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6BCD5" w14:textId="77777777" w:rsidR="00F467EC" w:rsidRPr="00493653" w:rsidRDefault="00F467EC" w:rsidP="002D06ED">
      <w:pPr>
        <w:spacing w:after="120" w:line="276" w:lineRule="auto"/>
        <w:ind w:left="720"/>
        <w:jc w:val="center"/>
        <w:rPr>
          <w:b/>
          <w:bCs/>
        </w:rPr>
      </w:pPr>
    </w:p>
    <w:p w14:paraId="5AF73F73" w14:textId="77777777" w:rsidR="00F467EC" w:rsidRPr="004F134D" w:rsidRDefault="00F467EC" w:rsidP="00F467EC">
      <w:pPr>
        <w:spacing w:after="120" w:line="276" w:lineRule="auto"/>
        <w:ind w:left="720"/>
        <w:rPr>
          <w:b/>
          <w:bCs/>
        </w:rPr>
      </w:pPr>
    </w:p>
    <w:p w14:paraId="5A49F338" w14:textId="77777777" w:rsidR="00F467EC" w:rsidRPr="004F134D" w:rsidRDefault="00F467EC" w:rsidP="00F467EC">
      <w:pPr>
        <w:spacing w:after="120" w:line="276" w:lineRule="auto"/>
        <w:ind w:left="720"/>
        <w:rPr>
          <w:b/>
          <w:bCs/>
        </w:rPr>
      </w:pPr>
    </w:p>
    <w:p w14:paraId="6204A061" w14:textId="77777777" w:rsidR="00F467EC" w:rsidRPr="004F134D" w:rsidRDefault="00F467EC" w:rsidP="00F467EC">
      <w:pPr>
        <w:spacing w:after="120" w:line="276" w:lineRule="auto"/>
        <w:ind w:left="720"/>
        <w:rPr>
          <w:b/>
          <w:bCs/>
        </w:rPr>
      </w:pPr>
    </w:p>
    <w:p w14:paraId="66899ECC" w14:textId="77777777" w:rsidR="00F467EC" w:rsidRPr="004F134D" w:rsidRDefault="00F467EC" w:rsidP="00F467EC">
      <w:pPr>
        <w:spacing w:after="120" w:line="276" w:lineRule="auto"/>
        <w:ind w:left="720"/>
        <w:rPr>
          <w:b/>
          <w:bCs/>
        </w:rPr>
      </w:pPr>
    </w:p>
    <w:p w14:paraId="489DF816" w14:textId="77777777" w:rsidR="00F467EC" w:rsidRPr="004F134D" w:rsidRDefault="00F467EC" w:rsidP="00F467EC">
      <w:pPr>
        <w:spacing w:after="120" w:line="276" w:lineRule="auto"/>
        <w:ind w:left="720"/>
        <w:rPr>
          <w:b/>
          <w:bCs/>
        </w:rPr>
      </w:pPr>
    </w:p>
    <w:p w14:paraId="6F43471F" w14:textId="77777777" w:rsidR="00F467EC" w:rsidRPr="004F134D" w:rsidRDefault="00F467EC" w:rsidP="00F467EC">
      <w:pPr>
        <w:spacing w:after="120" w:line="276" w:lineRule="auto"/>
        <w:ind w:left="720"/>
        <w:rPr>
          <w:b/>
          <w:bCs/>
        </w:rPr>
      </w:pPr>
    </w:p>
    <w:p w14:paraId="030C5605" w14:textId="77777777" w:rsidR="00F467EC" w:rsidRPr="004F134D" w:rsidRDefault="00F467EC" w:rsidP="00F467EC">
      <w:pPr>
        <w:pBdr>
          <w:top w:val="single" w:sz="4" w:space="1" w:color="auto"/>
          <w:bottom w:val="single" w:sz="4" w:space="1" w:color="auto"/>
        </w:pBdr>
        <w:spacing w:after="120" w:line="276" w:lineRule="auto"/>
        <w:jc w:val="center"/>
        <w:rPr>
          <w:b/>
          <w:bCs/>
          <w:color w:val="632423"/>
          <w:spacing w:val="20"/>
        </w:rPr>
      </w:pPr>
      <w:r w:rsidRPr="004F134D">
        <w:rPr>
          <w:b/>
          <w:bCs/>
          <w:color w:val="632423"/>
          <w:spacing w:val="20"/>
        </w:rPr>
        <w:t xml:space="preserve">PARTNERYSTĖS SUTARTIS </w:t>
      </w:r>
    </w:p>
    <w:p w14:paraId="0B4CA4B5" w14:textId="77777777" w:rsidR="00F467EC" w:rsidRPr="004F134D" w:rsidRDefault="00F467EC" w:rsidP="00F467EC">
      <w:pPr>
        <w:pBdr>
          <w:top w:val="single" w:sz="4" w:space="1" w:color="auto"/>
          <w:bottom w:val="single" w:sz="4" w:space="1" w:color="auto"/>
        </w:pBdr>
        <w:spacing w:after="120" w:line="276" w:lineRule="auto"/>
        <w:jc w:val="center"/>
        <w:rPr>
          <w:b/>
          <w:bCs/>
          <w:color w:val="632423"/>
          <w:spacing w:val="20"/>
        </w:rPr>
      </w:pPr>
    </w:p>
    <w:p w14:paraId="165771A6" w14:textId="77777777" w:rsidR="00F467EC" w:rsidRPr="004F134D" w:rsidRDefault="00F467EC" w:rsidP="00F467EC">
      <w:pPr>
        <w:pBdr>
          <w:top w:val="single" w:sz="4" w:space="1" w:color="auto"/>
          <w:bottom w:val="single" w:sz="4" w:space="1" w:color="auto"/>
        </w:pBdr>
        <w:spacing w:after="120" w:line="276" w:lineRule="auto"/>
        <w:jc w:val="center"/>
        <w:rPr>
          <w:b/>
          <w:bCs/>
          <w:color w:val="632423"/>
          <w:spacing w:val="20"/>
        </w:rPr>
      </w:pPr>
      <w:r w:rsidRPr="004F134D">
        <w:rPr>
          <w:b/>
          <w:bCs/>
          <w:color w:val="632423"/>
          <w:spacing w:val="20"/>
        </w:rPr>
        <w:t>sudaryta tarp</w:t>
      </w:r>
    </w:p>
    <w:p w14:paraId="33AFB920" w14:textId="77777777" w:rsidR="00F467EC" w:rsidRPr="004F134D" w:rsidRDefault="00F467EC" w:rsidP="00F467EC">
      <w:pPr>
        <w:pBdr>
          <w:top w:val="single" w:sz="4" w:space="1" w:color="auto"/>
          <w:bottom w:val="single" w:sz="4" w:space="1" w:color="auto"/>
        </w:pBdr>
        <w:spacing w:after="120" w:line="276" w:lineRule="auto"/>
        <w:jc w:val="center"/>
        <w:rPr>
          <w:b/>
          <w:bCs/>
          <w:color w:val="632423"/>
          <w:spacing w:val="20"/>
        </w:rPr>
      </w:pPr>
    </w:p>
    <w:p w14:paraId="775DC452" w14:textId="77777777" w:rsidR="00045211" w:rsidRDefault="00045211" w:rsidP="00F467EC">
      <w:pPr>
        <w:pBdr>
          <w:top w:val="single" w:sz="4" w:space="1" w:color="auto"/>
          <w:bottom w:val="single" w:sz="4" w:space="1" w:color="auto"/>
        </w:pBdr>
        <w:spacing w:after="120" w:line="276" w:lineRule="auto"/>
        <w:jc w:val="center"/>
        <w:rPr>
          <w:b/>
          <w:bCs/>
          <w:color w:val="FF0000"/>
          <w:spacing w:val="20"/>
        </w:rPr>
      </w:pPr>
      <w:r w:rsidRPr="00045211">
        <w:rPr>
          <w:b/>
          <w:bCs/>
          <w:color w:val="632423"/>
          <w:spacing w:val="20"/>
        </w:rPr>
        <w:t>Klaipėdos rajono savivaldybės administracijos</w:t>
      </w:r>
      <w:r>
        <w:rPr>
          <w:b/>
          <w:bCs/>
          <w:color w:val="FF0000"/>
          <w:spacing w:val="20"/>
        </w:rPr>
        <w:t xml:space="preserve"> </w:t>
      </w:r>
    </w:p>
    <w:p w14:paraId="63416F1E" w14:textId="77777777" w:rsidR="00F467EC" w:rsidRPr="004F134D" w:rsidRDefault="00F467EC" w:rsidP="00F467EC">
      <w:pPr>
        <w:pBdr>
          <w:top w:val="single" w:sz="4" w:space="1" w:color="auto"/>
          <w:bottom w:val="single" w:sz="4" w:space="1" w:color="auto"/>
        </w:pBdr>
        <w:spacing w:after="120" w:line="276" w:lineRule="auto"/>
        <w:jc w:val="center"/>
        <w:rPr>
          <w:b/>
          <w:bCs/>
          <w:color w:val="632423"/>
          <w:spacing w:val="20"/>
        </w:rPr>
      </w:pPr>
      <w:r w:rsidRPr="004F134D">
        <w:rPr>
          <w:b/>
          <w:bCs/>
          <w:color w:val="632423"/>
          <w:spacing w:val="20"/>
        </w:rPr>
        <w:t xml:space="preserve">ir </w:t>
      </w:r>
      <w:r w:rsidRPr="004F134D">
        <w:rPr>
          <w:b/>
          <w:bCs/>
          <w:color w:val="FF0000"/>
          <w:spacing w:val="20"/>
        </w:rPr>
        <w:t>[</w:t>
      </w:r>
      <w:r w:rsidRPr="004F134D">
        <w:rPr>
          <w:b/>
          <w:bCs/>
          <w:i/>
          <w:iCs/>
          <w:color w:val="FF0000"/>
          <w:spacing w:val="20"/>
        </w:rPr>
        <w:t>Privataus subjekto</w:t>
      </w:r>
      <w:r w:rsidRPr="004F134D">
        <w:rPr>
          <w:b/>
          <w:bCs/>
          <w:color w:val="FF0000"/>
          <w:spacing w:val="20"/>
        </w:rPr>
        <w:t>]</w:t>
      </w:r>
      <w:r w:rsidRPr="004F134D">
        <w:rPr>
          <w:b/>
          <w:bCs/>
          <w:color w:val="632423"/>
          <w:spacing w:val="20"/>
        </w:rPr>
        <w:t xml:space="preserve"> bei </w:t>
      </w:r>
      <w:r w:rsidRPr="004F134D">
        <w:rPr>
          <w:b/>
          <w:bCs/>
          <w:color w:val="FF0000"/>
          <w:spacing w:val="20"/>
        </w:rPr>
        <w:t>[</w:t>
      </w:r>
      <w:r w:rsidRPr="004F134D">
        <w:rPr>
          <w:b/>
          <w:bCs/>
          <w:i/>
          <w:iCs/>
          <w:color w:val="FF0000"/>
          <w:spacing w:val="20"/>
        </w:rPr>
        <w:t>Investuotojo</w:t>
      </w:r>
      <w:r w:rsidRPr="004F134D">
        <w:rPr>
          <w:b/>
          <w:bCs/>
          <w:color w:val="FF0000"/>
          <w:spacing w:val="20"/>
        </w:rPr>
        <w:t>]</w:t>
      </w:r>
    </w:p>
    <w:p w14:paraId="6050B4BA" w14:textId="77777777" w:rsidR="00F467EC" w:rsidRPr="0042617A" w:rsidRDefault="00F467EC" w:rsidP="00C77E6B">
      <w:pPr>
        <w:pBdr>
          <w:top w:val="single" w:sz="4" w:space="1" w:color="auto"/>
          <w:bottom w:val="single" w:sz="4" w:space="1" w:color="auto"/>
        </w:pBdr>
        <w:spacing w:after="120" w:line="276" w:lineRule="auto"/>
        <w:jc w:val="center"/>
        <w:rPr>
          <w:b/>
          <w:bCs/>
          <w:color w:val="632423"/>
          <w:spacing w:val="20"/>
        </w:rPr>
      </w:pPr>
      <w:r w:rsidRPr="004F134D">
        <w:rPr>
          <w:b/>
          <w:bCs/>
          <w:color w:val="632423"/>
          <w:spacing w:val="20"/>
        </w:rPr>
        <w:t xml:space="preserve">dėl </w:t>
      </w:r>
      <w:r w:rsidR="0086292B" w:rsidRPr="004F134D">
        <w:rPr>
          <w:b/>
          <w:bCs/>
          <w:color w:val="632423"/>
          <w:spacing w:val="20"/>
        </w:rPr>
        <w:t xml:space="preserve">projekto </w:t>
      </w:r>
      <w:r w:rsidR="00045211" w:rsidRPr="00220FB9">
        <w:rPr>
          <w:b/>
          <w:bCs/>
          <w:color w:val="632423"/>
          <w:spacing w:val="20"/>
        </w:rPr>
        <w:t>„</w:t>
      </w:r>
      <w:r w:rsidR="00045211">
        <w:rPr>
          <w:b/>
          <w:bCs/>
          <w:color w:val="632423"/>
          <w:spacing w:val="20"/>
        </w:rPr>
        <w:t xml:space="preserve">Daugiafunkcio centro </w:t>
      </w:r>
      <w:proofErr w:type="spellStart"/>
      <w:r w:rsidR="00045211">
        <w:rPr>
          <w:b/>
          <w:bCs/>
          <w:color w:val="632423"/>
          <w:spacing w:val="20"/>
        </w:rPr>
        <w:t>S</w:t>
      </w:r>
      <w:r w:rsidR="00045211" w:rsidRPr="00045211">
        <w:rPr>
          <w:b/>
          <w:bCs/>
          <w:color w:val="632423"/>
          <w:spacing w:val="20"/>
        </w:rPr>
        <w:t>endvario</w:t>
      </w:r>
      <w:proofErr w:type="spellEnd"/>
      <w:r w:rsidR="00045211" w:rsidRPr="00045211">
        <w:rPr>
          <w:b/>
          <w:bCs/>
          <w:color w:val="632423"/>
          <w:spacing w:val="20"/>
        </w:rPr>
        <w:t xml:space="preserve"> seniūnijoje statyba ir paslaugų teikimas“</w:t>
      </w:r>
      <w:r w:rsidR="00045211" w:rsidRPr="00220FB9">
        <w:rPr>
          <w:b/>
          <w:bCs/>
          <w:color w:val="632423"/>
          <w:spacing w:val="20"/>
        </w:rPr>
        <w:t xml:space="preserve"> </w:t>
      </w:r>
    </w:p>
    <w:p w14:paraId="133233D1" w14:textId="77777777" w:rsidR="00F467EC" w:rsidRPr="0042617A" w:rsidRDefault="00F467EC" w:rsidP="00F467EC">
      <w:pPr>
        <w:pBdr>
          <w:top w:val="single" w:sz="4" w:space="1" w:color="auto"/>
          <w:bottom w:val="single" w:sz="4" w:space="1" w:color="auto"/>
        </w:pBdr>
        <w:spacing w:after="120" w:line="276" w:lineRule="auto"/>
        <w:jc w:val="center"/>
        <w:rPr>
          <w:b/>
          <w:bCs/>
          <w:color w:val="632423"/>
          <w:spacing w:val="20"/>
        </w:rPr>
      </w:pPr>
    </w:p>
    <w:p w14:paraId="07FA9027" w14:textId="77777777" w:rsidR="00F467EC" w:rsidRPr="0042617A" w:rsidRDefault="00F467EC" w:rsidP="00F467EC">
      <w:pPr>
        <w:pBdr>
          <w:top w:val="single" w:sz="4" w:space="1" w:color="auto"/>
          <w:bottom w:val="single" w:sz="4" w:space="1" w:color="auto"/>
        </w:pBdr>
        <w:spacing w:after="120" w:line="276" w:lineRule="auto"/>
        <w:jc w:val="center"/>
        <w:rPr>
          <w:b/>
          <w:bCs/>
          <w:color w:val="632423"/>
          <w:spacing w:val="20"/>
        </w:rPr>
      </w:pPr>
      <w:r w:rsidRPr="0042617A">
        <w:rPr>
          <w:b/>
          <w:bCs/>
          <w:color w:val="FF0000"/>
          <w:spacing w:val="20"/>
        </w:rPr>
        <w:t>[</w:t>
      </w:r>
      <w:r w:rsidRPr="0042617A">
        <w:rPr>
          <w:b/>
          <w:bCs/>
          <w:i/>
          <w:iCs/>
          <w:color w:val="FF0000"/>
          <w:spacing w:val="20"/>
        </w:rPr>
        <w:t>metai</w:t>
      </w:r>
      <w:r w:rsidRPr="0042617A">
        <w:rPr>
          <w:b/>
          <w:bCs/>
          <w:color w:val="FF0000"/>
          <w:spacing w:val="20"/>
        </w:rPr>
        <w:t>] [</w:t>
      </w:r>
      <w:r w:rsidRPr="0042617A">
        <w:rPr>
          <w:b/>
          <w:bCs/>
          <w:i/>
          <w:iCs/>
          <w:color w:val="FF0000"/>
          <w:spacing w:val="20"/>
        </w:rPr>
        <w:t>mėnesio</w:t>
      </w:r>
      <w:r w:rsidRPr="0042617A">
        <w:rPr>
          <w:b/>
          <w:bCs/>
          <w:color w:val="FF0000"/>
          <w:spacing w:val="20"/>
        </w:rPr>
        <w:t>] [</w:t>
      </w:r>
      <w:r w:rsidRPr="0042617A">
        <w:rPr>
          <w:b/>
          <w:bCs/>
          <w:i/>
          <w:iCs/>
          <w:color w:val="FF0000"/>
          <w:spacing w:val="20"/>
        </w:rPr>
        <w:t>diena</w:t>
      </w:r>
      <w:r w:rsidRPr="0042617A">
        <w:rPr>
          <w:b/>
          <w:bCs/>
          <w:color w:val="FF0000"/>
          <w:spacing w:val="20"/>
        </w:rPr>
        <w:t xml:space="preserve">] </w:t>
      </w:r>
      <w:r w:rsidRPr="0042617A">
        <w:rPr>
          <w:b/>
          <w:bCs/>
          <w:color w:val="632423"/>
          <w:spacing w:val="20"/>
        </w:rPr>
        <w:t>d.</w:t>
      </w:r>
    </w:p>
    <w:p w14:paraId="3278D6A0" w14:textId="77777777" w:rsidR="00F467EC" w:rsidRPr="0042617A" w:rsidRDefault="00F467EC" w:rsidP="00F467EC">
      <w:pPr>
        <w:pBdr>
          <w:top w:val="single" w:sz="4" w:space="1" w:color="auto"/>
          <w:bottom w:val="single" w:sz="4" w:space="1" w:color="auto"/>
        </w:pBdr>
        <w:spacing w:after="120" w:line="276" w:lineRule="auto"/>
        <w:jc w:val="center"/>
        <w:rPr>
          <w:b/>
          <w:bCs/>
          <w:color w:val="632423"/>
          <w:spacing w:val="20"/>
        </w:rPr>
      </w:pPr>
      <w:r w:rsidRPr="0042617A">
        <w:rPr>
          <w:b/>
          <w:bCs/>
          <w:color w:val="FF0000"/>
          <w:spacing w:val="20"/>
        </w:rPr>
        <w:t>[</w:t>
      </w:r>
      <w:r w:rsidRPr="0042617A">
        <w:rPr>
          <w:b/>
          <w:bCs/>
          <w:i/>
          <w:iCs/>
          <w:color w:val="FF0000"/>
          <w:spacing w:val="20"/>
        </w:rPr>
        <w:t>Vieta</w:t>
      </w:r>
      <w:r w:rsidRPr="0042617A">
        <w:rPr>
          <w:b/>
          <w:bCs/>
          <w:color w:val="FF0000"/>
          <w:spacing w:val="20"/>
        </w:rPr>
        <w:t>]</w:t>
      </w:r>
    </w:p>
    <w:p w14:paraId="60CE8347" w14:textId="77777777" w:rsidR="00F467EC" w:rsidRPr="0042617A" w:rsidRDefault="00F467EC" w:rsidP="00F467EC">
      <w:pPr>
        <w:spacing w:after="120" w:line="276" w:lineRule="auto"/>
        <w:rPr>
          <w:highlight w:val="lightGray"/>
        </w:rPr>
      </w:pPr>
      <w:r w:rsidRPr="0042617A">
        <w:rPr>
          <w:highlight w:val="lightGray"/>
        </w:rPr>
        <w:br w:type="page"/>
      </w:r>
    </w:p>
    <w:p w14:paraId="6D8F1BBF" w14:textId="77777777" w:rsidR="00F467EC" w:rsidRPr="0042617A" w:rsidRDefault="00F467EC" w:rsidP="00F467EC">
      <w:pPr>
        <w:pStyle w:val="Turinys1"/>
        <w:rPr>
          <w:sz w:val="24"/>
          <w:szCs w:val="24"/>
        </w:rPr>
      </w:pPr>
      <w:r w:rsidRPr="0042617A">
        <w:rPr>
          <w:sz w:val="24"/>
          <w:szCs w:val="24"/>
        </w:rPr>
        <w:lastRenderedPageBreak/>
        <w:tab/>
        <w:t>TURINYS:</w:t>
      </w:r>
    </w:p>
    <w:p w14:paraId="6F477572" w14:textId="20007E3E" w:rsidR="00B87438" w:rsidRDefault="00F467EC">
      <w:pPr>
        <w:pStyle w:val="Turinys1"/>
        <w:rPr>
          <w:rFonts w:asciiTheme="minorHAnsi" w:eastAsiaTheme="minorEastAsia" w:hAnsiTheme="minorHAnsi" w:cstheme="minorBidi"/>
          <w:b w:val="0"/>
          <w:bCs w:val="0"/>
          <w:color w:val="auto"/>
          <w:lang w:val="en-US" w:eastAsia="en-US"/>
        </w:rPr>
      </w:pPr>
      <w:r w:rsidRPr="002823CC">
        <w:rPr>
          <w:sz w:val="24"/>
          <w:szCs w:val="24"/>
        </w:rPr>
        <w:fldChar w:fldCharType="begin"/>
      </w:r>
      <w:r w:rsidRPr="0042617A">
        <w:rPr>
          <w:sz w:val="24"/>
          <w:szCs w:val="24"/>
        </w:rPr>
        <w:instrText xml:space="preserve"> TOC \o "1-2" \h \z \u </w:instrText>
      </w:r>
      <w:r w:rsidRPr="002823CC">
        <w:rPr>
          <w:sz w:val="24"/>
          <w:szCs w:val="24"/>
        </w:rPr>
        <w:fldChar w:fldCharType="separate"/>
      </w:r>
      <w:hyperlink w:anchor="_Toc98421374" w:history="1">
        <w:r w:rsidR="00B87438" w:rsidRPr="004B5922">
          <w:rPr>
            <w:rStyle w:val="Hipersaitas"/>
          </w:rPr>
          <w:t>I.</w:t>
        </w:r>
        <w:r w:rsidR="00B87438">
          <w:rPr>
            <w:rFonts w:asciiTheme="minorHAnsi" w:eastAsiaTheme="minorEastAsia" w:hAnsiTheme="minorHAnsi" w:cstheme="minorBidi"/>
            <w:b w:val="0"/>
            <w:bCs w:val="0"/>
            <w:color w:val="auto"/>
            <w:lang w:val="en-US" w:eastAsia="en-US"/>
          </w:rPr>
          <w:tab/>
        </w:r>
        <w:r w:rsidR="00B87438" w:rsidRPr="004B5922">
          <w:rPr>
            <w:rStyle w:val="Hipersaitas"/>
          </w:rPr>
          <w:t>ĮŽANGA</w:t>
        </w:r>
        <w:r w:rsidR="00B87438">
          <w:rPr>
            <w:webHidden/>
          </w:rPr>
          <w:tab/>
        </w:r>
        <w:r w:rsidR="00B87438">
          <w:rPr>
            <w:webHidden/>
          </w:rPr>
          <w:fldChar w:fldCharType="begin"/>
        </w:r>
        <w:r w:rsidR="00B87438">
          <w:rPr>
            <w:webHidden/>
          </w:rPr>
          <w:instrText xml:space="preserve"> PAGEREF _Toc98421374 \h </w:instrText>
        </w:r>
        <w:r w:rsidR="00B87438">
          <w:rPr>
            <w:webHidden/>
          </w:rPr>
        </w:r>
        <w:r w:rsidR="00B87438">
          <w:rPr>
            <w:webHidden/>
          </w:rPr>
          <w:fldChar w:fldCharType="separate"/>
        </w:r>
        <w:r w:rsidR="00B87438">
          <w:rPr>
            <w:webHidden/>
          </w:rPr>
          <w:t>7</w:t>
        </w:r>
        <w:r w:rsidR="00B87438">
          <w:rPr>
            <w:webHidden/>
          </w:rPr>
          <w:fldChar w:fldCharType="end"/>
        </w:r>
      </w:hyperlink>
    </w:p>
    <w:p w14:paraId="23719439" w14:textId="7438E185" w:rsidR="00B87438" w:rsidRDefault="007321B9">
      <w:pPr>
        <w:pStyle w:val="Turinys1"/>
        <w:rPr>
          <w:rFonts w:asciiTheme="minorHAnsi" w:eastAsiaTheme="minorEastAsia" w:hAnsiTheme="minorHAnsi" w:cstheme="minorBidi"/>
          <w:b w:val="0"/>
          <w:bCs w:val="0"/>
          <w:color w:val="auto"/>
          <w:lang w:val="en-US" w:eastAsia="en-US"/>
        </w:rPr>
      </w:pPr>
      <w:hyperlink w:anchor="_Toc98421375" w:history="1">
        <w:r w:rsidR="00B87438" w:rsidRPr="004B5922">
          <w:rPr>
            <w:rStyle w:val="Hipersaitas"/>
          </w:rPr>
          <w:t>II.</w:t>
        </w:r>
        <w:r w:rsidR="00B87438">
          <w:rPr>
            <w:rFonts w:asciiTheme="minorHAnsi" w:eastAsiaTheme="minorEastAsia" w:hAnsiTheme="minorHAnsi" w:cstheme="minorBidi"/>
            <w:b w:val="0"/>
            <w:bCs w:val="0"/>
            <w:color w:val="auto"/>
            <w:lang w:val="en-US" w:eastAsia="en-US"/>
          </w:rPr>
          <w:tab/>
        </w:r>
        <w:r w:rsidR="00B87438" w:rsidRPr="004B5922">
          <w:rPr>
            <w:rStyle w:val="Hipersaitas"/>
          </w:rPr>
          <w:t>Sutarties sąvokos ir jų aiškinimas</w:t>
        </w:r>
        <w:r w:rsidR="00B87438">
          <w:rPr>
            <w:webHidden/>
          </w:rPr>
          <w:tab/>
        </w:r>
        <w:r w:rsidR="00B87438">
          <w:rPr>
            <w:webHidden/>
          </w:rPr>
          <w:fldChar w:fldCharType="begin"/>
        </w:r>
        <w:r w:rsidR="00B87438">
          <w:rPr>
            <w:webHidden/>
          </w:rPr>
          <w:instrText xml:space="preserve"> PAGEREF _Toc98421375 \h </w:instrText>
        </w:r>
        <w:r w:rsidR="00B87438">
          <w:rPr>
            <w:webHidden/>
          </w:rPr>
        </w:r>
        <w:r w:rsidR="00B87438">
          <w:rPr>
            <w:webHidden/>
          </w:rPr>
          <w:fldChar w:fldCharType="separate"/>
        </w:r>
        <w:r w:rsidR="00B87438">
          <w:rPr>
            <w:webHidden/>
          </w:rPr>
          <w:t>8</w:t>
        </w:r>
        <w:r w:rsidR="00B87438">
          <w:rPr>
            <w:webHidden/>
          </w:rPr>
          <w:fldChar w:fldCharType="end"/>
        </w:r>
      </w:hyperlink>
    </w:p>
    <w:p w14:paraId="57500148" w14:textId="649F3175" w:rsidR="00B87438" w:rsidRDefault="007321B9">
      <w:pPr>
        <w:pStyle w:val="Turinys2"/>
        <w:rPr>
          <w:rFonts w:asciiTheme="minorHAnsi" w:eastAsiaTheme="minorEastAsia" w:hAnsiTheme="minorHAnsi" w:cstheme="minorBidi"/>
          <w:color w:val="auto"/>
          <w:sz w:val="22"/>
          <w:szCs w:val="22"/>
          <w:lang w:val="en-US"/>
        </w:rPr>
      </w:pPr>
      <w:hyperlink w:anchor="_Toc98421376" w:history="1">
        <w:r w:rsidR="00B87438" w:rsidRPr="004B5922">
          <w:rPr>
            <w:rStyle w:val="Hipersaitas"/>
          </w:rPr>
          <w:t>1.</w:t>
        </w:r>
        <w:r w:rsidR="00B87438">
          <w:rPr>
            <w:rFonts w:asciiTheme="minorHAnsi" w:eastAsiaTheme="minorEastAsia" w:hAnsiTheme="minorHAnsi" w:cstheme="minorBidi"/>
            <w:color w:val="auto"/>
            <w:sz w:val="22"/>
            <w:szCs w:val="22"/>
            <w:lang w:val="en-US"/>
          </w:rPr>
          <w:tab/>
        </w:r>
        <w:r w:rsidR="00B87438" w:rsidRPr="004B5922">
          <w:rPr>
            <w:rStyle w:val="Hipersaitas"/>
          </w:rPr>
          <w:t>Sutartyje naudojamos sąvokos ir jų aiškinimas</w:t>
        </w:r>
        <w:r w:rsidR="00B87438">
          <w:rPr>
            <w:webHidden/>
          </w:rPr>
          <w:tab/>
        </w:r>
        <w:r w:rsidR="00B87438">
          <w:rPr>
            <w:webHidden/>
          </w:rPr>
          <w:fldChar w:fldCharType="begin"/>
        </w:r>
        <w:r w:rsidR="00B87438">
          <w:rPr>
            <w:webHidden/>
          </w:rPr>
          <w:instrText xml:space="preserve"> PAGEREF _Toc98421376 \h </w:instrText>
        </w:r>
        <w:r w:rsidR="00B87438">
          <w:rPr>
            <w:webHidden/>
          </w:rPr>
        </w:r>
        <w:r w:rsidR="00B87438">
          <w:rPr>
            <w:webHidden/>
          </w:rPr>
          <w:fldChar w:fldCharType="separate"/>
        </w:r>
        <w:r w:rsidR="00B87438">
          <w:rPr>
            <w:webHidden/>
          </w:rPr>
          <w:t>8</w:t>
        </w:r>
        <w:r w:rsidR="00B87438">
          <w:rPr>
            <w:webHidden/>
          </w:rPr>
          <w:fldChar w:fldCharType="end"/>
        </w:r>
      </w:hyperlink>
    </w:p>
    <w:p w14:paraId="334E184D" w14:textId="41EC9880" w:rsidR="00B87438" w:rsidRDefault="007321B9">
      <w:pPr>
        <w:pStyle w:val="Turinys1"/>
        <w:rPr>
          <w:rFonts w:asciiTheme="minorHAnsi" w:eastAsiaTheme="minorEastAsia" w:hAnsiTheme="minorHAnsi" w:cstheme="minorBidi"/>
          <w:b w:val="0"/>
          <w:bCs w:val="0"/>
          <w:color w:val="auto"/>
          <w:lang w:val="en-US" w:eastAsia="en-US"/>
        </w:rPr>
      </w:pPr>
      <w:hyperlink w:anchor="_Toc98421377" w:history="1">
        <w:r w:rsidR="00B87438" w:rsidRPr="004B5922">
          <w:rPr>
            <w:rStyle w:val="Hipersaitas"/>
          </w:rPr>
          <w:t>III.</w:t>
        </w:r>
        <w:r w:rsidR="00B87438">
          <w:rPr>
            <w:rFonts w:asciiTheme="minorHAnsi" w:eastAsiaTheme="minorEastAsia" w:hAnsiTheme="minorHAnsi" w:cstheme="minorBidi"/>
            <w:b w:val="0"/>
            <w:bCs w:val="0"/>
            <w:color w:val="auto"/>
            <w:lang w:val="en-US" w:eastAsia="en-US"/>
          </w:rPr>
          <w:tab/>
        </w:r>
        <w:r w:rsidR="00B87438" w:rsidRPr="004B5922">
          <w:rPr>
            <w:rStyle w:val="Hipersaitas"/>
          </w:rPr>
          <w:t>Sutarties dalykas ir tikslas</w:t>
        </w:r>
        <w:r w:rsidR="00B87438">
          <w:rPr>
            <w:webHidden/>
          </w:rPr>
          <w:tab/>
        </w:r>
        <w:r w:rsidR="00B87438">
          <w:rPr>
            <w:webHidden/>
          </w:rPr>
          <w:fldChar w:fldCharType="begin"/>
        </w:r>
        <w:r w:rsidR="00B87438">
          <w:rPr>
            <w:webHidden/>
          </w:rPr>
          <w:instrText xml:space="preserve"> PAGEREF _Toc98421377 \h </w:instrText>
        </w:r>
        <w:r w:rsidR="00B87438">
          <w:rPr>
            <w:webHidden/>
          </w:rPr>
        </w:r>
        <w:r w:rsidR="00B87438">
          <w:rPr>
            <w:webHidden/>
          </w:rPr>
          <w:fldChar w:fldCharType="separate"/>
        </w:r>
        <w:r w:rsidR="00B87438">
          <w:rPr>
            <w:webHidden/>
          </w:rPr>
          <w:t>17</w:t>
        </w:r>
        <w:r w:rsidR="00B87438">
          <w:rPr>
            <w:webHidden/>
          </w:rPr>
          <w:fldChar w:fldCharType="end"/>
        </w:r>
      </w:hyperlink>
    </w:p>
    <w:p w14:paraId="56070016" w14:textId="3D1170C7" w:rsidR="00B87438" w:rsidRDefault="007321B9">
      <w:pPr>
        <w:pStyle w:val="Turinys2"/>
        <w:rPr>
          <w:rFonts w:asciiTheme="minorHAnsi" w:eastAsiaTheme="minorEastAsia" w:hAnsiTheme="minorHAnsi" w:cstheme="minorBidi"/>
          <w:color w:val="auto"/>
          <w:sz w:val="22"/>
          <w:szCs w:val="22"/>
          <w:lang w:val="en-US"/>
        </w:rPr>
      </w:pPr>
      <w:hyperlink w:anchor="_Toc98421378" w:history="1">
        <w:r w:rsidR="00B87438" w:rsidRPr="004B5922">
          <w:rPr>
            <w:rStyle w:val="Hipersaitas"/>
          </w:rPr>
          <w:t>2.</w:t>
        </w:r>
        <w:r w:rsidR="00B87438">
          <w:rPr>
            <w:rFonts w:asciiTheme="minorHAnsi" w:eastAsiaTheme="minorEastAsia" w:hAnsiTheme="minorHAnsi" w:cstheme="minorBidi"/>
            <w:color w:val="auto"/>
            <w:sz w:val="22"/>
            <w:szCs w:val="22"/>
            <w:lang w:val="en-US"/>
          </w:rPr>
          <w:tab/>
        </w:r>
        <w:r w:rsidR="00B87438" w:rsidRPr="004B5922">
          <w:rPr>
            <w:rStyle w:val="Hipersaitas"/>
          </w:rPr>
          <w:t>Sutarties dalykas ir tikslas</w:t>
        </w:r>
        <w:r w:rsidR="00B87438">
          <w:rPr>
            <w:webHidden/>
          </w:rPr>
          <w:tab/>
        </w:r>
        <w:r w:rsidR="00B87438">
          <w:rPr>
            <w:webHidden/>
          </w:rPr>
          <w:fldChar w:fldCharType="begin"/>
        </w:r>
        <w:r w:rsidR="00B87438">
          <w:rPr>
            <w:webHidden/>
          </w:rPr>
          <w:instrText xml:space="preserve"> PAGEREF _Toc98421378 \h </w:instrText>
        </w:r>
        <w:r w:rsidR="00B87438">
          <w:rPr>
            <w:webHidden/>
          </w:rPr>
        </w:r>
        <w:r w:rsidR="00B87438">
          <w:rPr>
            <w:webHidden/>
          </w:rPr>
          <w:fldChar w:fldCharType="separate"/>
        </w:r>
        <w:r w:rsidR="00B87438">
          <w:rPr>
            <w:webHidden/>
          </w:rPr>
          <w:t>17</w:t>
        </w:r>
        <w:r w:rsidR="00B87438">
          <w:rPr>
            <w:webHidden/>
          </w:rPr>
          <w:fldChar w:fldCharType="end"/>
        </w:r>
      </w:hyperlink>
    </w:p>
    <w:p w14:paraId="659B3C15" w14:textId="6907EB6B" w:rsidR="00B87438" w:rsidRDefault="007321B9">
      <w:pPr>
        <w:pStyle w:val="Turinys1"/>
        <w:rPr>
          <w:rFonts w:asciiTheme="minorHAnsi" w:eastAsiaTheme="minorEastAsia" w:hAnsiTheme="minorHAnsi" w:cstheme="minorBidi"/>
          <w:b w:val="0"/>
          <w:bCs w:val="0"/>
          <w:color w:val="auto"/>
          <w:lang w:val="en-US" w:eastAsia="en-US"/>
        </w:rPr>
      </w:pPr>
      <w:hyperlink w:anchor="_Toc98421379" w:history="1">
        <w:r w:rsidR="00B87438" w:rsidRPr="004B5922">
          <w:rPr>
            <w:rStyle w:val="Hipersaitas"/>
          </w:rPr>
          <w:t>IV.</w:t>
        </w:r>
        <w:r w:rsidR="00B87438">
          <w:rPr>
            <w:rFonts w:asciiTheme="minorHAnsi" w:eastAsiaTheme="minorEastAsia" w:hAnsiTheme="minorHAnsi" w:cstheme="minorBidi"/>
            <w:b w:val="0"/>
            <w:bCs w:val="0"/>
            <w:color w:val="auto"/>
            <w:lang w:val="en-US" w:eastAsia="en-US"/>
          </w:rPr>
          <w:tab/>
        </w:r>
        <w:r w:rsidR="00B87438" w:rsidRPr="004B5922">
          <w:rPr>
            <w:rStyle w:val="Hipersaitas"/>
          </w:rPr>
          <w:t>Sutarties galiojimo ir vykdymo laikotarpis</w:t>
        </w:r>
        <w:r w:rsidR="00B87438">
          <w:rPr>
            <w:webHidden/>
          </w:rPr>
          <w:tab/>
        </w:r>
        <w:r w:rsidR="00B87438">
          <w:rPr>
            <w:webHidden/>
          </w:rPr>
          <w:fldChar w:fldCharType="begin"/>
        </w:r>
        <w:r w:rsidR="00B87438">
          <w:rPr>
            <w:webHidden/>
          </w:rPr>
          <w:instrText xml:space="preserve"> PAGEREF _Toc98421379 \h </w:instrText>
        </w:r>
        <w:r w:rsidR="00B87438">
          <w:rPr>
            <w:webHidden/>
          </w:rPr>
        </w:r>
        <w:r w:rsidR="00B87438">
          <w:rPr>
            <w:webHidden/>
          </w:rPr>
          <w:fldChar w:fldCharType="separate"/>
        </w:r>
        <w:r w:rsidR="00B87438">
          <w:rPr>
            <w:webHidden/>
          </w:rPr>
          <w:t>17</w:t>
        </w:r>
        <w:r w:rsidR="00B87438">
          <w:rPr>
            <w:webHidden/>
          </w:rPr>
          <w:fldChar w:fldCharType="end"/>
        </w:r>
      </w:hyperlink>
    </w:p>
    <w:p w14:paraId="0F5CE7A5" w14:textId="3AC4121D" w:rsidR="00B87438" w:rsidRDefault="007321B9">
      <w:pPr>
        <w:pStyle w:val="Turinys2"/>
        <w:rPr>
          <w:rFonts w:asciiTheme="minorHAnsi" w:eastAsiaTheme="minorEastAsia" w:hAnsiTheme="minorHAnsi" w:cstheme="minorBidi"/>
          <w:color w:val="auto"/>
          <w:sz w:val="22"/>
          <w:szCs w:val="22"/>
          <w:lang w:val="en-US"/>
        </w:rPr>
      </w:pPr>
      <w:hyperlink w:anchor="_Toc98421380" w:history="1">
        <w:r w:rsidR="00B87438" w:rsidRPr="004B5922">
          <w:rPr>
            <w:rStyle w:val="Hipersaitas"/>
          </w:rPr>
          <w:t>3.</w:t>
        </w:r>
        <w:r w:rsidR="00B87438">
          <w:rPr>
            <w:rFonts w:asciiTheme="minorHAnsi" w:eastAsiaTheme="minorEastAsia" w:hAnsiTheme="minorHAnsi" w:cstheme="minorBidi"/>
            <w:color w:val="auto"/>
            <w:sz w:val="22"/>
            <w:szCs w:val="22"/>
            <w:lang w:val="en-US"/>
          </w:rPr>
          <w:tab/>
        </w:r>
        <w:r w:rsidR="00B87438" w:rsidRPr="004B5922">
          <w:rPr>
            <w:rStyle w:val="Hipersaitas"/>
          </w:rPr>
          <w:t>Sutarties įsigaliojimas</w:t>
        </w:r>
        <w:r w:rsidR="00B87438">
          <w:rPr>
            <w:webHidden/>
          </w:rPr>
          <w:tab/>
        </w:r>
        <w:r w:rsidR="00B87438">
          <w:rPr>
            <w:webHidden/>
          </w:rPr>
          <w:fldChar w:fldCharType="begin"/>
        </w:r>
        <w:r w:rsidR="00B87438">
          <w:rPr>
            <w:webHidden/>
          </w:rPr>
          <w:instrText xml:space="preserve"> PAGEREF _Toc98421380 \h </w:instrText>
        </w:r>
        <w:r w:rsidR="00B87438">
          <w:rPr>
            <w:webHidden/>
          </w:rPr>
        </w:r>
        <w:r w:rsidR="00B87438">
          <w:rPr>
            <w:webHidden/>
          </w:rPr>
          <w:fldChar w:fldCharType="separate"/>
        </w:r>
        <w:r w:rsidR="00B87438">
          <w:rPr>
            <w:webHidden/>
          </w:rPr>
          <w:t>17</w:t>
        </w:r>
        <w:r w:rsidR="00B87438">
          <w:rPr>
            <w:webHidden/>
          </w:rPr>
          <w:fldChar w:fldCharType="end"/>
        </w:r>
      </w:hyperlink>
    </w:p>
    <w:p w14:paraId="7A2F5BA3" w14:textId="4C9163E5" w:rsidR="00B87438" w:rsidRDefault="007321B9">
      <w:pPr>
        <w:pStyle w:val="Turinys2"/>
        <w:rPr>
          <w:rFonts w:asciiTheme="minorHAnsi" w:eastAsiaTheme="minorEastAsia" w:hAnsiTheme="minorHAnsi" w:cstheme="minorBidi"/>
          <w:color w:val="auto"/>
          <w:sz w:val="22"/>
          <w:szCs w:val="22"/>
          <w:lang w:val="en-US"/>
        </w:rPr>
      </w:pPr>
      <w:hyperlink w:anchor="_Toc98421381" w:history="1">
        <w:r w:rsidR="00B87438" w:rsidRPr="004B5922">
          <w:rPr>
            <w:rStyle w:val="Hipersaitas"/>
          </w:rPr>
          <w:t>4.</w:t>
        </w:r>
        <w:r w:rsidR="00B87438">
          <w:rPr>
            <w:rFonts w:asciiTheme="minorHAnsi" w:eastAsiaTheme="minorEastAsia" w:hAnsiTheme="minorHAnsi" w:cstheme="minorBidi"/>
            <w:color w:val="auto"/>
            <w:sz w:val="22"/>
            <w:szCs w:val="22"/>
            <w:lang w:val="en-US"/>
          </w:rPr>
          <w:tab/>
        </w:r>
        <w:r w:rsidR="00B87438" w:rsidRPr="004B5922">
          <w:rPr>
            <w:rStyle w:val="Hipersaitas"/>
          </w:rPr>
          <w:t>Darbų vykdymo ir Paslaugų teikimo pradžia bei trukmė</w:t>
        </w:r>
        <w:r w:rsidR="00B87438">
          <w:rPr>
            <w:webHidden/>
          </w:rPr>
          <w:tab/>
        </w:r>
        <w:r w:rsidR="00B87438">
          <w:rPr>
            <w:webHidden/>
          </w:rPr>
          <w:fldChar w:fldCharType="begin"/>
        </w:r>
        <w:r w:rsidR="00B87438">
          <w:rPr>
            <w:webHidden/>
          </w:rPr>
          <w:instrText xml:space="preserve"> PAGEREF _Toc98421381 \h </w:instrText>
        </w:r>
        <w:r w:rsidR="00B87438">
          <w:rPr>
            <w:webHidden/>
          </w:rPr>
        </w:r>
        <w:r w:rsidR="00B87438">
          <w:rPr>
            <w:webHidden/>
          </w:rPr>
          <w:fldChar w:fldCharType="separate"/>
        </w:r>
        <w:r w:rsidR="00B87438">
          <w:rPr>
            <w:webHidden/>
          </w:rPr>
          <w:t>18</w:t>
        </w:r>
        <w:r w:rsidR="00B87438">
          <w:rPr>
            <w:webHidden/>
          </w:rPr>
          <w:fldChar w:fldCharType="end"/>
        </w:r>
      </w:hyperlink>
    </w:p>
    <w:p w14:paraId="05DB6CFC" w14:textId="103424A8" w:rsidR="00B87438" w:rsidRDefault="007321B9">
      <w:pPr>
        <w:pStyle w:val="Turinys2"/>
        <w:rPr>
          <w:rFonts w:asciiTheme="minorHAnsi" w:eastAsiaTheme="minorEastAsia" w:hAnsiTheme="minorHAnsi" w:cstheme="minorBidi"/>
          <w:color w:val="auto"/>
          <w:sz w:val="22"/>
          <w:szCs w:val="22"/>
          <w:lang w:val="en-US"/>
        </w:rPr>
      </w:pPr>
      <w:hyperlink w:anchor="_Toc98421382" w:history="1">
        <w:r w:rsidR="00B87438" w:rsidRPr="004B5922">
          <w:rPr>
            <w:rStyle w:val="Hipersaitas"/>
          </w:rPr>
          <w:t>5.</w:t>
        </w:r>
        <w:r w:rsidR="00B87438">
          <w:rPr>
            <w:rFonts w:asciiTheme="minorHAnsi" w:eastAsiaTheme="minorEastAsia" w:hAnsiTheme="minorHAnsi" w:cstheme="minorBidi"/>
            <w:color w:val="auto"/>
            <w:sz w:val="22"/>
            <w:szCs w:val="22"/>
            <w:lang w:val="en-US"/>
          </w:rPr>
          <w:tab/>
        </w:r>
        <w:r w:rsidR="00B87438" w:rsidRPr="004B5922">
          <w:rPr>
            <w:rStyle w:val="Hipersaitas"/>
          </w:rPr>
          <w:t>Sutarties galiojimo terminas</w:t>
        </w:r>
        <w:r w:rsidR="00B87438">
          <w:rPr>
            <w:webHidden/>
          </w:rPr>
          <w:tab/>
        </w:r>
        <w:r w:rsidR="00B87438">
          <w:rPr>
            <w:webHidden/>
          </w:rPr>
          <w:fldChar w:fldCharType="begin"/>
        </w:r>
        <w:r w:rsidR="00B87438">
          <w:rPr>
            <w:webHidden/>
          </w:rPr>
          <w:instrText xml:space="preserve"> PAGEREF _Toc98421382 \h </w:instrText>
        </w:r>
        <w:r w:rsidR="00B87438">
          <w:rPr>
            <w:webHidden/>
          </w:rPr>
        </w:r>
        <w:r w:rsidR="00B87438">
          <w:rPr>
            <w:webHidden/>
          </w:rPr>
          <w:fldChar w:fldCharType="separate"/>
        </w:r>
        <w:r w:rsidR="00B87438">
          <w:rPr>
            <w:webHidden/>
          </w:rPr>
          <w:t>19</w:t>
        </w:r>
        <w:r w:rsidR="00B87438">
          <w:rPr>
            <w:webHidden/>
          </w:rPr>
          <w:fldChar w:fldCharType="end"/>
        </w:r>
      </w:hyperlink>
    </w:p>
    <w:p w14:paraId="4DF0C142" w14:textId="5E64F827" w:rsidR="00B87438" w:rsidRDefault="007321B9">
      <w:pPr>
        <w:pStyle w:val="Turinys1"/>
        <w:rPr>
          <w:rFonts w:asciiTheme="minorHAnsi" w:eastAsiaTheme="minorEastAsia" w:hAnsiTheme="minorHAnsi" w:cstheme="minorBidi"/>
          <w:b w:val="0"/>
          <w:bCs w:val="0"/>
          <w:color w:val="auto"/>
          <w:lang w:val="en-US" w:eastAsia="en-US"/>
        </w:rPr>
      </w:pPr>
      <w:hyperlink w:anchor="_Toc98421383" w:history="1">
        <w:r w:rsidR="00B87438" w:rsidRPr="004B5922">
          <w:rPr>
            <w:rStyle w:val="Hipersaitas"/>
          </w:rPr>
          <w:t>V.</w:t>
        </w:r>
        <w:r w:rsidR="00B87438">
          <w:rPr>
            <w:rFonts w:asciiTheme="minorHAnsi" w:eastAsiaTheme="minorEastAsia" w:hAnsiTheme="minorHAnsi" w:cstheme="minorBidi"/>
            <w:b w:val="0"/>
            <w:bCs w:val="0"/>
            <w:color w:val="auto"/>
            <w:lang w:val="en-US" w:eastAsia="en-US"/>
          </w:rPr>
          <w:tab/>
        </w:r>
        <w:r w:rsidR="00B87438" w:rsidRPr="004B5922">
          <w:rPr>
            <w:rStyle w:val="Hipersaitas"/>
          </w:rPr>
          <w:t>Šalių pareiškimai ir garantijos</w:t>
        </w:r>
        <w:r w:rsidR="00B87438">
          <w:rPr>
            <w:webHidden/>
          </w:rPr>
          <w:tab/>
        </w:r>
        <w:r w:rsidR="00B87438">
          <w:rPr>
            <w:webHidden/>
          </w:rPr>
          <w:fldChar w:fldCharType="begin"/>
        </w:r>
        <w:r w:rsidR="00B87438">
          <w:rPr>
            <w:webHidden/>
          </w:rPr>
          <w:instrText xml:space="preserve"> PAGEREF _Toc98421383 \h </w:instrText>
        </w:r>
        <w:r w:rsidR="00B87438">
          <w:rPr>
            <w:webHidden/>
          </w:rPr>
        </w:r>
        <w:r w:rsidR="00B87438">
          <w:rPr>
            <w:webHidden/>
          </w:rPr>
          <w:fldChar w:fldCharType="separate"/>
        </w:r>
        <w:r w:rsidR="00B87438">
          <w:rPr>
            <w:webHidden/>
          </w:rPr>
          <w:t>19</w:t>
        </w:r>
        <w:r w:rsidR="00B87438">
          <w:rPr>
            <w:webHidden/>
          </w:rPr>
          <w:fldChar w:fldCharType="end"/>
        </w:r>
      </w:hyperlink>
    </w:p>
    <w:p w14:paraId="2832E648" w14:textId="0646CF41" w:rsidR="00B87438" w:rsidRDefault="007321B9">
      <w:pPr>
        <w:pStyle w:val="Turinys2"/>
        <w:rPr>
          <w:rFonts w:asciiTheme="minorHAnsi" w:eastAsiaTheme="minorEastAsia" w:hAnsiTheme="minorHAnsi" w:cstheme="minorBidi"/>
          <w:color w:val="auto"/>
          <w:sz w:val="22"/>
          <w:szCs w:val="22"/>
          <w:lang w:val="en-US"/>
        </w:rPr>
      </w:pPr>
      <w:hyperlink w:anchor="_Toc98421384" w:history="1">
        <w:r w:rsidR="00B87438" w:rsidRPr="004B5922">
          <w:rPr>
            <w:rStyle w:val="Hipersaitas"/>
          </w:rPr>
          <w:t>6.</w:t>
        </w:r>
        <w:r w:rsidR="00B87438">
          <w:rPr>
            <w:rFonts w:asciiTheme="minorHAnsi" w:eastAsiaTheme="minorEastAsia" w:hAnsiTheme="minorHAnsi" w:cstheme="minorBidi"/>
            <w:color w:val="auto"/>
            <w:sz w:val="22"/>
            <w:szCs w:val="22"/>
            <w:lang w:val="en-US"/>
          </w:rPr>
          <w:tab/>
        </w:r>
        <w:r w:rsidR="00B87438" w:rsidRPr="004B5922">
          <w:rPr>
            <w:rStyle w:val="Hipersaitas"/>
          </w:rPr>
          <w:t>Valdžios subjekto pareiškimai ir garantijos</w:t>
        </w:r>
        <w:r w:rsidR="00B87438">
          <w:rPr>
            <w:webHidden/>
          </w:rPr>
          <w:tab/>
        </w:r>
        <w:r w:rsidR="00B87438">
          <w:rPr>
            <w:webHidden/>
          </w:rPr>
          <w:fldChar w:fldCharType="begin"/>
        </w:r>
        <w:r w:rsidR="00B87438">
          <w:rPr>
            <w:webHidden/>
          </w:rPr>
          <w:instrText xml:space="preserve"> PAGEREF _Toc98421384 \h </w:instrText>
        </w:r>
        <w:r w:rsidR="00B87438">
          <w:rPr>
            <w:webHidden/>
          </w:rPr>
        </w:r>
        <w:r w:rsidR="00B87438">
          <w:rPr>
            <w:webHidden/>
          </w:rPr>
          <w:fldChar w:fldCharType="separate"/>
        </w:r>
        <w:r w:rsidR="00B87438">
          <w:rPr>
            <w:webHidden/>
          </w:rPr>
          <w:t>19</w:t>
        </w:r>
        <w:r w:rsidR="00B87438">
          <w:rPr>
            <w:webHidden/>
          </w:rPr>
          <w:fldChar w:fldCharType="end"/>
        </w:r>
      </w:hyperlink>
    </w:p>
    <w:p w14:paraId="43B921D0" w14:textId="0B48E43B" w:rsidR="00B87438" w:rsidRDefault="007321B9">
      <w:pPr>
        <w:pStyle w:val="Turinys2"/>
        <w:rPr>
          <w:rFonts w:asciiTheme="minorHAnsi" w:eastAsiaTheme="minorEastAsia" w:hAnsiTheme="minorHAnsi" w:cstheme="minorBidi"/>
          <w:color w:val="auto"/>
          <w:sz w:val="22"/>
          <w:szCs w:val="22"/>
          <w:lang w:val="en-US"/>
        </w:rPr>
      </w:pPr>
      <w:hyperlink w:anchor="_Toc98421385" w:history="1">
        <w:r w:rsidR="00B87438" w:rsidRPr="004B5922">
          <w:rPr>
            <w:rStyle w:val="Hipersaitas"/>
          </w:rPr>
          <w:t>7.</w:t>
        </w:r>
        <w:r w:rsidR="00B87438">
          <w:rPr>
            <w:rFonts w:asciiTheme="minorHAnsi" w:eastAsiaTheme="minorEastAsia" w:hAnsiTheme="minorHAnsi" w:cstheme="minorBidi"/>
            <w:color w:val="auto"/>
            <w:sz w:val="22"/>
            <w:szCs w:val="22"/>
            <w:lang w:val="en-US"/>
          </w:rPr>
          <w:tab/>
        </w:r>
        <w:r w:rsidR="00B87438" w:rsidRPr="004B5922">
          <w:rPr>
            <w:rStyle w:val="Hipersaitas"/>
          </w:rPr>
          <w:t>Privataus subjekto ir Investuotojo pareiškimai ir garantijos</w:t>
        </w:r>
        <w:r w:rsidR="00B87438">
          <w:rPr>
            <w:webHidden/>
          </w:rPr>
          <w:tab/>
        </w:r>
        <w:r w:rsidR="00B87438">
          <w:rPr>
            <w:webHidden/>
          </w:rPr>
          <w:fldChar w:fldCharType="begin"/>
        </w:r>
        <w:r w:rsidR="00B87438">
          <w:rPr>
            <w:webHidden/>
          </w:rPr>
          <w:instrText xml:space="preserve"> PAGEREF _Toc98421385 \h </w:instrText>
        </w:r>
        <w:r w:rsidR="00B87438">
          <w:rPr>
            <w:webHidden/>
          </w:rPr>
        </w:r>
        <w:r w:rsidR="00B87438">
          <w:rPr>
            <w:webHidden/>
          </w:rPr>
          <w:fldChar w:fldCharType="separate"/>
        </w:r>
        <w:r w:rsidR="00B87438">
          <w:rPr>
            <w:webHidden/>
          </w:rPr>
          <w:t>20</w:t>
        </w:r>
        <w:r w:rsidR="00B87438">
          <w:rPr>
            <w:webHidden/>
          </w:rPr>
          <w:fldChar w:fldCharType="end"/>
        </w:r>
      </w:hyperlink>
    </w:p>
    <w:p w14:paraId="3052F13F" w14:textId="1F32298D" w:rsidR="00B87438" w:rsidRDefault="007321B9">
      <w:pPr>
        <w:pStyle w:val="Turinys1"/>
        <w:rPr>
          <w:rFonts w:asciiTheme="minorHAnsi" w:eastAsiaTheme="minorEastAsia" w:hAnsiTheme="minorHAnsi" w:cstheme="minorBidi"/>
          <w:b w:val="0"/>
          <w:bCs w:val="0"/>
          <w:color w:val="auto"/>
          <w:lang w:val="en-US" w:eastAsia="en-US"/>
        </w:rPr>
      </w:pPr>
      <w:hyperlink w:anchor="_Toc98421386" w:history="1">
        <w:r w:rsidR="00B87438" w:rsidRPr="004B5922">
          <w:rPr>
            <w:rStyle w:val="Hipersaitas"/>
          </w:rPr>
          <w:t>VI.</w:t>
        </w:r>
        <w:r w:rsidR="00B87438">
          <w:rPr>
            <w:rFonts w:asciiTheme="minorHAnsi" w:eastAsiaTheme="minorEastAsia" w:hAnsiTheme="minorHAnsi" w:cstheme="minorBidi"/>
            <w:b w:val="0"/>
            <w:bCs w:val="0"/>
            <w:color w:val="auto"/>
            <w:lang w:val="en-US" w:eastAsia="en-US"/>
          </w:rPr>
          <w:tab/>
        </w:r>
        <w:r w:rsidR="00B87438" w:rsidRPr="004B5922">
          <w:rPr>
            <w:rStyle w:val="Hipersaitas"/>
          </w:rPr>
          <w:t>žemės sklypo perdavimas, turto sukūrimas ir grąžinimas / perdavimas</w:t>
        </w:r>
        <w:r w:rsidR="00B87438">
          <w:rPr>
            <w:webHidden/>
          </w:rPr>
          <w:tab/>
        </w:r>
        <w:r w:rsidR="00B87438">
          <w:rPr>
            <w:webHidden/>
          </w:rPr>
          <w:fldChar w:fldCharType="begin"/>
        </w:r>
        <w:r w:rsidR="00B87438">
          <w:rPr>
            <w:webHidden/>
          </w:rPr>
          <w:instrText xml:space="preserve"> PAGEREF _Toc98421386 \h </w:instrText>
        </w:r>
        <w:r w:rsidR="00B87438">
          <w:rPr>
            <w:webHidden/>
          </w:rPr>
        </w:r>
        <w:r w:rsidR="00B87438">
          <w:rPr>
            <w:webHidden/>
          </w:rPr>
          <w:fldChar w:fldCharType="separate"/>
        </w:r>
        <w:r w:rsidR="00B87438">
          <w:rPr>
            <w:webHidden/>
          </w:rPr>
          <w:t>22</w:t>
        </w:r>
        <w:r w:rsidR="00B87438">
          <w:rPr>
            <w:webHidden/>
          </w:rPr>
          <w:fldChar w:fldCharType="end"/>
        </w:r>
      </w:hyperlink>
    </w:p>
    <w:p w14:paraId="78FDB8B4" w14:textId="24220B80" w:rsidR="00B87438" w:rsidRDefault="007321B9">
      <w:pPr>
        <w:pStyle w:val="Turinys2"/>
        <w:rPr>
          <w:rFonts w:asciiTheme="minorHAnsi" w:eastAsiaTheme="minorEastAsia" w:hAnsiTheme="minorHAnsi" w:cstheme="minorBidi"/>
          <w:color w:val="auto"/>
          <w:sz w:val="22"/>
          <w:szCs w:val="22"/>
          <w:lang w:val="en-US"/>
        </w:rPr>
      </w:pPr>
      <w:hyperlink w:anchor="_Toc98421387" w:history="1">
        <w:r w:rsidR="00B87438" w:rsidRPr="004B5922">
          <w:rPr>
            <w:rStyle w:val="Hipersaitas"/>
          </w:rPr>
          <w:t>8.</w:t>
        </w:r>
        <w:r w:rsidR="00B87438">
          <w:rPr>
            <w:rFonts w:asciiTheme="minorHAnsi" w:eastAsiaTheme="minorEastAsia" w:hAnsiTheme="minorHAnsi" w:cstheme="minorBidi"/>
            <w:color w:val="auto"/>
            <w:sz w:val="22"/>
            <w:szCs w:val="22"/>
            <w:lang w:val="en-US"/>
          </w:rPr>
          <w:tab/>
        </w:r>
        <w:r w:rsidR="00B87438" w:rsidRPr="004B5922">
          <w:rPr>
            <w:rStyle w:val="Hipersaitas"/>
          </w:rPr>
          <w:t>Žemės sklypas</w:t>
        </w:r>
        <w:r w:rsidR="00B87438">
          <w:rPr>
            <w:webHidden/>
          </w:rPr>
          <w:tab/>
        </w:r>
        <w:r w:rsidR="00B87438">
          <w:rPr>
            <w:webHidden/>
          </w:rPr>
          <w:fldChar w:fldCharType="begin"/>
        </w:r>
        <w:r w:rsidR="00B87438">
          <w:rPr>
            <w:webHidden/>
          </w:rPr>
          <w:instrText xml:space="preserve"> PAGEREF _Toc98421387 \h </w:instrText>
        </w:r>
        <w:r w:rsidR="00B87438">
          <w:rPr>
            <w:webHidden/>
          </w:rPr>
        </w:r>
        <w:r w:rsidR="00B87438">
          <w:rPr>
            <w:webHidden/>
          </w:rPr>
          <w:fldChar w:fldCharType="separate"/>
        </w:r>
        <w:r w:rsidR="00B87438">
          <w:rPr>
            <w:webHidden/>
          </w:rPr>
          <w:t>22</w:t>
        </w:r>
        <w:r w:rsidR="00B87438">
          <w:rPr>
            <w:webHidden/>
          </w:rPr>
          <w:fldChar w:fldCharType="end"/>
        </w:r>
      </w:hyperlink>
    </w:p>
    <w:p w14:paraId="38A3C1C9" w14:textId="2811DB12" w:rsidR="00B87438" w:rsidRDefault="007321B9">
      <w:pPr>
        <w:pStyle w:val="Turinys2"/>
        <w:rPr>
          <w:rFonts w:asciiTheme="minorHAnsi" w:eastAsiaTheme="minorEastAsia" w:hAnsiTheme="minorHAnsi" w:cstheme="minorBidi"/>
          <w:color w:val="auto"/>
          <w:sz w:val="22"/>
          <w:szCs w:val="22"/>
          <w:lang w:val="en-US"/>
        </w:rPr>
      </w:pPr>
      <w:hyperlink w:anchor="_Toc98421388" w:history="1">
        <w:r w:rsidR="00B87438" w:rsidRPr="004B5922">
          <w:rPr>
            <w:rStyle w:val="Hipersaitas"/>
          </w:rPr>
          <w:t>9.</w:t>
        </w:r>
        <w:r w:rsidR="00B87438">
          <w:rPr>
            <w:rFonts w:asciiTheme="minorHAnsi" w:eastAsiaTheme="minorEastAsia" w:hAnsiTheme="minorHAnsi" w:cstheme="minorBidi"/>
            <w:color w:val="auto"/>
            <w:sz w:val="22"/>
            <w:szCs w:val="22"/>
            <w:lang w:val="en-US"/>
          </w:rPr>
          <w:tab/>
        </w:r>
        <w:r w:rsidR="00B87438" w:rsidRPr="004B5922">
          <w:rPr>
            <w:rStyle w:val="Hipersaitas"/>
          </w:rPr>
          <w:t>Darbų atlikimas, Naujo turto įsigijimas ar sukūrimas</w:t>
        </w:r>
        <w:r w:rsidR="00B87438">
          <w:rPr>
            <w:webHidden/>
          </w:rPr>
          <w:tab/>
        </w:r>
        <w:r w:rsidR="00B87438">
          <w:rPr>
            <w:webHidden/>
          </w:rPr>
          <w:fldChar w:fldCharType="begin"/>
        </w:r>
        <w:r w:rsidR="00B87438">
          <w:rPr>
            <w:webHidden/>
          </w:rPr>
          <w:instrText xml:space="preserve"> PAGEREF _Toc98421388 \h </w:instrText>
        </w:r>
        <w:r w:rsidR="00B87438">
          <w:rPr>
            <w:webHidden/>
          </w:rPr>
        </w:r>
        <w:r w:rsidR="00B87438">
          <w:rPr>
            <w:webHidden/>
          </w:rPr>
          <w:fldChar w:fldCharType="separate"/>
        </w:r>
        <w:r w:rsidR="00B87438">
          <w:rPr>
            <w:webHidden/>
          </w:rPr>
          <w:t>23</w:t>
        </w:r>
        <w:r w:rsidR="00B87438">
          <w:rPr>
            <w:webHidden/>
          </w:rPr>
          <w:fldChar w:fldCharType="end"/>
        </w:r>
      </w:hyperlink>
    </w:p>
    <w:p w14:paraId="7D4E012D" w14:textId="37C7A7AA" w:rsidR="00B87438" w:rsidRDefault="007321B9">
      <w:pPr>
        <w:pStyle w:val="Turinys2"/>
        <w:rPr>
          <w:rFonts w:asciiTheme="minorHAnsi" w:eastAsiaTheme="minorEastAsia" w:hAnsiTheme="minorHAnsi" w:cstheme="minorBidi"/>
          <w:color w:val="auto"/>
          <w:sz w:val="22"/>
          <w:szCs w:val="22"/>
          <w:lang w:val="en-US"/>
        </w:rPr>
      </w:pPr>
      <w:hyperlink w:anchor="_Toc98421389" w:history="1">
        <w:r w:rsidR="00B87438" w:rsidRPr="004B5922">
          <w:rPr>
            <w:rStyle w:val="Hipersaitas"/>
          </w:rPr>
          <w:t>10.</w:t>
        </w:r>
        <w:r w:rsidR="00B87438">
          <w:rPr>
            <w:rFonts w:asciiTheme="minorHAnsi" w:eastAsiaTheme="minorEastAsia" w:hAnsiTheme="minorHAnsi" w:cstheme="minorBidi"/>
            <w:color w:val="auto"/>
            <w:sz w:val="22"/>
            <w:szCs w:val="22"/>
            <w:lang w:val="en-US"/>
          </w:rPr>
          <w:tab/>
        </w:r>
        <w:r w:rsidR="00B87438" w:rsidRPr="004B5922">
          <w:rPr>
            <w:rStyle w:val="Hipersaitas"/>
          </w:rPr>
          <w:t>Turto grąžinimas / perdavimas</w:t>
        </w:r>
        <w:r w:rsidR="00B87438">
          <w:rPr>
            <w:webHidden/>
          </w:rPr>
          <w:tab/>
        </w:r>
        <w:r w:rsidR="00B87438">
          <w:rPr>
            <w:webHidden/>
          </w:rPr>
          <w:fldChar w:fldCharType="begin"/>
        </w:r>
        <w:r w:rsidR="00B87438">
          <w:rPr>
            <w:webHidden/>
          </w:rPr>
          <w:instrText xml:space="preserve"> PAGEREF _Toc98421389 \h </w:instrText>
        </w:r>
        <w:r w:rsidR="00B87438">
          <w:rPr>
            <w:webHidden/>
          </w:rPr>
        </w:r>
        <w:r w:rsidR="00B87438">
          <w:rPr>
            <w:webHidden/>
          </w:rPr>
          <w:fldChar w:fldCharType="separate"/>
        </w:r>
        <w:r w:rsidR="00B87438">
          <w:rPr>
            <w:webHidden/>
          </w:rPr>
          <w:t>27</w:t>
        </w:r>
        <w:r w:rsidR="00B87438">
          <w:rPr>
            <w:webHidden/>
          </w:rPr>
          <w:fldChar w:fldCharType="end"/>
        </w:r>
      </w:hyperlink>
    </w:p>
    <w:p w14:paraId="34900E4A" w14:textId="7574DF1B" w:rsidR="00B87438" w:rsidRDefault="007321B9">
      <w:pPr>
        <w:pStyle w:val="Turinys1"/>
        <w:rPr>
          <w:rFonts w:asciiTheme="minorHAnsi" w:eastAsiaTheme="minorEastAsia" w:hAnsiTheme="minorHAnsi" w:cstheme="minorBidi"/>
          <w:b w:val="0"/>
          <w:bCs w:val="0"/>
          <w:color w:val="auto"/>
          <w:lang w:val="en-US" w:eastAsia="en-US"/>
        </w:rPr>
      </w:pPr>
      <w:hyperlink w:anchor="_Toc98421390" w:history="1">
        <w:r w:rsidR="00B87438" w:rsidRPr="004B5922">
          <w:rPr>
            <w:rStyle w:val="Hipersaitas"/>
          </w:rPr>
          <w:t>VII.</w:t>
        </w:r>
        <w:r w:rsidR="00B87438">
          <w:rPr>
            <w:rFonts w:asciiTheme="minorHAnsi" w:eastAsiaTheme="minorEastAsia" w:hAnsiTheme="minorHAnsi" w:cstheme="minorBidi"/>
            <w:b w:val="0"/>
            <w:bCs w:val="0"/>
            <w:color w:val="auto"/>
            <w:lang w:val="en-US" w:eastAsia="en-US"/>
          </w:rPr>
          <w:tab/>
        </w:r>
        <w:r w:rsidR="00B87438" w:rsidRPr="004B5922">
          <w:rPr>
            <w:rStyle w:val="Hipersaitas"/>
          </w:rPr>
          <w:t>Šalių įsipareigojimai</w:t>
        </w:r>
        <w:r w:rsidR="00B87438">
          <w:rPr>
            <w:webHidden/>
          </w:rPr>
          <w:tab/>
        </w:r>
        <w:r w:rsidR="00B87438">
          <w:rPr>
            <w:webHidden/>
          </w:rPr>
          <w:fldChar w:fldCharType="begin"/>
        </w:r>
        <w:r w:rsidR="00B87438">
          <w:rPr>
            <w:webHidden/>
          </w:rPr>
          <w:instrText xml:space="preserve"> PAGEREF _Toc98421390 \h </w:instrText>
        </w:r>
        <w:r w:rsidR="00B87438">
          <w:rPr>
            <w:webHidden/>
          </w:rPr>
        </w:r>
        <w:r w:rsidR="00B87438">
          <w:rPr>
            <w:webHidden/>
          </w:rPr>
          <w:fldChar w:fldCharType="separate"/>
        </w:r>
        <w:r w:rsidR="00B87438">
          <w:rPr>
            <w:webHidden/>
          </w:rPr>
          <w:t>29</w:t>
        </w:r>
        <w:r w:rsidR="00B87438">
          <w:rPr>
            <w:webHidden/>
          </w:rPr>
          <w:fldChar w:fldCharType="end"/>
        </w:r>
      </w:hyperlink>
    </w:p>
    <w:p w14:paraId="1580F8F0" w14:textId="65414DB0" w:rsidR="00B87438" w:rsidRDefault="007321B9">
      <w:pPr>
        <w:pStyle w:val="Turinys2"/>
        <w:rPr>
          <w:rFonts w:asciiTheme="minorHAnsi" w:eastAsiaTheme="minorEastAsia" w:hAnsiTheme="minorHAnsi" w:cstheme="minorBidi"/>
          <w:color w:val="auto"/>
          <w:sz w:val="22"/>
          <w:szCs w:val="22"/>
          <w:lang w:val="en-US"/>
        </w:rPr>
      </w:pPr>
      <w:hyperlink w:anchor="_Toc98421391" w:history="1">
        <w:r w:rsidR="00B87438" w:rsidRPr="004B5922">
          <w:rPr>
            <w:rStyle w:val="Hipersaitas"/>
          </w:rPr>
          <w:t>11.</w:t>
        </w:r>
        <w:r w:rsidR="00B87438">
          <w:rPr>
            <w:rFonts w:asciiTheme="minorHAnsi" w:eastAsiaTheme="minorEastAsia" w:hAnsiTheme="minorHAnsi" w:cstheme="minorBidi"/>
            <w:color w:val="auto"/>
            <w:sz w:val="22"/>
            <w:szCs w:val="22"/>
            <w:lang w:val="en-US"/>
          </w:rPr>
          <w:tab/>
        </w:r>
        <w:r w:rsidR="00B87438" w:rsidRPr="004B5922">
          <w:rPr>
            <w:rStyle w:val="Hipersaitas"/>
          </w:rPr>
          <w:t>Dokumentų perdavimas ir saugojimas</w:t>
        </w:r>
        <w:r w:rsidR="00B87438">
          <w:rPr>
            <w:webHidden/>
          </w:rPr>
          <w:tab/>
        </w:r>
        <w:r w:rsidR="00B87438">
          <w:rPr>
            <w:webHidden/>
          </w:rPr>
          <w:fldChar w:fldCharType="begin"/>
        </w:r>
        <w:r w:rsidR="00B87438">
          <w:rPr>
            <w:webHidden/>
          </w:rPr>
          <w:instrText xml:space="preserve"> PAGEREF _Toc98421391 \h </w:instrText>
        </w:r>
        <w:r w:rsidR="00B87438">
          <w:rPr>
            <w:webHidden/>
          </w:rPr>
        </w:r>
        <w:r w:rsidR="00B87438">
          <w:rPr>
            <w:webHidden/>
          </w:rPr>
          <w:fldChar w:fldCharType="separate"/>
        </w:r>
        <w:r w:rsidR="00B87438">
          <w:rPr>
            <w:webHidden/>
          </w:rPr>
          <w:t>29</w:t>
        </w:r>
        <w:r w:rsidR="00B87438">
          <w:rPr>
            <w:webHidden/>
          </w:rPr>
          <w:fldChar w:fldCharType="end"/>
        </w:r>
      </w:hyperlink>
    </w:p>
    <w:p w14:paraId="0FDAD0AE" w14:textId="36BC6441" w:rsidR="00B87438" w:rsidRDefault="007321B9">
      <w:pPr>
        <w:pStyle w:val="Turinys2"/>
        <w:rPr>
          <w:rFonts w:asciiTheme="minorHAnsi" w:eastAsiaTheme="minorEastAsia" w:hAnsiTheme="minorHAnsi" w:cstheme="minorBidi"/>
          <w:color w:val="auto"/>
          <w:sz w:val="22"/>
          <w:szCs w:val="22"/>
          <w:lang w:val="en-US"/>
        </w:rPr>
      </w:pPr>
      <w:hyperlink w:anchor="_Toc98421392" w:history="1">
        <w:r w:rsidR="00B87438" w:rsidRPr="004B5922">
          <w:rPr>
            <w:rStyle w:val="Hipersaitas"/>
          </w:rPr>
          <w:t>12.</w:t>
        </w:r>
        <w:r w:rsidR="00B87438">
          <w:rPr>
            <w:rFonts w:asciiTheme="minorHAnsi" w:eastAsiaTheme="minorEastAsia" w:hAnsiTheme="minorHAnsi" w:cstheme="minorBidi"/>
            <w:color w:val="auto"/>
            <w:sz w:val="22"/>
            <w:szCs w:val="22"/>
            <w:lang w:val="en-US"/>
          </w:rPr>
          <w:tab/>
        </w:r>
        <w:r w:rsidR="00B87438" w:rsidRPr="004B5922">
          <w:rPr>
            <w:rStyle w:val="Hipersaitas"/>
          </w:rPr>
          <w:t>Valdžios subjekto įsipareigojimai</w:t>
        </w:r>
        <w:r w:rsidR="00B87438">
          <w:rPr>
            <w:webHidden/>
          </w:rPr>
          <w:tab/>
        </w:r>
        <w:r w:rsidR="00B87438">
          <w:rPr>
            <w:webHidden/>
          </w:rPr>
          <w:fldChar w:fldCharType="begin"/>
        </w:r>
        <w:r w:rsidR="00B87438">
          <w:rPr>
            <w:webHidden/>
          </w:rPr>
          <w:instrText xml:space="preserve"> PAGEREF _Toc98421392 \h </w:instrText>
        </w:r>
        <w:r w:rsidR="00B87438">
          <w:rPr>
            <w:webHidden/>
          </w:rPr>
        </w:r>
        <w:r w:rsidR="00B87438">
          <w:rPr>
            <w:webHidden/>
          </w:rPr>
          <w:fldChar w:fldCharType="separate"/>
        </w:r>
        <w:r w:rsidR="00B87438">
          <w:rPr>
            <w:webHidden/>
          </w:rPr>
          <w:t>30</w:t>
        </w:r>
        <w:r w:rsidR="00B87438">
          <w:rPr>
            <w:webHidden/>
          </w:rPr>
          <w:fldChar w:fldCharType="end"/>
        </w:r>
      </w:hyperlink>
    </w:p>
    <w:p w14:paraId="58844D3F" w14:textId="28284062" w:rsidR="00B87438" w:rsidRDefault="007321B9">
      <w:pPr>
        <w:pStyle w:val="Turinys2"/>
        <w:rPr>
          <w:rFonts w:asciiTheme="minorHAnsi" w:eastAsiaTheme="minorEastAsia" w:hAnsiTheme="minorHAnsi" w:cstheme="minorBidi"/>
          <w:color w:val="auto"/>
          <w:sz w:val="22"/>
          <w:szCs w:val="22"/>
          <w:lang w:val="en-US"/>
        </w:rPr>
      </w:pPr>
      <w:hyperlink w:anchor="_Toc98421393" w:history="1">
        <w:r w:rsidR="00B87438" w:rsidRPr="004B5922">
          <w:rPr>
            <w:rStyle w:val="Hipersaitas"/>
          </w:rPr>
          <w:t>13.</w:t>
        </w:r>
        <w:r w:rsidR="00B87438">
          <w:rPr>
            <w:rFonts w:asciiTheme="minorHAnsi" w:eastAsiaTheme="minorEastAsia" w:hAnsiTheme="minorHAnsi" w:cstheme="minorBidi"/>
            <w:color w:val="auto"/>
            <w:sz w:val="22"/>
            <w:szCs w:val="22"/>
            <w:lang w:val="en-US"/>
          </w:rPr>
          <w:tab/>
        </w:r>
        <w:r w:rsidR="00B87438" w:rsidRPr="004B5922">
          <w:rPr>
            <w:rStyle w:val="Hipersaitas"/>
          </w:rPr>
          <w:t>Privataus subjekto ir Investuotojo įsipareigojimai</w:t>
        </w:r>
        <w:r w:rsidR="00B87438">
          <w:rPr>
            <w:webHidden/>
          </w:rPr>
          <w:tab/>
        </w:r>
        <w:r w:rsidR="00B87438">
          <w:rPr>
            <w:webHidden/>
          </w:rPr>
          <w:fldChar w:fldCharType="begin"/>
        </w:r>
        <w:r w:rsidR="00B87438">
          <w:rPr>
            <w:webHidden/>
          </w:rPr>
          <w:instrText xml:space="preserve"> PAGEREF _Toc98421393 \h </w:instrText>
        </w:r>
        <w:r w:rsidR="00B87438">
          <w:rPr>
            <w:webHidden/>
          </w:rPr>
        </w:r>
        <w:r w:rsidR="00B87438">
          <w:rPr>
            <w:webHidden/>
          </w:rPr>
          <w:fldChar w:fldCharType="separate"/>
        </w:r>
        <w:r w:rsidR="00B87438">
          <w:rPr>
            <w:webHidden/>
          </w:rPr>
          <w:t>31</w:t>
        </w:r>
        <w:r w:rsidR="00B87438">
          <w:rPr>
            <w:webHidden/>
          </w:rPr>
          <w:fldChar w:fldCharType="end"/>
        </w:r>
      </w:hyperlink>
    </w:p>
    <w:p w14:paraId="66943FE7" w14:textId="126765A5" w:rsidR="00B87438" w:rsidRDefault="007321B9">
      <w:pPr>
        <w:pStyle w:val="Turinys2"/>
        <w:rPr>
          <w:rFonts w:asciiTheme="minorHAnsi" w:eastAsiaTheme="minorEastAsia" w:hAnsiTheme="minorHAnsi" w:cstheme="minorBidi"/>
          <w:color w:val="auto"/>
          <w:sz w:val="22"/>
          <w:szCs w:val="22"/>
          <w:lang w:val="en-US"/>
        </w:rPr>
      </w:pPr>
      <w:hyperlink w:anchor="_Toc98421394" w:history="1">
        <w:r w:rsidR="00B87438" w:rsidRPr="004B5922">
          <w:rPr>
            <w:rStyle w:val="Hipersaitas"/>
          </w:rPr>
          <w:t>14.</w:t>
        </w:r>
        <w:r w:rsidR="00B87438">
          <w:rPr>
            <w:rFonts w:asciiTheme="minorHAnsi" w:eastAsiaTheme="minorEastAsia" w:hAnsiTheme="minorHAnsi" w:cstheme="minorBidi"/>
            <w:color w:val="auto"/>
            <w:sz w:val="22"/>
            <w:szCs w:val="22"/>
            <w:lang w:val="en-US"/>
          </w:rPr>
          <w:tab/>
        </w:r>
        <w:r w:rsidR="00B87438" w:rsidRPr="004B5922">
          <w:rPr>
            <w:rStyle w:val="Hipersaitas"/>
          </w:rPr>
          <w:t>Investicijos ir jų vykdymo tvarka</w:t>
        </w:r>
        <w:r w:rsidR="00B87438">
          <w:rPr>
            <w:webHidden/>
          </w:rPr>
          <w:tab/>
        </w:r>
        <w:r w:rsidR="00B87438">
          <w:rPr>
            <w:webHidden/>
          </w:rPr>
          <w:fldChar w:fldCharType="begin"/>
        </w:r>
        <w:r w:rsidR="00B87438">
          <w:rPr>
            <w:webHidden/>
          </w:rPr>
          <w:instrText xml:space="preserve"> PAGEREF _Toc98421394 \h </w:instrText>
        </w:r>
        <w:r w:rsidR="00B87438">
          <w:rPr>
            <w:webHidden/>
          </w:rPr>
        </w:r>
        <w:r w:rsidR="00B87438">
          <w:rPr>
            <w:webHidden/>
          </w:rPr>
          <w:fldChar w:fldCharType="separate"/>
        </w:r>
        <w:r w:rsidR="00B87438">
          <w:rPr>
            <w:webHidden/>
          </w:rPr>
          <w:t>33</w:t>
        </w:r>
        <w:r w:rsidR="00B87438">
          <w:rPr>
            <w:webHidden/>
          </w:rPr>
          <w:fldChar w:fldCharType="end"/>
        </w:r>
      </w:hyperlink>
    </w:p>
    <w:p w14:paraId="60646ED6" w14:textId="2A96721D" w:rsidR="00B87438" w:rsidRDefault="007321B9">
      <w:pPr>
        <w:pStyle w:val="Turinys2"/>
        <w:rPr>
          <w:rFonts w:asciiTheme="minorHAnsi" w:eastAsiaTheme="minorEastAsia" w:hAnsiTheme="minorHAnsi" w:cstheme="minorBidi"/>
          <w:color w:val="auto"/>
          <w:sz w:val="22"/>
          <w:szCs w:val="22"/>
          <w:lang w:val="en-US"/>
        </w:rPr>
      </w:pPr>
      <w:hyperlink w:anchor="_Toc98421395" w:history="1">
        <w:r w:rsidR="00B87438" w:rsidRPr="004B5922">
          <w:rPr>
            <w:rStyle w:val="Hipersaitas"/>
            <w:specVanish/>
          </w:rPr>
          <w:t>15.</w:t>
        </w:r>
        <w:r w:rsidR="00B87438">
          <w:rPr>
            <w:rFonts w:asciiTheme="minorHAnsi" w:eastAsiaTheme="minorEastAsia" w:hAnsiTheme="minorHAnsi" w:cstheme="minorBidi"/>
            <w:color w:val="auto"/>
            <w:sz w:val="22"/>
            <w:szCs w:val="22"/>
            <w:lang w:val="en-US"/>
          </w:rPr>
          <w:tab/>
        </w:r>
        <w:r w:rsidR="00B87438" w:rsidRPr="004B5922">
          <w:rPr>
            <w:rStyle w:val="Hipersaitas"/>
          </w:rPr>
          <w:t>Papildomi darbai ir paslaugos</w:t>
        </w:r>
        <w:r w:rsidR="00B87438">
          <w:rPr>
            <w:webHidden/>
          </w:rPr>
          <w:tab/>
        </w:r>
        <w:r w:rsidR="00B87438">
          <w:rPr>
            <w:webHidden/>
          </w:rPr>
          <w:fldChar w:fldCharType="begin"/>
        </w:r>
        <w:r w:rsidR="00B87438">
          <w:rPr>
            <w:webHidden/>
          </w:rPr>
          <w:instrText xml:space="preserve"> PAGEREF _Toc98421395 \h </w:instrText>
        </w:r>
        <w:r w:rsidR="00B87438">
          <w:rPr>
            <w:webHidden/>
          </w:rPr>
        </w:r>
        <w:r w:rsidR="00B87438">
          <w:rPr>
            <w:webHidden/>
          </w:rPr>
          <w:fldChar w:fldCharType="separate"/>
        </w:r>
        <w:r w:rsidR="00B87438">
          <w:rPr>
            <w:webHidden/>
          </w:rPr>
          <w:t>34</w:t>
        </w:r>
        <w:r w:rsidR="00B87438">
          <w:rPr>
            <w:webHidden/>
          </w:rPr>
          <w:fldChar w:fldCharType="end"/>
        </w:r>
      </w:hyperlink>
    </w:p>
    <w:p w14:paraId="07FCF37E" w14:textId="72EE8026" w:rsidR="00B87438" w:rsidRDefault="007321B9">
      <w:pPr>
        <w:pStyle w:val="Turinys2"/>
        <w:rPr>
          <w:rFonts w:asciiTheme="minorHAnsi" w:eastAsiaTheme="minorEastAsia" w:hAnsiTheme="minorHAnsi" w:cstheme="minorBidi"/>
          <w:color w:val="auto"/>
          <w:sz w:val="22"/>
          <w:szCs w:val="22"/>
          <w:lang w:val="en-US"/>
        </w:rPr>
      </w:pPr>
      <w:hyperlink w:anchor="_Toc98421396" w:history="1">
        <w:r w:rsidR="00B87438" w:rsidRPr="004B5922">
          <w:rPr>
            <w:rStyle w:val="Hipersaitas"/>
          </w:rPr>
          <w:t>16.</w:t>
        </w:r>
        <w:r w:rsidR="00B87438">
          <w:rPr>
            <w:rFonts w:asciiTheme="minorHAnsi" w:eastAsiaTheme="minorEastAsia" w:hAnsiTheme="minorHAnsi" w:cstheme="minorBidi"/>
            <w:color w:val="auto"/>
            <w:sz w:val="22"/>
            <w:szCs w:val="22"/>
            <w:lang w:val="en-US"/>
          </w:rPr>
          <w:tab/>
        </w:r>
        <w:r w:rsidR="00B87438" w:rsidRPr="004B5922">
          <w:rPr>
            <w:rStyle w:val="Hipersaitas"/>
          </w:rPr>
          <w:t>Darbų ir Paslaugų keitimas</w:t>
        </w:r>
        <w:r w:rsidR="00B87438">
          <w:rPr>
            <w:webHidden/>
          </w:rPr>
          <w:tab/>
        </w:r>
        <w:r w:rsidR="00B87438">
          <w:rPr>
            <w:webHidden/>
          </w:rPr>
          <w:fldChar w:fldCharType="begin"/>
        </w:r>
        <w:r w:rsidR="00B87438">
          <w:rPr>
            <w:webHidden/>
          </w:rPr>
          <w:instrText xml:space="preserve"> PAGEREF _Toc98421396 \h </w:instrText>
        </w:r>
        <w:r w:rsidR="00B87438">
          <w:rPr>
            <w:webHidden/>
          </w:rPr>
        </w:r>
        <w:r w:rsidR="00B87438">
          <w:rPr>
            <w:webHidden/>
          </w:rPr>
          <w:fldChar w:fldCharType="separate"/>
        </w:r>
        <w:r w:rsidR="00B87438">
          <w:rPr>
            <w:webHidden/>
          </w:rPr>
          <w:t>36</w:t>
        </w:r>
        <w:r w:rsidR="00B87438">
          <w:rPr>
            <w:webHidden/>
          </w:rPr>
          <w:fldChar w:fldCharType="end"/>
        </w:r>
      </w:hyperlink>
    </w:p>
    <w:p w14:paraId="0E15E3E5" w14:textId="0EFB75F3" w:rsidR="00B87438" w:rsidRDefault="007321B9">
      <w:pPr>
        <w:pStyle w:val="Turinys2"/>
        <w:rPr>
          <w:rFonts w:asciiTheme="minorHAnsi" w:eastAsiaTheme="minorEastAsia" w:hAnsiTheme="minorHAnsi" w:cstheme="minorBidi"/>
          <w:color w:val="auto"/>
          <w:sz w:val="22"/>
          <w:szCs w:val="22"/>
          <w:lang w:val="en-US"/>
        </w:rPr>
      </w:pPr>
      <w:hyperlink w:anchor="_Toc98421397" w:history="1">
        <w:r w:rsidR="00B87438" w:rsidRPr="004B5922">
          <w:rPr>
            <w:rStyle w:val="Hipersaitas"/>
          </w:rPr>
          <w:t>17.</w:t>
        </w:r>
        <w:r w:rsidR="00B87438">
          <w:rPr>
            <w:rFonts w:asciiTheme="minorHAnsi" w:eastAsiaTheme="minorEastAsia" w:hAnsiTheme="minorHAnsi" w:cstheme="minorBidi"/>
            <w:color w:val="auto"/>
            <w:sz w:val="22"/>
            <w:szCs w:val="22"/>
            <w:lang w:val="en-US"/>
          </w:rPr>
          <w:tab/>
        </w:r>
        <w:r w:rsidR="00B87438" w:rsidRPr="004B5922">
          <w:rPr>
            <w:rStyle w:val="Hipersaitas"/>
          </w:rPr>
          <w:t>Paslaugų teikimas</w:t>
        </w:r>
        <w:r w:rsidR="00B87438">
          <w:rPr>
            <w:webHidden/>
          </w:rPr>
          <w:tab/>
        </w:r>
        <w:r w:rsidR="00B87438">
          <w:rPr>
            <w:webHidden/>
          </w:rPr>
          <w:fldChar w:fldCharType="begin"/>
        </w:r>
        <w:r w:rsidR="00B87438">
          <w:rPr>
            <w:webHidden/>
          </w:rPr>
          <w:instrText xml:space="preserve"> PAGEREF _Toc98421397 \h </w:instrText>
        </w:r>
        <w:r w:rsidR="00B87438">
          <w:rPr>
            <w:webHidden/>
          </w:rPr>
        </w:r>
        <w:r w:rsidR="00B87438">
          <w:rPr>
            <w:webHidden/>
          </w:rPr>
          <w:fldChar w:fldCharType="separate"/>
        </w:r>
        <w:r w:rsidR="00B87438">
          <w:rPr>
            <w:webHidden/>
          </w:rPr>
          <w:t>38</w:t>
        </w:r>
        <w:r w:rsidR="00B87438">
          <w:rPr>
            <w:webHidden/>
          </w:rPr>
          <w:fldChar w:fldCharType="end"/>
        </w:r>
      </w:hyperlink>
    </w:p>
    <w:p w14:paraId="78D487BA" w14:textId="6640910C" w:rsidR="00B87438" w:rsidRDefault="007321B9">
      <w:pPr>
        <w:pStyle w:val="Turinys2"/>
        <w:rPr>
          <w:rFonts w:asciiTheme="minorHAnsi" w:eastAsiaTheme="minorEastAsia" w:hAnsiTheme="minorHAnsi" w:cstheme="minorBidi"/>
          <w:color w:val="auto"/>
          <w:sz w:val="22"/>
          <w:szCs w:val="22"/>
          <w:lang w:val="en-US"/>
        </w:rPr>
      </w:pPr>
      <w:hyperlink w:anchor="_Toc98421398" w:history="1">
        <w:r w:rsidR="00B87438" w:rsidRPr="004B5922">
          <w:rPr>
            <w:rStyle w:val="Hipersaitas"/>
          </w:rPr>
          <w:t>18.</w:t>
        </w:r>
        <w:r w:rsidR="00B87438">
          <w:rPr>
            <w:rFonts w:asciiTheme="minorHAnsi" w:eastAsiaTheme="minorEastAsia" w:hAnsiTheme="minorHAnsi" w:cstheme="minorBidi"/>
            <w:color w:val="auto"/>
            <w:sz w:val="22"/>
            <w:szCs w:val="22"/>
            <w:lang w:val="en-US"/>
          </w:rPr>
          <w:tab/>
        </w:r>
        <w:r w:rsidR="00B87438" w:rsidRPr="004B5922">
          <w:rPr>
            <w:rStyle w:val="Hipersaitas"/>
          </w:rPr>
          <w:t>Subtiekėjai</w:t>
        </w:r>
        <w:r w:rsidR="00B87438">
          <w:rPr>
            <w:webHidden/>
          </w:rPr>
          <w:tab/>
        </w:r>
        <w:r w:rsidR="00B87438">
          <w:rPr>
            <w:webHidden/>
          </w:rPr>
          <w:fldChar w:fldCharType="begin"/>
        </w:r>
        <w:r w:rsidR="00B87438">
          <w:rPr>
            <w:webHidden/>
          </w:rPr>
          <w:instrText xml:space="preserve"> PAGEREF _Toc98421398 \h </w:instrText>
        </w:r>
        <w:r w:rsidR="00B87438">
          <w:rPr>
            <w:webHidden/>
          </w:rPr>
        </w:r>
        <w:r w:rsidR="00B87438">
          <w:rPr>
            <w:webHidden/>
          </w:rPr>
          <w:fldChar w:fldCharType="separate"/>
        </w:r>
        <w:r w:rsidR="00B87438">
          <w:rPr>
            <w:webHidden/>
          </w:rPr>
          <w:t>40</w:t>
        </w:r>
        <w:r w:rsidR="00B87438">
          <w:rPr>
            <w:webHidden/>
          </w:rPr>
          <w:fldChar w:fldCharType="end"/>
        </w:r>
      </w:hyperlink>
    </w:p>
    <w:p w14:paraId="0C67EBFA" w14:textId="2D94C8CF" w:rsidR="00B87438" w:rsidRDefault="007321B9">
      <w:pPr>
        <w:pStyle w:val="Turinys2"/>
        <w:rPr>
          <w:rFonts w:asciiTheme="minorHAnsi" w:eastAsiaTheme="minorEastAsia" w:hAnsiTheme="minorHAnsi" w:cstheme="minorBidi"/>
          <w:color w:val="auto"/>
          <w:sz w:val="22"/>
          <w:szCs w:val="22"/>
          <w:lang w:val="en-US"/>
        </w:rPr>
      </w:pPr>
      <w:hyperlink w:anchor="_Toc98421399" w:history="1">
        <w:r w:rsidR="00B87438" w:rsidRPr="004B5922">
          <w:rPr>
            <w:rStyle w:val="Hipersaitas"/>
          </w:rPr>
          <w:t>19.</w:t>
        </w:r>
        <w:r w:rsidR="00B87438">
          <w:rPr>
            <w:rFonts w:asciiTheme="minorHAnsi" w:eastAsiaTheme="minorEastAsia" w:hAnsiTheme="minorHAnsi" w:cstheme="minorBidi"/>
            <w:color w:val="auto"/>
            <w:sz w:val="22"/>
            <w:szCs w:val="22"/>
            <w:lang w:val="en-US"/>
          </w:rPr>
          <w:tab/>
        </w:r>
        <w:r w:rsidR="00B87438" w:rsidRPr="004B5922">
          <w:rPr>
            <w:rStyle w:val="Hipersaitas"/>
          </w:rPr>
          <w:t>Veiksmų derinimas su Valdžios subjektu</w:t>
        </w:r>
        <w:r w:rsidR="00B87438">
          <w:rPr>
            <w:webHidden/>
          </w:rPr>
          <w:tab/>
        </w:r>
        <w:r w:rsidR="00B87438">
          <w:rPr>
            <w:webHidden/>
          </w:rPr>
          <w:fldChar w:fldCharType="begin"/>
        </w:r>
        <w:r w:rsidR="00B87438">
          <w:rPr>
            <w:webHidden/>
          </w:rPr>
          <w:instrText xml:space="preserve"> PAGEREF _Toc98421399 \h </w:instrText>
        </w:r>
        <w:r w:rsidR="00B87438">
          <w:rPr>
            <w:webHidden/>
          </w:rPr>
        </w:r>
        <w:r w:rsidR="00B87438">
          <w:rPr>
            <w:webHidden/>
          </w:rPr>
          <w:fldChar w:fldCharType="separate"/>
        </w:r>
        <w:r w:rsidR="00B87438">
          <w:rPr>
            <w:webHidden/>
          </w:rPr>
          <w:t>41</w:t>
        </w:r>
        <w:r w:rsidR="00B87438">
          <w:rPr>
            <w:webHidden/>
          </w:rPr>
          <w:fldChar w:fldCharType="end"/>
        </w:r>
      </w:hyperlink>
    </w:p>
    <w:p w14:paraId="09D47D9C" w14:textId="6211866A" w:rsidR="00B87438" w:rsidRDefault="007321B9">
      <w:pPr>
        <w:pStyle w:val="Turinys1"/>
        <w:rPr>
          <w:rFonts w:asciiTheme="minorHAnsi" w:eastAsiaTheme="minorEastAsia" w:hAnsiTheme="minorHAnsi" w:cstheme="minorBidi"/>
          <w:b w:val="0"/>
          <w:bCs w:val="0"/>
          <w:color w:val="auto"/>
          <w:lang w:val="en-US" w:eastAsia="en-US"/>
        </w:rPr>
      </w:pPr>
      <w:hyperlink w:anchor="_Toc98421400" w:history="1">
        <w:r w:rsidR="00B87438" w:rsidRPr="004B5922">
          <w:rPr>
            <w:rStyle w:val="Hipersaitas"/>
          </w:rPr>
          <w:t>VIII.</w:t>
        </w:r>
        <w:r w:rsidR="00B87438">
          <w:rPr>
            <w:rFonts w:asciiTheme="minorHAnsi" w:eastAsiaTheme="minorEastAsia" w:hAnsiTheme="minorHAnsi" w:cstheme="minorBidi"/>
            <w:b w:val="0"/>
            <w:bCs w:val="0"/>
            <w:color w:val="auto"/>
            <w:lang w:val="en-US" w:eastAsia="en-US"/>
          </w:rPr>
          <w:tab/>
        </w:r>
        <w:r w:rsidR="00B87438" w:rsidRPr="004B5922">
          <w:rPr>
            <w:rStyle w:val="Hipersaitas"/>
          </w:rPr>
          <w:t>Atleidimo atvejai ir Kompensavimo įvykiai</w:t>
        </w:r>
        <w:r w:rsidR="00B87438">
          <w:rPr>
            <w:webHidden/>
          </w:rPr>
          <w:tab/>
        </w:r>
        <w:r w:rsidR="00B87438">
          <w:rPr>
            <w:webHidden/>
          </w:rPr>
          <w:fldChar w:fldCharType="begin"/>
        </w:r>
        <w:r w:rsidR="00B87438">
          <w:rPr>
            <w:webHidden/>
          </w:rPr>
          <w:instrText xml:space="preserve"> PAGEREF _Toc98421400 \h </w:instrText>
        </w:r>
        <w:r w:rsidR="00B87438">
          <w:rPr>
            <w:webHidden/>
          </w:rPr>
        </w:r>
        <w:r w:rsidR="00B87438">
          <w:rPr>
            <w:webHidden/>
          </w:rPr>
          <w:fldChar w:fldCharType="separate"/>
        </w:r>
        <w:r w:rsidR="00B87438">
          <w:rPr>
            <w:webHidden/>
          </w:rPr>
          <w:t>42</w:t>
        </w:r>
        <w:r w:rsidR="00B87438">
          <w:rPr>
            <w:webHidden/>
          </w:rPr>
          <w:fldChar w:fldCharType="end"/>
        </w:r>
      </w:hyperlink>
    </w:p>
    <w:p w14:paraId="37E38E75" w14:textId="4B28CFF4" w:rsidR="00B87438" w:rsidRDefault="007321B9">
      <w:pPr>
        <w:pStyle w:val="Turinys2"/>
        <w:rPr>
          <w:rFonts w:asciiTheme="minorHAnsi" w:eastAsiaTheme="minorEastAsia" w:hAnsiTheme="minorHAnsi" w:cstheme="minorBidi"/>
          <w:color w:val="auto"/>
          <w:sz w:val="22"/>
          <w:szCs w:val="22"/>
          <w:lang w:val="en-US"/>
        </w:rPr>
      </w:pPr>
      <w:hyperlink w:anchor="_Toc98421401" w:history="1">
        <w:r w:rsidR="00B87438" w:rsidRPr="004B5922">
          <w:rPr>
            <w:rStyle w:val="Hipersaitas"/>
          </w:rPr>
          <w:t>20.</w:t>
        </w:r>
        <w:r w:rsidR="00B87438">
          <w:rPr>
            <w:rFonts w:asciiTheme="minorHAnsi" w:eastAsiaTheme="minorEastAsia" w:hAnsiTheme="minorHAnsi" w:cstheme="minorBidi"/>
            <w:color w:val="auto"/>
            <w:sz w:val="22"/>
            <w:szCs w:val="22"/>
            <w:lang w:val="en-US"/>
          </w:rPr>
          <w:tab/>
        </w:r>
        <w:r w:rsidR="00B87438" w:rsidRPr="004B5922">
          <w:rPr>
            <w:rStyle w:val="Hipersaitas"/>
          </w:rPr>
          <w:t>Atleidimo atvejai</w:t>
        </w:r>
        <w:r w:rsidR="00B87438">
          <w:rPr>
            <w:webHidden/>
          </w:rPr>
          <w:tab/>
        </w:r>
        <w:r w:rsidR="00B87438">
          <w:rPr>
            <w:webHidden/>
          </w:rPr>
          <w:fldChar w:fldCharType="begin"/>
        </w:r>
        <w:r w:rsidR="00B87438">
          <w:rPr>
            <w:webHidden/>
          </w:rPr>
          <w:instrText xml:space="preserve"> PAGEREF _Toc98421401 \h </w:instrText>
        </w:r>
        <w:r w:rsidR="00B87438">
          <w:rPr>
            <w:webHidden/>
          </w:rPr>
        </w:r>
        <w:r w:rsidR="00B87438">
          <w:rPr>
            <w:webHidden/>
          </w:rPr>
          <w:fldChar w:fldCharType="separate"/>
        </w:r>
        <w:r w:rsidR="00B87438">
          <w:rPr>
            <w:webHidden/>
          </w:rPr>
          <w:t>42</w:t>
        </w:r>
        <w:r w:rsidR="00B87438">
          <w:rPr>
            <w:webHidden/>
          </w:rPr>
          <w:fldChar w:fldCharType="end"/>
        </w:r>
      </w:hyperlink>
    </w:p>
    <w:p w14:paraId="2FDCEE9B" w14:textId="3CE3B603" w:rsidR="00B87438" w:rsidRDefault="007321B9">
      <w:pPr>
        <w:pStyle w:val="Turinys2"/>
        <w:rPr>
          <w:rFonts w:asciiTheme="minorHAnsi" w:eastAsiaTheme="minorEastAsia" w:hAnsiTheme="minorHAnsi" w:cstheme="minorBidi"/>
          <w:color w:val="auto"/>
          <w:sz w:val="22"/>
          <w:szCs w:val="22"/>
          <w:lang w:val="en-US"/>
        </w:rPr>
      </w:pPr>
      <w:hyperlink w:anchor="_Toc98421402" w:history="1">
        <w:r w:rsidR="00B87438" w:rsidRPr="004B5922">
          <w:rPr>
            <w:rStyle w:val="Hipersaitas"/>
          </w:rPr>
          <w:t>21.</w:t>
        </w:r>
        <w:r w:rsidR="00B87438">
          <w:rPr>
            <w:rFonts w:asciiTheme="minorHAnsi" w:eastAsiaTheme="minorEastAsia" w:hAnsiTheme="minorHAnsi" w:cstheme="minorBidi"/>
            <w:color w:val="auto"/>
            <w:sz w:val="22"/>
            <w:szCs w:val="22"/>
            <w:lang w:val="en-US"/>
          </w:rPr>
          <w:tab/>
        </w:r>
        <w:r w:rsidR="00B87438" w:rsidRPr="004B5922">
          <w:rPr>
            <w:rStyle w:val="Hipersaitas"/>
          </w:rPr>
          <w:t>Kompensavimo įvykiai</w:t>
        </w:r>
        <w:r w:rsidR="00B87438">
          <w:rPr>
            <w:webHidden/>
          </w:rPr>
          <w:tab/>
        </w:r>
        <w:r w:rsidR="00B87438">
          <w:rPr>
            <w:webHidden/>
          </w:rPr>
          <w:fldChar w:fldCharType="begin"/>
        </w:r>
        <w:r w:rsidR="00B87438">
          <w:rPr>
            <w:webHidden/>
          </w:rPr>
          <w:instrText xml:space="preserve"> PAGEREF _Toc98421402 \h </w:instrText>
        </w:r>
        <w:r w:rsidR="00B87438">
          <w:rPr>
            <w:webHidden/>
          </w:rPr>
        </w:r>
        <w:r w:rsidR="00B87438">
          <w:rPr>
            <w:webHidden/>
          </w:rPr>
          <w:fldChar w:fldCharType="separate"/>
        </w:r>
        <w:r w:rsidR="00B87438">
          <w:rPr>
            <w:webHidden/>
          </w:rPr>
          <w:t>45</w:t>
        </w:r>
        <w:r w:rsidR="00B87438">
          <w:rPr>
            <w:webHidden/>
          </w:rPr>
          <w:fldChar w:fldCharType="end"/>
        </w:r>
      </w:hyperlink>
    </w:p>
    <w:p w14:paraId="49BA6A74" w14:textId="678130A1" w:rsidR="00B87438" w:rsidRDefault="007321B9">
      <w:pPr>
        <w:pStyle w:val="Turinys1"/>
        <w:rPr>
          <w:rFonts w:asciiTheme="minorHAnsi" w:eastAsiaTheme="minorEastAsia" w:hAnsiTheme="minorHAnsi" w:cstheme="minorBidi"/>
          <w:b w:val="0"/>
          <w:bCs w:val="0"/>
          <w:color w:val="auto"/>
          <w:lang w:val="en-US" w:eastAsia="en-US"/>
        </w:rPr>
      </w:pPr>
      <w:hyperlink w:anchor="_Toc98421403" w:history="1">
        <w:r w:rsidR="00B87438" w:rsidRPr="004B5922">
          <w:rPr>
            <w:rStyle w:val="Hipersaitas"/>
          </w:rPr>
          <w:t>IX.</w:t>
        </w:r>
        <w:r w:rsidR="00B87438">
          <w:rPr>
            <w:rFonts w:asciiTheme="minorHAnsi" w:eastAsiaTheme="minorEastAsia" w:hAnsiTheme="minorHAnsi" w:cstheme="minorBidi"/>
            <w:b w:val="0"/>
            <w:bCs w:val="0"/>
            <w:color w:val="auto"/>
            <w:lang w:val="en-US" w:eastAsia="en-US"/>
          </w:rPr>
          <w:tab/>
        </w:r>
        <w:r w:rsidR="00B87438" w:rsidRPr="004B5922">
          <w:rPr>
            <w:rStyle w:val="Hipersaitas"/>
          </w:rPr>
          <w:t>Mokėjimai</w:t>
        </w:r>
        <w:r w:rsidR="00B87438">
          <w:rPr>
            <w:webHidden/>
          </w:rPr>
          <w:tab/>
        </w:r>
        <w:r w:rsidR="00B87438">
          <w:rPr>
            <w:webHidden/>
          </w:rPr>
          <w:fldChar w:fldCharType="begin"/>
        </w:r>
        <w:r w:rsidR="00B87438">
          <w:rPr>
            <w:webHidden/>
          </w:rPr>
          <w:instrText xml:space="preserve"> PAGEREF _Toc98421403 \h </w:instrText>
        </w:r>
        <w:r w:rsidR="00B87438">
          <w:rPr>
            <w:webHidden/>
          </w:rPr>
        </w:r>
        <w:r w:rsidR="00B87438">
          <w:rPr>
            <w:webHidden/>
          </w:rPr>
          <w:fldChar w:fldCharType="separate"/>
        </w:r>
        <w:r w:rsidR="00B87438">
          <w:rPr>
            <w:webHidden/>
          </w:rPr>
          <w:t>47</w:t>
        </w:r>
        <w:r w:rsidR="00B87438">
          <w:rPr>
            <w:webHidden/>
          </w:rPr>
          <w:fldChar w:fldCharType="end"/>
        </w:r>
      </w:hyperlink>
    </w:p>
    <w:p w14:paraId="0F92BC2F" w14:textId="24B0D516" w:rsidR="00B87438" w:rsidRDefault="007321B9">
      <w:pPr>
        <w:pStyle w:val="Turinys2"/>
        <w:rPr>
          <w:rFonts w:asciiTheme="minorHAnsi" w:eastAsiaTheme="minorEastAsia" w:hAnsiTheme="minorHAnsi" w:cstheme="minorBidi"/>
          <w:color w:val="auto"/>
          <w:sz w:val="22"/>
          <w:szCs w:val="22"/>
          <w:lang w:val="en-US"/>
        </w:rPr>
      </w:pPr>
      <w:hyperlink w:anchor="_Toc98421404" w:history="1">
        <w:r w:rsidR="00B87438" w:rsidRPr="004B5922">
          <w:rPr>
            <w:rStyle w:val="Hipersaitas"/>
          </w:rPr>
          <w:t>22.</w:t>
        </w:r>
        <w:r w:rsidR="00B87438">
          <w:rPr>
            <w:rFonts w:asciiTheme="minorHAnsi" w:eastAsiaTheme="minorEastAsia" w:hAnsiTheme="minorHAnsi" w:cstheme="minorBidi"/>
            <w:color w:val="auto"/>
            <w:sz w:val="22"/>
            <w:szCs w:val="22"/>
            <w:lang w:val="en-US"/>
          </w:rPr>
          <w:tab/>
        </w:r>
        <w:r w:rsidR="00B87438" w:rsidRPr="004B5922">
          <w:rPr>
            <w:rStyle w:val="Hipersaitas"/>
          </w:rPr>
          <w:t>Mokėjimai ir jų tvarka</w:t>
        </w:r>
        <w:r w:rsidR="00B87438">
          <w:rPr>
            <w:webHidden/>
          </w:rPr>
          <w:tab/>
        </w:r>
        <w:r w:rsidR="00B87438">
          <w:rPr>
            <w:webHidden/>
          </w:rPr>
          <w:fldChar w:fldCharType="begin"/>
        </w:r>
        <w:r w:rsidR="00B87438">
          <w:rPr>
            <w:webHidden/>
          </w:rPr>
          <w:instrText xml:space="preserve"> PAGEREF _Toc98421404 \h </w:instrText>
        </w:r>
        <w:r w:rsidR="00B87438">
          <w:rPr>
            <w:webHidden/>
          </w:rPr>
        </w:r>
        <w:r w:rsidR="00B87438">
          <w:rPr>
            <w:webHidden/>
          </w:rPr>
          <w:fldChar w:fldCharType="separate"/>
        </w:r>
        <w:r w:rsidR="00B87438">
          <w:rPr>
            <w:webHidden/>
          </w:rPr>
          <w:t>47</w:t>
        </w:r>
        <w:r w:rsidR="00B87438">
          <w:rPr>
            <w:webHidden/>
          </w:rPr>
          <w:fldChar w:fldCharType="end"/>
        </w:r>
      </w:hyperlink>
    </w:p>
    <w:p w14:paraId="0B4A1AF6" w14:textId="2870AEE8" w:rsidR="00B87438" w:rsidRDefault="007321B9">
      <w:pPr>
        <w:pStyle w:val="Turinys2"/>
        <w:rPr>
          <w:rFonts w:asciiTheme="minorHAnsi" w:eastAsiaTheme="minorEastAsia" w:hAnsiTheme="minorHAnsi" w:cstheme="minorBidi"/>
          <w:color w:val="auto"/>
          <w:sz w:val="22"/>
          <w:szCs w:val="22"/>
          <w:lang w:val="en-US"/>
        </w:rPr>
      </w:pPr>
      <w:hyperlink w:anchor="_Toc98421405" w:history="1">
        <w:r w:rsidR="00B87438" w:rsidRPr="004B5922">
          <w:rPr>
            <w:rStyle w:val="Hipersaitas"/>
          </w:rPr>
          <w:t>23.</w:t>
        </w:r>
        <w:r w:rsidR="00B87438">
          <w:rPr>
            <w:rFonts w:asciiTheme="minorHAnsi" w:eastAsiaTheme="minorEastAsia" w:hAnsiTheme="minorHAnsi" w:cstheme="minorBidi"/>
            <w:color w:val="auto"/>
            <w:sz w:val="22"/>
            <w:szCs w:val="22"/>
            <w:lang w:val="en-US"/>
          </w:rPr>
          <w:tab/>
        </w:r>
        <w:r w:rsidR="00B87438" w:rsidRPr="004B5922">
          <w:rPr>
            <w:rStyle w:val="Hipersaitas"/>
          </w:rPr>
          <w:t>Finansavimo sąlygų keitimas</w:t>
        </w:r>
        <w:r w:rsidR="00B87438">
          <w:rPr>
            <w:webHidden/>
          </w:rPr>
          <w:tab/>
        </w:r>
        <w:r w:rsidR="00B87438">
          <w:rPr>
            <w:webHidden/>
          </w:rPr>
          <w:fldChar w:fldCharType="begin"/>
        </w:r>
        <w:r w:rsidR="00B87438">
          <w:rPr>
            <w:webHidden/>
          </w:rPr>
          <w:instrText xml:space="preserve"> PAGEREF _Toc98421405 \h </w:instrText>
        </w:r>
        <w:r w:rsidR="00B87438">
          <w:rPr>
            <w:webHidden/>
          </w:rPr>
        </w:r>
        <w:r w:rsidR="00B87438">
          <w:rPr>
            <w:webHidden/>
          </w:rPr>
          <w:fldChar w:fldCharType="separate"/>
        </w:r>
        <w:r w:rsidR="00B87438">
          <w:rPr>
            <w:webHidden/>
          </w:rPr>
          <w:t>49</w:t>
        </w:r>
        <w:r w:rsidR="00B87438">
          <w:rPr>
            <w:webHidden/>
          </w:rPr>
          <w:fldChar w:fldCharType="end"/>
        </w:r>
      </w:hyperlink>
    </w:p>
    <w:p w14:paraId="34F91893" w14:textId="6AD13116" w:rsidR="00B87438" w:rsidRDefault="007321B9">
      <w:pPr>
        <w:pStyle w:val="Turinys1"/>
        <w:rPr>
          <w:rFonts w:asciiTheme="minorHAnsi" w:eastAsiaTheme="minorEastAsia" w:hAnsiTheme="minorHAnsi" w:cstheme="minorBidi"/>
          <w:b w:val="0"/>
          <w:bCs w:val="0"/>
          <w:color w:val="auto"/>
          <w:lang w:val="en-US" w:eastAsia="en-US"/>
        </w:rPr>
      </w:pPr>
      <w:hyperlink w:anchor="_Toc98421406" w:history="1">
        <w:r w:rsidR="00B87438" w:rsidRPr="004B5922">
          <w:rPr>
            <w:rStyle w:val="Hipersaitas"/>
          </w:rPr>
          <w:t>X.</w:t>
        </w:r>
        <w:r w:rsidR="00B87438">
          <w:rPr>
            <w:rFonts w:asciiTheme="minorHAnsi" w:eastAsiaTheme="minorEastAsia" w:hAnsiTheme="minorHAnsi" w:cstheme="minorBidi"/>
            <w:b w:val="0"/>
            <w:bCs w:val="0"/>
            <w:color w:val="auto"/>
            <w:lang w:val="en-US" w:eastAsia="en-US"/>
          </w:rPr>
          <w:tab/>
        </w:r>
        <w:r w:rsidR="00B87438" w:rsidRPr="004B5922">
          <w:rPr>
            <w:rStyle w:val="Hipersaitas"/>
          </w:rPr>
          <w:t>Įsipareigojimų vykdymo kontrolė</w:t>
        </w:r>
        <w:r w:rsidR="00B87438">
          <w:rPr>
            <w:webHidden/>
          </w:rPr>
          <w:tab/>
        </w:r>
        <w:r w:rsidR="00B87438">
          <w:rPr>
            <w:webHidden/>
          </w:rPr>
          <w:fldChar w:fldCharType="begin"/>
        </w:r>
        <w:r w:rsidR="00B87438">
          <w:rPr>
            <w:webHidden/>
          </w:rPr>
          <w:instrText xml:space="preserve"> PAGEREF _Toc98421406 \h </w:instrText>
        </w:r>
        <w:r w:rsidR="00B87438">
          <w:rPr>
            <w:webHidden/>
          </w:rPr>
        </w:r>
        <w:r w:rsidR="00B87438">
          <w:rPr>
            <w:webHidden/>
          </w:rPr>
          <w:fldChar w:fldCharType="separate"/>
        </w:r>
        <w:r w:rsidR="00B87438">
          <w:rPr>
            <w:webHidden/>
          </w:rPr>
          <w:t>49</w:t>
        </w:r>
        <w:r w:rsidR="00B87438">
          <w:rPr>
            <w:webHidden/>
          </w:rPr>
          <w:fldChar w:fldCharType="end"/>
        </w:r>
      </w:hyperlink>
    </w:p>
    <w:p w14:paraId="533084A3" w14:textId="34E2682A" w:rsidR="00B87438" w:rsidRDefault="007321B9">
      <w:pPr>
        <w:pStyle w:val="Turinys2"/>
        <w:rPr>
          <w:rFonts w:asciiTheme="minorHAnsi" w:eastAsiaTheme="minorEastAsia" w:hAnsiTheme="minorHAnsi" w:cstheme="minorBidi"/>
          <w:color w:val="auto"/>
          <w:sz w:val="22"/>
          <w:szCs w:val="22"/>
          <w:lang w:val="en-US"/>
        </w:rPr>
      </w:pPr>
      <w:hyperlink w:anchor="_Toc98421407" w:history="1">
        <w:r w:rsidR="00B87438" w:rsidRPr="004B5922">
          <w:rPr>
            <w:rStyle w:val="Hipersaitas"/>
          </w:rPr>
          <w:t>24.</w:t>
        </w:r>
        <w:r w:rsidR="00B87438">
          <w:rPr>
            <w:rFonts w:asciiTheme="minorHAnsi" w:eastAsiaTheme="minorEastAsia" w:hAnsiTheme="minorHAnsi" w:cstheme="minorBidi"/>
            <w:color w:val="auto"/>
            <w:sz w:val="22"/>
            <w:szCs w:val="22"/>
            <w:lang w:val="en-US"/>
          </w:rPr>
          <w:tab/>
        </w:r>
        <w:r w:rsidR="00B87438" w:rsidRPr="004B5922">
          <w:rPr>
            <w:rStyle w:val="Hipersaitas"/>
          </w:rPr>
          <w:t>Valdžios subjekto teisė kontroliuoti</w:t>
        </w:r>
        <w:r w:rsidR="00B87438">
          <w:rPr>
            <w:webHidden/>
          </w:rPr>
          <w:tab/>
        </w:r>
        <w:r w:rsidR="00B87438">
          <w:rPr>
            <w:webHidden/>
          </w:rPr>
          <w:fldChar w:fldCharType="begin"/>
        </w:r>
        <w:r w:rsidR="00B87438">
          <w:rPr>
            <w:webHidden/>
          </w:rPr>
          <w:instrText xml:space="preserve"> PAGEREF _Toc98421407 \h </w:instrText>
        </w:r>
        <w:r w:rsidR="00B87438">
          <w:rPr>
            <w:webHidden/>
          </w:rPr>
        </w:r>
        <w:r w:rsidR="00B87438">
          <w:rPr>
            <w:webHidden/>
          </w:rPr>
          <w:fldChar w:fldCharType="separate"/>
        </w:r>
        <w:r w:rsidR="00B87438">
          <w:rPr>
            <w:webHidden/>
          </w:rPr>
          <w:t>49</w:t>
        </w:r>
        <w:r w:rsidR="00B87438">
          <w:rPr>
            <w:webHidden/>
          </w:rPr>
          <w:fldChar w:fldCharType="end"/>
        </w:r>
      </w:hyperlink>
    </w:p>
    <w:p w14:paraId="075D34C4" w14:textId="17E0846F" w:rsidR="00B87438" w:rsidRDefault="007321B9">
      <w:pPr>
        <w:pStyle w:val="Turinys2"/>
        <w:rPr>
          <w:rFonts w:asciiTheme="minorHAnsi" w:eastAsiaTheme="minorEastAsia" w:hAnsiTheme="minorHAnsi" w:cstheme="minorBidi"/>
          <w:color w:val="auto"/>
          <w:sz w:val="22"/>
          <w:szCs w:val="22"/>
          <w:lang w:val="en-US"/>
        </w:rPr>
      </w:pPr>
      <w:hyperlink w:anchor="_Toc98421408" w:history="1">
        <w:r w:rsidR="00B87438" w:rsidRPr="004B5922">
          <w:rPr>
            <w:rStyle w:val="Hipersaitas"/>
          </w:rPr>
          <w:t>25.</w:t>
        </w:r>
        <w:r w:rsidR="00B87438">
          <w:rPr>
            <w:rFonts w:asciiTheme="minorHAnsi" w:eastAsiaTheme="minorEastAsia" w:hAnsiTheme="minorHAnsi" w:cstheme="minorBidi"/>
            <w:color w:val="auto"/>
            <w:sz w:val="22"/>
            <w:szCs w:val="22"/>
            <w:lang w:val="en-US"/>
          </w:rPr>
          <w:tab/>
        </w:r>
        <w:r w:rsidR="00B87438" w:rsidRPr="004B5922">
          <w:rPr>
            <w:rStyle w:val="Hipersaitas"/>
          </w:rPr>
          <w:t>Informacijos teikimas</w:t>
        </w:r>
        <w:r w:rsidR="00B87438">
          <w:rPr>
            <w:webHidden/>
          </w:rPr>
          <w:tab/>
        </w:r>
        <w:r w:rsidR="00B87438">
          <w:rPr>
            <w:webHidden/>
          </w:rPr>
          <w:fldChar w:fldCharType="begin"/>
        </w:r>
        <w:r w:rsidR="00B87438">
          <w:rPr>
            <w:webHidden/>
          </w:rPr>
          <w:instrText xml:space="preserve"> PAGEREF _Toc98421408 \h </w:instrText>
        </w:r>
        <w:r w:rsidR="00B87438">
          <w:rPr>
            <w:webHidden/>
          </w:rPr>
        </w:r>
        <w:r w:rsidR="00B87438">
          <w:rPr>
            <w:webHidden/>
          </w:rPr>
          <w:fldChar w:fldCharType="separate"/>
        </w:r>
        <w:r w:rsidR="00B87438">
          <w:rPr>
            <w:webHidden/>
          </w:rPr>
          <w:t>49</w:t>
        </w:r>
        <w:r w:rsidR="00B87438">
          <w:rPr>
            <w:webHidden/>
          </w:rPr>
          <w:fldChar w:fldCharType="end"/>
        </w:r>
      </w:hyperlink>
    </w:p>
    <w:p w14:paraId="1DBDE4A0" w14:textId="6D9384B1" w:rsidR="00B87438" w:rsidRDefault="007321B9">
      <w:pPr>
        <w:pStyle w:val="Turinys2"/>
        <w:rPr>
          <w:rFonts w:asciiTheme="minorHAnsi" w:eastAsiaTheme="minorEastAsia" w:hAnsiTheme="minorHAnsi" w:cstheme="minorBidi"/>
          <w:color w:val="auto"/>
          <w:sz w:val="22"/>
          <w:szCs w:val="22"/>
          <w:lang w:val="en-US"/>
        </w:rPr>
      </w:pPr>
      <w:hyperlink w:anchor="_Toc98421409" w:history="1">
        <w:r w:rsidR="00B87438" w:rsidRPr="004B5922">
          <w:rPr>
            <w:rStyle w:val="Hipersaitas"/>
          </w:rPr>
          <w:t>26.</w:t>
        </w:r>
        <w:r w:rsidR="00B87438">
          <w:rPr>
            <w:rFonts w:asciiTheme="minorHAnsi" w:eastAsiaTheme="minorEastAsia" w:hAnsiTheme="minorHAnsi" w:cstheme="minorBidi"/>
            <w:color w:val="auto"/>
            <w:sz w:val="22"/>
            <w:szCs w:val="22"/>
            <w:lang w:val="en-US"/>
          </w:rPr>
          <w:tab/>
        </w:r>
        <w:r w:rsidR="00B87438" w:rsidRPr="004B5922">
          <w:rPr>
            <w:rStyle w:val="Hipersaitas"/>
          </w:rPr>
          <w:t>Teikiamų Paslaugų patikra</w:t>
        </w:r>
        <w:r w:rsidR="00B87438">
          <w:rPr>
            <w:webHidden/>
          </w:rPr>
          <w:tab/>
        </w:r>
        <w:r w:rsidR="00B87438">
          <w:rPr>
            <w:webHidden/>
          </w:rPr>
          <w:fldChar w:fldCharType="begin"/>
        </w:r>
        <w:r w:rsidR="00B87438">
          <w:rPr>
            <w:webHidden/>
          </w:rPr>
          <w:instrText xml:space="preserve"> PAGEREF _Toc98421409 \h </w:instrText>
        </w:r>
        <w:r w:rsidR="00B87438">
          <w:rPr>
            <w:webHidden/>
          </w:rPr>
        </w:r>
        <w:r w:rsidR="00B87438">
          <w:rPr>
            <w:webHidden/>
          </w:rPr>
          <w:fldChar w:fldCharType="separate"/>
        </w:r>
        <w:r w:rsidR="00B87438">
          <w:rPr>
            <w:webHidden/>
          </w:rPr>
          <w:t>50</w:t>
        </w:r>
        <w:r w:rsidR="00B87438">
          <w:rPr>
            <w:webHidden/>
          </w:rPr>
          <w:fldChar w:fldCharType="end"/>
        </w:r>
      </w:hyperlink>
    </w:p>
    <w:p w14:paraId="18F8820E" w14:textId="5B06A633" w:rsidR="00B87438" w:rsidRDefault="007321B9">
      <w:pPr>
        <w:pStyle w:val="Turinys1"/>
        <w:rPr>
          <w:rFonts w:asciiTheme="minorHAnsi" w:eastAsiaTheme="minorEastAsia" w:hAnsiTheme="minorHAnsi" w:cstheme="minorBidi"/>
          <w:b w:val="0"/>
          <w:bCs w:val="0"/>
          <w:color w:val="auto"/>
          <w:lang w:val="en-US" w:eastAsia="en-US"/>
        </w:rPr>
      </w:pPr>
      <w:hyperlink w:anchor="_Toc98421410" w:history="1">
        <w:r w:rsidR="00B87438" w:rsidRPr="004B5922">
          <w:rPr>
            <w:rStyle w:val="Hipersaitas"/>
          </w:rPr>
          <w:t>XI.</w:t>
        </w:r>
        <w:r w:rsidR="00B87438">
          <w:rPr>
            <w:rFonts w:asciiTheme="minorHAnsi" w:eastAsiaTheme="minorEastAsia" w:hAnsiTheme="minorHAnsi" w:cstheme="minorBidi"/>
            <w:b w:val="0"/>
            <w:bCs w:val="0"/>
            <w:color w:val="auto"/>
            <w:lang w:val="en-US" w:eastAsia="en-US"/>
          </w:rPr>
          <w:tab/>
        </w:r>
        <w:r w:rsidR="00B87438" w:rsidRPr="004B5922">
          <w:rPr>
            <w:rStyle w:val="Hipersaitas"/>
          </w:rPr>
          <w:t>Teisių ir pareigų perleidimai</w:t>
        </w:r>
        <w:r w:rsidR="00B87438">
          <w:rPr>
            <w:webHidden/>
          </w:rPr>
          <w:tab/>
        </w:r>
        <w:r w:rsidR="00B87438">
          <w:rPr>
            <w:webHidden/>
          </w:rPr>
          <w:fldChar w:fldCharType="begin"/>
        </w:r>
        <w:r w:rsidR="00B87438">
          <w:rPr>
            <w:webHidden/>
          </w:rPr>
          <w:instrText xml:space="preserve"> PAGEREF _Toc98421410 \h </w:instrText>
        </w:r>
        <w:r w:rsidR="00B87438">
          <w:rPr>
            <w:webHidden/>
          </w:rPr>
        </w:r>
        <w:r w:rsidR="00B87438">
          <w:rPr>
            <w:webHidden/>
          </w:rPr>
          <w:fldChar w:fldCharType="separate"/>
        </w:r>
        <w:r w:rsidR="00B87438">
          <w:rPr>
            <w:webHidden/>
          </w:rPr>
          <w:t>51</w:t>
        </w:r>
        <w:r w:rsidR="00B87438">
          <w:rPr>
            <w:webHidden/>
          </w:rPr>
          <w:fldChar w:fldCharType="end"/>
        </w:r>
      </w:hyperlink>
    </w:p>
    <w:p w14:paraId="10A201D8" w14:textId="3876E97C" w:rsidR="00B87438" w:rsidRDefault="007321B9">
      <w:pPr>
        <w:pStyle w:val="Turinys2"/>
        <w:rPr>
          <w:rFonts w:asciiTheme="minorHAnsi" w:eastAsiaTheme="minorEastAsia" w:hAnsiTheme="minorHAnsi" w:cstheme="minorBidi"/>
          <w:color w:val="auto"/>
          <w:sz w:val="22"/>
          <w:szCs w:val="22"/>
          <w:lang w:val="en-US"/>
        </w:rPr>
      </w:pPr>
      <w:hyperlink w:anchor="_Toc98421411" w:history="1">
        <w:r w:rsidR="00B87438" w:rsidRPr="004B5922">
          <w:rPr>
            <w:rStyle w:val="Hipersaitas"/>
          </w:rPr>
          <w:t>27.</w:t>
        </w:r>
        <w:r w:rsidR="00B87438">
          <w:rPr>
            <w:rFonts w:asciiTheme="minorHAnsi" w:eastAsiaTheme="minorEastAsia" w:hAnsiTheme="minorHAnsi" w:cstheme="minorBidi"/>
            <w:color w:val="auto"/>
            <w:sz w:val="22"/>
            <w:szCs w:val="22"/>
            <w:lang w:val="en-US"/>
          </w:rPr>
          <w:tab/>
        </w:r>
        <w:r w:rsidR="00B87438" w:rsidRPr="004B5922">
          <w:rPr>
            <w:rStyle w:val="Hipersaitas"/>
          </w:rPr>
          <w:t>Teisių ir pareigų perleidimas</w:t>
        </w:r>
        <w:r w:rsidR="00B87438">
          <w:rPr>
            <w:webHidden/>
          </w:rPr>
          <w:tab/>
        </w:r>
        <w:r w:rsidR="00B87438">
          <w:rPr>
            <w:webHidden/>
          </w:rPr>
          <w:fldChar w:fldCharType="begin"/>
        </w:r>
        <w:r w:rsidR="00B87438">
          <w:rPr>
            <w:webHidden/>
          </w:rPr>
          <w:instrText xml:space="preserve"> PAGEREF _Toc98421411 \h </w:instrText>
        </w:r>
        <w:r w:rsidR="00B87438">
          <w:rPr>
            <w:webHidden/>
          </w:rPr>
        </w:r>
        <w:r w:rsidR="00B87438">
          <w:rPr>
            <w:webHidden/>
          </w:rPr>
          <w:fldChar w:fldCharType="separate"/>
        </w:r>
        <w:r w:rsidR="00B87438">
          <w:rPr>
            <w:webHidden/>
          </w:rPr>
          <w:t>51</w:t>
        </w:r>
        <w:r w:rsidR="00B87438">
          <w:rPr>
            <w:webHidden/>
          </w:rPr>
          <w:fldChar w:fldCharType="end"/>
        </w:r>
      </w:hyperlink>
    </w:p>
    <w:p w14:paraId="322D7C22" w14:textId="0F3EA2C9" w:rsidR="00B87438" w:rsidRDefault="007321B9">
      <w:pPr>
        <w:pStyle w:val="Turinys2"/>
        <w:rPr>
          <w:rFonts w:asciiTheme="minorHAnsi" w:eastAsiaTheme="minorEastAsia" w:hAnsiTheme="minorHAnsi" w:cstheme="minorBidi"/>
          <w:color w:val="auto"/>
          <w:sz w:val="22"/>
          <w:szCs w:val="22"/>
          <w:lang w:val="en-US"/>
        </w:rPr>
      </w:pPr>
      <w:hyperlink w:anchor="_Toc98421412" w:history="1">
        <w:r w:rsidR="00B87438" w:rsidRPr="004B5922">
          <w:rPr>
            <w:rStyle w:val="Hipersaitas"/>
          </w:rPr>
          <w:t>28.</w:t>
        </w:r>
        <w:r w:rsidR="00B87438">
          <w:rPr>
            <w:rFonts w:asciiTheme="minorHAnsi" w:eastAsiaTheme="minorEastAsia" w:hAnsiTheme="minorHAnsi" w:cstheme="minorBidi"/>
            <w:color w:val="auto"/>
            <w:sz w:val="22"/>
            <w:szCs w:val="22"/>
            <w:lang w:val="en-US"/>
          </w:rPr>
          <w:tab/>
        </w:r>
        <w:r w:rsidR="00B87438" w:rsidRPr="004B5922">
          <w:rPr>
            <w:rStyle w:val="Hipersaitas"/>
          </w:rPr>
          <w:t>Laikinas Privataus subjekto įsipareigojimų vykdymo perleidimas</w:t>
        </w:r>
        <w:r w:rsidR="00B87438">
          <w:rPr>
            <w:webHidden/>
          </w:rPr>
          <w:tab/>
        </w:r>
        <w:r w:rsidR="00B87438">
          <w:rPr>
            <w:webHidden/>
          </w:rPr>
          <w:fldChar w:fldCharType="begin"/>
        </w:r>
        <w:r w:rsidR="00B87438">
          <w:rPr>
            <w:webHidden/>
          </w:rPr>
          <w:instrText xml:space="preserve"> PAGEREF _Toc98421412 \h </w:instrText>
        </w:r>
        <w:r w:rsidR="00B87438">
          <w:rPr>
            <w:webHidden/>
          </w:rPr>
        </w:r>
        <w:r w:rsidR="00B87438">
          <w:rPr>
            <w:webHidden/>
          </w:rPr>
          <w:fldChar w:fldCharType="separate"/>
        </w:r>
        <w:r w:rsidR="00B87438">
          <w:rPr>
            <w:webHidden/>
          </w:rPr>
          <w:t>52</w:t>
        </w:r>
        <w:r w:rsidR="00B87438">
          <w:rPr>
            <w:webHidden/>
          </w:rPr>
          <w:fldChar w:fldCharType="end"/>
        </w:r>
      </w:hyperlink>
    </w:p>
    <w:p w14:paraId="15FFF4D4" w14:textId="1F13371A" w:rsidR="00B87438" w:rsidRDefault="007321B9">
      <w:pPr>
        <w:pStyle w:val="Turinys2"/>
        <w:rPr>
          <w:rFonts w:asciiTheme="minorHAnsi" w:eastAsiaTheme="minorEastAsia" w:hAnsiTheme="minorHAnsi" w:cstheme="minorBidi"/>
          <w:color w:val="auto"/>
          <w:sz w:val="22"/>
          <w:szCs w:val="22"/>
          <w:lang w:val="en-US"/>
        </w:rPr>
      </w:pPr>
      <w:hyperlink w:anchor="_Toc98421413" w:history="1">
        <w:r w:rsidR="00B87438" w:rsidRPr="004B5922">
          <w:rPr>
            <w:rStyle w:val="Hipersaitas"/>
          </w:rPr>
          <w:t>29.</w:t>
        </w:r>
        <w:r w:rsidR="00B87438">
          <w:rPr>
            <w:rFonts w:asciiTheme="minorHAnsi" w:eastAsiaTheme="minorEastAsia" w:hAnsiTheme="minorHAnsi" w:cstheme="minorBidi"/>
            <w:color w:val="auto"/>
            <w:sz w:val="22"/>
            <w:szCs w:val="22"/>
            <w:lang w:val="en-US"/>
          </w:rPr>
          <w:tab/>
        </w:r>
        <w:r w:rsidR="00B87438" w:rsidRPr="004B5922">
          <w:rPr>
            <w:rStyle w:val="Hipersaitas"/>
          </w:rPr>
          <w:t>Įstojimo galimybė („Step-In“)</w:t>
        </w:r>
        <w:r w:rsidR="00B87438">
          <w:rPr>
            <w:webHidden/>
          </w:rPr>
          <w:tab/>
        </w:r>
        <w:r w:rsidR="00B87438">
          <w:rPr>
            <w:webHidden/>
          </w:rPr>
          <w:fldChar w:fldCharType="begin"/>
        </w:r>
        <w:r w:rsidR="00B87438">
          <w:rPr>
            <w:webHidden/>
          </w:rPr>
          <w:instrText xml:space="preserve"> PAGEREF _Toc98421413 \h </w:instrText>
        </w:r>
        <w:r w:rsidR="00B87438">
          <w:rPr>
            <w:webHidden/>
          </w:rPr>
        </w:r>
        <w:r w:rsidR="00B87438">
          <w:rPr>
            <w:webHidden/>
          </w:rPr>
          <w:fldChar w:fldCharType="separate"/>
        </w:r>
        <w:r w:rsidR="00B87438">
          <w:rPr>
            <w:webHidden/>
          </w:rPr>
          <w:t>54</w:t>
        </w:r>
        <w:r w:rsidR="00B87438">
          <w:rPr>
            <w:webHidden/>
          </w:rPr>
          <w:fldChar w:fldCharType="end"/>
        </w:r>
      </w:hyperlink>
    </w:p>
    <w:p w14:paraId="17601FA4" w14:textId="5CC92FFC" w:rsidR="00B87438" w:rsidRDefault="007321B9">
      <w:pPr>
        <w:pStyle w:val="Turinys1"/>
        <w:rPr>
          <w:rFonts w:asciiTheme="minorHAnsi" w:eastAsiaTheme="minorEastAsia" w:hAnsiTheme="minorHAnsi" w:cstheme="minorBidi"/>
          <w:b w:val="0"/>
          <w:bCs w:val="0"/>
          <w:color w:val="auto"/>
          <w:lang w:val="en-US" w:eastAsia="en-US"/>
        </w:rPr>
      </w:pPr>
      <w:hyperlink w:anchor="_Toc98421414" w:history="1">
        <w:r w:rsidR="00B87438" w:rsidRPr="004B5922">
          <w:rPr>
            <w:rStyle w:val="Hipersaitas"/>
          </w:rPr>
          <w:t>XII.</w:t>
        </w:r>
        <w:r w:rsidR="00B87438">
          <w:rPr>
            <w:rFonts w:asciiTheme="minorHAnsi" w:eastAsiaTheme="minorEastAsia" w:hAnsiTheme="minorHAnsi" w:cstheme="minorBidi"/>
            <w:b w:val="0"/>
            <w:bCs w:val="0"/>
            <w:color w:val="auto"/>
            <w:lang w:val="en-US" w:eastAsia="en-US"/>
          </w:rPr>
          <w:tab/>
        </w:r>
        <w:r w:rsidR="00B87438" w:rsidRPr="004B5922">
          <w:rPr>
            <w:rStyle w:val="Hipersaitas"/>
          </w:rPr>
          <w:t>Prievolių Valdžios subjektui ir tretiesiems asmenims įvykdymo užtikrinimas</w:t>
        </w:r>
        <w:r w:rsidR="00B87438">
          <w:rPr>
            <w:webHidden/>
          </w:rPr>
          <w:tab/>
        </w:r>
        <w:r w:rsidR="00B87438">
          <w:rPr>
            <w:webHidden/>
          </w:rPr>
          <w:fldChar w:fldCharType="begin"/>
        </w:r>
        <w:r w:rsidR="00B87438">
          <w:rPr>
            <w:webHidden/>
          </w:rPr>
          <w:instrText xml:space="preserve"> PAGEREF _Toc98421414 \h </w:instrText>
        </w:r>
        <w:r w:rsidR="00B87438">
          <w:rPr>
            <w:webHidden/>
          </w:rPr>
        </w:r>
        <w:r w:rsidR="00B87438">
          <w:rPr>
            <w:webHidden/>
          </w:rPr>
          <w:fldChar w:fldCharType="separate"/>
        </w:r>
        <w:r w:rsidR="00B87438">
          <w:rPr>
            <w:webHidden/>
          </w:rPr>
          <w:t>54</w:t>
        </w:r>
        <w:r w:rsidR="00B87438">
          <w:rPr>
            <w:webHidden/>
          </w:rPr>
          <w:fldChar w:fldCharType="end"/>
        </w:r>
      </w:hyperlink>
    </w:p>
    <w:p w14:paraId="5DAA9A03" w14:textId="5BC40A2F" w:rsidR="00B87438" w:rsidRDefault="007321B9">
      <w:pPr>
        <w:pStyle w:val="Turinys2"/>
        <w:rPr>
          <w:rFonts w:asciiTheme="minorHAnsi" w:eastAsiaTheme="minorEastAsia" w:hAnsiTheme="minorHAnsi" w:cstheme="minorBidi"/>
          <w:color w:val="auto"/>
          <w:sz w:val="22"/>
          <w:szCs w:val="22"/>
          <w:lang w:val="en-US"/>
        </w:rPr>
      </w:pPr>
      <w:hyperlink w:anchor="_Toc98421415" w:history="1">
        <w:r w:rsidR="00B87438" w:rsidRPr="004B5922">
          <w:rPr>
            <w:rStyle w:val="Hipersaitas"/>
          </w:rPr>
          <w:t>30.</w:t>
        </w:r>
        <w:r w:rsidR="00B87438">
          <w:rPr>
            <w:rFonts w:asciiTheme="minorHAnsi" w:eastAsiaTheme="minorEastAsia" w:hAnsiTheme="minorHAnsi" w:cstheme="minorBidi"/>
            <w:color w:val="auto"/>
            <w:sz w:val="22"/>
            <w:szCs w:val="22"/>
            <w:lang w:val="en-US"/>
          </w:rPr>
          <w:tab/>
        </w:r>
        <w:r w:rsidR="00B87438" w:rsidRPr="004B5922">
          <w:rPr>
            <w:rStyle w:val="Hipersaitas"/>
          </w:rPr>
          <w:t>Prievolių įvykdymo užtikrinimas</w:t>
        </w:r>
        <w:r w:rsidR="00B87438">
          <w:rPr>
            <w:webHidden/>
          </w:rPr>
          <w:tab/>
        </w:r>
        <w:r w:rsidR="00B87438">
          <w:rPr>
            <w:webHidden/>
          </w:rPr>
          <w:fldChar w:fldCharType="begin"/>
        </w:r>
        <w:r w:rsidR="00B87438">
          <w:rPr>
            <w:webHidden/>
          </w:rPr>
          <w:instrText xml:space="preserve"> PAGEREF _Toc98421415 \h </w:instrText>
        </w:r>
        <w:r w:rsidR="00B87438">
          <w:rPr>
            <w:webHidden/>
          </w:rPr>
        </w:r>
        <w:r w:rsidR="00B87438">
          <w:rPr>
            <w:webHidden/>
          </w:rPr>
          <w:fldChar w:fldCharType="separate"/>
        </w:r>
        <w:r w:rsidR="00B87438">
          <w:rPr>
            <w:webHidden/>
          </w:rPr>
          <w:t>54</w:t>
        </w:r>
        <w:r w:rsidR="00B87438">
          <w:rPr>
            <w:webHidden/>
          </w:rPr>
          <w:fldChar w:fldCharType="end"/>
        </w:r>
      </w:hyperlink>
    </w:p>
    <w:p w14:paraId="74E35135" w14:textId="29B850C7" w:rsidR="00B87438" w:rsidRDefault="007321B9">
      <w:pPr>
        <w:pStyle w:val="Turinys2"/>
        <w:rPr>
          <w:rFonts w:asciiTheme="minorHAnsi" w:eastAsiaTheme="minorEastAsia" w:hAnsiTheme="minorHAnsi" w:cstheme="minorBidi"/>
          <w:color w:val="auto"/>
          <w:sz w:val="22"/>
          <w:szCs w:val="22"/>
          <w:lang w:val="en-US"/>
        </w:rPr>
      </w:pPr>
      <w:hyperlink w:anchor="_Toc98421416" w:history="1">
        <w:r w:rsidR="00B87438" w:rsidRPr="004B5922">
          <w:rPr>
            <w:rStyle w:val="Hipersaitas"/>
          </w:rPr>
          <w:t>31.</w:t>
        </w:r>
        <w:r w:rsidR="00B87438">
          <w:rPr>
            <w:rFonts w:asciiTheme="minorHAnsi" w:eastAsiaTheme="minorEastAsia" w:hAnsiTheme="minorHAnsi" w:cstheme="minorBidi"/>
            <w:color w:val="auto"/>
            <w:sz w:val="22"/>
            <w:szCs w:val="22"/>
            <w:lang w:val="en-US"/>
          </w:rPr>
          <w:tab/>
        </w:r>
        <w:r w:rsidR="00B87438" w:rsidRPr="004B5922">
          <w:rPr>
            <w:rStyle w:val="Hipersaitas"/>
          </w:rPr>
          <w:t>Prievolių tretiesiems asmenims įvykdymo užtikrinimas</w:t>
        </w:r>
        <w:r w:rsidR="00B87438">
          <w:rPr>
            <w:webHidden/>
          </w:rPr>
          <w:tab/>
        </w:r>
        <w:r w:rsidR="00B87438">
          <w:rPr>
            <w:webHidden/>
          </w:rPr>
          <w:fldChar w:fldCharType="begin"/>
        </w:r>
        <w:r w:rsidR="00B87438">
          <w:rPr>
            <w:webHidden/>
          </w:rPr>
          <w:instrText xml:space="preserve"> PAGEREF _Toc98421416 \h </w:instrText>
        </w:r>
        <w:r w:rsidR="00B87438">
          <w:rPr>
            <w:webHidden/>
          </w:rPr>
        </w:r>
        <w:r w:rsidR="00B87438">
          <w:rPr>
            <w:webHidden/>
          </w:rPr>
          <w:fldChar w:fldCharType="separate"/>
        </w:r>
        <w:r w:rsidR="00B87438">
          <w:rPr>
            <w:webHidden/>
          </w:rPr>
          <w:t>55</w:t>
        </w:r>
        <w:r w:rsidR="00B87438">
          <w:rPr>
            <w:webHidden/>
          </w:rPr>
          <w:fldChar w:fldCharType="end"/>
        </w:r>
      </w:hyperlink>
    </w:p>
    <w:p w14:paraId="4FAF6294" w14:textId="1669D00C" w:rsidR="00B87438" w:rsidRDefault="007321B9">
      <w:pPr>
        <w:pStyle w:val="Turinys1"/>
        <w:rPr>
          <w:rFonts w:asciiTheme="minorHAnsi" w:eastAsiaTheme="minorEastAsia" w:hAnsiTheme="minorHAnsi" w:cstheme="minorBidi"/>
          <w:b w:val="0"/>
          <w:bCs w:val="0"/>
          <w:color w:val="auto"/>
          <w:lang w:val="en-US" w:eastAsia="en-US"/>
        </w:rPr>
      </w:pPr>
      <w:hyperlink w:anchor="_Toc98421417" w:history="1">
        <w:r w:rsidR="00B87438" w:rsidRPr="004B5922">
          <w:rPr>
            <w:rStyle w:val="Hipersaitas"/>
          </w:rPr>
          <w:t>XIII.</w:t>
        </w:r>
        <w:r w:rsidR="00B87438">
          <w:rPr>
            <w:rFonts w:asciiTheme="minorHAnsi" w:eastAsiaTheme="minorEastAsia" w:hAnsiTheme="minorHAnsi" w:cstheme="minorBidi"/>
            <w:b w:val="0"/>
            <w:bCs w:val="0"/>
            <w:color w:val="auto"/>
            <w:lang w:val="en-US" w:eastAsia="en-US"/>
          </w:rPr>
          <w:tab/>
        </w:r>
        <w:r w:rsidR="00B87438" w:rsidRPr="004B5922">
          <w:rPr>
            <w:rStyle w:val="Hipersaitas"/>
          </w:rPr>
          <w:t>Draudimas</w:t>
        </w:r>
        <w:r w:rsidR="00B87438">
          <w:rPr>
            <w:webHidden/>
          </w:rPr>
          <w:tab/>
        </w:r>
        <w:r w:rsidR="00B87438">
          <w:rPr>
            <w:webHidden/>
          </w:rPr>
          <w:fldChar w:fldCharType="begin"/>
        </w:r>
        <w:r w:rsidR="00B87438">
          <w:rPr>
            <w:webHidden/>
          </w:rPr>
          <w:instrText xml:space="preserve"> PAGEREF _Toc98421417 \h </w:instrText>
        </w:r>
        <w:r w:rsidR="00B87438">
          <w:rPr>
            <w:webHidden/>
          </w:rPr>
        </w:r>
        <w:r w:rsidR="00B87438">
          <w:rPr>
            <w:webHidden/>
          </w:rPr>
          <w:fldChar w:fldCharType="separate"/>
        </w:r>
        <w:r w:rsidR="00B87438">
          <w:rPr>
            <w:webHidden/>
          </w:rPr>
          <w:t>56</w:t>
        </w:r>
        <w:r w:rsidR="00B87438">
          <w:rPr>
            <w:webHidden/>
          </w:rPr>
          <w:fldChar w:fldCharType="end"/>
        </w:r>
      </w:hyperlink>
    </w:p>
    <w:p w14:paraId="16659937" w14:textId="1923E131" w:rsidR="00B87438" w:rsidRDefault="007321B9">
      <w:pPr>
        <w:pStyle w:val="Turinys2"/>
        <w:rPr>
          <w:rFonts w:asciiTheme="minorHAnsi" w:eastAsiaTheme="minorEastAsia" w:hAnsiTheme="minorHAnsi" w:cstheme="minorBidi"/>
          <w:color w:val="auto"/>
          <w:sz w:val="22"/>
          <w:szCs w:val="22"/>
          <w:lang w:val="en-US"/>
        </w:rPr>
      </w:pPr>
      <w:hyperlink w:anchor="_Toc98421418" w:history="1">
        <w:r w:rsidR="00B87438" w:rsidRPr="004B5922">
          <w:rPr>
            <w:rStyle w:val="Hipersaitas"/>
          </w:rPr>
          <w:t>32.</w:t>
        </w:r>
        <w:r w:rsidR="00B87438">
          <w:rPr>
            <w:rFonts w:asciiTheme="minorHAnsi" w:eastAsiaTheme="minorEastAsia" w:hAnsiTheme="minorHAnsi" w:cstheme="minorBidi"/>
            <w:color w:val="auto"/>
            <w:sz w:val="22"/>
            <w:szCs w:val="22"/>
            <w:lang w:val="en-US"/>
          </w:rPr>
          <w:tab/>
        </w:r>
        <w:r w:rsidR="00B87438" w:rsidRPr="004B5922">
          <w:rPr>
            <w:rStyle w:val="Hipersaitas"/>
          </w:rPr>
          <w:t>Draudimas ir draudimo išmokų naudojimas</w:t>
        </w:r>
        <w:r w:rsidR="00B87438">
          <w:rPr>
            <w:webHidden/>
          </w:rPr>
          <w:tab/>
        </w:r>
        <w:r w:rsidR="00B87438">
          <w:rPr>
            <w:webHidden/>
          </w:rPr>
          <w:fldChar w:fldCharType="begin"/>
        </w:r>
        <w:r w:rsidR="00B87438">
          <w:rPr>
            <w:webHidden/>
          </w:rPr>
          <w:instrText xml:space="preserve"> PAGEREF _Toc98421418 \h </w:instrText>
        </w:r>
        <w:r w:rsidR="00B87438">
          <w:rPr>
            <w:webHidden/>
          </w:rPr>
        </w:r>
        <w:r w:rsidR="00B87438">
          <w:rPr>
            <w:webHidden/>
          </w:rPr>
          <w:fldChar w:fldCharType="separate"/>
        </w:r>
        <w:r w:rsidR="00B87438">
          <w:rPr>
            <w:webHidden/>
          </w:rPr>
          <w:t>56</w:t>
        </w:r>
        <w:r w:rsidR="00B87438">
          <w:rPr>
            <w:webHidden/>
          </w:rPr>
          <w:fldChar w:fldCharType="end"/>
        </w:r>
      </w:hyperlink>
    </w:p>
    <w:p w14:paraId="52B39777" w14:textId="5ACAD451" w:rsidR="00B87438" w:rsidRDefault="007321B9">
      <w:pPr>
        <w:pStyle w:val="Turinys1"/>
        <w:rPr>
          <w:rFonts w:asciiTheme="minorHAnsi" w:eastAsiaTheme="minorEastAsia" w:hAnsiTheme="minorHAnsi" w:cstheme="minorBidi"/>
          <w:b w:val="0"/>
          <w:bCs w:val="0"/>
          <w:color w:val="auto"/>
          <w:lang w:val="en-US" w:eastAsia="en-US"/>
        </w:rPr>
      </w:pPr>
      <w:hyperlink w:anchor="_Toc98421419" w:history="1">
        <w:r w:rsidR="00B87438" w:rsidRPr="004B5922">
          <w:rPr>
            <w:rStyle w:val="Hipersaitas"/>
          </w:rPr>
          <w:t>XIV.</w:t>
        </w:r>
        <w:r w:rsidR="00B87438">
          <w:rPr>
            <w:rFonts w:asciiTheme="minorHAnsi" w:eastAsiaTheme="minorEastAsia" w:hAnsiTheme="minorHAnsi" w:cstheme="minorBidi"/>
            <w:b w:val="0"/>
            <w:bCs w:val="0"/>
            <w:color w:val="auto"/>
            <w:lang w:val="en-US" w:eastAsia="en-US"/>
          </w:rPr>
          <w:tab/>
        </w:r>
        <w:r w:rsidR="00B87438" w:rsidRPr="004B5922">
          <w:rPr>
            <w:rStyle w:val="Hipersaitas"/>
          </w:rPr>
          <w:t>Intelektinė nuosavybė</w:t>
        </w:r>
        <w:r w:rsidR="00B87438">
          <w:rPr>
            <w:webHidden/>
          </w:rPr>
          <w:tab/>
        </w:r>
        <w:r w:rsidR="00B87438">
          <w:rPr>
            <w:webHidden/>
          </w:rPr>
          <w:fldChar w:fldCharType="begin"/>
        </w:r>
        <w:r w:rsidR="00B87438">
          <w:rPr>
            <w:webHidden/>
          </w:rPr>
          <w:instrText xml:space="preserve"> PAGEREF _Toc98421419 \h </w:instrText>
        </w:r>
        <w:r w:rsidR="00B87438">
          <w:rPr>
            <w:webHidden/>
          </w:rPr>
        </w:r>
        <w:r w:rsidR="00B87438">
          <w:rPr>
            <w:webHidden/>
          </w:rPr>
          <w:fldChar w:fldCharType="separate"/>
        </w:r>
        <w:r w:rsidR="00B87438">
          <w:rPr>
            <w:webHidden/>
          </w:rPr>
          <w:t>58</w:t>
        </w:r>
        <w:r w:rsidR="00B87438">
          <w:rPr>
            <w:webHidden/>
          </w:rPr>
          <w:fldChar w:fldCharType="end"/>
        </w:r>
      </w:hyperlink>
    </w:p>
    <w:p w14:paraId="4EC68AD1" w14:textId="648431D5" w:rsidR="00B87438" w:rsidRDefault="007321B9">
      <w:pPr>
        <w:pStyle w:val="Turinys2"/>
        <w:rPr>
          <w:rFonts w:asciiTheme="minorHAnsi" w:eastAsiaTheme="minorEastAsia" w:hAnsiTheme="minorHAnsi" w:cstheme="minorBidi"/>
          <w:color w:val="auto"/>
          <w:sz w:val="22"/>
          <w:szCs w:val="22"/>
          <w:lang w:val="en-US"/>
        </w:rPr>
      </w:pPr>
      <w:hyperlink w:anchor="_Toc98421420" w:history="1">
        <w:r w:rsidR="00B87438" w:rsidRPr="004B5922">
          <w:rPr>
            <w:rStyle w:val="Hipersaitas"/>
          </w:rPr>
          <w:t>33.</w:t>
        </w:r>
        <w:r w:rsidR="00B87438">
          <w:rPr>
            <w:rFonts w:asciiTheme="minorHAnsi" w:eastAsiaTheme="minorEastAsia" w:hAnsiTheme="minorHAnsi" w:cstheme="minorBidi"/>
            <w:color w:val="auto"/>
            <w:sz w:val="22"/>
            <w:szCs w:val="22"/>
            <w:lang w:val="en-US"/>
          </w:rPr>
          <w:tab/>
        </w:r>
        <w:r w:rsidR="00B87438" w:rsidRPr="004B5922">
          <w:rPr>
            <w:rStyle w:val="Hipersaitas"/>
          </w:rPr>
          <w:t>Prievolė laikytis intelektinės nuosavybės apsaugos reikalavimų</w:t>
        </w:r>
        <w:r w:rsidR="00B87438">
          <w:rPr>
            <w:webHidden/>
          </w:rPr>
          <w:tab/>
        </w:r>
        <w:r w:rsidR="00B87438">
          <w:rPr>
            <w:webHidden/>
          </w:rPr>
          <w:fldChar w:fldCharType="begin"/>
        </w:r>
        <w:r w:rsidR="00B87438">
          <w:rPr>
            <w:webHidden/>
          </w:rPr>
          <w:instrText xml:space="preserve"> PAGEREF _Toc98421420 \h </w:instrText>
        </w:r>
        <w:r w:rsidR="00B87438">
          <w:rPr>
            <w:webHidden/>
          </w:rPr>
        </w:r>
        <w:r w:rsidR="00B87438">
          <w:rPr>
            <w:webHidden/>
          </w:rPr>
          <w:fldChar w:fldCharType="separate"/>
        </w:r>
        <w:r w:rsidR="00B87438">
          <w:rPr>
            <w:webHidden/>
          </w:rPr>
          <w:t>58</w:t>
        </w:r>
        <w:r w:rsidR="00B87438">
          <w:rPr>
            <w:webHidden/>
          </w:rPr>
          <w:fldChar w:fldCharType="end"/>
        </w:r>
      </w:hyperlink>
    </w:p>
    <w:p w14:paraId="31C864EB" w14:textId="416DB646" w:rsidR="00B87438" w:rsidRDefault="007321B9">
      <w:pPr>
        <w:pStyle w:val="Turinys2"/>
        <w:rPr>
          <w:rFonts w:asciiTheme="minorHAnsi" w:eastAsiaTheme="minorEastAsia" w:hAnsiTheme="minorHAnsi" w:cstheme="minorBidi"/>
          <w:color w:val="auto"/>
          <w:sz w:val="22"/>
          <w:szCs w:val="22"/>
          <w:lang w:val="en-US"/>
        </w:rPr>
      </w:pPr>
      <w:hyperlink w:anchor="_Toc98421421" w:history="1">
        <w:r w:rsidR="00B87438" w:rsidRPr="004B5922">
          <w:rPr>
            <w:rStyle w:val="Hipersaitas"/>
          </w:rPr>
          <w:t>34.</w:t>
        </w:r>
        <w:r w:rsidR="00B87438">
          <w:rPr>
            <w:rFonts w:asciiTheme="minorHAnsi" w:eastAsiaTheme="minorEastAsia" w:hAnsiTheme="minorHAnsi" w:cstheme="minorBidi"/>
            <w:color w:val="auto"/>
            <w:sz w:val="22"/>
            <w:szCs w:val="22"/>
            <w:lang w:val="en-US"/>
          </w:rPr>
          <w:tab/>
        </w:r>
        <w:r w:rsidR="00B87438" w:rsidRPr="004B5922">
          <w:rPr>
            <w:rStyle w:val="Hipersaitas"/>
          </w:rPr>
          <w:t>Privataus subjekto suteikiamos licencijos</w:t>
        </w:r>
        <w:r w:rsidR="00B87438">
          <w:rPr>
            <w:webHidden/>
          </w:rPr>
          <w:tab/>
        </w:r>
        <w:r w:rsidR="00B87438">
          <w:rPr>
            <w:webHidden/>
          </w:rPr>
          <w:fldChar w:fldCharType="begin"/>
        </w:r>
        <w:r w:rsidR="00B87438">
          <w:rPr>
            <w:webHidden/>
          </w:rPr>
          <w:instrText xml:space="preserve"> PAGEREF _Toc98421421 \h </w:instrText>
        </w:r>
        <w:r w:rsidR="00B87438">
          <w:rPr>
            <w:webHidden/>
          </w:rPr>
        </w:r>
        <w:r w:rsidR="00B87438">
          <w:rPr>
            <w:webHidden/>
          </w:rPr>
          <w:fldChar w:fldCharType="separate"/>
        </w:r>
        <w:r w:rsidR="00B87438">
          <w:rPr>
            <w:webHidden/>
          </w:rPr>
          <w:t>58</w:t>
        </w:r>
        <w:r w:rsidR="00B87438">
          <w:rPr>
            <w:webHidden/>
          </w:rPr>
          <w:fldChar w:fldCharType="end"/>
        </w:r>
      </w:hyperlink>
    </w:p>
    <w:p w14:paraId="6FD461E9" w14:textId="340DF72B" w:rsidR="00B87438" w:rsidRDefault="007321B9">
      <w:pPr>
        <w:pStyle w:val="Turinys2"/>
        <w:rPr>
          <w:rFonts w:asciiTheme="minorHAnsi" w:eastAsiaTheme="minorEastAsia" w:hAnsiTheme="minorHAnsi" w:cstheme="minorBidi"/>
          <w:color w:val="auto"/>
          <w:sz w:val="22"/>
          <w:szCs w:val="22"/>
          <w:lang w:val="en-US"/>
        </w:rPr>
      </w:pPr>
      <w:hyperlink w:anchor="_Toc98421422" w:history="1">
        <w:r w:rsidR="00B87438" w:rsidRPr="004B5922">
          <w:rPr>
            <w:rStyle w:val="Hipersaitas"/>
          </w:rPr>
          <w:t>35.</w:t>
        </w:r>
        <w:r w:rsidR="00B87438">
          <w:rPr>
            <w:rFonts w:asciiTheme="minorHAnsi" w:eastAsiaTheme="minorEastAsia" w:hAnsiTheme="minorHAnsi" w:cstheme="minorBidi"/>
            <w:color w:val="auto"/>
            <w:sz w:val="22"/>
            <w:szCs w:val="22"/>
            <w:lang w:val="en-US"/>
          </w:rPr>
          <w:tab/>
        </w:r>
        <w:r w:rsidR="00B87438" w:rsidRPr="004B5922">
          <w:rPr>
            <w:rStyle w:val="Hipersaitas"/>
          </w:rPr>
          <w:t>Valdžios subjekto suteikiamos licencijos</w:t>
        </w:r>
        <w:r w:rsidR="00B87438">
          <w:rPr>
            <w:webHidden/>
          </w:rPr>
          <w:tab/>
        </w:r>
        <w:r w:rsidR="00B87438">
          <w:rPr>
            <w:webHidden/>
          </w:rPr>
          <w:fldChar w:fldCharType="begin"/>
        </w:r>
        <w:r w:rsidR="00B87438">
          <w:rPr>
            <w:webHidden/>
          </w:rPr>
          <w:instrText xml:space="preserve"> PAGEREF _Toc98421422 \h </w:instrText>
        </w:r>
        <w:r w:rsidR="00B87438">
          <w:rPr>
            <w:webHidden/>
          </w:rPr>
        </w:r>
        <w:r w:rsidR="00B87438">
          <w:rPr>
            <w:webHidden/>
          </w:rPr>
          <w:fldChar w:fldCharType="separate"/>
        </w:r>
        <w:r w:rsidR="00B87438">
          <w:rPr>
            <w:webHidden/>
          </w:rPr>
          <w:t>58</w:t>
        </w:r>
        <w:r w:rsidR="00B87438">
          <w:rPr>
            <w:webHidden/>
          </w:rPr>
          <w:fldChar w:fldCharType="end"/>
        </w:r>
      </w:hyperlink>
    </w:p>
    <w:p w14:paraId="41BD1FFB" w14:textId="14C31EFE" w:rsidR="00B87438" w:rsidRDefault="007321B9">
      <w:pPr>
        <w:pStyle w:val="Turinys1"/>
        <w:rPr>
          <w:rFonts w:asciiTheme="minorHAnsi" w:eastAsiaTheme="minorEastAsia" w:hAnsiTheme="minorHAnsi" w:cstheme="minorBidi"/>
          <w:b w:val="0"/>
          <w:bCs w:val="0"/>
          <w:color w:val="auto"/>
          <w:lang w:val="en-US" w:eastAsia="en-US"/>
        </w:rPr>
      </w:pPr>
      <w:hyperlink w:anchor="_Toc98421423" w:history="1">
        <w:r w:rsidR="00B87438" w:rsidRPr="004B5922">
          <w:rPr>
            <w:rStyle w:val="Hipersaitas"/>
          </w:rPr>
          <w:t>XV.</w:t>
        </w:r>
        <w:r w:rsidR="00B87438">
          <w:rPr>
            <w:rFonts w:asciiTheme="minorHAnsi" w:eastAsiaTheme="minorEastAsia" w:hAnsiTheme="minorHAnsi" w:cstheme="minorBidi"/>
            <w:b w:val="0"/>
            <w:bCs w:val="0"/>
            <w:color w:val="auto"/>
            <w:lang w:val="en-US" w:eastAsia="en-US"/>
          </w:rPr>
          <w:tab/>
        </w:r>
        <w:r w:rsidR="00B87438" w:rsidRPr="004B5922">
          <w:rPr>
            <w:rStyle w:val="Hipersaitas"/>
          </w:rPr>
          <w:t>Sutarties keitimas</w:t>
        </w:r>
        <w:r w:rsidR="00B87438">
          <w:rPr>
            <w:webHidden/>
          </w:rPr>
          <w:tab/>
        </w:r>
        <w:r w:rsidR="00B87438">
          <w:rPr>
            <w:webHidden/>
          </w:rPr>
          <w:fldChar w:fldCharType="begin"/>
        </w:r>
        <w:r w:rsidR="00B87438">
          <w:rPr>
            <w:webHidden/>
          </w:rPr>
          <w:instrText xml:space="preserve"> PAGEREF _Toc98421423 \h </w:instrText>
        </w:r>
        <w:r w:rsidR="00B87438">
          <w:rPr>
            <w:webHidden/>
          </w:rPr>
        </w:r>
        <w:r w:rsidR="00B87438">
          <w:rPr>
            <w:webHidden/>
          </w:rPr>
          <w:fldChar w:fldCharType="separate"/>
        </w:r>
        <w:r w:rsidR="00B87438">
          <w:rPr>
            <w:webHidden/>
          </w:rPr>
          <w:t>59</w:t>
        </w:r>
        <w:r w:rsidR="00B87438">
          <w:rPr>
            <w:webHidden/>
          </w:rPr>
          <w:fldChar w:fldCharType="end"/>
        </w:r>
      </w:hyperlink>
    </w:p>
    <w:p w14:paraId="0F80AF3C" w14:textId="15D8D82A" w:rsidR="00B87438" w:rsidRDefault="007321B9">
      <w:pPr>
        <w:pStyle w:val="Turinys2"/>
        <w:rPr>
          <w:rFonts w:asciiTheme="minorHAnsi" w:eastAsiaTheme="minorEastAsia" w:hAnsiTheme="minorHAnsi" w:cstheme="minorBidi"/>
          <w:color w:val="auto"/>
          <w:sz w:val="22"/>
          <w:szCs w:val="22"/>
          <w:lang w:val="en-US"/>
        </w:rPr>
      </w:pPr>
      <w:hyperlink w:anchor="_Toc98421424" w:history="1">
        <w:r w:rsidR="00B87438" w:rsidRPr="004B5922">
          <w:rPr>
            <w:rStyle w:val="Hipersaitas"/>
          </w:rPr>
          <w:t>36.</w:t>
        </w:r>
        <w:r w:rsidR="00B87438">
          <w:rPr>
            <w:rFonts w:asciiTheme="minorHAnsi" w:eastAsiaTheme="minorEastAsia" w:hAnsiTheme="minorHAnsi" w:cstheme="minorBidi"/>
            <w:color w:val="auto"/>
            <w:sz w:val="22"/>
            <w:szCs w:val="22"/>
            <w:lang w:val="en-US"/>
          </w:rPr>
          <w:tab/>
        </w:r>
        <w:r w:rsidR="00B87438" w:rsidRPr="004B5922">
          <w:rPr>
            <w:rStyle w:val="Hipersaitas"/>
          </w:rPr>
          <w:t>Sutarties keitimo atvejai</w:t>
        </w:r>
        <w:r w:rsidR="00B87438">
          <w:rPr>
            <w:webHidden/>
          </w:rPr>
          <w:tab/>
        </w:r>
        <w:r w:rsidR="00B87438">
          <w:rPr>
            <w:webHidden/>
          </w:rPr>
          <w:fldChar w:fldCharType="begin"/>
        </w:r>
        <w:r w:rsidR="00B87438">
          <w:rPr>
            <w:webHidden/>
          </w:rPr>
          <w:instrText xml:space="preserve"> PAGEREF _Toc98421424 \h </w:instrText>
        </w:r>
        <w:r w:rsidR="00B87438">
          <w:rPr>
            <w:webHidden/>
          </w:rPr>
        </w:r>
        <w:r w:rsidR="00B87438">
          <w:rPr>
            <w:webHidden/>
          </w:rPr>
          <w:fldChar w:fldCharType="separate"/>
        </w:r>
        <w:r w:rsidR="00B87438">
          <w:rPr>
            <w:webHidden/>
          </w:rPr>
          <w:t>59</w:t>
        </w:r>
        <w:r w:rsidR="00B87438">
          <w:rPr>
            <w:webHidden/>
          </w:rPr>
          <w:fldChar w:fldCharType="end"/>
        </w:r>
      </w:hyperlink>
    </w:p>
    <w:p w14:paraId="56CF5C79" w14:textId="07A7EB27" w:rsidR="00B87438" w:rsidRDefault="007321B9">
      <w:pPr>
        <w:pStyle w:val="Turinys2"/>
        <w:rPr>
          <w:rFonts w:asciiTheme="minorHAnsi" w:eastAsiaTheme="minorEastAsia" w:hAnsiTheme="minorHAnsi" w:cstheme="minorBidi"/>
          <w:color w:val="auto"/>
          <w:sz w:val="22"/>
          <w:szCs w:val="22"/>
          <w:lang w:val="en-US"/>
        </w:rPr>
      </w:pPr>
      <w:hyperlink w:anchor="_Toc98421425" w:history="1">
        <w:r w:rsidR="00B87438" w:rsidRPr="004B5922">
          <w:rPr>
            <w:rStyle w:val="Hipersaitas"/>
          </w:rPr>
          <w:t>37.</w:t>
        </w:r>
        <w:r w:rsidR="00B87438">
          <w:rPr>
            <w:rFonts w:asciiTheme="minorHAnsi" w:eastAsiaTheme="minorEastAsia" w:hAnsiTheme="minorHAnsi" w:cstheme="minorBidi"/>
            <w:color w:val="auto"/>
            <w:sz w:val="22"/>
            <w:szCs w:val="22"/>
            <w:lang w:val="en-US"/>
          </w:rPr>
          <w:tab/>
        </w:r>
        <w:r w:rsidR="00B87438" w:rsidRPr="004B5922">
          <w:rPr>
            <w:rStyle w:val="Hipersaitas"/>
          </w:rPr>
          <w:t>Sutarties keitimas dėl Sutarties 36.2 punkte nurodytų atvejų</w:t>
        </w:r>
        <w:r w:rsidR="00B87438">
          <w:rPr>
            <w:webHidden/>
          </w:rPr>
          <w:tab/>
        </w:r>
        <w:r w:rsidR="00B87438">
          <w:rPr>
            <w:webHidden/>
          </w:rPr>
          <w:fldChar w:fldCharType="begin"/>
        </w:r>
        <w:r w:rsidR="00B87438">
          <w:rPr>
            <w:webHidden/>
          </w:rPr>
          <w:instrText xml:space="preserve"> PAGEREF _Toc98421425 \h </w:instrText>
        </w:r>
        <w:r w:rsidR="00B87438">
          <w:rPr>
            <w:webHidden/>
          </w:rPr>
        </w:r>
        <w:r w:rsidR="00B87438">
          <w:rPr>
            <w:webHidden/>
          </w:rPr>
          <w:fldChar w:fldCharType="separate"/>
        </w:r>
        <w:r w:rsidR="00B87438">
          <w:rPr>
            <w:webHidden/>
          </w:rPr>
          <w:t>60</w:t>
        </w:r>
        <w:r w:rsidR="00B87438">
          <w:rPr>
            <w:webHidden/>
          </w:rPr>
          <w:fldChar w:fldCharType="end"/>
        </w:r>
      </w:hyperlink>
    </w:p>
    <w:p w14:paraId="6C1B7954" w14:textId="0D6DEAAD" w:rsidR="00B87438" w:rsidRDefault="007321B9">
      <w:pPr>
        <w:pStyle w:val="Turinys1"/>
        <w:rPr>
          <w:rFonts w:asciiTheme="minorHAnsi" w:eastAsiaTheme="minorEastAsia" w:hAnsiTheme="minorHAnsi" w:cstheme="minorBidi"/>
          <w:b w:val="0"/>
          <w:bCs w:val="0"/>
          <w:color w:val="auto"/>
          <w:lang w:val="en-US" w:eastAsia="en-US"/>
        </w:rPr>
      </w:pPr>
      <w:hyperlink w:anchor="_Toc98421426" w:history="1">
        <w:r w:rsidR="00B87438" w:rsidRPr="004B5922">
          <w:rPr>
            <w:rStyle w:val="Hipersaitas"/>
          </w:rPr>
          <w:t>XVI.</w:t>
        </w:r>
        <w:r w:rsidR="00B87438">
          <w:rPr>
            <w:rFonts w:asciiTheme="minorHAnsi" w:eastAsiaTheme="minorEastAsia" w:hAnsiTheme="minorHAnsi" w:cstheme="minorBidi"/>
            <w:b w:val="0"/>
            <w:bCs w:val="0"/>
            <w:color w:val="auto"/>
            <w:lang w:val="en-US" w:eastAsia="en-US"/>
          </w:rPr>
          <w:tab/>
        </w:r>
        <w:r w:rsidR="00B87438" w:rsidRPr="004B5922">
          <w:rPr>
            <w:rStyle w:val="Hipersaitas"/>
          </w:rPr>
          <w:t>Sutarties nutraukimas</w:t>
        </w:r>
        <w:r w:rsidR="00B87438">
          <w:rPr>
            <w:webHidden/>
          </w:rPr>
          <w:tab/>
        </w:r>
        <w:r w:rsidR="00B87438">
          <w:rPr>
            <w:webHidden/>
          </w:rPr>
          <w:fldChar w:fldCharType="begin"/>
        </w:r>
        <w:r w:rsidR="00B87438">
          <w:rPr>
            <w:webHidden/>
          </w:rPr>
          <w:instrText xml:space="preserve"> PAGEREF _Toc98421426 \h </w:instrText>
        </w:r>
        <w:r w:rsidR="00B87438">
          <w:rPr>
            <w:webHidden/>
          </w:rPr>
        </w:r>
        <w:r w:rsidR="00B87438">
          <w:rPr>
            <w:webHidden/>
          </w:rPr>
          <w:fldChar w:fldCharType="separate"/>
        </w:r>
        <w:r w:rsidR="00B87438">
          <w:rPr>
            <w:webHidden/>
          </w:rPr>
          <w:t>61</w:t>
        </w:r>
        <w:r w:rsidR="00B87438">
          <w:rPr>
            <w:webHidden/>
          </w:rPr>
          <w:fldChar w:fldCharType="end"/>
        </w:r>
      </w:hyperlink>
    </w:p>
    <w:p w14:paraId="750A7084" w14:textId="50E7423D" w:rsidR="00B87438" w:rsidRDefault="007321B9">
      <w:pPr>
        <w:pStyle w:val="Turinys2"/>
        <w:rPr>
          <w:rFonts w:asciiTheme="minorHAnsi" w:eastAsiaTheme="minorEastAsia" w:hAnsiTheme="minorHAnsi" w:cstheme="minorBidi"/>
          <w:color w:val="auto"/>
          <w:sz w:val="22"/>
          <w:szCs w:val="22"/>
          <w:lang w:val="en-US"/>
        </w:rPr>
      </w:pPr>
      <w:hyperlink w:anchor="_Toc98421427" w:history="1">
        <w:r w:rsidR="00B87438" w:rsidRPr="004B5922">
          <w:rPr>
            <w:rStyle w:val="Hipersaitas"/>
          </w:rPr>
          <w:t>38.</w:t>
        </w:r>
        <w:r w:rsidR="00B87438">
          <w:rPr>
            <w:rFonts w:asciiTheme="minorHAnsi" w:eastAsiaTheme="minorEastAsia" w:hAnsiTheme="minorHAnsi" w:cstheme="minorBidi"/>
            <w:color w:val="auto"/>
            <w:sz w:val="22"/>
            <w:szCs w:val="22"/>
            <w:lang w:val="en-US"/>
          </w:rPr>
          <w:tab/>
        </w:r>
        <w:r w:rsidR="00B87438" w:rsidRPr="004B5922">
          <w:rPr>
            <w:rStyle w:val="Hipersaitas"/>
          </w:rPr>
          <w:t>Sutarties nutraukimo dėl nuo Privataus subjekto ar Investuotojo priklausančių aplinkybių pagrindai</w:t>
        </w:r>
        <w:r w:rsidR="00B87438">
          <w:rPr>
            <w:webHidden/>
          </w:rPr>
          <w:tab/>
        </w:r>
        <w:r w:rsidR="00B87438">
          <w:rPr>
            <w:webHidden/>
          </w:rPr>
          <w:fldChar w:fldCharType="begin"/>
        </w:r>
        <w:r w:rsidR="00B87438">
          <w:rPr>
            <w:webHidden/>
          </w:rPr>
          <w:instrText xml:space="preserve"> PAGEREF _Toc98421427 \h </w:instrText>
        </w:r>
        <w:r w:rsidR="00B87438">
          <w:rPr>
            <w:webHidden/>
          </w:rPr>
        </w:r>
        <w:r w:rsidR="00B87438">
          <w:rPr>
            <w:webHidden/>
          </w:rPr>
          <w:fldChar w:fldCharType="separate"/>
        </w:r>
        <w:r w:rsidR="00B87438">
          <w:rPr>
            <w:webHidden/>
          </w:rPr>
          <w:t>61</w:t>
        </w:r>
        <w:r w:rsidR="00B87438">
          <w:rPr>
            <w:webHidden/>
          </w:rPr>
          <w:fldChar w:fldCharType="end"/>
        </w:r>
      </w:hyperlink>
    </w:p>
    <w:p w14:paraId="2C8B7276" w14:textId="712ACEAC" w:rsidR="00B87438" w:rsidRDefault="007321B9">
      <w:pPr>
        <w:pStyle w:val="Turinys2"/>
        <w:rPr>
          <w:rFonts w:asciiTheme="minorHAnsi" w:eastAsiaTheme="minorEastAsia" w:hAnsiTheme="minorHAnsi" w:cstheme="minorBidi"/>
          <w:color w:val="auto"/>
          <w:sz w:val="22"/>
          <w:szCs w:val="22"/>
          <w:lang w:val="en-US"/>
        </w:rPr>
      </w:pPr>
      <w:hyperlink w:anchor="_Toc98421428" w:history="1">
        <w:r w:rsidR="00B87438" w:rsidRPr="004B5922">
          <w:rPr>
            <w:rStyle w:val="Hipersaitas"/>
          </w:rPr>
          <w:t>39.</w:t>
        </w:r>
        <w:r w:rsidR="00B87438">
          <w:rPr>
            <w:rFonts w:asciiTheme="minorHAnsi" w:eastAsiaTheme="minorEastAsia" w:hAnsiTheme="minorHAnsi" w:cstheme="minorBidi"/>
            <w:color w:val="auto"/>
            <w:sz w:val="22"/>
            <w:szCs w:val="22"/>
            <w:lang w:val="en-US"/>
          </w:rPr>
          <w:tab/>
        </w:r>
        <w:r w:rsidR="00B87438" w:rsidRPr="004B5922">
          <w:rPr>
            <w:rStyle w:val="Hipersaitas"/>
          </w:rPr>
          <w:t>Sutarties nutraukimo dėl nuo Valdžios subjekto priklausančių aplinkybių pagrindai</w:t>
        </w:r>
        <w:r w:rsidR="00B87438">
          <w:rPr>
            <w:webHidden/>
          </w:rPr>
          <w:tab/>
        </w:r>
        <w:r w:rsidR="00B87438">
          <w:rPr>
            <w:webHidden/>
          </w:rPr>
          <w:fldChar w:fldCharType="begin"/>
        </w:r>
        <w:r w:rsidR="00B87438">
          <w:rPr>
            <w:webHidden/>
          </w:rPr>
          <w:instrText xml:space="preserve"> PAGEREF _Toc98421428 \h </w:instrText>
        </w:r>
        <w:r w:rsidR="00B87438">
          <w:rPr>
            <w:webHidden/>
          </w:rPr>
        </w:r>
        <w:r w:rsidR="00B87438">
          <w:rPr>
            <w:webHidden/>
          </w:rPr>
          <w:fldChar w:fldCharType="separate"/>
        </w:r>
        <w:r w:rsidR="00B87438">
          <w:rPr>
            <w:webHidden/>
          </w:rPr>
          <w:t>63</w:t>
        </w:r>
        <w:r w:rsidR="00B87438">
          <w:rPr>
            <w:webHidden/>
          </w:rPr>
          <w:fldChar w:fldCharType="end"/>
        </w:r>
      </w:hyperlink>
    </w:p>
    <w:p w14:paraId="7CB2F21A" w14:textId="708B129C" w:rsidR="00B87438" w:rsidRDefault="007321B9">
      <w:pPr>
        <w:pStyle w:val="Turinys2"/>
        <w:rPr>
          <w:rFonts w:asciiTheme="minorHAnsi" w:eastAsiaTheme="minorEastAsia" w:hAnsiTheme="minorHAnsi" w:cstheme="minorBidi"/>
          <w:color w:val="auto"/>
          <w:sz w:val="22"/>
          <w:szCs w:val="22"/>
          <w:lang w:val="en-US"/>
        </w:rPr>
      </w:pPr>
      <w:hyperlink w:anchor="_Toc98421429" w:history="1">
        <w:r w:rsidR="00B87438" w:rsidRPr="004B5922">
          <w:rPr>
            <w:rStyle w:val="Hipersaitas"/>
          </w:rPr>
          <w:t>40.</w:t>
        </w:r>
        <w:r w:rsidR="00B87438">
          <w:rPr>
            <w:rFonts w:asciiTheme="minorHAnsi" w:eastAsiaTheme="minorEastAsia" w:hAnsiTheme="minorHAnsi" w:cstheme="minorBidi"/>
            <w:color w:val="auto"/>
            <w:sz w:val="22"/>
            <w:szCs w:val="22"/>
            <w:lang w:val="en-US"/>
          </w:rPr>
          <w:tab/>
        </w:r>
        <w:r w:rsidR="00B87438" w:rsidRPr="004B5922">
          <w:rPr>
            <w:rStyle w:val="Hipersaitas"/>
          </w:rPr>
          <w:t>Sutarties nutraukimas be Šalių kaltės arba dėl nenugalimos jėgos aplinkybių</w:t>
        </w:r>
        <w:r w:rsidR="00B87438">
          <w:rPr>
            <w:webHidden/>
          </w:rPr>
          <w:tab/>
        </w:r>
        <w:r w:rsidR="00B87438">
          <w:rPr>
            <w:webHidden/>
          </w:rPr>
          <w:fldChar w:fldCharType="begin"/>
        </w:r>
        <w:r w:rsidR="00B87438">
          <w:rPr>
            <w:webHidden/>
          </w:rPr>
          <w:instrText xml:space="preserve"> PAGEREF _Toc98421429 \h </w:instrText>
        </w:r>
        <w:r w:rsidR="00B87438">
          <w:rPr>
            <w:webHidden/>
          </w:rPr>
        </w:r>
        <w:r w:rsidR="00B87438">
          <w:rPr>
            <w:webHidden/>
          </w:rPr>
          <w:fldChar w:fldCharType="separate"/>
        </w:r>
        <w:r w:rsidR="00B87438">
          <w:rPr>
            <w:webHidden/>
          </w:rPr>
          <w:t>64</w:t>
        </w:r>
        <w:r w:rsidR="00B87438">
          <w:rPr>
            <w:webHidden/>
          </w:rPr>
          <w:fldChar w:fldCharType="end"/>
        </w:r>
      </w:hyperlink>
    </w:p>
    <w:p w14:paraId="77FEDC75" w14:textId="13719EB4" w:rsidR="00B87438" w:rsidRDefault="007321B9">
      <w:pPr>
        <w:pStyle w:val="Turinys2"/>
        <w:rPr>
          <w:rFonts w:asciiTheme="minorHAnsi" w:eastAsiaTheme="minorEastAsia" w:hAnsiTheme="minorHAnsi" w:cstheme="minorBidi"/>
          <w:color w:val="auto"/>
          <w:sz w:val="22"/>
          <w:szCs w:val="22"/>
          <w:lang w:val="en-US"/>
        </w:rPr>
      </w:pPr>
      <w:hyperlink w:anchor="_Toc98421430" w:history="1">
        <w:r w:rsidR="00B87438" w:rsidRPr="004B5922">
          <w:rPr>
            <w:rStyle w:val="Hipersaitas"/>
          </w:rPr>
          <w:t>41.</w:t>
        </w:r>
        <w:r w:rsidR="00B87438">
          <w:rPr>
            <w:rFonts w:asciiTheme="minorHAnsi" w:eastAsiaTheme="minorEastAsia" w:hAnsiTheme="minorHAnsi" w:cstheme="minorBidi"/>
            <w:color w:val="auto"/>
            <w:sz w:val="22"/>
            <w:szCs w:val="22"/>
            <w:lang w:val="en-US"/>
          </w:rPr>
          <w:tab/>
        </w:r>
        <w:r w:rsidR="00B87438" w:rsidRPr="004B5922">
          <w:rPr>
            <w:rStyle w:val="Hipersaitas"/>
          </w:rPr>
          <w:t>Nenugalimos jėgos aplinkybės</w:t>
        </w:r>
        <w:r w:rsidR="00B87438">
          <w:rPr>
            <w:webHidden/>
          </w:rPr>
          <w:tab/>
        </w:r>
        <w:r w:rsidR="00B87438">
          <w:rPr>
            <w:webHidden/>
          </w:rPr>
          <w:fldChar w:fldCharType="begin"/>
        </w:r>
        <w:r w:rsidR="00B87438">
          <w:rPr>
            <w:webHidden/>
          </w:rPr>
          <w:instrText xml:space="preserve"> PAGEREF _Toc98421430 \h </w:instrText>
        </w:r>
        <w:r w:rsidR="00B87438">
          <w:rPr>
            <w:webHidden/>
          </w:rPr>
        </w:r>
        <w:r w:rsidR="00B87438">
          <w:rPr>
            <w:webHidden/>
          </w:rPr>
          <w:fldChar w:fldCharType="separate"/>
        </w:r>
        <w:r w:rsidR="00B87438">
          <w:rPr>
            <w:webHidden/>
          </w:rPr>
          <w:t>64</w:t>
        </w:r>
        <w:r w:rsidR="00B87438">
          <w:rPr>
            <w:webHidden/>
          </w:rPr>
          <w:fldChar w:fldCharType="end"/>
        </w:r>
      </w:hyperlink>
    </w:p>
    <w:p w14:paraId="075C6F04" w14:textId="16A539C9" w:rsidR="00B87438" w:rsidRDefault="007321B9">
      <w:pPr>
        <w:pStyle w:val="Turinys2"/>
        <w:rPr>
          <w:rFonts w:asciiTheme="minorHAnsi" w:eastAsiaTheme="minorEastAsia" w:hAnsiTheme="minorHAnsi" w:cstheme="minorBidi"/>
          <w:color w:val="auto"/>
          <w:sz w:val="22"/>
          <w:szCs w:val="22"/>
          <w:lang w:val="en-US"/>
        </w:rPr>
      </w:pPr>
      <w:hyperlink w:anchor="_Toc98421431" w:history="1">
        <w:r w:rsidR="00B87438" w:rsidRPr="004B5922">
          <w:rPr>
            <w:rStyle w:val="Hipersaitas"/>
          </w:rPr>
          <w:t>42.</w:t>
        </w:r>
        <w:r w:rsidR="00B87438">
          <w:rPr>
            <w:rFonts w:asciiTheme="minorHAnsi" w:eastAsiaTheme="minorEastAsia" w:hAnsiTheme="minorHAnsi" w:cstheme="minorBidi"/>
            <w:color w:val="auto"/>
            <w:sz w:val="22"/>
            <w:szCs w:val="22"/>
            <w:lang w:val="en-US"/>
          </w:rPr>
          <w:tab/>
        </w:r>
        <w:r w:rsidR="00B87438" w:rsidRPr="004B5922">
          <w:rPr>
            <w:rStyle w:val="Hipersaitas"/>
          </w:rPr>
          <w:t>Kompensacija Sutartį nutraukus dėl nuo Privataus subjekto ar Investuotojo priklausančių aplinkybių</w:t>
        </w:r>
        <w:r w:rsidR="00B87438">
          <w:rPr>
            <w:webHidden/>
          </w:rPr>
          <w:tab/>
        </w:r>
        <w:r w:rsidR="00B87438">
          <w:rPr>
            <w:webHidden/>
          </w:rPr>
          <w:fldChar w:fldCharType="begin"/>
        </w:r>
        <w:r w:rsidR="00B87438">
          <w:rPr>
            <w:webHidden/>
          </w:rPr>
          <w:instrText xml:space="preserve"> PAGEREF _Toc98421431 \h </w:instrText>
        </w:r>
        <w:r w:rsidR="00B87438">
          <w:rPr>
            <w:webHidden/>
          </w:rPr>
        </w:r>
        <w:r w:rsidR="00B87438">
          <w:rPr>
            <w:webHidden/>
          </w:rPr>
          <w:fldChar w:fldCharType="separate"/>
        </w:r>
        <w:r w:rsidR="00B87438">
          <w:rPr>
            <w:webHidden/>
          </w:rPr>
          <w:t>66</w:t>
        </w:r>
        <w:r w:rsidR="00B87438">
          <w:rPr>
            <w:webHidden/>
          </w:rPr>
          <w:fldChar w:fldCharType="end"/>
        </w:r>
      </w:hyperlink>
    </w:p>
    <w:p w14:paraId="17B2DD65" w14:textId="11730D31" w:rsidR="00B87438" w:rsidRDefault="007321B9">
      <w:pPr>
        <w:pStyle w:val="Turinys2"/>
        <w:rPr>
          <w:rFonts w:asciiTheme="minorHAnsi" w:eastAsiaTheme="minorEastAsia" w:hAnsiTheme="minorHAnsi" w:cstheme="minorBidi"/>
          <w:color w:val="auto"/>
          <w:sz w:val="22"/>
          <w:szCs w:val="22"/>
          <w:lang w:val="en-US"/>
        </w:rPr>
      </w:pPr>
      <w:hyperlink w:anchor="_Toc98421439" w:history="1">
        <w:r w:rsidR="00B87438" w:rsidRPr="004B5922">
          <w:rPr>
            <w:rStyle w:val="Hipersaitas"/>
          </w:rPr>
          <w:t>43.</w:t>
        </w:r>
        <w:r w:rsidR="00B87438">
          <w:rPr>
            <w:rFonts w:asciiTheme="minorHAnsi" w:eastAsiaTheme="minorEastAsia" w:hAnsiTheme="minorHAnsi" w:cstheme="minorBidi"/>
            <w:color w:val="auto"/>
            <w:sz w:val="22"/>
            <w:szCs w:val="22"/>
            <w:lang w:val="en-US"/>
          </w:rPr>
          <w:tab/>
        </w:r>
        <w:r w:rsidR="00B87438" w:rsidRPr="004B5922">
          <w:rPr>
            <w:rStyle w:val="Hipersaitas"/>
          </w:rPr>
          <w:t>Kompensacija Sutartį nutraukus dėl nuo Valdžios subjekto priklausančių aplinkybių</w:t>
        </w:r>
        <w:r w:rsidR="00B87438">
          <w:rPr>
            <w:webHidden/>
          </w:rPr>
          <w:tab/>
        </w:r>
        <w:r w:rsidR="00B87438">
          <w:rPr>
            <w:webHidden/>
          </w:rPr>
          <w:fldChar w:fldCharType="begin"/>
        </w:r>
        <w:r w:rsidR="00B87438">
          <w:rPr>
            <w:webHidden/>
          </w:rPr>
          <w:instrText xml:space="preserve"> PAGEREF _Toc98421439 \h </w:instrText>
        </w:r>
        <w:r w:rsidR="00B87438">
          <w:rPr>
            <w:webHidden/>
          </w:rPr>
        </w:r>
        <w:r w:rsidR="00B87438">
          <w:rPr>
            <w:webHidden/>
          </w:rPr>
          <w:fldChar w:fldCharType="separate"/>
        </w:r>
        <w:r w:rsidR="00B87438">
          <w:rPr>
            <w:webHidden/>
          </w:rPr>
          <w:t>67</w:t>
        </w:r>
        <w:r w:rsidR="00B87438">
          <w:rPr>
            <w:webHidden/>
          </w:rPr>
          <w:fldChar w:fldCharType="end"/>
        </w:r>
      </w:hyperlink>
    </w:p>
    <w:p w14:paraId="519B7717" w14:textId="7D0C016F" w:rsidR="00B87438" w:rsidRDefault="007321B9">
      <w:pPr>
        <w:pStyle w:val="Turinys2"/>
        <w:rPr>
          <w:rFonts w:asciiTheme="minorHAnsi" w:eastAsiaTheme="minorEastAsia" w:hAnsiTheme="minorHAnsi" w:cstheme="minorBidi"/>
          <w:color w:val="auto"/>
          <w:sz w:val="22"/>
          <w:szCs w:val="22"/>
          <w:lang w:val="en-US"/>
        </w:rPr>
      </w:pPr>
      <w:hyperlink w:anchor="_Toc98421447" w:history="1">
        <w:r w:rsidR="00B87438" w:rsidRPr="004B5922">
          <w:rPr>
            <w:rStyle w:val="Hipersaitas"/>
          </w:rPr>
          <w:t>44.</w:t>
        </w:r>
        <w:r w:rsidR="00B87438">
          <w:rPr>
            <w:rFonts w:asciiTheme="minorHAnsi" w:eastAsiaTheme="minorEastAsia" w:hAnsiTheme="minorHAnsi" w:cstheme="minorBidi"/>
            <w:color w:val="auto"/>
            <w:sz w:val="22"/>
            <w:szCs w:val="22"/>
            <w:lang w:val="en-US"/>
          </w:rPr>
          <w:tab/>
        </w:r>
        <w:r w:rsidR="00B87438" w:rsidRPr="004B5922">
          <w:rPr>
            <w:rStyle w:val="Hipersaitas"/>
          </w:rPr>
          <w:t>Kompensacija Sutartį nutraukus be Šalių kaltės arba dėl nenugalimos jėgos aplinkybių</w:t>
        </w:r>
        <w:r w:rsidR="00B87438">
          <w:rPr>
            <w:webHidden/>
          </w:rPr>
          <w:tab/>
        </w:r>
        <w:r w:rsidR="00B87438">
          <w:rPr>
            <w:webHidden/>
          </w:rPr>
          <w:fldChar w:fldCharType="begin"/>
        </w:r>
        <w:r w:rsidR="00B87438">
          <w:rPr>
            <w:webHidden/>
          </w:rPr>
          <w:instrText xml:space="preserve"> PAGEREF _Toc98421447 \h </w:instrText>
        </w:r>
        <w:r w:rsidR="00B87438">
          <w:rPr>
            <w:webHidden/>
          </w:rPr>
        </w:r>
        <w:r w:rsidR="00B87438">
          <w:rPr>
            <w:webHidden/>
          </w:rPr>
          <w:fldChar w:fldCharType="separate"/>
        </w:r>
        <w:r w:rsidR="00B87438">
          <w:rPr>
            <w:webHidden/>
          </w:rPr>
          <w:t>69</w:t>
        </w:r>
        <w:r w:rsidR="00B87438">
          <w:rPr>
            <w:webHidden/>
          </w:rPr>
          <w:fldChar w:fldCharType="end"/>
        </w:r>
      </w:hyperlink>
    </w:p>
    <w:p w14:paraId="7F025185" w14:textId="7C94069D" w:rsidR="00B87438" w:rsidRDefault="007321B9">
      <w:pPr>
        <w:pStyle w:val="Turinys2"/>
        <w:rPr>
          <w:rFonts w:asciiTheme="minorHAnsi" w:eastAsiaTheme="minorEastAsia" w:hAnsiTheme="minorHAnsi" w:cstheme="minorBidi"/>
          <w:color w:val="auto"/>
          <w:sz w:val="22"/>
          <w:szCs w:val="22"/>
          <w:lang w:val="en-US"/>
        </w:rPr>
      </w:pPr>
      <w:hyperlink w:anchor="_Toc98421449" w:history="1">
        <w:r w:rsidR="00B87438" w:rsidRPr="004B5922">
          <w:rPr>
            <w:rStyle w:val="Hipersaitas"/>
          </w:rPr>
          <w:t>45.</w:t>
        </w:r>
        <w:r w:rsidR="00B87438">
          <w:rPr>
            <w:rFonts w:asciiTheme="minorHAnsi" w:eastAsiaTheme="minorEastAsia" w:hAnsiTheme="minorHAnsi" w:cstheme="minorBidi"/>
            <w:color w:val="auto"/>
            <w:sz w:val="22"/>
            <w:szCs w:val="22"/>
            <w:lang w:val="en-US"/>
          </w:rPr>
          <w:tab/>
        </w:r>
        <w:r w:rsidR="00B87438" w:rsidRPr="004B5922">
          <w:rPr>
            <w:rStyle w:val="Hipersaitas"/>
          </w:rPr>
          <w:t>Sutarties nutraukimo kompensacijos mokėjimas</w:t>
        </w:r>
        <w:r w:rsidR="00B87438">
          <w:rPr>
            <w:webHidden/>
          </w:rPr>
          <w:tab/>
        </w:r>
        <w:r w:rsidR="00B87438">
          <w:rPr>
            <w:webHidden/>
          </w:rPr>
          <w:fldChar w:fldCharType="begin"/>
        </w:r>
        <w:r w:rsidR="00B87438">
          <w:rPr>
            <w:webHidden/>
          </w:rPr>
          <w:instrText xml:space="preserve"> PAGEREF _Toc98421449 \h </w:instrText>
        </w:r>
        <w:r w:rsidR="00B87438">
          <w:rPr>
            <w:webHidden/>
          </w:rPr>
        </w:r>
        <w:r w:rsidR="00B87438">
          <w:rPr>
            <w:webHidden/>
          </w:rPr>
          <w:fldChar w:fldCharType="separate"/>
        </w:r>
        <w:r w:rsidR="00B87438">
          <w:rPr>
            <w:webHidden/>
          </w:rPr>
          <w:t>73</w:t>
        </w:r>
        <w:r w:rsidR="00B87438">
          <w:rPr>
            <w:webHidden/>
          </w:rPr>
          <w:fldChar w:fldCharType="end"/>
        </w:r>
      </w:hyperlink>
    </w:p>
    <w:p w14:paraId="16FE6543" w14:textId="7E18E4AD" w:rsidR="00B87438" w:rsidRDefault="007321B9">
      <w:pPr>
        <w:pStyle w:val="Turinys1"/>
        <w:rPr>
          <w:rFonts w:asciiTheme="minorHAnsi" w:eastAsiaTheme="minorEastAsia" w:hAnsiTheme="minorHAnsi" w:cstheme="minorBidi"/>
          <w:b w:val="0"/>
          <w:bCs w:val="0"/>
          <w:color w:val="auto"/>
          <w:lang w:val="en-US" w:eastAsia="en-US"/>
        </w:rPr>
      </w:pPr>
      <w:hyperlink w:anchor="_Toc98421450" w:history="1">
        <w:r w:rsidR="00B87438" w:rsidRPr="004B5922">
          <w:rPr>
            <w:rStyle w:val="Hipersaitas"/>
          </w:rPr>
          <w:t>XVII.</w:t>
        </w:r>
        <w:r w:rsidR="00B87438">
          <w:rPr>
            <w:rFonts w:asciiTheme="minorHAnsi" w:eastAsiaTheme="minorEastAsia" w:hAnsiTheme="minorHAnsi" w:cstheme="minorBidi"/>
            <w:b w:val="0"/>
            <w:bCs w:val="0"/>
            <w:color w:val="auto"/>
            <w:lang w:val="en-US" w:eastAsia="en-US"/>
          </w:rPr>
          <w:tab/>
        </w:r>
        <w:r w:rsidR="00B87438" w:rsidRPr="004B5922">
          <w:rPr>
            <w:rStyle w:val="Hipersaitas"/>
          </w:rPr>
          <w:t>Šalių atsakomybė</w:t>
        </w:r>
        <w:r w:rsidR="00B87438">
          <w:rPr>
            <w:webHidden/>
          </w:rPr>
          <w:tab/>
        </w:r>
        <w:r w:rsidR="00B87438">
          <w:rPr>
            <w:webHidden/>
          </w:rPr>
          <w:fldChar w:fldCharType="begin"/>
        </w:r>
        <w:r w:rsidR="00B87438">
          <w:rPr>
            <w:webHidden/>
          </w:rPr>
          <w:instrText xml:space="preserve"> PAGEREF _Toc98421450 \h </w:instrText>
        </w:r>
        <w:r w:rsidR="00B87438">
          <w:rPr>
            <w:webHidden/>
          </w:rPr>
        </w:r>
        <w:r w:rsidR="00B87438">
          <w:rPr>
            <w:webHidden/>
          </w:rPr>
          <w:fldChar w:fldCharType="separate"/>
        </w:r>
        <w:r w:rsidR="00B87438">
          <w:rPr>
            <w:webHidden/>
          </w:rPr>
          <w:t>74</w:t>
        </w:r>
        <w:r w:rsidR="00B87438">
          <w:rPr>
            <w:webHidden/>
          </w:rPr>
          <w:fldChar w:fldCharType="end"/>
        </w:r>
      </w:hyperlink>
    </w:p>
    <w:p w14:paraId="387F7E40" w14:textId="57A1E6B0" w:rsidR="00B87438" w:rsidRDefault="007321B9">
      <w:pPr>
        <w:pStyle w:val="Turinys2"/>
        <w:rPr>
          <w:rFonts w:asciiTheme="minorHAnsi" w:eastAsiaTheme="minorEastAsia" w:hAnsiTheme="minorHAnsi" w:cstheme="minorBidi"/>
          <w:color w:val="auto"/>
          <w:sz w:val="22"/>
          <w:szCs w:val="22"/>
          <w:lang w:val="en-US"/>
        </w:rPr>
      </w:pPr>
      <w:hyperlink w:anchor="_Toc98421451" w:history="1">
        <w:r w:rsidR="00B87438" w:rsidRPr="004B5922">
          <w:rPr>
            <w:rStyle w:val="Hipersaitas"/>
          </w:rPr>
          <w:t>46.</w:t>
        </w:r>
        <w:r w:rsidR="00B87438">
          <w:rPr>
            <w:rFonts w:asciiTheme="minorHAnsi" w:eastAsiaTheme="minorEastAsia" w:hAnsiTheme="minorHAnsi" w:cstheme="minorBidi"/>
            <w:color w:val="auto"/>
            <w:sz w:val="22"/>
            <w:szCs w:val="22"/>
            <w:lang w:val="en-US"/>
          </w:rPr>
          <w:tab/>
        </w:r>
        <w:r w:rsidR="00B87438" w:rsidRPr="004B5922">
          <w:rPr>
            <w:rStyle w:val="Hipersaitas"/>
          </w:rPr>
          <w:t>Šalių tarpusavio atsakomybė</w:t>
        </w:r>
        <w:r w:rsidR="00B87438">
          <w:rPr>
            <w:webHidden/>
          </w:rPr>
          <w:tab/>
        </w:r>
        <w:r w:rsidR="00B87438">
          <w:rPr>
            <w:webHidden/>
          </w:rPr>
          <w:fldChar w:fldCharType="begin"/>
        </w:r>
        <w:r w:rsidR="00B87438">
          <w:rPr>
            <w:webHidden/>
          </w:rPr>
          <w:instrText xml:space="preserve"> PAGEREF _Toc98421451 \h </w:instrText>
        </w:r>
        <w:r w:rsidR="00B87438">
          <w:rPr>
            <w:webHidden/>
          </w:rPr>
        </w:r>
        <w:r w:rsidR="00B87438">
          <w:rPr>
            <w:webHidden/>
          </w:rPr>
          <w:fldChar w:fldCharType="separate"/>
        </w:r>
        <w:r w:rsidR="00B87438">
          <w:rPr>
            <w:webHidden/>
          </w:rPr>
          <w:t>74</w:t>
        </w:r>
        <w:r w:rsidR="00B87438">
          <w:rPr>
            <w:webHidden/>
          </w:rPr>
          <w:fldChar w:fldCharType="end"/>
        </w:r>
      </w:hyperlink>
    </w:p>
    <w:p w14:paraId="0E1B3EF6" w14:textId="2295BB75" w:rsidR="00B87438" w:rsidRDefault="007321B9">
      <w:pPr>
        <w:pStyle w:val="Turinys2"/>
        <w:rPr>
          <w:rFonts w:asciiTheme="minorHAnsi" w:eastAsiaTheme="minorEastAsia" w:hAnsiTheme="minorHAnsi" w:cstheme="minorBidi"/>
          <w:color w:val="auto"/>
          <w:sz w:val="22"/>
          <w:szCs w:val="22"/>
          <w:lang w:val="en-US"/>
        </w:rPr>
      </w:pPr>
      <w:hyperlink w:anchor="_Toc98421452" w:history="1">
        <w:r w:rsidR="00B87438" w:rsidRPr="004B5922">
          <w:rPr>
            <w:rStyle w:val="Hipersaitas"/>
          </w:rPr>
          <w:t>47.</w:t>
        </w:r>
        <w:r w:rsidR="00B87438">
          <w:rPr>
            <w:rFonts w:asciiTheme="minorHAnsi" w:eastAsiaTheme="minorEastAsia" w:hAnsiTheme="minorHAnsi" w:cstheme="minorBidi"/>
            <w:color w:val="auto"/>
            <w:sz w:val="22"/>
            <w:szCs w:val="22"/>
            <w:lang w:val="en-US"/>
          </w:rPr>
          <w:tab/>
        </w:r>
        <w:r w:rsidR="00B87438" w:rsidRPr="004B5922">
          <w:rPr>
            <w:rStyle w:val="Hipersaitas"/>
          </w:rPr>
          <w:t>Pareiga atlyginti nuostolius</w:t>
        </w:r>
        <w:r w:rsidR="00B87438">
          <w:rPr>
            <w:webHidden/>
          </w:rPr>
          <w:tab/>
        </w:r>
        <w:r w:rsidR="00B87438">
          <w:rPr>
            <w:webHidden/>
          </w:rPr>
          <w:fldChar w:fldCharType="begin"/>
        </w:r>
        <w:r w:rsidR="00B87438">
          <w:rPr>
            <w:webHidden/>
          </w:rPr>
          <w:instrText xml:space="preserve"> PAGEREF _Toc98421452 \h </w:instrText>
        </w:r>
        <w:r w:rsidR="00B87438">
          <w:rPr>
            <w:webHidden/>
          </w:rPr>
        </w:r>
        <w:r w:rsidR="00B87438">
          <w:rPr>
            <w:webHidden/>
          </w:rPr>
          <w:fldChar w:fldCharType="separate"/>
        </w:r>
        <w:r w:rsidR="00B87438">
          <w:rPr>
            <w:webHidden/>
          </w:rPr>
          <w:t>75</w:t>
        </w:r>
        <w:r w:rsidR="00B87438">
          <w:rPr>
            <w:webHidden/>
          </w:rPr>
          <w:fldChar w:fldCharType="end"/>
        </w:r>
      </w:hyperlink>
    </w:p>
    <w:p w14:paraId="464B1173" w14:textId="33006BD4" w:rsidR="00B87438" w:rsidRDefault="007321B9">
      <w:pPr>
        <w:pStyle w:val="Turinys1"/>
        <w:rPr>
          <w:rFonts w:asciiTheme="minorHAnsi" w:eastAsiaTheme="minorEastAsia" w:hAnsiTheme="minorHAnsi" w:cstheme="minorBidi"/>
          <w:b w:val="0"/>
          <w:bCs w:val="0"/>
          <w:color w:val="auto"/>
          <w:lang w:val="en-US" w:eastAsia="en-US"/>
        </w:rPr>
      </w:pPr>
      <w:hyperlink w:anchor="_Toc98421453" w:history="1">
        <w:r w:rsidR="00B87438" w:rsidRPr="004B5922">
          <w:rPr>
            <w:rStyle w:val="Hipersaitas"/>
          </w:rPr>
          <w:t>XVIII.</w:t>
        </w:r>
        <w:r w:rsidR="00B87438">
          <w:rPr>
            <w:rFonts w:asciiTheme="minorHAnsi" w:eastAsiaTheme="minorEastAsia" w:hAnsiTheme="minorHAnsi" w:cstheme="minorBidi"/>
            <w:b w:val="0"/>
            <w:bCs w:val="0"/>
            <w:color w:val="auto"/>
            <w:lang w:val="en-US" w:eastAsia="en-US"/>
          </w:rPr>
          <w:tab/>
        </w:r>
        <w:r w:rsidR="00B87438" w:rsidRPr="004B5922">
          <w:rPr>
            <w:rStyle w:val="Hipersaitas"/>
          </w:rPr>
          <w:t>Kitos nuostatos</w:t>
        </w:r>
        <w:r w:rsidR="00B87438">
          <w:rPr>
            <w:webHidden/>
          </w:rPr>
          <w:tab/>
        </w:r>
        <w:r w:rsidR="00B87438">
          <w:rPr>
            <w:webHidden/>
          </w:rPr>
          <w:fldChar w:fldCharType="begin"/>
        </w:r>
        <w:r w:rsidR="00B87438">
          <w:rPr>
            <w:webHidden/>
          </w:rPr>
          <w:instrText xml:space="preserve"> PAGEREF _Toc98421453 \h </w:instrText>
        </w:r>
        <w:r w:rsidR="00B87438">
          <w:rPr>
            <w:webHidden/>
          </w:rPr>
        </w:r>
        <w:r w:rsidR="00B87438">
          <w:rPr>
            <w:webHidden/>
          </w:rPr>
          <w:fldChar w:fldCharType="separate"/>
        </w:r>
        <w:r w:rsidR="00B87438">
          <w:rPr>
            <w:webHidden/>
          </w:rPr>
          <w:t>76</w:t>
        </w:r>
        <w:r w:rsidR="00B87438">
          <w:rPr>
            <w:webHidden/>
          </w:rPr>
          <w:fldChar w:fldCharType="end"/>
        </w:r>
      </w:hyperlink>
    </w:p>
    <w:p w14:paraId="48E93774" w14:textId="774698EC" w:rsidR="00B87438" w:rsidRDefault="007321B9">
      <w:pPr>
        <w:pStyle w:val="Turinys2"/>
        <w:rPr>
          <w:rFonts w:asciiTheme="minorHAnsi" w:eastAsiaTheme="minorEastAsia" w:hAnsiTheme="minorHAnsi" w:cstheme="minorBidi"/>
          <w:color w:val="auto"/>
          <w:sz w:val="22"/>
          <w:szCs w:val="22"/>
          <w:lang w:val="en-US"/>
        </w:rPr>
      </w:pPr>
      <w:hyperlink w:anchor="_Toc98421454" w:history="1">
        <w:r w:rsidR="00B87438" w:rsidRPr="004B5922">
          <w:rPr>
            <w:rStyle w:val="Hipersaitas"/>
          </w:rPr>
          <w:t>48.</w:t>
        </w:r>
        <w:r w:rsidR="00B87438">
          <w:rPr>
            <w:rFonts w:asciiTheme="minorHAnsi" w:eastAsiaTheme="minorEastAsia" w:hAnsiTheme="minorHAnsi" w:cstheme="minorBidi"/>
            <w:color w:val="auto"/>
            <w:sz w:val="22"/>
            <w:szCs w:val="22"/>
            <w:lang w:val="en-US"/>
          </w:rPr>
          <w:tab/>
        </w:r>
        <w:r w:rsidR="00B87438" w:rsidRPr="004B5922">
          <w:rPr>
            <w:rStyle w:val="Hipersaitas"/>
          </w:rPr>
          <w:t>Sutarties viešinimas ir konfidenciali informacija</w:t>
        </w:r>
        <w:r w:rsidR="00B87438">
          <w:rPr>
            <w:webHidden/>
          </w:rPr>
          <w:tab/>
        </w:r>
        <w:r w:rsidR="00B87438">
          <w:rPr>
            <w:webHidden/>
          </w:rPr>
          <w:fldChar w:fldCharType="begin"/>
        </w:r>
        <w:r w:rsidR="00B87438">
          <w:rPr>
            <w:webHidden/>
          </w:rPr>
          <w:instrText xml:space="preserve"> PAGEREF _Toc98421454 \h </w:instrText>
        </w:r>
        <w:r w:rsidR="00B87438">
          <w:rPr>
            <w:webHidden/>
          </w:rPr>
        </w:r>
        <w:r w:rsidR="00B87438">
          <w:rPr>
            <w:webHidden/>
          </w:rPr>
          <w:fldChar w:fldCharType="separate"/>
        </w:r>
        <w:r w:rsidR="00B87438">
          <w:rPr>
            <w:webHidden/>
          </w:rPr>
          <w:t>76</w:t>
        </w:r>
        <w:r w:rsidR="00B87438">
          <w:rPr>
            <w:webHidden/>
          </w:rPr>
          <w:fldChar w:fldCharType="end"/>
        </w:r>
      </w:hyperlink>
    </w:p>
    <w:p w14:paraId="36012C57" w14:textId="7566EEC8" w:rsidR="00B87438" w:rsidRDefault="007321B9">
      <w:pPr>
        <w:pStyle w:val="Turinys2"/>
        <w:rPr>
          <w:rFonts w:asciiTheme="minorHAnsi" w:eastAsiaTheme="minorEastAsia" w:hAnsiTheme="minorHAnsi" w:cstheme="minorBidi"/>
          <w:color w:val="auto"/>
          <w:sz w:val="22"/>
          <w:szCs w:val="22"/>
          <w:lang w:val="en-US"/>
        </w:rPr>
      </w:pPr>
      <w:hyperlink w:anchor="_Toc98421455" w:history="1">
        <w:r w:rsidR="00B87438" w:rsidRPr="004B5922">
          <w:rPr>
            <w:rStyle w:val="Hipersaitas"/>
          </w:rPr>
          <w:t>49.</w:t>
        </w:r>
        <w:r w:rsidR="00B87438">
          <w:rPr>
            <w:rFonts w:asciiTheme="minorHAnsi" w:eastAsiaTheme="minorEastAsia" w:hAnsiTheme="minorHAnsi" w:cstheme="minorBidi"/>
            <w:color w:val="auto"/>
            <w:sz w:val="22"/>
            <w:szCs w:val="22"/>
            <w:lang w:val="en-US"/>
          </w:rPr>
          <w:tab/>
        </w:r>
        <w:r w:rsidR="00B87438" w:rsidRPr="004B5922">
          <w:rPr>
            <w:rStyle w:val="Hipersaitas"/>
          </w:rPr>
          <w:t>Pranešimai</w:t>
        </w:r>
        <w:r w:rsidR="00B87438">
          <w:rPr>
            <w:webHidden/>
          </w:rPr>
          <w:tab/>
        </w:r>
        <w:r w:rsidR="00B87438">
          <w:rPr>
            <w:webHidden/>
          </w:rPr>
          <w:fldChar w:fldCharType="begin"/>
        </w:r>
        <w:r w:rsidR="00B87438">
          <w:rPr>
            <w:webHidden/>
          </w:rPr>
          <w:instrText xml:space="preserve"> PAGEREF _Toc98421455 \h </w:instrText>
        </w:r>
        <w:r w:rsidR="00B87438">
          <w:rPr>
            <w:webHidden/>
          </w:rPr>
        </w:r>
        <w:r w:rsidR="00B87438">
          <w:rPr>
            <w:webHidden/>
          </w:rPr>
          <w:fldChar w:fldCharType="separate"/>
        </w:r>
        <w:r w:rsidR="00B87438">
          <w:rPr>
            <w:webHidden/>
          </w:rPr>
          <w:t>78</w:t>
        </w:r>
        <w:r w:rsidR="00B87438">
          <w:rPr>
            <w:webHidden/>
          </w:rPr>
          <w:fldChar w:fldCharType="end"/>
        </w:r>
      </w:hyperlink>
    </w:p>
    <w:p w14:paraId="660EDF38" w14:textId="0A0032D8" w:rsidR="00B87438" w:rsidRDefault="007321B9">
      <w:pPr>
        <w:pStyle w:val="Turinys2"/>
        <w:rPr>
          <w:rFonts w:asciiTheme="minorHAnsi" w:eastAsiaTheme="minorEastAsia" w:hAnsiTheme="minorHAnsi" w:cstheme="minorBidi"/>
          <w:color w:val="auto"/>
          <w:sz w:val="22"/>
          <w:szCs w:val="22"/>
          <w:lang w:val="en-US"/>
        </w:rPr>
      </w:pPr>
      <w:hyperlink w:anchor="_Toc98421456" w:history="1">
        <w:r w:rsidR="00B87438" w:rsidRPr="004B5922">
          <w:rPr>
            <w:rStyle w:val="Hipersaitas"/>
          </w:rPr>
          <w:t>50.</w:t>
        </w:r>
        <w:r w:rsidR="00B87438">
          <w:rPr>
            <w:rFonts w:asciiTheme="minorHAnsi" w:eastAsiaTheme="minorEastAsia" w:hAnsiTheme="minorHAnsi" w:cstheme="minorBidi"/>
            <w:color w:val="auto"/>
            <w:sz w:val="22"/>
            <w:szCs w:val="22"/>
            <w:lang w:val="en-US"/>
          </w:rPr>
          <w:tab/>
        </w:r>
        <w:r w:rsidR="00B87438" w:rsidRPr="004B5922">
          <w:rPr>
            <w:rStyle w:val="Hipersaitas"/>
          </w:rPr>
          <w:t>Pakeitimai</w:t>
        </w:r>
        <w:r w:rsidR="00B87438">
          <w:rPr>
            <w:webHidden/>
          </w:rPr>
          <w:tab/>
        </w:r>
        <w:r w:rsidR="00B87438">
          <w:rPr>
            <w:webHidden/>
          </w:rPr>
          <w:fldChar w:fldCharType="begin"/>
        </w:r>
        <w:r w:rsidR="00B87438">
          <w:rPr>
            <w:webHidden/>
          </w:rPr>
          <w:instrText xml:space="preserve"> PAGEREF _Toc98421456 \h </w:instrText>
        </w:r>
        <w:r w:rsidR="00B87438">
          <w:rPr>
            <w:webHidden/>
          </w:rPr>
        </w:r>
        <w:r w:rsidR="00B87438">
          <w:rPr>
            <w:webHidden/>
          </w:rPr>
          <w:fldChar w:fldCharType="separate"/>
        </w:r>
        <w:r w:rsidR="00B87438">
          <w:rPr>
            <w:webHidden/>
          </w:rPr>
          <w:t>79</w:t>
        </w:r>
        <w:r w:rsidR="00B87438">
          <w:rPr>
            <w:webHidden/>
          </w:rPr>
          <w:fldChar w:fldCharType="end"/>
        </w:r>
      </w:hyperlink>
    </w:p>
    <w:p w14:paraId="63964A79" w14:textId="77DC3913" w:rsidR="00B87438" w:rsidRDefault="007321B9">
      <w:pPr>
        <w:pStyle w:val="Turinys2"/>
        <w:rPr>
          <w:rFonts w:asciiTheme="minorHAnsi" w:eastAsiaTheme="minorEastAsia" w:hAnsiTheme="minorHAnsi" w:cstheme="minorBidi"/>
          <w:color w:val="auto"/>
          <w:sz w:val="22"/>
          <w:szCs w:val="22"/>
          <w:lang w:val="en-US"/>
        </w:rPr>
      </w:pPr>
      <w:hyperlink w:anchor="_Toc98421457" w:history="1">
        <w:r w:rsidR="00B87438" w:rsidRPr="004B5922">
          <w:rPr>
            <w:rStyle w:val="Hipersaitas"/>
          </w:rPr>
          <w:t>51.</w:t>
        </w:r>
        <w:r w:rsidR="00B87438">
          <w:rPr>
            <w:rFonts w:asciiTheme="minorHAnsi" w:eastAsiaTheme="minorEastAsia" w:hAnsiTheme="minorHAnsi" w:cstheme="minorBidi"/>
            <w:color w:val="auto"/>
            <w:sz w:val="22"/>
            <w:szCs w:val="22"/>
            <w:lang w:val="en-US"/>
          </w:rPr>
          <w:tab/>
        </w:r>
        <w:r w:rsidR="00B87438" w:rsidRPr="004B5922">
          <w:rPr>
            <w:rStyle w:val="Hipersaitas"/>
          </w:rPr>
          <w:t>Sutarties vykdymo metu iškilusių klausimų sprendimas</w:t>
        </w:r>
        <w:r w:rsidR="00B87438">
          <w:rPr>
            <w:webHidden/>
          </w:rPr>
          <w:tab/>
        </w:r>
        <w:r w:rsidR="00B87438">
          <w:rPr>
            <w:webHidden/>
          </w:rPr>
          <w:fldChar w:fldCharType="begin"/>
        </w:r>
        <w:r w:rsidR="00B87438">
          <w:rPr>
            <w:webHidden/>
          </w:rPr>
          <w:instrText xml:space="preserve"> PAGEREF _Toc98421457 \h </w:instrText>
        </w:r>
        <w:r w:rsidR="00B87438">
          <w:rPr>
            <w:webHidden/>
          </w:rPr>
        </w:r>
        <w:r w:rsidR="00B87438">
          <w:rPr>
            <w:webHidden/>
          </w:rPr>
          <w:fldChar w:fldCharType="separate"/>
        </w:r>
        <w:r w:rsidR="00B87438">
          <w:rPr>
            <w:webHidden/>
          </w:rPr>
          <w:t>79</w:t>
        </w:r>
        <w:r w:rsidR="00B87438">
          <w:rPr>
            <w:webHidden/>
          </w:rPr>
          <w:fldChar w:fldCharType="end"/>
        </w:r>
      </w:hyperlink>
    </w:p>
    <w:p w14:paraId="17B3E9B6" w14:textId="35D51CCF" w:rsidR="00B87438" w:rsidRDefault="007321B9">
      <w:pPr>
        <w:pStyle w:val="Turinys2"/>
        <w:rPr>
          <w:rFonts w:asciiTheme="minorHAnsi" w:eastAsiaTheme="minorEastAsia" w:hAnsiTheme="minorHAnsi" w:cstheme="minorBidi"/>
          <w:color w:val="auto"/>
          <w:sz w:val="22"/>
          <w:szCs w:val="22"/>
          <w:lang w:val="en-US"/>
        </w:rPr>
      </w:pPr>
      <w:hyperlink w:anchor="_Toc98421458" w:history="1">
        <w:r w:rsidR="00B87438" w:rsidRPr="004B5922">
          <w:rPr>
            <w:rStyle w:val="Hipersaitas"/>
          </w:rPr>
          <w:t>52.</w:t>
        </w:r>
        <w:r w:rsidR="00B87438">
          <w:rPr>
            <w:rFonts w:asciiTheme="minorHAnsi" w:eastAsiaTheme="minorEastAsia" w:hAnsiTheme="minorHAnsi" w:cstheme="minorBidi"/>
            <w:color w:val="auto"/>
            <w:sz w:val="22"/>
            <w:szCs w:val="22"/>
            <w:lang w:val="en-US"/>
          </w:rPr>
          <w:tab/>
        </w:r>
        <w:r w:rsidR="00B87438" w:rsidRPr="004B5922">
          <w:rPr>
            <w:rStyle w:val="Hipersaitas"/>
          </w:rPr>
          <w:t>Taikoma teisė</w:t>
        </w:r>
        <w:r w:rsidR="00B87438">
          <w:rPr>
            <w:webHidden/>
          </w:rPr>
          <w:tab/>
        </w:r>
        <w:r w:rsidR="00B87438">
          <w:rPr>
            <w:webHidden/>
          </w:rPr>
          <w:fldChar w:fldCharType="begin"/>
        </w:r>
        <w:r w:rsidR="00B87438">
          <w:rPr>
            <w:webHidden/>
          </w:rPr>
          <w:instrText xml:space="preserve"> PAGEREF _Toc98421458 \h </w:instrText>
        </w:r>
        <w:r w:rsidR="00B87438">
          <w:rPr>
            <w:webHidden/>
          </w:rPr>
        </w:r>
        <w:r w:rsidR="00B87438">
          <w:rPr>
            <w:webHidden/>
          </w:rPr>
          <w:fldChar w:fldCharType="separate"/>
        </w:r>
        <w:r w:rsidR="00B87438">
          <w:rPr>
            <w:webHidden/>
          </w:rPr>
          <w:t>79</w:t>
        </w:r>
        <w:r w:rsidR="00B87438">
          <w:rPr>
            <w:webHidden/>
          </w:rPr>
          <w:fldChar w:fldCharType="end"/>
        </w:r>
      </w:hyperlink>
    </w:p>
    <w:p w14:paraId="6C19B837" w14:textId="0815F56A" w:rsidR="00B87438" w:rsidRDefault="007321B9">
      <w:pPr>
        <w:pStyle w:val="Turinys2"/>
        <w:rPr>
          <w:rFonts w:asciiTheme="minorHAnsi" w:eastAsiaTheme="minorEastAsia" w:hAnsiTheme="minorHAnsi" w:cstheme="minorBidi"/>
          <w:color w:val="auto"/>
          <w:sz w:val="22"/>
          <w:szCs w:val="22"/>
          <w:lang w:val="en-US"/>
        </w:rPr>
      </w:pPr>
      <w:hyperlink w:anchor="_Toc98421459" w:history="1">
        <w:r w:rsidR="00B87438" w:rsidRPr="004B5922">
          <w:rPr>
            <w:rStyle w:val="Hipersaitas"/>
          </w:rPr>
          <w:t>53.</w:t>
        </w:r>
        <w:r w:rsidR="00B87438">
          <w:rPr>
            <w:rFonts w:asciiTheme="minorHAnsi" w:eastAsiaTheme="minorEastAsia" w:hAnsiTheme="minorHAnsi" w:cstheme="minorBidi"/>
            <w:color w:val="auto"/>
            <w:sz w:val="22"/>
            <w:szCs w:val="22"/>
            <w:lang w:val="en-US"/>
          </w:rPr>
          <w:tab/>
        </w:r>
        <w:r w:rsidR="00B87438" w:rsidRPr="004B5922">
          <w:rPr>
            <w:rStyle w:val="Hipersaitas"/>
          </w:rPr>
          <w:t>Ginčų sprendimas</w:t>
        </w:r>
        <w:r w:rsidR="00B87438">
          <w:rPr>
            <w:webHidden/>
          </w:rPr>
          <w:tab/>
        </w:r>
        <w:r w:rsidR="00B87438">
          <w:rPr>
            <w:webHidden/>
          </w:rPr>
          <w:fldChar w:fldCharType="begin"/>
        </w:r>
        <w:r w:rsidR="00B87438">
          <w:rPr>
            <w:webHidden/>
          </w:rPr>
          <w:instrText xml:space="preserve"> PAGEREF _Toc98421459 \h </w:instrText>
        </w:r>
        <w:r w:rsidR="00B87438">
          <w:rPr>
            <w:webHidden/>
          </w:rPr>
        </w:r>
        <w:r w:rsidR="00B87438">
          <w:rPr>
            <w:webHidden/>
          </w:rPr>
          <w:fldChar w:fldCharType="separate"/>
        </w:r>
        <w:r w:rsidR="00B87438">
          <w:rPr>
            <w:webHidden/>
          </w:rPr>
          <w:t>80</w:t>
        </w:r>
        <w:r w:rsidR="00B87438">
          <w:rPr>
            <w:webHidden/>
          </w:rPr>
          <w:fldChar w:fldCharType="end"/>
        </w:r>
      </w:hyperlink>
    </w:p>
    <w:p w14:paraId="31BD12AA" w14:textId="61665BE2" w:rsidR="00B87438" w:rsidRDefault="007321B9">
      <w:pPr>
        <w:pStyle w:val="Turinys2"/>
        <w:rPr>
          <w:rFonts w:asciiTheme="minorHAnsi" w:eastAsiaTheme="minorEastAsia" w:hAnsiTheme="minorHAnsi" w:cstheme="minorBidi"/>
          <w:color w:val="auto"/>
          <w:sz w:val="22"/>
          <w:szCs w:val="22"/>
          <w:lang w:val="en-US"/>
        </w:rPr>
      </w:pPr>
      <w:hyperlink w:anchor="_Toc98421460" w:history="1">
        <w:r w:rsidR="00B87438" w:rsidRPr="004B5922">
          <w:rPr>
            <w:rStyle w:val="Hipersaitas"/>
          </w:rPr>
          <w:t>54.</w:t>
        </w:r>
        <w:r w:rsidR="00B87438">
          <w:rPr>
            <w:rFonts w:asciiTheme="minorHAnsi" w:eastAsiaTheme="minorEastAsia" w:hAnsiTheme="minorHAnsi" w:cstheme="minorBidi"/>
            <w:color w:val="auto"/>
            <w:sz w:val="22"/>
            <w:szCs w:val="22"/>
            <w:lang w:val="en-US"/>
          </w:rPr>
          <w:tab/>
        </w:r>
        <w:r w:rsidR="00B87438" w:rsidRPr="004B5922">
          <w:rPr>
            <w:rStyle w:val="Hipersaitas"/>
          </w:rPr>
          <w:t>Atskirų Sutarties nuostatų negaliojimas</w:t>
        </w:r>
        <w:r w:rsidR="00B87438">
          <w:rPr>
            <w:webHidden/>
          </w:rPr>
          <w:tab/>
        </w:r>
        <w:r w:rsidR="00B87438">
          <w:rPr>
            <w:webHidden/>
          </w:rPr>
          <w:fldChar w:fldCharType="begin"/>
        </w:r>
        <w:r w:rsidR="00B87438">
          <w:rPr>
            <w:webHidden/>
          </w:rPr>
          <w:instrText xml:space="preserve"> PAGEREF _Toc98421460 \h </w:instrText>
        </w:r>
        <w:r w:rsidR="00B87438">
          <w:rPr>
            <w:webHidden/>
          </w:rPr>
        </w:r>
        <w:r w:rsidR="00B87438">
          <w:rPr>
            <w:webHidden/>
          </w:rPr>
          <w:fldChar w:fldCharType="separate"/>
        </w:r>
        <w:r w:rsidR="00B87438">
          <w:rPr>
            <w:webHidden/>
          </w:rPr>
          <w:t>81</w:t>
        </w:r>
        <w:r w:rsidR="00B87438">
          <w:rPr>
            <w:webHidden/>
          </w:rPr>
          <w:fldChar w:fldCharType="end"/>
        </w:r>
      </w:hyperlink>
    </w:p>
    <w:p w14:paraId="3D81C0D3" w14:textId="4C54858F" w:rsidR="00B87438" w:rsidRDefault="007321B9">
      <w:pPr>
        <w:pStyle w:val="Turinys2"/>
        <w:rPr>
          <w:rFonts w:asciiTheme="minorHAnsi" w:eastAsiaTheme="minorEastAsia" w:hAnsiTheme="minorHAnsi" w:cstheme="minorBidi"/>
          <w:color w:val="auto"/>
          <w:sz w:val="22"/>
          <w:szCs w:val="22"/>
          <w:lang w:val="en-US"/>
        </w:rPr>
      </w:pPr>
      <w:hyperlink w:anchor="_Toc98421461" w:history="1">
        <w:r w:rsidR="00B87438" w:rsidRPr="004B5922">
          <w:rPr>
            <w:rStyle w:val="Hipersaitas"/>
          </w:rPr>
          <w:t>55.</w:t>
        </w:r>
        <w:r w:rsidR="00B87438">
          <w:rPr>
            <w:rFonts w:asciiTheme="minorHAnsi" w:eastAsiaTheme="minorEastAsia" w:hAnsiTheme="minorHAnsi" w:cstheme="minorBidi"/>
            <w:color w:val="auto"/>
            <w:sz w:val="22"/>
            <w:szCs w:val="22"/>
            <w:lang w:val="en-US"/>
          </w:rPr>
          <w:tab/>
        </w:r>
        <w:r w:rsidR="00B87438" w:rsidRPr="004B5922">
          <w:rPr>
            <w:rStyle w:val="Hipersaitas"/>
          </w:rPr>
          <w:t>Sutarties egzemplioriai</w:t>
        </w:r>
        <w:r w:rsidR="00B87438">
          <w:rPr>
            <w:webHidden/>
          </w:rPr>
          <w:tab/>
        </w:r>
        <w:r w:rsidR="00B87438">
          <w:rPr>
            <w:webHidden/>
          </w:rPr>
          <w:fldChar w:fldCharType="begin"/>
        </w:r>
        <w:r w:rsidR="00B87438">
          <w:rPr>
            <w:webHidden/>
          </w:rPr>
          <w:instrText xml:space="preserve"> PAGEREF _Toc98421461 \h </w:instrText>
        </w:r>
        <w:r w:rsidR="00B87438">
          <w:rPr>
            <w:webHidden/>
          </w:rPr>
        </w:r>
        <w:r w:rsidR="00B87438">
          <w:rPr>
            <w:webHidden/>
          </w:rPr>
          <w:fldChar w:fldCharType="separate"/>
        </w:r>
        <w:r w:rsidR="00B87438">
          <w:rPr>
            <w:webHidden/>
          </w:rPr>
          <w:t>81</w:t>
        </w:r>
        <w:r w:rsidR="00B87438">
          <w:rPr>
            <w:webHidden/>
          </w:rPr>
          <w:fldChar w:fldCharType="end"/>
        </w:r>
      </w:hyperlink>
    </w:p>
    <w:p w14:paraId="35CF39EA" w14:textId="6C6BC783" w:rsidR="00B87438" w:rsidRDefault="007321B9">
      <w:pPr>
        <w:pStyle w:val="Turinys2"/>
        <w:rPr>
          <w:rFonts w:asciiTheme="minorHAnsi" w:eastAsiaTheme="minorEastAsia" w:hAnsiTheme="minorHAnsi" w:cstheme="minorBidi"/>
          <w:color w:val="auto"/>
          <w:sz w:val="22"/>
          <w:szCs w:val="22"/>
          <w:lang w:val="en-US"/>
        </w:rPr>
      </w:pPr>
      <w:hyperlink w:anchor="_Toc98421462" w:history="1">
        <w:r w:rsidR="00B87438" w:rsidRPr="004B5922">
          <w:rPr>
            <w:rStyle w:val="Hipersaitas"/>
          </w:rPr>
          <w:t>56.</w:t>
        </w:r>
        <w:r w:rsidR="00B87438">
          <w:rPr>
            <w:rFonts w:asciiTheme="minorHAnsi" w:eastAsiaTheme="minorEastAsia" w:hAnsiTheme="minorHAnsi" w:cstheme="minorBidi"/>
            <w:color w:val="auto"/>
            <w:sz w:val="22"/>
            <w:szCs w:val="22"/>
            <w:lang w:val="en-US"/>
          </w:rPr>
          <w:tab/>
        </w:r>
        <w:r w:rsidR="00B87438" w:rsidRPr="004B5922">
          <w:rPr>
            <w:rStyle w:val="Hipersaitas"/>
          </w:rPr>
          <w:t>Sutarties rengimas</w:t>
        </w:r>
        <w:r w:rsidR="00B87438">
          <w:rPr>
            <w:webHidden/>
          </w:rPr>
          <w:tab/>
        </w:r>
        <w:r w:rsidR="00B87438">
          <w:rPr>
            <w:webHidden/>
          </w:rPr>
          <w:fldChar w:fldCharType="begin"/>
        </w:r>
        <w:r w:rsidR="00B87438">
          <w:rPr>
            <w:webHidden/>
          </w:rPr>
          <w:instrText xml:space="preserve"> PAGEREF _Toc98421462 \h </w:instrText>
        </w:r>
        <w:r w:rsidR="00B87438">
          <w:rPr>
            <w:webHidden/>
          </w:rPr>
        </w:r>
        <w:r w:rsidR="00B87438">
          <w:rPr>
            <w:webHidden/>
          </w:rPr>
          <w:fldChar w:fldCharType="separate"/>
        </w:r>
        <w:r w:rsidR="00B87438">
          <w:rPr>
            <w:webHidden/>
          </w:rPr>
          <w:t>81</w:t>
        </w:r>
        <w:r w:rsidR="00B87438">
          <w:rPr>
            <w:webHidden/>
          </w:rPr>
          <w:fldChar w:fldCharType="end"/>
        </w:r>
      </w:hyperlink>
    </w:p>
    <w:p w14:paraId="69EDA8FC" w14:textId="6686183F" w:rsidR="00B87438" w:rsidRDefault="007321B9">
      <w:pPr>
        <w:pStyle w:val="Turinys1"/>
        <w:rPr>
          <w:rFonts w:asciiTheme="minorHAnsi" w:eastAsiaTheme="minorEastAsia" w:hAnsiTheme="minorHAnsi" w:cstheme="minorBidi"/>
          <w:b w:val="0"/>
          <w:bCs w:val="0"/>
          <w:color w:val="auto"/>
          <w:lang w:val="en-US" w:eastAsia="en-US"/>
        </w:rPr>
      </w:pPr>
      <w:hyperlink w:anchor="_Toc98421463" w:history="1">
        <w:r w:rsidR="00B87438" w:rsidRPr="004B5922">
          <w:rPr>
            <w:rStyle w:val="Hipersaitas"/>
          </w:rPr>
          <w:t>XIX.</w:t>
        </w:r>
        <w:r w:rsidR="00B87438">
          <w:rPr>
            <w:rFonts w:asciiTheme="minorHAnsi" w:eastAsiaTheme="minorEastAsia" w:hAnsiTheme="minorHAnsi" w:cstheme="minorBidi"/>
            <w:b w:val="0"/>
            <w:bCs w:val="0"/>
            <w:color w:val="auto"/>
            <w:lang w:val="en-US" w:eastAsia="en-US"/>
          </w:rPr>
          <w:tab/>
        </w:r>
        <w:r w:rsidR="00B87438" w:rsidRPr="004B5922">
          <w:rPr>
            <w:rStyle w:val="Hipersaitas"/>
          </w:rPr>
          <w:t>SUTARTIES PRIEDAI:</w:t>
        </w:r>
        <w:r w:rsidR="00B87438">
          <w:rPr>
            <w:webHidden/>
          </w:rPr>
          <w:tab/>
        </w:r>
        <w:r w:rsidR="00B87438">
          <w:rPr>
            <w:webHidden/>
          </w:rPr>
          <w:fldChar w:fldCharType="begin"/>
        </w:r>
        <w:r w:rsidR="00B87438">
          <w:rPr>
            <w:webHidden/>
          </w:rPr>
          <w:instrText xml:space="preserve"> PAGEREF _Toc98421463 \h </w:instrText>
        </w:r>
        <w:r w:rsidR="00B87438">
          <w:rPr>
            <w:webHidden/>
          </w:rPr>
        </w:r>
        <w:r w:rsidR="00B87438">
          <w:rPr>
            <w:webHidden/>
          </w:rPr>
          <w:fldChar w:fldCharType="separate"/>
        </w:r>
        <w:r w:rsidR="00B87438">
          <w:rPr>
            <w:webHidden/>
          </w:rPr>
          <w:t>81</w:t>
        </w:r>
        <w:r w:rsidR="00B87438">
          <w:rPr>
            <w:webHidden/>
          </w:rPr>
          <w:fldChar w:fldCharType="end"/>
        </w:r>
      </w:hyperlink>
    </w:p>
    <w:p w14:paraId="752A02CE" w14:textId="7CFC1F3E" w:rsidR="00F467EC" w:rsidRPr="0042617A" w:rsidRDefault="00F467EC" w:rsidP="00F467EC">
      <w:pPr>
        <w:spacing w:after="120" w:line="23" w:lineRule="atLeast"/>
        <w:jc w:val="both"/>
        <w:rPr>
          <w:b/>
          <w:bCs/>
        </w:rPr>
      </w:pPr>
      <w:r w:rsidRPr="002823CC">
        <w:fldChar w:fldCharType="end"/>
      </w:r>
      <w:r w:rsidRPr="0042617A">
        <w:rPr>
          <w:b/>
          <w:bCs/>
        </w:rPr>
        <w:br w:type="page"/>
      </w:r>
    </w:p>
    <w:p w14:paraId="67BA90DE" w14:textId="77777777" w:rsidR="00F467EC" w:rsidRPr="0042617A" w:rsidRDefault="00F467EC" w:rsidP="00F467EC">
      <w:pPr>
        <w:pStyle w:val="Antrat1"/>
        <w:spacing w:before="0"/>
      </w:pPr>
      <w:bookmarkStart w:id="0" w:name="_Toc293074431"/>
      <w:bookmarkStart w:id="1" w:name="_Toc297646357"/>
      <w:bookmarkStart w:id="2" w:name="_Toc300049704"/>
      <w:bookmarkStart w:id="3" w:name="_Toc309205479"/>
      <w:bookmarkStart w:id="4" w:name="_Toc98421374"/>
      <w:r w:rsidRPr="0042617A">
        <w:lastRenderedPageBreak/>
        <w:t>ĮŽ</w:t>
      </w:r>
      <w:r w:rsidRPr="007444F0">
        <w:t>A</w:t>
      </w:r>
      <w:r w:rsidRPr="0042617A">
        <w:t>NGA</w:t>
      </w:r>
      <w:bookmarkEnd w:id="0"/>
      <w:bookmarkEnd w:id="1"/>
      <w:bookmarkEnd w:id="2"/>
      <w:bookmarkEnd w:id="3"/>
      <w:bookmarkEnd w:id="4"/>
    </w:p>
    <w:p w14:paraId="7B54948C" w14:textId="77777777" w:rsidR="00F467EC" w:rsidRPr="0042617A" w:rsidRDefault="00045211" w:rsidP="00F467EC">
      <w:pPr>
        <w:spacing w:after="120" w:line="276" w:lineRule="auto"/>
        <w:jc w:val="both"/>
        <w:rPr>
          <w:b/>
          <w:bCs/>
        </w:rPr>
      </w:pPr>
      <w:r w:rsidRPr="000350FB">
        <w:t>Klaipėdos rajono savivaldybės administracija</w:t>
      </w:r>
      <w:r w:rsidR="00F467EC" w:rsidRPr="000350FB">
        <w:t>,</w:t>
      </w:r>
      <w:r w:rsidR="00F467EC" w:rsidRPr="0042617A">
        <w:rPr>
          <w:b/>
          <w:bCs/>
        </w:rPr>
        <w:t xml:space="preserve"> </w:t>
      </w:r>
      <w:r w:rsidR="00F467EC" w:rsidRPr="0042617A">
        <w:t>kurio</w:t>
      </w:r>
      <w:r>
        <w:t>s</w:t>
      </w:r>
      <w:r w:rsidR="00F467EC" w:rsidRPr="0042617A">
        <w:t xml:space="preserve"> adresas yra</w:t>
      </w:r>
      <w:r>
        <w:rPr>
          <w:b/>
          <w:bCs/>
          <w:color w:val="FF0000"/>
          <w:w w:val="101"/>
        </w:rPr>
        <w:t xml:space="preserve"> </w:t>
      </w:r>
      <w:r w:rsidRPr="00045211">
        <w:rPr>
          <w:rFonts w:eastAsia="Times New Roman"/>
        </w:rPr>
        <w:t>Klaipėdos g. 2, LT-96130, Gargždai</w:t>
      </w:r>
      <w:r w:rsidR="00F467EC" w:rsidRPr="0042617A">
        <w:t>, juridinio asmens kodas</w:t>
      </w:r>
      <w:r>
        <w:rPr>
          <w:color w:val="FF0000"/>
          <w:w w:val="101"/>
        </w:rPr>
        <w:t xml:space="preserve"> </w:t>
      </w:r>
      <w:r w:rsidRPr="00045211">
        <w:rPr>
          <w:rFonts w:eastAsia="Times New Roman"/>
        </w:rPr>
        <w:t>188773688</w:t>
      </w:r>
      <w:r w:rsidR="000350FB">
        <w:t xml:space="preserve">, atstovaujama </w:t>
      </w:r>
      <w:r w:rsidR="000E7C9C">
        <w:t>Klaipėdos rajono savivaldybės administracijos direktoriaus</w:t>
      </w:r>
      <w:r w:rsidR="00F467EC" w:rsidRPr="0042617A">
        <w:t>, veikiančio pagal</w:t>
      </w:r>
      <w:r w:rsidR="009071A5">
        <w:rPr>
          <w:rFonts w:eastAsia="Times New Roman"/>
        </w:rPr>
        <w:t xml:space="preserve"> įstatus</w:t>
      </w:r>
      <w:r w:rsidR="00F467EC" w:rsidRPr="0042617A">
        <w:t xml:space="preserve">, (toliau – </w:t>
      </w:r>
      <w:r w:rsidR="00F467EC" w:rsidRPr="0042617A">
        <w:rPr>
          <w:b/>
          <w:bCs/>
        </w:rPr>
        <w:t>Valdžios subjektas</w:t>
      </w:r>
      <w:r w:rsidR="00F467EC" w:rsidRPr="0042617A">
        <w:t xml:space="preserve">); </w:t>
      </w:r>
    </w:p>
    <w:p w14:paraId="76D3C162" w14:textId="77777777" w:rsidR="00F467EC" w:rsidRPr="0042617A" w:rsidRDefault="00F467EC" w:rsidP="00F467EC">
      <w:pPr>
        <w:spacing w:after="120" w:line="276" w:lineRule="auto"/>
        <w:jc w:val="both"/>
      </w:pPr>
      <w:r w:rsidRPr="0042617A">
        <w:t>ir</w:t>
      </w:r>
    </w:p>
    <w:p w14:paraId="34AEB6A0" w14:textId="77777777" w:rsidR="00F467EC" w:rsidRPr="0042617A" w:rsidRDefault="00F467EC" w:rsidP="00F467EC">
      <w:pPr>
        <w:spacing w:after="120" w:line="276" w:lineRule="auto"/>
        <w:jc w:val="both"/>
      </w:pPr>
      <w:r w:rsidRPr="0042617A">
        <w:rPr>
          <w:b/>
          <w:bCs/>
          <w:color w:val="FF0000"/>
          <w:w w:val="101"/>
        </w:rPr>
        <w:t>[</w:t>
      </w:r>
      <w:r w:rsidRPr="0042617A">
        <w:rPr>
          <w:b/>
          <w:bCs/>
          <w:i/>
          <w:iCs/>
          <w:color w:val="FF0000"/>
          <w:w w:val="101"/>
        </w:rPr>
        <w:t>Privatus subjektas</w:t>
      </w:r>
      <w:r w:rsidRPr="0042617A">
        <w:rPr>
          <w:b/>
          <w:bCs/>
          <w:color w:val="FF0000"/>
          <w:w w:val="101"/>
        </w:rPr>
        <w:t>]</w:t>
      </w:r>
      <w:r w:rsidRPr="0042617A">
        <w:t xml:space="preserve">, pagal </w:t>
      </w:r>
      <w:r w:rsidR="000350FB" w:rsidRPr="000350FB">
        <w:rPr>
          <w:w w:val="101"/>
        </w:rPr>
        <w:t xml:space="preserve">Lietuvos Respublikos </w:t>
      </w:r>
      <w:r w:rsidRPr="0042617A">
        <w:t xml:space="preserve">įstatymus įsteigta ir veikianti bendrovė, kurios adresas yra </w:t>
      </w:r>
      <w:r w:rsidRPr="0042617A">
        <w:rPr>
          <w:color w:val="FF0000"/>
          <w:w w:val="101"/>
        </w:rPr>
        <w:t>[</w:t>
      </w:r>
      <w:r w:rsidRPr="0042617A">
        <w:rPr>
          <w:i/>
          <w:iCs/>
          <w:color w:val="FF0000"/>
          <w:w w:val="101"/>
        </w:rPr>
        <w:t>adresas</w:t>
      </w:r>
      <w:r w:rsidRPr="0042617A">
        <w:rPr>
          <w:color w:val="FF0000"/>
          <w:w w:val="101"/>
        </w:rPr>
        <w:t>]</w:t>
      </w:r>
      <w:r w:rsidRPr="0042617A">
        <w:t xml:space="preserve">, juridinio asmens kodas </w:t>
      </w:r>
      <w:r w:rsidRPr="0042617A">
        <w:rPr>
          <w:color w:val="FF0000"/>
          <w:w w:val="101"/>
        </w:rPr>
        <w:t>[</w:t>
      </w:r>
      <w:r w:rsidRPr="0042617A">
        <w:rPr>
          <w:i/>
          <w:iCs/>
          <w:color w:val="FF0000"/>
          <w:w w:val="101"/>
        </w:rPr>
        <w:t>juridinio asmens kodas</w:t>
      </w:r>
      <w:r w:rsidRPr="0042617A">
        <w:rPr>
          <w:color w:val="FF0000"/>
          <w:w w:val="101"/>
        </w:rPr>
        <w:t>],</w:t>
      </w:r>
      <w:r w:rsidRPr="0042617A">
        <w:t xml:space="preserve"> atstovaujama </w:t>
      </w:r>
      <w:r w:rsidRPr="0042617A">
        <w:rPr>
          <w:color w:val="FF0000"/>
          <w:w w:val="101"/>
        </w:rPr>
        <w:t>[</w:t>
      </w:r>
      <w:r w:rsidRPr="0042617A">
        <w:rPr>
          <w:i/>
          <w:iCs/>
          <w:color w:val="FF0000"/>
          <w:w w:val="101"/>
        </w:rPr>
        <w:t>atstovo pareigos, vardas, pavardė</w:t>
      </w:r>
      <w:r w:rsidRPr="0042617A">
        <w:rPr>
          <w:color w:val="FF0000"/>
          <w:w w:val="101"/>
        </w:rPr>
        <w:t>]</w:t>
      </w:r>
      <w:r w:rsidRPr="0042617A">
        <w:t xml:space="preserve">, veikiančio pagal </w:t>
      </w:r>
      <w:r w:rsidRPr="0042617A">
        <w:rPr>
          <w:color w:val="FF0000"/>
          <w:w w:val="101"/>
        </w:rPr>
        <w:t>[</w:t>
      </w:r>
      <w:r w:rsidRPr="0042617A">
        <w:rPr>
          <w:i/>
          <w:iCs/>
          <w:color w:val="FF0000"/>
          <w:w w:val="101"/>
        </w:rPr>
        <w:t>atstovavimo pagrindas</w:t>
      </w:r>
      <w:r w:rsidRPr="0042617A">
        <w:rPr>
          <w:color w:val="FF0000"/>
          <w:w w:val="101"/>
        </w:rPr>
        <w:t>]</w:t>
      </w:r>
      <w:r w:rsidRPr="0042617A">
        <w:t xml:space="preserve"> (toliau – </w:t>
      </w:r>
      <w:r w:rsidRPr="0042617A">
        <w:rPr>
          <w:b/>
          <w:bCs/>
        </w:rPr>
        <w:t>Privatus subjektas</w:t>
      </w:r>
      <w:r w:rsidRPr="0042617A">
        <w:t>); bei</w:t>
      </w:r>
    </w:p>
    <w:p w14:paraId="2DA0F2DD" w14:textId="77777777" w:rsidR="00F467EC" w:rsidRPr="0042617A" w:rsidRDefault="00F467EC" w:rsidP="00F467EC">
      <w:pPr>
        <w:spacing w:after="120" w:line="276" w:lineRule="auto"/>
        <w:jc w:val="both"/>
        <w:rPr>
          <w:b/>
          <w:bCs/>
        </w:rPr>
      </w:pPr>
      <w:r w:rsidRPr="0042617A">
        <w:rPr>
          <w:b/>
          <w:bCs/>
          <w:color w:val="FF0000"/>
          <w:w w:val="101"/>
        </w:rPr>
        <w:t>[</w:t>
      </w:r>
      <w:r w:rsidRPr="0042617A">
        <w:rPr>
          <w:b/>
          <w:bCs/>
          <w:i/>
          <w:iCs/>
          <w:color w:val="FF0000"/>
          <w:w w:val="101"/>
        </w:rPr>
        <w:t>Investuotojas</w:t>
      </w:r>
      <w:r w:rsidRPr="0042617A">
        <w:rPr>
          <w:b/>
          <w:bCs/>
          <w:color w:val="FF0000"/>
          <w:w w:val="101"/>
        </w:rPr>
        <w:t>]</w:t>
      </w:r>
      <w:r w:rsidRPr="0042617A">
        <w:t xml:space="preserve">, pagal </w:t>
      </w:r>
      <w:r w:rsidRPr="0042617A">
        <w:rPr>
          <w:color w:val="FF0000"/>
          <w:w w:val="101"/>
        </w:rPr>
        <w:t>[</w:t>
      </w:r>
      <w:r w:rsidRPr="0042617A">
        <w:rPr>
          <w:i/>
          <w:iCs/>
          <w:color w:val="FF0000"/>
          <w:w w:val="101"/>
        </w:rPr>
        <w:t>šalis</w:t>
      </w:r>
      <w:r w:rsidRPr="0042617A">
        <w:rPr>
          <w:color w:val="FF0000"/>
          <w:w w:val="101"/>
        </w:rPr>
        <w:t>]</w:t>
      </w:r>
      <w:r w:rsidRPr="0042617A">
        <w:t xml:space="preserve"> įstatymus įsteigta ir veikianti bendrovė, kurios adresas yra </w:t>
      </w:r>
      <w:r w:rsidRPr="0042617A">
        <w:rPr>
          <w:color w:val="FF0000"/>
          <w:w w:val="101"/>
        </w:rPr>
        <w:t>[</w:t>
      </w:r>
      <w:r w:rsidRPr="0042617A">
        <w:rPr>
          <w:i/>
          <w:iCs/>
          <w:color w:val="FF0000"/>
          <w:w w:val="101"/>
        </w:rPr>
        <w:t>adresas</w:t>
      </w:r>
      <w:r w:rsidRPr="0042617A">
        <w:rPr>
          <w:color w:val="FF0000"/>
          <w:w w:val="101"/>
        </w:rPr>
        <w:t>]</w:t>
      </w:r>
      <w:r w:rsidRPr="0042617A">
        <w:t xml:space="preserve">, juridinio asmens kodas </w:t>
      </w:r>
      <w:r w:rsidRPr="0042617A">
        <w:rPr>
          <w:color w:val="FF0000"/>
          <w:w w:val="101"/>
        </w:rPr>
        <w:t>[</w:t>
      </w:r>
      <w:r w:rsidRPr="0042617A">
        <w:rPr>
          <w:i/>
          <w:iCs/>
          <w:color w:val="FF0000"/>
          <w:w w:val="101"/>
        </w:rPr>
        <w:t>juridinio asmens kodas</w:t>
      </w:r>
      <w:r w:rsidRPr="0042617A">
        <w:rPr>
          <w:color w:val="FF0000"/>
          <w:w w:val="101"/>
        </w:rPr>
        <w:t>],</w:t>
      </w:r>
      <w:r w:rsidRPr="0042617A">
        <w:t xml:space="preserve"> atstovaujama </w:t>
      </w:r>
      <w:r w:rsidRPr="0042617A">
        <w:rPr>
          <w:color w:val="FF0000"/>
          <w:w w:val="101"/>
        </w:rPr>
        <w:t>[</w:t>
      </w:r>
      <w:r w:rsidRPr="0042617A">
        <w:rPr>
          <w:i/>
          <w:iCs/>
          <w:color w:val="FF0000"/>
          <w:w w:val="101"/>
        </w:rPr>
        <w:t>atstovo pareigos, vardas, pavardė</w:t>
      </w:r>
      <w:r w:rsidRPr="0042617A">
        <w:rPr>
          <w:color w:val="FF0000"/>
          <w:w w:val="101"/>
        </w:rPr>
        <w:t>]</w:t>
      </w:r>
      <w:r w:rsidRPr="0042617A">
        <w:t xml:space="preserve">, veikiančio pagal </w:t>
      </w:r>
      <w:r w:rsidRPr="0042617A">
        <w:rPr>
          <w:color w:val="FF0000"/>
          <w:w w:val="101"/>
        </w:rPr>
        <w:t>[</w:t>
      </w:r>
      <w:r w:rsidRPr="0042617A">
        <w:rPr>
          <w:i/>
          <w:iCs/>
          <w:color w:val="FF0000"/>
          <w:w w:val="101"/>
        </w:rPr>
        <w:t>atstovavimo pagrindas</w:t>
      </w:r>
      <w:r w:rsidRPr="0042617A">
        <w:rPr>
          <w:color w:val="FF0000"/>
          <w:w w:val="101"/>
        </w:rPr>
        <w:t>]</w:t>
      </w:r>
      <w:r w:rsidRPr="0042617A">
        <w:t xml:space="preserve"> (toliau – </w:t>
      </w:r>
      <w:r w:rsidRPr="0042617A">
        <w:rPr>
          <w:b/>
          <w:bCs/>
        </w:rPr>
        <w:t>Investuotojas</w:t>
      </w:r>
      <w:r w:rsidRPr="0042617A">
        <w:t>);</w:t>
      </w:r>
    </w:p>
    <w:p w14:paraId="1291E0DA" w14:textId="77777777" w:rsidR="00F467EC" w:rsidRPr="0042617A" w:rsidRDefault="00F467EC" w:rsidP="00F467EC">
      <w:pPr>
        <w:shd w:val="clear" w:color="auto" w:fill="FFFFFF"/>
        <w:tabs>
          <w:tab w:val="left" w:pos="1649"/>
        </w:tabs>
        <w:spacing w:after="120" w:line="276" w:lineRule="auto"/>
        <w:jc w:val="both"/>
        <w:rPr>
          <w:caps/>
          <w:color w:val="000000"/>
        </w:rPr>
      </w:pPr>
    </w:p>
    <w:p w14:paraId="016BD980" w14:textId="77777777" w:rsidR="00F467EC" w:rsidRPr="0042617A" w:rsidRDefault="00F467EC" w:rsidP="00F467EC">
      <w:pPr>
        <w:shd w:val="clear" w:color="auto" w:fill="FFFFFF"/>
        <w:tabs>
          <w:tab w:val="left" w:pos="1649"/>
        </w:tabs>
        <w:spacing w:after="120" w:line="276" w:lineRule="auto"/>
        <w:jc w:val="both"/>
        <w:rPr>
          <w:b/>
          <w:bCs/>
          <w:color w:val="000000"/>
        </w:rPr>
      </w:pPr>
      <w:r w:rsidRPr="0042617A">
        <w:rPr>
          <w:color w:val="000000"/>
        </w:rPr>
        <w:t xml:space="preserve">toliau Valdžios subjektas, Investuotojas ir Privatus subjektas atskirai vadinami </w:t>
      </w:r>
      <w:r w:rsidRPr="0042617A">
        <w:rPr>
          <w:b/>
          <w:bCs/>
          <w:color w:val="000000"/>
        </w:rPr>
        <w:t xml:space="preserve">Šalimi, </w:t>
      </w:r>
      <w:r w:rsidRPr="0042617A">
        <w:rPr>
          <w:color w:val="000000"/>
        </w:rPr>
        <w:t xml:space="preserve">o kartu – </w:t>
      </w:r>
      <w:r w:rsidRPr="0042617A">
        <w:rPr>
          <w:b/>
          <w:bCs/>
          <w:color w:val="000000"/>
        </w:rPr>
        <w:t>Šalimis;</w:t>
      </w:r>
    </w:p>
    <w:p w14:paraId="2183AFDC" w14:textId="77777777" w:rsidR="00F467EC" w:rsidRPr="0042617A" w:rsidRDefault="00F467EC" w:rsidP="00F467EC">
      <w:pPr>
        <w:shd w:val="clear" w:color="auto" w:fill="FFFFFF"/>
        <w:tabs>
          <w:tab w:val="left" w:pos="1649"/>
        </w:tabs>
        <w:spacing w:after="120" w:line="276" w:lineRule="auto"/>
        <w:jc w:val="both"/>
        <w:rPr>
          <w:caps/>
          <w:color w:val="000000"/>
        </w:rPr>
      </w:pPr>
    </w:p>
    <w:p w14:paraId="53FE52C7" w14:textId="77777777" w:rsidR="00F467EC" w:rsidRPr="0042617A" w:rsidRDefault="00F467EC" w:rsidP="00F467EC">
      <w:pPr>
        <w:shd w:val="clear" w:color="auto" w:fill="FFFFFF"/>
        <w:tabs>
          <w:tab w:val="left" w:pos="1649"/>
        </w:tabs>
        <w:spacing w:after="120" w:line="276" w:lineRule="auto"/>
        <w:jc w:val="both"/>
        <w:rPr>
          <w:caps/>
          <w:color w:val="000000"/>
        </w:rPr>
      </w:pPr>
      <w:r w:rsidRPr="0042617A">
        <w:rPr>
          <w:b/>
          <w:bCs/>
          <w:smallCaps/>
          <w:color w:val="632423"/>
        </w:rPr>
        <w:t>Atsižvelgdami į tai, kad</w:t>
      </w:r>
      <w:r w:rsidRPr="0042617A">
        <w:rPr>
          <w:caps/>
          <w:color w:val="000000"/>
        </w:rPr>
        <w:t>:</w:t>
      </w:r>
    </w:p>
    <w:p w14:paraId="5EBA890D" w14:textId="77777777" w:rsidR="00F467EC" w:rsidRPr="0042617A" w:rsidRDefault="00F467EC" w:rsidP="00F467EC">
      <w:pPr>
        <w:widowControl w:val="0"/>
        <w:numPr>
          <w:ilvl w:val="0"/>
          <w:numId w:val="1"/>
        </w:numPr>
        <w:shd w:val="clear" w:color="auto" w:fill="FFFFFF"/>
        <w:tabs>
          <w:tab w:val="clear" w:pos="720"/>
          <w:tab w:val="left" w:pos="0"/>
          <w:tab w:val="left" w:pos="1134"/>
        </w:tabs>
        <w:autoSpaceDE w:val="0"/>
        <w:autoSpaceDN w:val="0"/>
        <w:adjustRightInd w:val="0"/>
        <w:spacing w:after="120" w:line="276" w:lineRule="auto"/>
        <w:ind w:left="1134" w:hanging="567"/>
        <w:jc w:val="both"/>
        <w:rPr>
          <w:color w:val="000000"/>
        </w:rPr>
      </w:pPr>
      <w:bookmarkStart w:id="5" w:name="_Ref137344429"/>
      <w:r w:rsidRPr="0042617A">
        <w:rPr>
          <w:color w:val="000000"/>
        </w:rPr>
        <w:t xml:space="preserve">Valdžios subjektas siekia įsigyti </w:t>
      </w:r>
      <w:r w:rsidR="000350FB" w:rsidRPr="000350FB">
        <w:rPr>
          <w:rFonts w:eastAsia="Times New Roman"/>
        </w:rPr>
        <w:t xml:space="preserve">Daugiafunkcio centro </w:t>
      </w:r>
      <w:proofErr w:type="spellStart"/>
      <w:r w:rsidR="000350FB" w:rsidRPr="000350FB">
        <w:rPr>
          <w:rFonts w:eastAsia="Times New Roman"/>
        </w:rPr>
        <w:t>Sendvario</w:t>
      </w:r>
      <w:proofErr w:type="spellEnd"/>
      <w:r w:rsidR="000350FB" w:rsidRPr="000350FB">
        <w:rPr>
          <w:rFonts w:eastAsia="Times New Roman"/>
        </w:rPr>
        <w:t xml:space="preserve"> seniūnijoje </w:t>
      </w:r>
      <w:r w:rsidR="000350FB">
        <w:rPr>
          <w:rFonts w:eastAsia="Times New Roman"/>
        </w:rPr>
        <w:t>projektavimą, statybą</w:t>
      </w:r>
      <w:r w:rsidR="00EC690D">
        <w:rPr>
          <w:rFonts w:eastAsia="Times New Roman"/>
        </w:rPr>
        <w:t>, jo priežiūrą</w:t>
      </w:r>
      <w:r w:rsidR="00243643">
        <w:rPr>
          <w:rFonts w:eastAsia="Times New Roman"/>
        </w:rPr>
        <w:t>, valdymą</w:t>
      </w:r>
      <w:r w:rsidR="00EC690D">
        <w:rPr>
          <w:rFonts w:eastAsia="Times New Roman"/>
        </w:rPr>
        <w:t xml:space="preserve"> ir kitų</w:t>
      </w:r>
      <w:r w:rsidR="000350FB">
        <w:rPr>
          <w:rFonts w:eastAsia="Times New Roman"/>
        </w:rPr>
        <w:t xml:space="preserve"> paslaugų teikimą </w:t>
      </w:r>
      <w:r w:rsidRPr="0042617A">
        <w:t xml:space="preserve">iš </w:t>
      </w:r>
      <w:r w:rsidR="000350FB">
        <w:t>Investuotojo ir</w:t>
      </w:r>
      <w:r w:rsidR="005A34A6">
        <w:t xml:space="preserve"> iš</w:t>
      </w:r>
      <w:r w:rsidR="000350FB">
        <w:t xml:space="preserve"> jo iki Sutarties pasirašymo įsteigto </w:t>
      </w:r>
      <w:r w:rsidRPr="0042617A">
        <w:t>Privataus subjekto</w:t>
      </w:r>
      <w:r w:rsidRPr="0042617A">
        <w:rPr>
          <w:color w:val="000000"/>
        </w:rPr>
        <w:t xml:space="preserve">, galinčio užtikrinti </w:t>
      </w:r>
      <w:r w:rsidRPr="0042617A">
        <w:t xml:space="preserve">nepertraukiamą, kokybišką ir efektyvų </w:t>
      </w:r>
      <w:r w:rsidRPr="00DA3AAE">
        <w:t>reikalingų Darbų atlikimą ir</w:t>
      </w:r>
      <w:r w:rsidRPr="0042617A">
        <w:t xml:space="preserve"> </w:t>
      </w:r>
      <w:r w:rsidR="00352013" w:rsidRPr="0042617A">
        <w:t>P</w:t>
      </w:r>
      <w:r w:rsidRPr="0042617A">
        <w:t>aslaugų teikimą mažiausiomis sąnaudomis, panaudojant valdžios ir privataus subjektų partnerystės modelį bei užtikrinant didžiausią socialinę ir ekonominę naudą;</w:t>
      </w:r>
      <w:bookmarkEnd w:id="5"/>
    </w:p>
    <w:p w14:paraId="35289755" w14:textId="77777777" w:rsidR="00F467EC" w:rsidRPr="0042617A" w:rsidRDefault="001C2FB4" w:rsidP="001C2FB4">
      <w:pPr>
        <w:widowControl w:val="0"/>
        <w:numPr>
          <w:ilvl w:val="0"/>
          <w:numId w:val="1"/>
        </w:numPr>
        <w:shd w:val="clear" w:color="auto" w:fill="FFFFFF"/>
        <w:tabs>
          <w:tab w:val="clear" w:pos="720"/>
          <w:tab w:val="left" w:pos="0"/>
          <w:tab w:val="left" w:pos="1134"/>
        </w:tabs>
        <w:autoSpaceDE w:val="0"/>
        <w:autoSpaceDN w:val="0"/>
        <w:adjustRightInd w:val="0"/>
        <w:spacing w:after="120" w:line="276" w:lineRule="auto"/>
        <w:ind w:left="1134" w:hanging="567"/>
        <w:jc w:val="both"/>
        <w:rPr>
          <w:color w:val="000000"/>
        </w:rPr>
      </w:pPr>
      <w:r w:rsidRPr="001C2FB4">
        <w:rPr>
          <w:color w:val="000000"/>
        </w:rPr>
        <w:t xml:space="preserve">Klaipėdos rajono savivaldybės tarybos 2020 m. spalio 29 d. Nr. T11-390 sprendimu „Dėl tikslingumo projektą „Daugiafunkcio centro </w:t>
      </w:r>
      <w:proofErr w:type="spellStart"/>
      <w:r w:rsidRPr="001C2FB4">
        <w:rPr>
          <w:color w:val="000000"/>
        </w:rPr>
        <w:t>Sendvario</w:t>
      </w:r>
      <w:proofErr w:type="spellEnd"/>
      <w:r w:rsidRPr="001C2FB4">
        <w:rPr>
          <w:color w:val="000000"/>
        </w:rPr>
        <w:t xml:space="preserve"> seniūnijoje statybos investicijų projektas, kurį planuojama įgyvendinti viešojo ir privataus subjektų partnerystės būdu“ įgyvendinti viešojo ir privataus sektorių partnerystės būdu“ Klaipėdos rajono savivaldybės administracija yra įgaliota, įvykdžiusi Viešojo ir privataus sektorių partnerystės projektų rengimo ir įgyvendinimo taisyklių, patvirtintų Lietuvos Respublikos Vyriausybės 2009 m. lapkričio 11 d. nutarimu Nr. 1480, nustatytas sąlygas, pasirašyti Sutartį su Pirkimą laimėjusiu Investuotoju ir Privačiu subjektu ir įgyvendinti Projektą</w:t>
      </w:r>
      <w:r w:rsidR="00F467EC" w:rsidRPr="0042617A">
        <w:rPr>
          <w:color w:val="000000"/>
        </w:rPr>
        <w:t>;</w:t>
      </w:r>
    </w:p>
    <w:p w14:paraId="71426906" w14:textId="77777777" w:rsidR="00F467EC" w:rsidRPr="0042617A" w:rsidRDefault="00F467EC" w:rsidP="00F467EC">
      <w:pPr>
        <w:widowControl w:val="0"/>
        <w:numPr>
          <w:ilvl w:val="0"/>
          <w:numId w:val="1"/>
        </w:numPr>
        <w:shd w:val="clear" w:color="auto" w:fill="FFFFFF"/>
        <w:tabs>
          <w:tab w:val="left" w:pos="0"/>
          <w:tab w:val="left" w:pos="1134"/>
        </w:tabs>
        <w:autoSpaceDE w:val="0"/>
        <w:autoSpaceDN w:val="0"/>
        <w:adjustRightInd w:val="0"/>
        <w:spacing w:after="120" w:line="276" w:lineRule="auto"/>
        <w:ind w:left="1134" w:hanging="567"/>
        <w:jc w:val="both"/>
        <w:rPr>
          <w:color w:val="000000"/>
        </w:rPr>
      </w:pPr>
      <w:r w:rsidRPr="0042617A">
        <w:rPr>
          <w:color w:val="000000"/>
        </w:rPr>
        <w:t xml:space="preserve">Investuotojas išreiškė suinteresuotumą dalyvauti Pirkime ir pateikė </w:t>
      </w:r>
      <w:r w:rsidR="009D570E" w:rsidRPr="0042617A">
        <w:rPr>
          <w:color w:val="000000"/>
        </w:rPr>
        <w:t>P</w:t>
      </w:r>
      <w:r w:rsidRPr="0042617A">
        <w:rPr>
          <w:color w:val="000000"/>
        </w:rPr>
        <w:t xml:space="preserve">asiūlymą, o Valdžios subjektas, nustatyta tvarka atlikęs </w:t>
      </w:r>
      <w:r w:rsidR="009D570E" w:rsidRPr="0042617A">
        <w:rPr>
          <w:color w:val="000000"/>
        </w:rPr>
        <w:t xml:space="preserve">Pirkimo </w:t>
      </w:r>
      <w:r w:rsidRPr="0042617A">
        <w:rPr>
          <w:color w:val="000000"/>
        </w:rPr>
        <w:t>procedūras ir įvertinęs visus gautus pasiūlymus, paskelbė jį Pirkimo laimėtoju;</w:t>
      </w:r>
    </w:p>
    <w:p w14:paraId="1BC40085" w14:textId="77777777" w:rsidR="00F467EC" w:rsidRPr="0042617A" w:rsidRDefault="00F467EC" w:rsidP="00F467EC">
      <w:pPr>
        <w:widowControl w:val="0"/>
        <w:numPr>
          <w:ilvl w:val="0"/>
          <w:numId w:val="1"/>
        </w:numPr>
        <w:shd w:val="clear" w:color="auto" w:fill="FFFFFF"/>
        <w:tabs>
          <w:tab w:val="left" w:pos="0"/>
          <w:tab w:val="left" w:pos="1134"/>
        </w:tabs>
        <w:autoSpaceDE w:val="0"/>
        <w:autoSpaceDN w:val="0"/>
        <w:adjustRightInd w:val="0"/>
        <w:spacing w:after="120" w:line="276" w:lineRule="auto"/>
        <w:ind w:left="1134" w:hanging="567"/>
        <w:jc w:val="both"/>
        <w:rPr>
          <w:color w:val="000000"/>
        </w:rPr>
      </w:pPr>
      <w:r w:rsidRPr="0042617A">
        <w:rPr>
          <w:color w:val="000000"/>
        </w:rPr>
        <w:t xml:space="preserve">Investuotojas, vadovaudamasis </w:t>
      </w:r>
      <w:r w:rsidR="00842F4A">
        <w:rPr>
          <w:color w:val="000000"/>
        </w:rPr>
        <w:t>S</w:t>
      </w:r>
      <w:r w:rsidRPr="0042617A">
        <w:rPr>
          <w:color w:val="000000"/>
        </w:rPr>
        <w:t xml:space="preserve">ąlygomis, </w:t>
      </w:r>
      <w:r w:rsidRPr="0042617A">
        <w:rPr>
          <w:color w:val="FF0000"/>
        </w:rPr>
        <w:t>[</w:t>
      </w:r>
      <w:r w:rsidRPr="0042617A">
        <w:rPr>
          <w:i/>
          <w:iCs/>
          <w:color w:val="FF0000"/>
        </w:rPr>
        <w:t xml:space="preserve">nurodyti </w:t>
      </w:r>
      <w:r w:rsidR="00CC7B49" w:rsidRPr="0042617A">
        <w:rPr>
          <w:i/>
          <w:iCs/>
          <w:color w:val="FF0000"/>
        </w:rPr>
        <w:t>Privataus subjekto</w:t>
      </w:r>
      <w:r w:rsidRPr="0042617A">
        <w:rPr>
          <w:i/>
          <w:iCs/>
          <w:color w:val="FF0000"/>
        </w:rPr>
        <w:t xml:space="preserve"> įkūrimo datą</w:t>
      </w:r>
      <w:r w:rsidRPr="0042617A">
        <w:rPr>
          <w:color w:val="FF0000"/>
        </w:rPr>
        <w:t>]</w:t>
      </w:r>
      <w:r w:rsidRPr="0042617A">
        <w:rPr>
          <w:color w:val="000000"/>
        </w:rPr>
        <w:t xml:space="preserve"> įkūrė Privatų subjektą įsipareigojimams pagal šią </w:t>
      </w:r>
      <w:r w:rsidR="009D570E" w:rsidRPr="0042617A">
        <w:rPr>
          <w:color w:val="000000"/>
        </w:rPr>
        <w:t>S</w:t>
      </w:r>
      <w:r w:rsidRPr="0042617A">
        <w:rPr>
          <w:color w:val="000000"/>
        </w:rPr>
        <w:t>utartį vykdyti;</w:t>
      </w:r>
    </w:p>
    <w:p w14:paraId="4954B32D" w14:textId="77777777" w:rsidR="00F467EC" w:rsidRPr="0042617A" w:rsidRDefault="00F467EC" w:rsidP="00F467EC">
      <w:pPr>
        <w:widowControl w:val="0"/>
        <w:numPr>
          <w:ilvl w:val="0"/>
          <w:numId w:val="1"/>
        </w:numPr>
        <w:shd w:val="clear" w:color="auto" w:fill="FFFFFF"/>
        <w:tabs>
          <w:tab w:val="left" w:pos="0"/>
          <w:tab w:val="left" w:pos="1134"/>
        </w:tabs>
        <w:autoSpaceDE w:val="0"/>
        <w:autoSpaceDN w:val="0"/>
        <w:adjustRightInd w:val="0"/>
        <w:spacing w:after="120" w:line="276" w:lineRule="auto"/>
        <w:ind w:left="1134" w:hanging="567"/>
        <w:jc w:val="both"/>
        <w:rPr>
          <w:color w:val="000000"/>
        </w:rPr>
      </w:pPr>
      <w:r w:rsidRPr="0042617A">
        <w:rPr>
          <w:color w:val="000000"/>
        </w:rPr>
        <w:t xml:space="preserve">Šios </w:t>
      </w:r>
      <w:r w:rsidR="009D570E" w:rsidRPr="0042617A">
        <w:rPr>
          <w:color w:val="000000"/>
        </w:rPr>
        <w:t>S</w:t>
      </w:r>
      <w:r w:rsidRPr="0042617A">
        <w:rPr>
          <w:color w:val="000000"/>
        </w:rPr>
        <w:t xml:space="preserve">utarties tikslais Valdžios subjektas </w:t>
      </w:r>
      <w:r w:rsidR="00011B76" w:rsidRPr="0042617A">
        <w:rPr>
          <w:color w:val="000000"/>
        </w:rPr>
        <w:t xml:space="preserve">šioje </w:t>
      </w:r>
      <w:r w:rsidR="009D570E" w:rsidRPr="0042617A">
        <w:rPr>
          <w:color w:val="000000"/>
        </w:rPr>
        <w:t>Sutartyje numatytomis sąlygomis ir apimtimi įsipareigoja organizuoti šioje Sutartyje numatyto</w:t>
      </w:r>
      <w:r w:rsidRPr="0042617A">
        <w:rPr>
          <w:color w:val="000000"/>
        </w:rPr>
        <w:t xml:space="preserve"> Privataus subjekto įsipareigojimams pagal šią </w:t>
      </w:r>
      <w:r w:rsidR="009D570E" w:rsidRPr="0042617A">
        <w:rPr>
          <w:color w:val="000000"/>
        </w:rPr>
        <w:t>S</w:t>
      </w:r>
      <w:r w:rsidRPr="0042617A">
        <w:rPr>
          <w:color w:val="000000"/>
        </w:rPr>
        <w:t>utartį vykdyti būtin</w:t>
      </w:r>
      <w:r w:rsidR="00D51AA1" w:rsidRPr="0042617A">
        <w:rPr>
          <w:color w:val="000000"/>
        </w:rPr>
        <w:t>o</w:t>
      </w:r>
      <w:r w:rsidRPr="0042617A">
        <w:rPr>
          <w:color w:val="000000"/>
        </w:rPr>
        <w:t xml:space="preserve"> </w:t>
      </w:r>
      <w:r w:rsidR="00694436">
        <w:rPr>
          <w:color w:val="000000"/>
        </w:rPr>
        <w:t xml:space="preserve">Žemės sklypo </w:t>
      </w:r>
      <w:r w:rsidR="00D51AA1" w:rsidRPr="0042617A">
        <w:rPr>
          <w:color w:val="000000"/>
        </w:rPr>
        <w:t>perdavimą Privačiam subjektui</w:t>
      </w:r>
      <w:r w:rsidRPr="0042617A">
        <w:rPr>
          <w:color w:val="000000"/>
        </w:rPr>
        <w:t xml:space="preserve">, o Privatus subjektas šioje </w:t>
      </w:r>
      <w:r w:rsidR="00011B76" w:rsidRPr="0042617A">
        <w:rPr>
          <w:color w:val="000000"/>
        </w:rPr>
        <w:t>S</w:t>
      </w:r>
      <w:r w:rsidRPr="0042617A">
        <w:rPr>
          <w:color w:val="000000"/>
        </w:rPr>
        <w:t xml:space="preserve">utartyje numatytomis sąlygomis ir apimtimi sutinka priimti </w:t>
      </w:r>
      <w:r w:rsidR="00694436">
        <w:rPr>
          <w:color w:val="000000"/>
        </w:rPr>
        <w:t xml:space="preserve">Žemės sklypą </w:t>
      </w:r>
      <w:r w:rsidR="00694436">
        <w:t>ir, kartu su I</w:t>
      </w:r>
      <w:r w:rsidR="00694436" w:rsidRPr="00694436">
        <w:t>nvestuotoju</w:t>
      </w:r>
      <w:r w:rsidRPr="00694436">
        <w:t>,</w:t>
      </w:r>
      <w:r w:rsidRPr="0042617A">
        <w:rPr>
          <w:color w:val="000000"/>
        </w:rPr>
        <w:t xml:space="preserve"> sutinka prisiimti visas šioje </w:t>
      </w:r>
      <w:r w:rsidR="00D51AA1" w:rsidRPr="0042617A">
        <w:rPr>
          <w:color w:val="000000"/>
        </w:rPr>
        <w:t>S</w:t>
      </w:r>
      <w:r w:rsidRPr="0042617A">
        <w:rPr>
          <w:color w:val="000000"/>
        </w:rPr>
        <w:t xml:space="preserve">utartyje numatytas teises ir pareigas bei turi tam </w:t>
      </w:r>
      <w:r w:rsidRPr="0042617A">
        <w:rPr>
          <w:color w:val="000000"/>
        </w:rPr>
        <w:lastRenderedPageBreak/>
        <w:t>reikiamus finansinius išteklius, žinias, patirtį ir kvalifikuotą personalą;</w:t>
      </w:r>
    </w:p>
    <w:p w14:paraId="516A9C6A" w14:textId="77777777" w:rsidR="00D51AA1" w:rsidRPr="0042617A" w:rsidRDefault="00D51AA1" w:rsidP="00D51AA1">
      <w:pPr>
        <w:widowControl w:val="0"/>
        <w:numPr>
          <w:ilvl w:val="0"/>
          <w:numId w:val="1"/>
        </w:numPr>
        <w:shd w:val="clear" w:color="auto" w:fill="FFFFFF"/>
        <w:tabs>
          <w:tab w:val="left" w:pos="0"/>
          <w:tab w:val="left" w:pos="1134"/>
        </w:tabs>
        <w:autoSpaceDE w:val="0"/>
        <w:autoSpaceDN w:val="0"/>
        <w:adjustRightInd w:val="0"/>
        <w:spacing w:after="120" w:line="276" w:lineRule="auto"/>
        <w:ind w:left="1134" w:hanging="567"/>
        <w:jc w:val="both"/>
        <w:rPr>
          <w:color w:val="000000"/>
        </w:rPr>
      </w:pPr>
      <w:r w:rsidRPr="0042617A">
        <w:rPr>
          <w:color w:val="000000"/>
        </w:rPr>
        <w:t>Pagal šią Sutartį Investuotojas įsipareigoja Valdžios subjektui solidariai atsakyti su Privačiu subjektu už Privataus subjekto įsipareigojimų</w:t>
      </w:r>
      <w:r w:rsidR="001B64EC" w:rsidRPr="0042617A">
        <w:rPr>
          <w:color w:val="000000"/>
        </w:rPr>
        <w:t xml:space="preserve"> pag</w:t>
      </w:r>
      <w:r w:rsidRPr="0042617A">
        <w:rPr>
          <w:color w:val="000000"/>
        </w:rPr>
        <w:t>al šią Sutartį tinkamą vykdymą, įskaitant, bet neapsiribojant už Privataus subjekto įsipareigojimus sumokėti netesybas, palūkanas ir atlyginti nuostolius;</w:t>
      </w:r>
    </w:p>
    <w:p w14:paraId="01FF6AE6" w14:textId="77777777" w:rsidR="00F467EC" w:rsidRPr="00570FE7" w:rsidRDefault="00051778" w:rsidP="002A1210">
      <w:pPr>
        <w:widowControl w:val="0"/>
        <w:numPr>
          <w:ilvl w:val="0"/>
          <w:numId w:val="1"/>
        </w:numPr>
        <w:shd w:val="clear" w:color="auto" w:fill="FFFFFF"/>
        <w:tabs>
          <w:tab w:val="clear" w:pos="720"/>
          <w:tab w:val="left" w:pos="0"/>
          <w:tab w:val="num" w:pos="993"/>
          <w:tab w:val="left" w:pos="1134"/>
        </w:tabs>
        <w:autoSpaceDE w:val="0"/>
        <w:autoSpaceDN w:val="0"/>
        <w:adjustRightInd w:val="0"/>
        <w:spacing w:after="120" w:line="276" w:lineRule="auto"/>
        <w:ind w:hanging="153"/>
        <w:jc w:val="both"/>
        <w:rPr>
          <w:color w:val="000000"/>
        </w:rPr>
      </w:pPr>
      <w:r>
        <w:t xml:space="preserve">Šalys siekia įgyvendinti </w:t>
      </w:r>
      <w:r w:rsidR="00080E08" w:rsidRPr="00080E08">
        <w:t>Projektą,</w:t>
      </w:r>
      <w:r w:rsidR="00080E08">
        <w:rPr>
          <w:color w:val="FF0000"/>
        </w:rPr>
        <w:t xml:space="preserve"> </w:t>
      </w:r>
      <w:r w:rsidRPr="00570FE7">
        <w:t xml:space="preserve">kurio tikslas </w:t>
      </w:r>
      <w:r w:rsidR="003738DF">
        <w:t>–</w:t>
      </w:r>
      <w:r w:rsidRPr="00570FE7">
        <w:t xml:space="preserve"> </w:t>
      </w:r>
      <w:r w:rsidR="003738DF">
        <w:t xml:space="preserve">sukurti daugiafunkcį centrą, skirtą </w:t>
      </w:r>
      <w:r w:rsidR="00080E08" w:rsidRPr="00080E08">
        <w:rPr>
          <w:rFonts w:eastAsia="Times New Roman"/>
        </w:rPr>
        <w:t>užtikrinti ikimokyklinio/ priešmokyklinio ir pradinio/ pagrindinio ugdymo, sporto ir kultūros paslaugų prieinamumą.</w:t>
      </w:r>
      <w:r w:rsidR="00080E08">
        <w:rPr>
          <w:rFonts w:eastAsia="Times New Roman"/>
        </w:rPr>
        <w:t xml:space="preserve"> Šiuo tikslu Šalys siekia sudaryti Sutartį.</w:t>
      </w:r>
    </w:p>
    <w:p w14:paraId="3EB4AB9B" w14:textId="77777777" w:rsidR="00F467EC" w:rsidRPr="0042617A" w:rsidRDefault="00F467EC" w:rsidP="00F467EC">
      <w:pPr>
        <w:shd w:val="clear" w:color="auto" w:fill="FFFFFF"/>
        <w:spacing w:after="120" w:line="276" w:lineRule="auto"/>
        <w:jc w:val="both"/>
        <w:rPr>
          <w:color w:val="000000"/>
        </w:rPr>
      </w:pPr>
      <w:r w:rsidRPr="0042617A">
        <w:rPr>
          <w:color w:val="000000"/>
        </w:rPr>
        <w:t xml:space="preserve">Valdžios subjektas iš vienos pusės bei Privatus subjektas ir Investuotojas iš kitos pusės, ketindami prisiimti sutartinius įsipareigojimus, laisva valia susitarė ir sudarė šią </w:t>
      </w:r>
      <w:r w:rsidR="00570FE7">
        <w:rPr>
          <w:color w:val="000000"/>
        </w:rPr>
        <w:t>Sutartį</w:t>
      </w:r>
      <w:r w:rsidRPr="0042617A">
        <w:rPr>
          <w:color w:val="000000"/>
        </w:rPr>
        <w:t>:</w:t>
      </w:r>
    </w:p>
    <w:p w14:paraId="3428400A" w14:textId="77777777" w:rsidR="00F467EC" w:rsidRPr="0042617A" w:rsidRDefault="00F467EC" w:rsidP="00F467EC">
      <w:pPr>
        <w:shd w:val="clear" w:color="auto" w:fill="FFFFFF"/>
        <w:tabs>
          <w:tab w:val="left" w:pos="1649"/>
        </w:tabs>
        <w:spacing w:after="120" w:line="276" w:lineRule="auto"/>
        <w:ind w:left="720"/>
        <w:jc w:val="both"/>
      </w:pPr>
    </w:p>
    <w:p w14:paraId="072D8B3D" w14:textId="77777777" w:rsidR="00F467EC" w:rsidRPr="0042617A" w:rsidRDefault="00F467EC" w:rsidP="00F467EC">
      <w:pPr>
        <w:pStyle w:val="Antrat1"/>
        <w:spacing w:before="0"/>
      </w:pPr>
      <w:bookmarkStart w:id="6" w:name="_Toc284496642"/>
      <w:bookmarkStart w:id="7" w:name="_Toc293074432"/>
      <w:bookmarkStart w:id="8" w:name="_Toc297646358"/>
      <w:bookmarkStart w:id="9" w:name="_Toc300049705"/>
      <w:bookmarkStart w:id="10" w:name="_Toc309205480"/>
      <w:bookmarkStart w:id="11" w:name="_Toc98421375"/>
      <w:bookmarkStart w:id="12" w:name="_Toc135553764"/>
      <w:bookmarkStart w:id="13" w:name="_Toc141511348"/>
      <w:r w:rsidRPr="0042617A">
        <w:t>Sutarties sąvokos ir jų aiškinimas</w:t>
      </w:r>
      <w:bookmarkEnd w:id="6"/>
      <w:bookmarkEnd w:id="7"/>
      <w:bookmarkEnd w:id="8"/>
      <w:bookmarkEnd w:id="9"/>
      <w:bookmarkEnd w:id="10"/>
      <w:bookmarkEnd w:id="11"/>
    </w:p>
    <w:p w14:paraId="79436133" w14:textId="77777777" w:rsidR="00F467EC" w:rsidRPr="0042617A" w:rsidRDefault="00F467EC" w:rsidP="00F467EC">
      <w:pPr>
        <w:pStyle w:val="Antrat2"/>
        <w:rPr>
          <w:sz w:val="24"/>
          <w:szCs w:val="24"/>
        </w:rPr>
      </w:pPr>
      <w:bookmarkStart w:id="14" w:name="_Toc284496643"/>
      <w:bookmarkStart w:id="15" w:name="_Toc293074433"/>
      <w:bookmarkStart w:id="16" w:name="_Toc297646359"/>
      <w:bookmarkStart w:id="17" w:name="_Toc300049706"/>
      <w:bookmarkStart w:id="18" w:name="_Toc309205481"/>
      <w:bookmarkStart w:id="19" w:name="_Toc98421376"/>
      <w:r w:rsidRPr="0042617A">
        <w:rPr>
          <w:sz w:val="24"/>
          <w:szCs w:val="24"/>
        </w:rPr>
        <w:t>Sutartyje naudojamos sąvokos</w:t>
      </w:r>
      <w:bookmarkEnd w:id="12"/>
      <w:r w:rsidRPr="0042617A">
        <w:rPr>
          <w:sz w:val="24"/>
          <w:szCs w:val="24"/>
        </w:rPr>
        <w:t xml:space="preserve"> ir jų aiškinimas</w:t>
      </w:r>
      <w:bookmarkEnd w:id="13"/>
      <w:bookmarkEnd w:id="14"/>
      <w:bookmarkEnd w:id="15"/>
      <w:bookmarkEnd w:id="16"/>
      <w:bookmarkEnd w:id="17"/>
      <w:bookmarkEnd w:id="18"/>
      <w:bookmarkEnd w:id="19"/>
    </w:p>
    <w:p w14:paraId="28F4CAA7" w14:textId="77777777" w:rsidR="00F467EC" w:rsidRPr="0042617A" w:rsidRDefault="00F467EC" w:rsidP="003F6A48">
      <w:pPr>
        <w:pStyle w:val="paragrafai"/>
        <w:ind w:left="567"/>
        <w:rPr>
          <w:sz w:val="24"/>
          <w:szCs w:val="24"/>
        </w:rPr>
      </w:pPr>
      <w:bookmarkStart w:id="20" w:name="_Toc284496644"/>
      <w:bookmarkStart w:id="21" w:name="_Ref396470160"/>
      <w:bookmarkStart w:id="22" w:name="_Ref396470175"/>
      <w:r w:rsidRPr="0042617A">
        <w:rPr>
          <w:sz w:val="24"/>
          <w:szCs w:val="24"/>
        </w:rPr>
        <w:t>Sutartyje, jos prieduose, papildymuose ir / ar pakeitimuose, taip pat kituose su Sutartimi ir jos įgyvendinimu susijusiuose dokumentuose iš didžiosios raidės rašomos sąvokos turi tokias reikšmes, nebent atitinkamame dokumente būtų aiškiai nurodyta kitaip:</w:t>
      </w:r>
      <w:bookmarkEnd w:id="20"/>
      <w:bookmarkEnd w:id="21"/>
      <w:bookmarkEnd w:id="22"/>
    </w:p>
    <w:tbl>
      <w:tblPr>
        <w:tblW w:w="0" w:type="auto"/>
        <w:tblInd w:w="817" w:type="dxa"/>
        <w:tblLook w:val="01E0" w:firstRow="1" w:lastRow="1" w:firstColumn="1" w:lastColumn="1" w:noHBand="0" w:noVBand="0"/>
      </w:tblPr>
      <w:tblGrid>
        <w:gridCol w:w="2097"/>
        <w:gridCol w:w="6975"/>
        <w:gridCol w:w="34"/>
      </w:tblGrid>
      <w:tr w:rsidR="00F467EC" w:rsidRPr="0042617A" w14:paraId="3AE6A7B1" w14:textId="77777777" w:rsidTr="00493653">
        <w:tc>
          <w:tcPr>
            <w:tcW w:w="2097" w:type="dxa"/>
            <w:tcMar>
              <w:top w:w="113" w:type="dxa"/>
              <w:bottom w:w="113" w:type="dxa"/>
            </w:tcMar>
          </w:tcPr>
          <w:p w14:paraId="520F3C83" w14:textId="77777777" w:rsidR="00F467EC" w:rsidRPr="0042617A" w:rsidRDefault="00F467EC" w:rsidP="00FC13CD">
            <w:pPr>
              <w:spacing w:after="120" w:line="276" w:lineRule="auto"/>
              <w:rPr>
                <w:b/>
                <w:bCs/>
                <w:color w:val="632423"/>
              </w:rPr>
            </w:pPr>
            <w:r w:rsidRPr="003F5123">
              <w:rPr>
                <w:b/>
                <w:bCs/>
                <w:color w:val="632423"/>
              </w:rPr>
              <w:t>Atleidimo</w:t>
            </w:r>
            <w:r w:rsidRPr="0042617A">
              <w:rPr>
                <w:b/>
                <w:bCs/>
                <w:color w:val="632423"/>
              </w:rPr>
              <w:t xml:space="preserve"> atvejis</w:t>
            </w:r>
          </w:p>
        </w:tc>
        <w:tc>
          <w:tcPr>
            <w:tcW w:w="7009" w:type="dxa"/>
            <w:gridSpan w:val="2"/>
            <w:tcMar>
              <w:top w:w="113" w:type="dxa"/>
              <w:bottom w:w="113" w:type="dxa"/>
            </w:tcMar>
          </w:tcPr>
          <w:p w14:paraId="2D91513F" w14:textId="23D377CA" w:rsidR="00F467EC" w:rsidRPr="0042617A" w:rsidRDefault="008B009D" w:rsidP="008B009D">
            <w:pPr>
              <w:spacing w:after="120" w:line="276" w:lineRule="auto"/>
              <w:ind w:left="262"/>
              <w:jc w:val="both"/>
              <w:rPr>
                <w:color w:val="000000"/>
              </w:rPr>
            </w:pPr>
            <w:r w:rsidRPr="008B009D">
              <w:t xml:space="preserve">reiškia atvejus, kurie nepriklauso nuo </w:t>
            </w:r>
            <w:r w:rsidR="00173BDF">
              <w:t xml:space="preserve">Investuotojo, </w:t>
            </w:r>
            <w:r w:rsidRPr="008B009D">
              <w:t>Privataus subjekto</w:t>
            </w:r>
            <w:r w:rsidR="00173BDF">
              <w:t>, Subtiekėjų ar kitų Privataus subjekto Sutarties vykdymui pasitelktų asmenų</w:t>
            </w:r>
            <w:r w:rsidRPr="008B009D">
              <w:t xml:space="preserve"> veiksmų (veikimo ar neveikimo) ir kurie yra nurodyti Sutarties </w:t>
            </w:r>
            <w:r>
              <w:fldChar w:fldCharType="begin"/>
            </w:r>
            <w:r>
              <w:instrText xml:space="preserve"> REF _Ref309217893 \r \h </w:instrText>
            </w:r>
            <w:r>
              <w:fldChar w:fldCharType="separate"/>
            </w:r>
            <w:r w:rsidR="00B87438">
              <w:t>20.1</w:t>
            </w:r>
            <w:r>
              <w:fldChar w:fldCharType="end"/>
            </w:r>
            <w:r>
              <w:t xml:space="preserve"> </w:t>
            </w:r>
            <w:r w:rsidRPr="008B009D">
              <w:t xml:space="preserve">punkte bei sukelia Sutarties </w:t>
            </w:r>
            <w:r>
              <w:fldChar w:fldCharType="begin"/>
            </w:r>
            <w:r>
              <w:instrText xml:space="preserve"> REF _Ref527971128 \r \h </w:instrText>
            </w:r>
            <w:r>
              <w:fldChar w:fldCharType="separate"/>
            </w:r>
            <w:r w:rsidR="00B87438">
              <w:t>20.4</w:t>
            </w:r>
            <w:r>
              <w:fldChar w:fldCharType="end"/>
            </w:r>
            <w:r>
              <w:t xml:space="preserve"> </w:t>
            </w:r>
            <w:r w:rsidRPr="008B009D">
              <w:t xml:space="preserve">ir </w:t>
            </w:r>
            <w:r>
              <w:fldChar w:fldCharType="begin"/>
            </w:r>
            <w:r>
              <w:instrText xml:space="preserve"> REF _Ref527971141 \r \h </w:instrText>
            </w:r>
            <w:r>
              <w:fldChar w:fldCharType="separate"/>
            </w:r>
            <w:r w:rsidR="00B87438">
              <w:t>20.5</w:t>
            </w:r>
            <w:r>
              <w:fldChar w:fldCharType="end"/>
            </w:r>
            <w:r w:rsidRPr="008B009D">
              <w:t xml:space="preserve"> punktuose nurodytas pasekmes;</w:t>
            </w:r>
          </w:p>
        </w:tc>
      </w:tr>
      <w:tr w:rsidR="00CB28E8" w:rsidRPr="0042617A" w14:paraId="44681ABC" w14:textId="77777777" w:rsidTr="00493653">
        <w:tc>
          <w:tcPr>
            <w:tcW w:w="2097" w:type="dxa"/>
            <w:shd w:val="clear" w:color="auto" w:fill="auto"/>
            <w:tcMar>
              <w:top w:w="113" w:type="dxa"/>
              <w:bottom w:w="113" w:type="dxa"/>
            </w:tcMar>
          </w:tcPr>
          <w:p w14:paraId="3DBC07EB" w14:textId="77777777" w:rsidR="00CB28E8" w:rsidRPr="003F5123" w:rsidRDefault="00CB28E8" w:rsidP="00977CC9">
            <w:pPr>
              <w:spacing w:after="120" w:line="276" w:lineRule="auto"/>
              <w:rPr>
                <w:b/>
                <w:bCs/>
                <w:color w:val="632423"/>
              </w:rPr>
            </w:pPr>
            <w:r>
              <w:rPr>
                <w:b/>
                <w:color w:val="632423" w:themeColor="accent2" w:themeShade="80"/>
              </w:rPr>
              <w:t xml:space="preserve">Atnaujinimo </w:t>
            </w:r>
            <w:r w:rsidR="003B1E0A">
              <w:rPr>
                <w:b/>
                <w:color w:val="632423" w:themeColor="accent2" w:themeShade="80"/>
              </w:rPr>
              <w:t xml:space="preserve">ir remonto </w:t>
            </w:r>
            <w:r>
              <w:rPr>
                <w:b/>
                <w:color w:val="632423" w:themeColor="accent2" w:themeShade="80"/>
              </w:rPr>
              <w:t>darbai</w:t>
            </w:r>
          </w:p>
        </w:tc>
        <w:tc>
          <w:tcPr>
            <w:tcW w:w="7009" w:type="dxa"/>
            <w:gridSpan w:val="2"/>
            <w:shd w:val="clear" w:color="auto" w:fill="auto"/>
            <w:tcMar>
              <w:top w:w="113" w:type="dxa"/>
              <w:bottom w:w="113" w:type="dxa"/>
            </w:tcMar>
          </w:tcPr>
          <w:p w14:paraId="71889B4F" w14:textId="0FED77DA" w:rsidR="00CB28E8" w:rsidRDefault="00CB28E8" w:rsidP="003B1E0A">
            <w:pPr>
              <w:spacing w:after="120" w:line="276" w:lineRule="auto"/>
              <w:ind w:left="262"/>
              <w:jc w:val="both"/>
            </w:pPr>
            <w:r w:rsidRPr="00CB3EF2">
              <w:t xml:space="preserve">reiškia </w:t>
            </w:r>
            <w:r w:rsidR="007C40F8">
              <w:t>Objekte</w:t>
            </w:r>
            <w:r w:rsidR="007C40F8" w:rsidRPr="00CB3EF2">
              <w:t xml:space="preserve"> </w:t>
            </w:r>
            <w:r w:rsidRPr="00CB3EF2">
              <w:t xml:space="preserve">numatomus darbus,  atliekamus Paslaugų teikimo metu, pakeičiant nusidėvėjusias dalis ir / ar įrenginius naujais, siekiant užtikrinti </w:t>
            </w:r>
            <w:proofErr w:type="spellStart"/>
            <w:r w:rsidR="003B1E0A">
              <w:t>Objekto</w:t>
            </w:r>
            <w:r w:rsidRPr="00CB3EF2">
              <w:t>atitikimą</w:t>
            </w:r>
            <w:proofErr w:type="spellEnd"/>
            <w:r w:rsidRPr="00CB3EF2">
              <w:t xml:space="preserve"> kiekybiniams ir kokybiniams reikalavimams bei rodikliams, nustatytiems Sutartyje, jos prieduose, Projektinėje dokumentacijoje ir Paslaugų teikimo plane;</w:t>
            </w:r>
          </w:p>
          <w:p w14:paraId="20BB16D8" w14:textId="77777777" w:rsidR="003B1E0A" w:rsidRPr="008B009D" w:rsidRDefault="003B1E0A" w:rsidP="003B1E0A">
            <w:pPr>
              <w:spacing w:after="120" w:line="276" w:lineRule="auto"/>
              <w:ind w:left="262"/>
              <w:jc w:val="both"/>
            </w:pPr>
          </w:p>
        </w:tc>
      </w:tr>
      <w:tr w:rsidR="003B1E0A" w:rsidRPr="00AD0A50" w14:paraId="500DB886" w14:textId="77777777" w:rsidTr="00493653">
        <w:tc>
          <w:tcPr>
            <w:tcW w:w="2097" w:type="dxa"/>
            <w:tcMar>
              <w:top w:w="113" w:type="dxa"/>
              <w:bottom w:w="113" w:type="dxa"/>
            </w:tcMar>
          </w:tcPr>
          <w:p w14:paraId="68D675F6" w14:textId="77777777" w:rsidR="003B1E0A" w:rsidRPr="00DA3AAE" w:rsidRDefault="00556C30" w:rsidP="00CB28E8">
            <w:pPr>
              <w:spacing w:after="120" w:line="276" w:lineRule="auto"/>
              <w:rPr>
                <w:b/>
                <w:bCs/>
                <w:color w:val="632423"/>
              </w:rPr>
            </w:pPr>
            <w:r>
              <w:rPr>
                <w:b/>
                <w:bCs/>
                <w:color w:val="632423"/>
              </w:rPr>
              <w:t>Atostogų re</w:t>
            </w:r>
            <w:r w:rsidR="003B1E0A">
              <w:rPr>
                <w:b/>
                <w:bCs/>
                <w:color w:val="632423"/>
              </w:rPr>
              <w:t>žimas</w:t>
            </w:r>
          </w:p>
        </w:tc>
        <w:tc>
          <w:tcPr>
            <w:tcW w:w="7009" w:type="dxa"/>
            <w:gridSpan w:val="2"/>
            <w:tcMar>
              <w:top w:w="113" w:type="dxa"/>
              <w:bottom w:w="113" w:type="dxa"/>
            </w:tcMar>
          </w:tcPr>
          <w:p w14:paraId="06784C24" w14:textId="3DFC8C4B" w:rsidR="003B1E0A" w:rsidRPr="00AD0A50" w:rsidRDefault="003B1E0A" w:rsidP="000B0B06">
            <w:pPr>
              <w:spacing w:after="120" w:line="23" w:lineRule="atLeast"/>
              <w:ind w:left="262"/>
              <w:jc w:val="both"/>
            </w:pPr>
            <w:r w:rsidRPr="00AD0A50">
              <w:t>reiškia Paslaugų teikimo tvarką, kuri taikoma tomis dienomis, kai Objekte nevyksta ugdymo procesas</w:t>
            </w:r>
            <w:r w:rsidR="00320350" w:rsidRPr="00AD0A50">
              <w:t xml:space="preserve"> ar renginiai</w:t>
            </w:r>
            <w:r w:rsidRPr="00AD0A50">
              <w:t xml:space="preserve"> dėl at</w:t>
            </w:r>
            <w:r w:rsidR="005506B7" w:rsidRPr="00AD0A50">
              <w:t xml:space="preserve">ostogų, epidemijų ar </w:t>
            </w:r>
            <w:proofErr w:type="spellStart"/>
            <w:r w:rsidR="005506B7" w:rsidRPr="00AD0A50">
              <w:t>pandemijų</w:t>
            </w:r>
            <w:proofErr w:type="spellEnd"/>
            <w:r w:rsidR="005506B7" w:rsidRPr="00AD0A50">
              <w:t xml:space="preserve"> (jeigu tai nelaikoma nenugalimos jėgos aplinkybėmis)</w:t>
            </w:r>
            <w:r w:rsidR="000B0B06" w:rsidRPr="00AD0A50">
              <w:t>,</w:t>
            </w:r>
            <w:r w:rsidR="005506B7" w:rsidRPr="00AD0A50">
              <w:t xml:space="preserve"> </w:t>
            </w:r>
            <w:r w:rsidR="000B0B06" w:rsidRPr="00AD0A50">
              <w:rPr>
                <w:rPrChange w:id="23" w:author="Vitalijus Vasiliauskas" w:date="2022-06-23T12:42:00Z">
                  <w:rPr>
                    <w:highlight w:val="green"/>
                  </w:rPr>
                </w:rPrChange>
              </w:rPr>
              <w:t>ir kai Privatus subjektas nevykdo komercinių veiklų</w:t>
            </w:r>
            <w:r w:rsidR="000B0B06" w:rsidRPr="00AD0A50">
              <w:t xml:space="preserve">, </w:t>
            </w:r>
            <w:r w:rsidRPr="00AD0A50">
              <w:t xml:space="preserve">ir kuri taikoma tik </w:t>
            </w:r>
            <w:r w:rsidR="00356462" w:rsidRPr="00AD0A50">
              <w:t xml:space="preserve">tuomet, kai </w:t>
            </w:r>
            <w:r w:rsidR="00556C30" w:rsidRPr="00AD0A50">
              <w:t>Atostogų re</w:t>
            </w:r>
            <w:r w:rsidRPr="00AD0A50">
              <w:t xml:space="preserve">žimą nurodė </w:t>
            </w:r>
            <w:r w:rsidR="00356462" w:rsidRPr="00AD0A50">
              <w:t xml:space="preserve">taikyti </w:t>
            </w:r>
            <w:r w:rsidRPr="00AD0A50">
              <w:t>Valdžios subjektas ar j</w:t>
            </w:r>
            <w:r w:rsidR="0032405C" w:rsidRPr="00AD0A50">
              <w:t xml:space="preserve">o įgaliotas asmuo Sutarties </w:t>
            </w:r>
            <w:r w:rsidR="0032405C" w:rsidRPr="00AD0A50">
              <w:fldChar w:fldCharType="begin"/>
            </w:r>
            <w:r w:rsidR="0032405C" w:rsidRPr="00AD0A50">
              <w:instrText xml:space="preserve"> REF _Ref89932623 \r \h </w:instrText>
            </w:r>
            <w:r w:rsidR="00AD0A50">
              <w:instrText xml:space="preserve"> \* MERGEFORMAT </w:instrText>
            </w:r>
            <w:r w:rsidR="0032405C" w:rsidRPr="00AD0A50">
              <w:fldChar w:fldCharType="separate"/>
            </w:r>
            <w:r w:rsidR="00B87438" w:rsidRPr="00AD0A50">
              <w:t>17.2</w:t>
            </w:r>
            <w:r w:rsidR="0032405C" w:rsidRPr="00AD0A50">
              <w:fldChar w:fldCharType="end"/>
            </w:r>
            <w:r w:rsidR="0032405C" w:rsidRPr="00AD0A50">
              <w:t xml:space="preserve"> </w:t>
            </w:r>
            <w:r w:rsidR="00B87438" w:rsidRPr="00AD0A50">
              <w:t>punkte nustatyta tvarka</w:t>
            </w:r>
            <w:r w:rsidR="0096286A" w:rsidRPr="00AD0A50">
              <w:t xml:space="preserve">. </w:t>
            </w:r>
          </w:p>
        </w:tc>
      </w:tr>
      <w:tr w:rsidR="00CB28E8" w:rsidRPr="0042617A" w14:paraId="43574D1F" w14:textId="77777777" w:rsidTr="00493653">
        <w:tc>
          <w:tcPr>
            <w:tcW w:w="2097" w:type="dxa"/>
            <w:tcMar>
              <w:top w:w="113" w:type="dxa"/>
              <w:bottom w:w="113" w:type="dxa"/>
            </w:tcMar>
          </w:tcPr>
          <w:p w14:paraId="396CD667" w14:textId="77777777" w:rsidR="00CB28E8" w:rsidRPr="0042617A" w:rsidRDefault="00CB28E8" w:rsidP="00CB28E8">
            <w:pPr>
              <w:spacing w:after="120" w:line="276" w:lineRule="auto"/>
              <w:rPr>
                <w:b/>
                <w:bCs/>
                <w:color w:val="632423"/>
                <w:highlight w:val="cyan"/>
              </w:rPr>
            </w:pPr>
            <w:r w:rsidRPr="00DA3AAE">
              <w:rPr>
                <w:b/>
                <w:bCs/>
                <w:color w:val="632423"/>
              </w:rPr>
              <w:t>Darbai</w:t>
            </w:r>
          </w:p>
        </w:tc>
        <w:tc>
          <w:tcPr>
            <w:tcW w:w="7009" w:type="dxa"/>
            <w:gridSpan w:val="2"/>
            <w:tcMar>
              <w:top w:w="113" w:type="dxa"/>
              <w:bottom w:w="113" w:type="dxa"/>
            </w:tcMar>
          </w:tcPr>
          <w:p w14:paraId="1F6A1293" w14:textId="77777777" w:rsidR="00CB28E8" w:rsidRPr="0042617A" w:rsidRDefault="00CB28E8" w:rsidP="00CB28E8">
            <w:pPr>
              <w:spacing w:after="120" w:line="23" w:lineRule="atLeast"/>
              <w:ind w:left="262"/>
              <w:jc w:val="both"/>
              <w:rPr>
                <w:color w:val="000000"/>
              </w:rPr>
            </w:pPr>
            <w:r w:rsidRPr="00DA3AAE">
              <w:t xml:space="preserve">reiškia </w:t>
            </w:r>
            <w:r>
              <w:t>visus Privataus subjekto atliktinus projektavimo, sta</w:t>
            </w:r>
            <w:r w:rsidR="003B1E0A">
              <w:t>t</w:t>
            </w:r>
            <w:r>
              <w:t xml:space="preserve">ybos, montavimo ir kitus darbus, įskaitant įrengimo darbus, reikalingus Objektui sukurti, kad jis atitiktų Specifikacijų ir Pasiūlymo reikalavimus; </w:t>
            </w:r>
          </w:p>
        </w:tc>
      </w:tr>
      <w:tr w:rsidR="00CB28E8" w:rsidRPr="0042617A" w14:paraId="10EED24D" w14:textId="77777777" w:rsidTr="00493653">
        <w:tc>
          <w:tcPr>
            <w:tcW w:w="2097" w:type="dxa"/>
            <w:tcMar>
              <w:top w:w="113" w:type="dxa"/>
              <w:bottom w:w="113" w:type="dxa"/>
            </w:tcMar>
          </w:tcPr>
          <w:p w14:paraId="07366F30" w14:textId="77777777" w:rsidR="00CB28E8" w:rsidRPr="00DA3AAE" w:rsidDel="003F5123" w:rsidRDefault="00CB28E8" w:rsidP="00CB28E8">
            <w:pPr>
              <w:spacing w:after="120" w:line="276" w:lineRule="auto"/>
              <w:rPr>
                <w:b/>
                <w:color w:val="3333FF"/>
              </w:rPr>
            </w:pPr>
            <w:r w:rsidRPr="00DA3AAE">
              <w:rPr>
                <w:b/>
                <w:color w:val="632423"/>
              </w:rPr>
              <w:lastRenderedPageBreak/>
              <w:t>Darbų atlikimo planas</w:t>
            </w:r>
          </w:p>
        </w:tc>
        <w:tc>
          <w:tcPr>
            <w:tcW w:w="7009" w:type="dxa"/>
            <w:gridSpan w:val="2"/>
            <w:tcMar>
              <w:top w:w="113" w:type="dxa"/>
              <w:bottom w:w="113" w:type="dxa"/>
            </w:tcMar>
          </w:tcPr>
          <w:p w14:paraId="4E543E82" w14:textId="77777777" w:rsidR="00CB28E8" w:rsidRPr="003F5123" w:rsidRDefault="00CB28E8" w:rsidP="00CB28E8">
            <w:pPr>
              <w:spacing w:after="120" w:line="23" w:lineRule="atLeast"/>
              <w:ind w:left="262"/>
              <w:jc w:val="both"/>
            </w:pPr>
            <w:r>
              <w:t>reiškia Privataus subjekto pateiktą techninį, inžinerinį ir organizacinį sprendinį, apimantį Darbų atlikimo veiksmus, veiksmų seką ir kuris yra preliminarus bei skirtas tinkamam Sutarties valdymui bei administravimui;</w:t>
            </w:r>
          </w:p>
        </w:tc>
      </w:tr>
      <w:tr w:rsidR="00CB28E8" w:rsidRPr="0042617A" w14:paraId="08969068" w14:textId="77777777" w:rsidTr="00493653">
        <w:trPr>
          <w:trHeight w:val="695"/>
        </w:trPr>
        <w:tc>
          <w:tcPr>
            <w:tcW w:w="2097" w:type="dxa"/>
            <w:tcMar>
              <w:top w:w="113" w:type="dxa"/>
              <w:bottom w:w="113" w:type="dxa"/>
            </w:tcMar>
          </w:tcPr>
          <w:p w14:paraId="35069BFB" w14:textId="77777777" w:rsidR="00CB28E8" w:rsidRPr="0042617A" w:rsidRDefault="00CB28E8" w:rsidP="00CB28E8">
            <w:pPr>
              <w:spacing w:after="120" w:line="276" w:lineRule="auto"/>
              <w:rPr>
                <w:b/>
                <w:bCs/>
                <w:color w:val="632423"/>
              </w:rPr>
            </w:pPr>
            <w:r w:rsidRPr="0042617A">
              <w:rPr>
                <w:b/>
                <w:bCs/>
                <w:color w:val="632423"/>
              </w:rPr>
              <w:t>Darbo diena</w:t>
            </w:r>
          </w:p>
          <w:p w14:paraId="599AB503" w14:textId="77777777" w:rsidR="00CB28E8" w:rsidRPr="0042617A" w:rsidRDefault="00CB28E8" w:rsidP="00CB28E8">
            <w:pPr>
              <w:spacing w:after="120" w:line="276" w:lineRule="auto"/>
              <w:rPr>
                <w:b/>
                <w:bCs/>
                <w:color w:val="632423"/>
              </w:rPr>
            </w:pPr>
          </w:p>
        </w:tc>
        <w:tc>
          <w:tcPr>
            <w:tcW w:w="7009" w:type="dxa"/>
            <w:gridSpan w:val="2"/>
            <w:tcMar>
              <w:top w:w="113" w:type="dxa"/>
              <w:bottom w:w="113" w:type="dxa"/>
            </w:tcMar>
          </w:tcPr>
          <w:p w14:paraId="1F1F2336" w14:textId="77777777" w:rsidR="00CB28E8" w:rsidRPr="00CC4A2C" w:rsidRDefault="00CB28E8" w:rsidP="00CB28E8">
            <w:pPr>
              <w:spacing w:after="120" w:line="276" w:lineRule="auto"/>
              <w:ind w:left="262"/>
              <w:jc w:val="both"/>
              <w:rPr>
                <w:color w:val="000000"/>
              </w:rPr>
            </w:pPr>
            <w:r w:rsidRPr="00CC4A2C">
              <w:rPr>
                <w:color w:val="000000"/>
              </w:rPr>
              <w:t>reiškia bet kurią dieną, kurią bankai Lietuvos Respublikoje vykdo veiklą, išskyrus šeštadienį ir sekmadienį bei kitas oficialias nedarbo dienas Lietuvos Respublikoje;</w:t>
            </w:r>
          </w:p>
        </w:tc>
      </w:tr>
      <w:tr w:rsidR="00CB28E8" w:rsidRPr="0042617A" w14:paraId="66785CCC" w14:textId="77777777" w:rsidTr="00493653">
        <w:tc>
          <w:tcPr>
            <w:tcW w:w="2097" w:type="dxa"/>
            <w:tcMar>
              <w:top w:w="113" w:type="dxa"/>
              <w:bottom w:w="113" w:type="dxa"/>
            </w:tcMar>
          </w:tcPr>
          <w:p w14:paraId="132EABB1" w14:textId="77777777" w:rsidR="00CB28E8" w:rsidRPr="0042617A" w:rsidRDefault="00CB28E8" w:rsidP="00CB28E8">
            <w:pPr>
              <w:spacing w:after="120" w:line="276" w:lineRule="auto"/>
              <w:rPr>
                <w:b/>
                <w:bCs/>
                <w:color w:val="632423"/>
              </w:rPr>
            </w:pPr>
            <w:r w:rsidRPr="0042617A">
              <w:rPr>
                <w:b/>
                <w:bCs/>
                <w:color w:val="632423"/>
              </w:rPr>
              <w:t>Draudimo sutartys</w:t>
            </w:r>
          </w:p>
        </w:tc>
        <w:tc>
          <w:tcPr>
            <w:tcW w:w="7009" w:type="dxa"/>
            <w:gridSpan w:val="2"/>
            <w:tcMar>
              <w:top w:w="113" w:type="dxa"/>
              <w:bottom w:w="113" w:type="dxa"/>
            </w:tcMar>
          </w:tcPr>
          <w:p w14:paraId="007D6AD7" w14:textId="77777777" w:rsidR="00CB28E8" w:rsidRPr="0042617A" w:rsidRDefault="00CB28E8" w:rsidP="00CB28E8">
            <w:pPr>
              <w:spacing w:after="120" w:line="276" w:lineRule="auto"/>
              <w:ind w:left="262"/>
              <w:jc w:val="both"/>
              <w:rPr>
                <w:color w:val="000000"/>
              </w:rPr>
            </w:pPr>
            <w:r w:rsidRPr="0042617A">
              <w:rPr>
                <w:color w:val="000000"/>
              </w:rPr>
              <w:t xml:space="preserve">reiškia Sutarties 5 priede </w:t>
            </w:r>
            <w:r w:rsidRPr="00DA3AAE">
              <w:rPr>
                <w:i/>
                <w:color w:val="000000"/>
              </w:rPr>
              <w:t>Privalomų draudimo sutarčių sudarymo sąrašas</w:t>
            </w:r>
            <w:r>
              <w:rPr>
                <w:color w:val="000000"/>
              </w:rPr>
              <w:t xml:space="preserve"> </w:t>
            </w:r>
            <w:r w:rsidRPr="0042617A">
              <w:rPr>
                <w:color w:val="000000"/>
              </w:rPr>
              <w:t xml:space="preserve">numatytas draudimo sutartis; </w:t>
            </w:r>
          </w:p>
        </w:tc>
      </w:tr>
      <w:tr w:rsidR="00CB28E8" w:rsidRPr="0042617A" w14:paraId="750060A7" w14:textId="77777777" w:rsidTr="00493653">
        <w:tc>
          <w:tcPr>
            <w:tcW w:w="2097" w:type="dxa"/>
            <w:tcMar>
              <w:top w:w="113" w:type="dxa"/>
              <w:bottom w:w="113" w:type="dxa"/>
            </w:tcMar>
          </w:tcPr>
          <w:p w14:paraId="328CDBC6" w14:textId="51C38E94" w:rsidR="00CB28E8" w:rsidRPr="0042617A" w:rsidRDefault="00CB28E8" w:rsidP="00B9381A">
            <w:pPr>
              <w:spacing w:after="120" w:line="276" w:lineRule="auto"/>
              <w:rPr>
                <w:b/>
                <w:bCs/>
              </w:rPr>
            </w:pPr>
            <w:r w:rsidRPr="00446A51">
              <w:rPr>
                <w:b/>
                <w:color w:val="632423"/>
              </w:rPr>
              <w:t>Diskriminacinio poveikio teisės akt</w:t>
            </w:r>
            <w:r w:rsidR="00B9381A">
              <w:rPr>
                <w:b/>
                <w:color w:val="632423"/>
              </w:rPr>
              <w:t>as</w:t>
            </w:r>
            <w:r w:rsidRPr="00446A51">
              <w:rPr>
                <w:b/>
                <w:color w:val="632423"/>
              </w:rPr>
              <w:t xml:space="preserve"> </w:t>
            </w:r>
          </w:p>
        </w:tc>
        <w:tc>
          <w:tcPr>
            <w:tcW w:w="7009" w:type="dxa"/>
            <w:gridSpan w:val="2"/>
            <w:tcMar>
              <w:top w:w="113" w:type="dxa"/>
              <w:bottom w:w="113" w:type="dxa"/>
            </w:tcMar>
          </w:tcPr>
          <w:p w14:paraId="60D7FBD1" w14:textId="2F4229BB" w:rsidR="00CB28E8" w:rsidRPr="00446A51" w:rsidRDefault="00CB28E8" w:rsidP="00CB28E8">
            <w:pPr>
              <w:spacing w:after="120" w:line="276" w:lineRule="auto"/>
              <w:ind w:left="262"/>
              <w:jc w:val="both"/>
              <w:rPr>
                <w:color w:val="000000"/>
              </w:rPr>
            </w:pPr>
            <w:r w:rsidRPr="00446A51">
              <w:rPr>
                <w:color w:val="000000"/>
              </w:rPr>
              <w:t>reiškia teisės akt</w:t>
            </w:r>
            <w:r w:rsidR="00B9381A">
              <w:rPr>
                <w:color w:val="000000"/>
              </w:rPr>
              <w:t>ą</w:t>
            </w:r>
            <w:r w:rsidRPr="00446A51">
              <w:rPr>
                <w:color w:val="000000"/>
              </w:rPr>
              <w:t>, kuris taikomas:</w:t>
            </w:r>
          </w:p>
          <w:p w14:paraId="58E4664D" w14:textId="1847B710" w:rsidR="00CB28E8" w:rsidRPr="00446A51" w:rsidRDefault="00CB28E8" w:rsidP="003C34AC">
            <w:pPr>
              <w:pStyle w:val="Sraopastraipa"/>
              <w:numPr>
                <w:ilvl w:val="0"/>
                <w:numId w:val="22"/>
              </w:numPr>
              <w:spacing w:after="120" w:line="276" w:lineRule="auto"/>
              <w:jc w:val="both"/>
              <w:rPr>
                <w:rFonts w:eastAsia="Times New Roman"/>
                <w:i/>
                <w:color w:val="000000"/>
                <w:w w:val="101"/>
              </w:rPr>
            </w:pPr>
            <w:r w:rsidRPr="00446A51">
              <w:rPr>
                <w:color w:val="000000"/>
              </w:rPr>
              <w:t>Projektui ir netaikomas panašiems tokio tipo valdžios ir privataus sektorių partnerystės projektams</w:t>
            </w:r>
            <w:r w:rsidR="00DA0189">
              <w:rPr>
                <w:color w:val="000000"/>
              </w:rPr>
              <w:t xml:space="preserve"> arba</w:t>
            </w:r>
          </w:p>
          <w:p w14:paraId="4D358EF5" w14:textId="77777777" w:rsidR="00CB28E8" w:rsidRPr="00A054E3" w:rsidRDefault="00CB28E8" w:rsidP="003C34AC">
            <w:pPr>
              <w:pStyle w:val="Sraopastraipa"/>
              <w:numPr>
                <w:ilvl w:val="0"/>
                <w:numId w:val="22"/>
              </w:numPr>
              <w:spacing w:after="120" w:line="276" w:lineRule="auto"/>
              <w:jc w:val="both"/>
              <w:rPr>
                <w:rFonts w:eastAsia="Times New Roman"/>
                <w:i/>
                <w:color w:val="000000"/>
                <w:w w:val="101"/>
              </w:rPr>
            </w:pPr>
            <w:r w:rsidRPr="00446A51">
              <w:rPr>
                <w:color w:val="000000"/>
              </w:rPr>
              <w:t>Privačiam subjektui ir netaikomas kitiems asmenims arba</w:t>
            </w:r>
          </w:p>
          <w:p w14:paraId="1ABA37EE" w14:textId="77777777" w:rsidR="00CB28E8" w:rsidRPr="00A054E3" w:rsidRDefault="00CB28E8" w:rsidP="003C34AC">
            <w:pPr>
              <w:pStyle w:val="Sraopastraipa"/>
              <w:numPr>
                <w:ilvl w:val="0"/>
                <w:numId w:val="22"/>
              </w:numPr>
              <w:spacing w:after="120" w:line="276" w:lineRule="auto"/>
              <w:jc w:val="both"/>
              <w:rPr>
                <w:color w:val="000000"/>
              </w:rPr>
            </w:pPr>
            <w:r w:rsidRPr="00A054E3">
              <w:rPr>
                <w:color w:val="000000"/>
              </w:rPr>
              <w:t>Valdžios ir privataus sektorių partnerystės sutartis vykdantiems asmenims (Privatiems subjektams) ir netaikomas kitiems asmenims.</w:t>
            </w:r>
          </w:p>
        </w:tc>
      </w:tr>
      <w:tr w:rsidR="00CB28E8" w:rsidRPr="000A6311" w14:paraId="46319D0B" w14:textId="77777777" w:rsidTr="00493653">
        <w:tc>
          <w:tcPr>
            <w:tcW w:w="2097" w:type="dxa"/>
            <w:tcMar>
              <w:top w:w="113" w:type="dxa"/>
              <w:bottom w:w="113" w:type="dxa"/>
            </w:tcMar>
          </w:tcPr>
          <w:p w14:paraId="2A88D38A" w14:textId="77777777" w:rsidR="00CB28E8" w:rsidRPr="008975E9" w:rsidRDefault="00CB28E8" w:rsidP="00CB28E8">
            <w:pPr>
              <w:spacing w:after="120" w:line="276" w:lineRule="auto"/>
              <w:rPr>
                <w:b/>
                <w:color w:val="632423"/>
              </w:rPr>
            </w:pPr>
            <w:r w:rsidRPr="00A10B83">
              <w:rPr>
                <w:b/>
                <w:color w:val="632423"/>
              </w:rPr>
              <w:t>Eksploatacijos pradžia</w:t>
            </w:r>
          </w:p>
        </w:tc>
        <w:tc>
          <w:tcPr>
            <w:tcW w:w="7009" w:type="dxa"/>
            <w:gridSpan w:val="2"/>
            <w:tcMar>
              <w:top w:w="113" w:type="dxa"/>
              <w:bottom w:w="113" w:type="dxa"/>
            </w:tcMar>
          </w:tcPr>
          <w:p w14:paraId="5E282C1F" w14:textId="7ECD5A5E" w:rsidR="00CB28E8" w:rsidRPr="008975E9" w:rsidRDefault="00CB28E8" w:rsidP="000673D7">
            <w:pPr>
              <w:spacing w:after="120" w:line="276" w:lineRule="auto"/>
              <w:ind w:left="262"/>
              <w:jc w:val="both"/>
              <w:rPr>
                <w:color w:val="000000"/>
              </w:rPr>
            </w:pPr>
            <w:r w:rsidRPr="00A10B83">
              <w:rPr>
                <w:color w:val="000000"/>
              </w:rPr>
              <w:t xml:space="preserve">reiškia sekančią Darbo dieną po to, kai Atlikus Darbus </w:t>
            </w:r>
            <w:proofErr w:type="spellStart"/>
            <w:r w:rsidRPr="00A10B83">
              <w:rPr>
                <w:color w:val="000000"/>
              </w:rPr>
              <w:t>darbus</w:t>
            </w:r>
            <w:proofErr w:type="spellEnd"/>
            <w:r w:rsidRPr="00A10B83">
              <w:rPr>
                <w:color w:val="000000"/>
              </w:rPr>
              <w:t xml:space="preserve"> Valdžios subjektas ir Privatus subjektas pasirašo Sutarties </w:t>
            </w:r>
            <w:r w:rsidR="000673D7">
              <w:rPr>
                <w:color w:val="000000"/>
              </w:rPr>
              <w:fldChar w:fldCharType="begin"/>
            </w:r>
            <w:r w:rsidR="000673D7">
              <w:rPr>
                <w:color w:val="000000"/>
              </w:rPr>
              <w:instrText xml:space="preserve"> REF _Ref56588283 \r \h </w:instrText>
            </w:r>
            <w:r w:rsidR="000673D7">
              <w:rPr>
                <w:color w:val="000000"/>
              </w:rPr>
            </w:r>
            <w:r w:rsidR="000673D7">
              <w:rPr>
                <w:color w:val="000000"/>
              </w:rPr>
              <w:fldChar w:fldCharType="separate"/>
            </w:r>
            <w:r w:rsidR="00B87438">
              <w:rPr>
                <w:color w:val="000000"/>
              </w:rPr>
              <w:t>11</w:t>
            </w:r>
            <w:r w:rsidR="000673D7">
              <w:rPr>
                <w:color w:val="000000"/>
              </w:rPr>
              <w:fldChar w:fldCharType="end"/>
            </w:r>
            <w:r w:rsidR="00DA0189">
              <w:rPr>
                <w:color w:val="000000"/>
              </w:rPr>
              <w:t xml:space="preserve"> priedo </w:t>
            </w:r>
            <w:r w:rsidR="00DA0189" w:rsidRPr="003F6A48">
              <w:rPr>
                <w:i/>
                <w:color w:val="000000"/>
              </w:rPr>
              <w:t>Darbų vertinimas ir priėmimas</w:t>
            </w:r>
            <w:r w:rsidR="00DA0189">
              <w:rPr>
                <w:color w:val="000000"/>
              </w:rPr>
              <w:t xml:space="preserve"> </w:t>
            </w:r>
            <w:r w:rsidR="005A34A6">
              <w:rPr>
                <w:color w:val="000000"/>
              </w:rPr>
              <w:t xml:space="preserve"> </w:t>
            </w:r>
            <w:r w:rsidR="000673D7">
              <w:rPr>
                <w:color w:val="000000"/>
              </w:rPr>
              <w:fldChar w:fldCharType="begin"/>
            </w:r>
            <w:r w:rsidR="000673D7">
              <w:rPr>
                <w:color w:val="000000"/>
              </w:rPr>
              <w:instrText xml:space="preserve"> REF _Ref87621825 \r \h </w:instrText>
            </w:r>
            <w:r w:rsidR="000673D7">
              <w:rPr>
                <w:color w:val="000000"/>
              </w:rPr>
            </w:r>
            <w:r w:rsidR="000673D7">
              <w:rPr>
                <w:color w:val="000000"/>
              </w:rPr>
              <w:fldChar w:fldCharType="separate"/>
            </w:r>
            <w:r w:rsidR="00B87438">
              <w:rPr>
                <w:color w:val="000000"/>
              </w:rPr>
              <w:t>3.4</w:t>
            </w:r>
            <w:r w:rsidR="000673D7">
              <w:rPr>
                <w:color w:val="000000"/>
              </w:rPr>
              <w:fldChar w:fldCharType="end"/>
            </w:r>
            <w:r w:rsidR="003F6A48">
              <w:rPr>
                <w:color w:val="000000"/>
              </w:rPr>
              <w:t xml:space="preserve"> </w:t>
            </w:r>
            <w:r w:rsidRPr="00A10B83">
              <w:rPr>
                <w:color w:val="000000"/>
              </w:rPr>
              <w:t xml:space="preserve">punkte numatytą patvirtinimą dėl Darbų </w:t>
            </w:r>
            <w:proofErr w:type="spellStart"/>
            <w:r w:rsidRPr="00A10B83">
              <w:rPr>
                <w:color w:val="000000"/>
              </w:rPr>
              <w:t>darbų</w:t>
            </w:r>
            <w:proofErr w:type="spellEnd"/>
            <w:r w:rsidRPr="00A10B83">
              <w:rPr>
                <w:color w:val="000000"/>
              </w:rPr>
              <w:t xml:space="preserve"> atitikimo Specifikacijų ir Pasiūlymo reikalavimams, nuo kurios Privatus subjektas pradeda teikti Paslaugas bei gauti Metinį atlyginimą;</w:t>
            </w:r>
          </w:p>
        </w:tc>
      </w:tr>
      <w:tr w:rsidR="00CB28E8" w:rsidRPr="000A6311" w14:paraId="61C8DF1C" w14:textId="77777777" w:rsidTr="00493653">
        <w:tc>
          <w:tcPr>
            <w:tcW w:w="2097" w:type="dxa"/>
            <w:tcMar>
              <w:top w:w="113" w:type="dxa"/>
              <w:bottom w:w="113" w:type="dxa"/>
            </w:tcMar>
          </w:tcPr>
          <w:p w14:paraId="78628B88" w14:textId="77777777" w:rsidR="00CB28E8" w:rsidRPr="000A6311" w:rsidRDefault="00CB28E8" w:rsidP="00CB28E8">
            <w:pPr>
              <w:spacing w:after="120" w:line="276" w:lineRule="auto"/>
              <w:rPr>
                <w:b/>
                <w:color w:val="632423"/>
              </w:rPr>
            </w:pPr>
            <w:r w:rsidRPr="000A6311">
              <w:rPr>
                <w:b/>
                <w:bCs/>
                <w:color w:val="632423"/>
              </w:rPr>
              <w:t>ES</w:t>
            </w:r>
          </w:p>
        </w:tc>
        <w:tc>
          <w:tcPr>
            <w:tcW w:w="7009" w:type="dxa"/>
            <w:gridSpan w:val="2"/>
            <w:tcMar>
              <w:top w:w="113" w:type="dxa"/>
              <w:bottom w:w="113" w:type="dxa"/>
            </w:tcMar>
          </w:tcPr>
          <w:p w14:paraId="778FC6C1" w14:textId="77777777" w:rsidR="00CB28E8" w:rsidRPr="000A6311" w:rsidRDefault="00CB28E8" w:rsidP="00CB28E8">
            <w:pPr>
              <w:spacing w:after="120" w:line="276" w:lineRule="auto"/>
              <w:ind w:left="262"/>
              <w:jc w:val="both"/>
              <w:rPr>
                <w:color w:val="000000"/>
              </w:rPr>
            </w:pPr>
            <w:r w:rsidRPr="000A6311">
              <w:rPr>
                <w:color w:val="000000"/>
              </w:rPr>
              <w:t>reiškia Europos Sąjungą;</w:t>
            </w:r>
          </w:p>
        </w:tc>
      </w:tr>
      <w:tr w:rsidR="00CB28E8" w:rsidRPr="000A6311" w14:paraId="4BDCCEF7" w14:textId="77777777" w:rsidTr="00493653">
        <w:tc>
          <w:tcPr>
            <w:tcW w:w="2097" w:type="dxa"/>
            <w:tcMar>
              <w:top w:w="113" w:type="dxa"/>
              <w:bottom w:w="113" w:type="dxa"/>
            </w:tcMar>
          </w:tcPr>
          <w:p w14:paraId="72241EE5" w14:textId="77777777" w:rsidR="00CB28E8" w:rsidRPr="000A6311" w:rsidRDefault="00CB28E8" w:rsidP="00CB28E8">
            <w:pPr>
              <w:spacing w:after="120" w:line="276" w:lineRule="auto"/>
              <w:rPr>
                <w:b/>
                <w:bCs/>
                <w:color w:val="632423"/>
              </w:rPr>
            </w:pPr>
            <w:r w:rsidRPr="000A6311">
              <w:rPr>
                <w:b/>
                <w:bCs/>
                <w:color w:val="632423"/>
              </w:rPr>
              <w:t>Esminis teisės aktų pasikeitimas</w:t>
            </w:r>
          </w:p>
        </w:tc>
        <w:tc>
          <w:tcPr>
            <w:tcW w:w="7009" w:type="dxa"/>
            <w:gridSpan w:val="2"/>
            <w:shd w:val="clear" w:color="auto" w:fill="auto"/>
            <w:tcMar>
              <w:top w:w="113" w:type="dxa"/>
              <w:bottom w:w="113" w:type="dxa"/>
            </w:tcMar>
          </w:tcPr>
          <w:p w14:paraId="645C8164" w14:textId="2D782F46" w:rsidR="00CB28E8" w:rsidRPr="00C73321" w:rsidRDefault="00F24258" w:rsidP="00B87438">
            <w:pPr>
              <w:spacing w:after="120" w:line="276" w:lineRule="auto"/>
              <w:ind w:left="261"/>
              <w:jc w:val="both"/>
              <w:rPr>
                <w:color w:val="000000"/>
              </w:rPr>
            </w:pPr>
            <w:r>
              <w:rPr>
                <w:color w:val="000000"/>
              </w:rPr>
              <w:t>r</w:t>
            </w:r>
            <w:r w:rsidR="00CB28E8" w:rsidRPr="00C73321">
              <w:rPr>
                <w:color w:val="000000"/>
              </w:rPr>
              <w:t>eiškia</w:t>
            </w:r>
            <w:r>
              <w:rPr>
                <w:color w:val="000000"/>
              </w:rPr>
              <w:t xml:space="preserve"> </w:t>
            </w:r>
            <w:r w:rsidR="00CB28E8" w:rsidRPr="00C73321">
              <w:rPr>
                <w:color w:val="000000"/>
              </w:rPr>
              <w:t>Specialiųjų teisės aktų ar Diskriminacinio teisės akto pasikeitimą ar naujo priėmimą</w:t>
            </w:r>
            <w:r w:rsidR="00CB28E8" w:rsidRPr="00871031">
              <w:rPr>
                <w:color w:val="000000"/>
              </w:rPr>
              <w:t xml:space="preserve">, turintį </w:t>
            </w:r>
            <w:r w:rsidR="00CB28E8" w:rsidRPr="00F8708A">
              <w:rPr>
                <w:color w:val="000000"/>
              </w:rPr>
              <w:t>poveikį Šalių teisėms ir pareigoms</w:t>
            </w:r>
            <w:r w:rsidR="00CB28E8" w:rsidRPr="00D1141E">
              <w:rPr>
                <w:color w:val="000000"/>
              </w:rPr>
              <w:t xml:space="preserve"> pagal Sutartį</w:t>
            </w:r>
            <w:r w:rsidR="00546EEB">
              <w:rPr>
                <w:color w:val="000000"/>
              </w:rPr>
              <w:t xml:space="preserve"> ir dėl ko Sutartį būtina keisti Sutarties </w:t>
            </w:r>
            <w:r w:rsidR="00546EEB">
              <w:rPr>
                <w:color w:val="000000"/>
              </w:rPr>
              <w:fldChar w:fldCharType="begin"/>
            </w:r>
            <w:r w:rsidR="00546EEB">
              <w:rPr>
                <w:color w:val="000000"/>
              </w:rPr>
              <w:instrText xml:space="preserve"> REF _Ref88811877 \r \h </w:instrText>
            </w:r>
            <w:r w:rsidR="00546EEB">
              <w:rPr>
                <w:color w:val="000000"/>
              </w:rPr>
            </w:r>
            <w:r w:rsidR="00546EEB">
              <w:rPr>
                <w:color w:val="000000"/>
              </w:rPr>
              <w:fldChar w:fldCharType="separate"/>
            </w:r>
            <w:r w:rsidR="00B87438">
              <w:rPr>
                <w:color w:val="000000"/>
              </w:rPr>
              <w:t>37</w:t>
            </w:r>
            <w:r w:rsidR="00546EEB">
              <w:rPr>
                <w:color w:val="000000"/>
              </w:rPr>
              <w:fldChar w:fldCharType="end"/>
            </w:r>
            <w:r w:rsidR="00546EEB" w:rsidRPr="003F6A48">
              <w:rPr>
                <w:color w:val="000000"/>
              </w:rPr>
              <w:t xml:space="preserve"> punkte nustatyta tvarka</w:t>
            </w:r>
            <w:r w:rsidR="00CB28E8" w:rsidRPr="00A27A3B">
              <w:rPr>
                <w:color w:val="000000"/>
              </w:rPr>
              <w:t>. Esminiu teisės aktų pasikeitim</w:t>
            </w:r>
            <w:r w:rsidR="00546EEB">
              <w:rPr>
                <w:color w:val="000000"/>
              </w:rPr>
              <w:t>u</w:t>
            </w:r>
            <w:r w:rsidR="00CB28E8" w:rsidRPr="00A27A3B">
              <w:rPr>
                <w:color w:val="000000"/>
              </w:rPr>
              <w:t xml:space="preserve"> </w:t>
            </w:r>
            <w:r w:rsidR="00546EEB">
              <w:rPr>
                <w:color w:val="000000"/>
              </w:rPr>
              <w:t>ne</w:t>
            </w:r>
            <w:r w:rsidR="00CB28E8" w:rsidRPr="00C73321">
              <w:rPr>
                <w:color w:val="000000"/>
              </w:rPr>
              <w:t xml:space="preserve">laikomi atvejai, </w:t>
            </w:r>
            <w:r w:rsidR="00546EEB">
              <w:rPr>
                <w:color w:val="000000"/>
              </w:rPr>
              <w:t xml:space="preserve">jeigu tam tikro </w:t>
            </w:r>
            <w:r w:rsidR="00CB28E8" w:rsidRPr="00C73321">
              <w:rPr>
                <w:color w:val="000000"/>
              </w:rPr>
              <w:t xml:space="preserve">Specialiojo teisės akto ar Diskriminacinio teisės akto pasikeitimas ar naujo priėmimas </w:t>
            </w:r>
            <w:r w:rsidR="00546EEB">
              <w:rPr>
                <w:color w:val="000000"/>
              </w:rPr>
              <w:t>ateityje buvo numatyta</w:t>
            </w:r>
            <w:r w:rsidR="00602D1A">
              <w:rPr>
                <w:color w:val="000000"/>
              </w:rPr>
              <w:t>s</w:t>
            </w:r>
            <w:r w:rsidR="00546EEB">
              <w:rPr>
                <w:color w:val="000000"/>
              </w:rPr>
              <w:t xml:space="preserve"> kitame </w:t>
            </w:r>
            <w:r w:rsidR="0076242F" w:rsidRPr="008C12CF">
              <w:rPr>
                <w:color w:val="000000"/>
              </w:rPr>
              <w:t xml:space="preserve">iki Pasiūlymo pateikimo </w:t>
            </w:r>
            <w:r w:rsidR="0011004E" w:rsidRPr="008C12CF">
              <w:rPr>
                <w:color w:val="000000"/>
              </w:rPr>
              <w:t>galiojusiame Specialiajame teisės akte ar Diskriminacinio poveikio teisės akte</w:t>
            </w:r>
            <w:r w:rsidR="00E573B8" w:rsidRPr="008C12CF">
              <w:rPr>
                <w:color w:val="000000"/>
              </w:rPr>
              <w:t>.</w:t>
            </w:r>
            <w:r w:rsidR="0011004E" w:rsidRPr="008C12CF">
              <w:rPr>
                <w:color w:val="000000"/>
              </w:rPr>
              <w:t xml:space="preserve"> </w:t>
            </w:r>
          </w:p>
        </w:tc>
      </w:tr>
      <w:tr w:rsidR="00CB28E8" w:rsidRPr="0042617A" w14:paraId="4AAE5E1A" w14:textId="77777777" w:rsidTr="00493653">
        <w:tc>
          <w:tcPr>
            <w:tcW w:w="2097" w:type="dxa"/>
            <w:tcMar>
              <w:top w:w="113" w:type="dxa"/>
              <w:bottom w:w="113" w:type="dxa"/>
            </w:tcMar>
          </w:tcPr>
          <w:p w14:paraId="70FCBA4F" w14:textId="77777777" w:rsidR="00CB28E8" w:rsidRPr="0042617A" w:rsidRDefault="00CB28E8" w:rsidP="00CB28E8">
            <w:pPr>
              <w:rPr>
                <w:b/>
                <w:bCs/>
                <w:color w:val="632423"/>
              </w:rPr>
            </w:pPr>
            <w:r w:rsidRPr="0042617A">
              <w:rPr>
                <w:b/>
                <w:bCs/>
                <w:color w:val="632423"/>
              </w:rPr>
              <w:t xml:space="preserve">Finansinis veiklos </w:t>
            </w:r>
          </w:p>
          <w:p w14:paraId="2A846E13" w14:textId="77777777" w:rsidR="00CB28E8" w:rsidRPr="0042617A" w:rsidRDefault="00CB28E8" w:rsidP="00CB28E8">
            <w:pPr>
              <w:rPr>
                <w:b/>
                <w:bCs/>
                <w:color w:val="632423"/>
              </w:rPr>
            </w:pPr>
            <w:r w:rsidRPr="0042617A">
              <w:rPr>
                <w:b/>
                <w:bCs/>
                <w:color w:val="632423"/>
              </w:rPr>
              <w:t>modelis</w:t>
            </w:r>
          </w:p>
          <w:p w14:paraId="357F8EAB" w14:textId="77777777" w:rsidR="00CB28E8" w:rsidRPr="0042617A" w:rsidRDefault="00CB28E8" w:rsidP="00CB28E8">
            <w:pPr>
              <w:rPr>
                <w:b/>
                <w:bCs/>
                <w:color w:val="632423"/>
              </w:rPr>
            </w:pPr>
          </w:p>
        </w:tc>
        <w:tc>
          <w:tcPr>
            <w:tcW w:w="7009" w:type="dxa"/>
            <w:gridSpan w:val="2"/>
            <w:tcMar>
              <w:top w:w="113" w:type="dxa"/>
              <w:bottom w:w="113" w:type="dxa"/>
            </w:tcMar>
          </w:tcPr>
          <w:p w14:paraId="7990FFB3" w14:textId="77777777" w:rsidR="00CB28E8" w:rsidRPr="0042617A" w:rsidRDefault="00CB28E8" w:rsidP="005A34A6">
            <w:pPr>
              <w:spacing w:after="120" w:line="276" w:lineRule="auto"/>
              <w:ind w:left="262"/>
              <w:jc w:val="both"/>
            </w:pPr>
            <w:r w:rsidRPr="0042617A">
              <w:t xml:space="preserve">reiškia pagal </w:t>
            </w:r>
            <w:r>
              <w:t xml:space="preserve">Sąlygų </w:t>
            </w:r>
            <w:r w:rsidR="005A34A6">
              <w:t xml:space="preserve">14 </w:t>
            </w:r>
            <w:r>
              <w:t xml:space="preserve">priedą </w:t>
            </w:r>
            <w:r w:rsidRPr="00DA3AAE">
              <w:rPr>
                <w:i/>
              </w:rPr>
              <w:t>Reikalavimai finansiniam veiklos modeliui</w:t>
            </w:r>
            <w:r>
              <w:t xml:space="preserve"> </w:t>
            </w:r>
            <w:r w:rsidRPr="000A6311">
              <w:t xml:space="preserve">Investuotojo kartu su Pasiūlymu pateiktą formą sudarytą dokumentą, kuriame nurodoma Privataus subjekto veiklos finansavimo struktūra ir sąlygos, finansiškai (ekonomiškai) </w:t>
            </w:r>
            <w:r w:rsidRPr="000A6311">
              <w:lastRenderedPageBreak/>
              <w:t>pagrindžiami investavimo tikslai, pateikiamas investicijų grąžos įvertinimas ir kiti efektyvumo rodikliai ir jo vėlesnius pakeitimus</w:t>
            </w:r>
            <w:r w:rsidRPr="001A5268">
              <w:t>;</w:t>
            </w:r>
            <w:r>
              <w:t xml:space="preserve"> </w:t>
            </w:r>
          </w:p>
        </w:tc>
      </w:tr>
      <w:tr w:rsidR="00CB28E8" w:rsidRPr="0042617A" w14:paraId="16DE2B5B" w14:textId="77777777" w:rsidTr="00493653">
        <w:tc>
          <w:tcPr>
            <w:tcW w:w="2097" w:type="dxa"/>
            <w:tcMar>
              <w:top w:w="113" w:type="dxa"/>
              <w:bottom w:w="113" w:type="dxa"/>
            </w:tcMar>
          </w:tcPr>
          <w:p w14:paraId="1E5CF0D3" w14:textId="77777777" w:rsidR="00CB28E8" w:rsidRPr="0042617A" w:rsidRDefault="00CB28E8" w:rsidP="00CB28E8">
            <w:pPr>
              <w:rPr>
                <w:b/>
                <w:bCs/>
                <w:color w:val="632423"/>
              </w:rPr>
            </w:pPr>
            <w:r w:rsidRPr="0042617A">
              <w:rPr>
                <w:b/>
                <w:bCs/>
                <w:color w:val="632423"/>
              </w:rPr>
              <w:lastRenderedPageBreak/>
              <w:t>Finansuotojas</w:t>
            </w:r>
          </w:p>
        </w:tc>
        <w:tc>
          <w:tcPr>
            <w:tcW w:w="7009" w:type="dxa"/>
            <w:gridSpan w:val="2"/>
            <w:tcMar>
              <w:top w:w="113" w:type="dxa"/>
              <w:bottom w:w="113" w:type="dxa"/>
            </w:tcMar>
          </w:tcPr>
          <w:p w14:paraId="6E8F9F46" w14:textId="3339CB3D" w:rsidR="00CB28E8" w:rsidRPr="0042617A" w:rsidRDefault="00CB28E8" w:rsidP="00CB28E8">
            <w:pPr>
              <w:spacing w:after="120" w:line="276" w:lineRule="auto"/>
              <w:ind w:left="262"/>
              <w:jc w:val="both"/>
            </w:pPr>
            <w:r w:rsidRPr="0042617A">
              <w:t xml:space="preserve">reiškia juridinį asmenį (išskyrus </w:t>
            </w:r>
            <w:r>
              <w:t xml:space="preserve">Investuotoją ir / ar </w:t>
            </w:r>
            <w:r w:rsidRPr="0042617A">
              <w:t xml:space="preserve">Susijusį asmenį), suteikiantį </w:t>
            </w:r>
            <w:r>
              <w:t xml:space="preserve">Investuotojui ir / ar </w:t>
            </w:r>
            <w:r w:rsidRPr="0042617A">
              <w:t xml:space="preserve">Privačiam subjektui  Finansiniame veiklos modelyje numatytą finansavimą, reikalingą tinkamai vykdyti jo įsipareigojimus pagal Sutartį, ir su kuriuo Valdžios subjektas, </w:t>
            </w:r>
            <w:r>
              <w:t>Finansuotojui</w:t>
            </w:r>
            <w:r w:rsidRPr="0042617A">
              <w:t xml:space="preserve"> pageidaujant, </w:t>
            </w:r>
            <w:r>
              <w:t>gali</w:t>
            </w:r>
            <w:r w:rsidRPr="0042617A">
              <w:t xml:space="preserve"> sudaryti Tiesioginį susitarimą</w:t>
            </w:r>
            <w:r w:rsidR="00356462">
              <w:t>. Finansuotojais gali būti kredito įstaigos, finansų įstaigos, investicijų fondai</w:t>
            </w:r>
            <w:r w:rsidRPr="0042617A">
              <w:t>;</w:t>
            </w:r>
          </w:p>
        </w:tc>
      </w:tr>
      <w:tr w:rsidR="00CB28E8" w:rsidRPr="0042617A" w14:paraId="0E267F13" w14:textId="77777777" w:rsidTr="00493653">
        <w:tc>
          <w:tcPr>
            <w:tcW w:w="2097" w:type="dxa"/>
            <w:tcMar>
              <w:top w:w="113" w:type="dxa"/>
              <w:bottom w:w="113" w:type="dxa"/>
            </w:tcMar>
          </w:tcPr>
          <w:p w14:paraId="6431FD53" w14:textId="77777777" w:rsidR="00CB28E8" w:rsidRPr="0042617A" w:rsidRDefault="00CB28E8" w:rsidP="00CB28E8">
            <w:pPr>
              <w:rPr>
                <w:b/>
                <w:bCs/>
                <w:color w:val="632423"/>
              </w:rPr>
            </w:pPr>
            <w:r w:rsidRPr="00F24700">
              <w:rPr>
                <w:b/>
                <w:bCs/>
                <w:color w:val="632423"/>
              </w:rPr>
              <w:t>Finansų minister</w:t>
            </w:r>
            <w:r>
              <w:rPr>
                <w:b/>
                <w:bCs/>
                <w:color w:val="632423"/>
              </w:rPr>
              <w:t>i</w:t>
            </w:r>
            <w:r w:rsidRPr="00F24700">
              <w:rPr>
                <w:b/>
                <w:bCs/>
                <w:color w:val="632423"/>
              </w:rPr>
              <w:t>ja</w:t>
            </w:r>
          </w:p>
        </w:tc>
        <w:tc>
          <w:tcPr>
            <w:tcW w:w="7009" w:type="dxa"/>
            <w:gridSpan w:val="2"/>
            <w:tcMar>
              <w:top w:w="113" w:type="dxa"/>
              <w:bottom w:w="113" w:type="dxa"/>
            </w:tcMar>
          </w:tcPr>
          <w:p w14:paraId="6CD04CFD" w14:textId="77777777" w:rsidR="00CB28E8" w:rsidRPr="00CC4A2C" w:rsidRDefault="00CB28E8" w:rsidP="00CB28E8">
            <w:pPr>
              <w:spacing w:after="120" w:line="276" w:lineRule="auto"/>
              <w:ind w:left="262"/>
              <w:jc w:val="both"/>
            </w:pPr>
            <w:r w:rsidRPr="00CC4A2C">
              <w:t>reiškia Lietuvos Respublikos finansų ministeriją, įstaigos kodas – 288601650, adresas – Lukiškių g. 2, LT-01512 Vilnius;</w:t>
            </w:r>
          </w:p>
        </w:tc>
      </w:tr>
      <w:tr w:rsidR="00CB28E8" w:rsidRPr="0042617A" w14:paraId="4C1AB2E4" w14:textId="77777777" w:rsidTr="00493653">
        <w:tc>
          <w:tcPr>
            <w:tcW w:w="2097" w:type="dxa"/>
            <w:tcMar>
              <w:top w:w="113" w:type="dxa"/>
              <w:bottom w:w="113" w:type="dxa"/>
            </w:tcMar>
          </w:tcPr>
          <w:p w14:paraId="75E5A470" w14:textId="77777777" w:rsidR="00CB28E8" w:rsidRPr="0042617A" w:rsidRDefault="00CB28E8" w:rsidP="00CB28E8">
            <w:pPr>
              <w:spacing w:after="120" w:line="276" w:lineRule="auto"/>
              <w:rPr>
                <w:b/>
                <w:bCs/>
                <w:color w:val="632423"/>
              </w:rPr>
            </w:pPr>
            <w:r w:rsidRPr="0042617A">
              <w:rPr>
                <w:b/>
                <w:bCs/>
                <w:color w:val="632423"/>
              </w:rPr>
              <w:t>Gera verslo praktika</w:t>
            </w:r>
          </w:p>
          <w:p w14:paraId="05E240CC" w14:textId="77777777" w:rsidR="00CB28E8" w:rsidRPr="0042617A" w:rsidRDefault="00CB28E8" w:rsidP="00CB28E8">
            <w:pPr>
              <w:spacing w:after="120" w:line="276" w:lineRule="auto"/>
              <w:rPr>
                <w:b/>
                <w:bCs/>
                <w:color w:val="632423"/>
              </w:rPr>
            </w:pPr>
            <w:r w:rsidRPr="0042617A">
              <w:rPr>
                <w:b/>
                <w:bCs/>
                <w:color w:val="632423"/>
              </w:rPr>
              <w:t xml:space="preserve"> </w:t>
            </w:r>
          </w:p>
        </w:tc>
        <w:tc>
          <w:tcPr>
            <w:tcW w:w="7009" w:type="dxa"/>
            <w:gridSpan w:val="2"/>
            <w:tcMar>
              <w:top w:w="113" w:type="dxa"/>
              <w:bottom w:w="113" w:type="dxa"/>
            </w:tcMar>
          </w:tcPr>
          <w:p w14:paraId="53DC78FF" w14:textId="77777777" w:rsidR="00CB28E8" w:rsidRPr="0042617A" w:rsidRDefault="00CB28E8" w:rsidP="00CB28E8">
            <w:pPr>
              <w:spacing w:after="120" w:line="276" w:lineRule="auto"/>
              <w:ind w:left="262"/>
              <w:jc w:val="both"/>
            </w:pPr>
            <w:r w:rsidRPr="0042617A">
              <w:t xml:space="preserve">reiškia veiklos vykdymą vadovaujantis teisės aktams neprieštaraujančiais ir sąžiningą verslo praktiką atitinkančiais standartais, metodais būdais, priemonėmis, praktika, procedūromis ir tokiu rūpestingumo ir apdairumo lygiu, kurio tokiomis pačiomis ar panašiomis sąlygomis yra </w:t>
            </w:r>
            <w:r w:rsidRPr="0042617A" w:rsidDel="000468CB">
              <w:t xml:space="preserve">įprastai </w:t>
            </w:r>
            <w:r w:rsidRPr="0042617A">
              <w:t xml:space="preserve">tikimasi iš panašią veiklą vykdančių kvalifikuotų ir patyrusių </w:t>
            </w:r>
            <w:r>
              <w:t>asmenų</w:t>
            </w:r>
            <w:r w:rsidRPr="0042617A">
              <w:t>;</w:t>
            </w:r>
          </w:p>
        </w:tc>
      </w:tr>
      <w:tr w:rsidR="00CB28E8" w:rsidRPr="0042617A" w14:paraId="054F622C" w14:textId="77777777" w:rsidTr="00493653">
        <w:tc>
          <w:tcPr>
            <w:tcW w:w="2097" w:type="dxa"/>
            <w:tcMar>
              <w:top w:w="113" w:type="dxa"/>
              <w:bottom w:w="113" w:type="dxa"/>
            </w:tcMar>
          </w:tcPr>
          <w:p w14:paraId="374DB004" w14:textId="77777777" w:rsidR="00CB28E8" w:rsidRPr="0042617A" w:rsidRDefault="00CB28E8" w:rsidP="00CB28E8">
            <w:pPr>
              <w:spacing w:after="120" w:line="276" w:lineRule="auto"/>
              <w:rPr>
                <w:b/>
                <w:bCs/>
              </w:rPr>
            </w:pPr>
            <w:r w:rsidRPr="0042617A">
              <w:rPr>
                <w:b/>
                <w:bCs/>
                <w:color w:val="632423"/>
              </w:rPr>
              <w:t>Investicijos</w:t>
            </w:r>
          </w:p>
        </w:tc>
        <w:tc>
          <w:tcPr>
            <w:tcW w:w="7009" w:type="dxa"/>
            <w:gridSpan w:val="2"/>
            <w:tcMar>
              <w:top w:w="113" w:type="dxa"/>
              <w:bottom w:w="113" w:type="dxa"/>
            </w:tcMar>
          </w:tcPr>
          <w:p w14:paraId="3A666577" w14:textId="77777777" w:rsidR="00CB28E8" w:rsidRPr="0042617A" w:rsidRDefault="00CB28E8" w:rsidP="00CB28E8">
            <w:pPr>
              <w:spacing w:after="120" w:line="276" w:lineRule="auto"/>
              <w:ind w:left="262"/>
              <w:jc w:val="both"/>
              <w:rPr>
                <w:color w:val="000000"/>
              </w:rPr>
            </w:pPr>
            <w:r w:rsidRPr="0042617A">
              <w:rPr>
                <w:color w:val="000000"/>
              </w:rPr>
              <w:t>reiškia investicijas į Turtą ir kitas tinkamam Darbų atlikimui ir Paslaugų teikimui reikalingas investicijas</w:t>
            </w:r>
            <w:r>
              <w:rPr>
                <w:color w:val="000000"/>
              </w:rPr>
              <w:t>, nurodytas Specifikacijose</w:t>
            </w:r>
            <w:r w:rsidRPr="0042617A">
              <w:rPr>
                <w:color w:val="000000"/>
              </w:rPr>
              <w:t xml:space="preserve"> </w:t>
            </w:r>
            <w:r w:rsidR="009010BA">
              <w:rPr>
                <w:color w:val="000000"/>
              </w:rPr>
              <w:t xml:space="preserve">ir Finansiniame veikos modelyje </w:t>
            </w:r>
            <w:r w:rsidRPr="0042617A">
              <w:rPr>
                <w:color w:val="000000"/>
              </w:rPr>
              <w:t>ir kitas investicijas į Turtą, padarytas Sutartyje nustatyta tvarka;</w:t>
            </w:r>
          </w:p>
        </w:tc>
      </w:tr>
      <w:tr w:rsidR="00CB28E8" w:rsidRPr="0042617A" w14:paraId="56F6F1A1" w14:textId="77777777" w:rsidTr="00493653">
        <w:tc>
          <w:tcPr>
            <w:tcW w:w="2097" w:type="dxa"/>
            <w:tcMar>
              <w:top w:w="113" w:type="dxa"/>
              <w:bottom w:w="113" w:type="dxa"/>
            </w:tcMar>
          </w:tcPr>
          <w:p w14:paraId="5175E097" w14:textId="77777777" w:rsidR="00CB28E8" w:rsidRPr="0042617A" w:rsidRDefault="00CB28E8" w:rsidP="00CB28E8">
            <w:pPr>
              <w:spacing w:after="120" w:line="276" w:lineRule="auto"/>
              <w:rPr>
                <w:b/>
                <w:bCs/>
                <w:color w:val="632423"/>
              </w:rPr>
            </w:pPr>
            <w:r w:rsidRPr="0042617A">
              <w:rPr>
                <w:b/>
                <w:bCs/>
                <w:color w:val="632423"/>
              </w:rPr>
              <w:t>Investicijų grąža</w:t>
            </w:r>
          </w:p>
        </w:tc>
        <w:tc>
          <w:tcPr>
            <w:tcW w:w="7009" w:type="dxa"/>
            <w:gridSpan w:val="2"/>
            <w:tcMar>
              <w:top w:w="113" w:type="dxa"/>
              <w:bottom w:w="113" w:type="dxa"/>
            </w:tcMar>
          </w:tcPr>
          <w:p w14:paraId="3235D9F2" w14:textId="77777777" w:rsidR="00CB28E8" w:rsidRPr="0042617A" w:rsidRDefault="00CB28E8" w:rsidP="00CB28E8">
            <w:pPr>
              <w:spacing w:after="120" w:line="276" w:lineRule="auto"/>
              <w:ind w:left="262"/>
              <w:jc w:val="both"/>
              <w:rPr>
                <w:color w:val="000000"/>
              </w:rPr>
            </w:pPr>
            <w:r w:rsidRPr="0042617A">
              <w:rPr>
                <w:color w:val="000000"/>
              </w:rPr>
              <w:t>reiškia bet kokias Investuotojo iš Privataus subjekto gautinas pajamas (dividendus, palūkanas, išmokamas lėšas sumažinus Privataus subjekto kapitalą ar bet kokia kita forma gaunamą ekonominę naudą);</w:t>
            </w:r>
          </w:p>
        </w:tc>
      </w:tr>
      <w:tr w:rsidR="00CB28E8" w:rsidRPr="0042617A" w14:paraId="66410E53" w14:textId="77777777" w:rsidTr="00493653">
        <w:tc>
          <w:tcPr>
            <w:tcW w:w="2097" w:type="dxa"/>
            <w:tcMar>
              <w:top w:w="113" w:type="dxa"/>
              <w:bottom w:w="113" w:type="dxa"/>
            </w:tcMar>
          </w:tcPr>
          <w:p w14:paraId="5AA089B9" w14:textId="77777777" w:rsidR="00CB28E8" w:rsidRPr="0042617A" w:rsidRDefault="00CB28E8" w:rsidP="00CB28E8">
            <w:pPr>
              <w:spacing w:after="120" w:line="276" w:lineRule="auto"/>
              <w:rPr>
                <w:b/>
                <w:bCs/>
                <w:color w:val="632423"/>
              </w:rPr>
            </w:pPr>
            <w:r w:rsidRPr="0042617A">
              <w:rPr>
                <w:b/>
                <w:bCs/>
                <w:color w:val="632423"/>
              </w:rPr>
              <w:t>Investicijų grąžos norma</w:t>
            </w:r>
          </w:p>
        </w:tc>
        <w:tc>
          <w:tcPr>
            <w:tcW w:w="7009" w:type="dxa"/>
            <w:gridSpan w:val="2"/>
            <w:tcMar>
              <w:top w:w="113" w:type="dxa"/>
              <w:bottom w:w="113" w:type="dxa"/>
            </w:tcMar>
          </w:tcPr>
          <w:p w14:paraId="5BD06F0C" w14:textId="77777777" w:rsidR="00CB28E8" w:rsidRPr="0042617A" w:rsidRDefault="00CB28E8" w:rsidP="00CB28E8">
            <w:pPr>
              <w:spacing w:after="120" w:line="276" w:lineRule="auto"/>
              <w:ind w:left="262"/>
              <w:jc w:val="both"/>
              <w:rPr>
                <w:color w:val="000000"/>
              </w:rPr>
            </w:pPr>
            <w:r w:rsidRPr="0042617A">
              <w:rPr>
                <w:color w:val="000000"/>
              </w:rPr>
              <w:t xml:space="preserve">reiškia grąžos normą (vidinę pajamų normą, angl. </w:t>
            </w:r>
            <w:proofErr w:type="spellStart"/>
            <w:r w:rsidRPr="0042617A">
              <w:rPr>
                <w:i/>
                <w:iCs/>
                <w:color w:val="000000"/>
              </w:rPr>
              <w:t>Internal</w:t>
            </w:r>
            <w:proofErr w:type="spellEnd"/>
            <w:r w:rsidRPr="0042617A">
              <w:rPr>
                <w:i/>
                <w:iCs/>
                <w:color w:val="000000"/>
              </w:rPr>
              <w:t xml:space="preserve"> Rate </w:t>
            </w:r>
            <w:proofErr w:type="spellStart"/>
            <w:r w:rsidRPr="0042617A">
              <w:rPr>
                <w:i/>
                <w:iCs/>
                <w:color w:val="000000"/>
              </w:rPr>
              <w:t>of</w:t>
            </w:r>
            <w:proofErr w:type="spellEnd"/>
            <w:r w:rsidRPr="0042617A">
              <w:rPr>
                <w:i/>
                <w:iCs/>
                <w:color w:val="000000"/>
              </w:rPr>
              <w:t xml:space="preserve"> </w:t>
            </w:r>
            <w:proofErr w:type="spellStart"/>
            <w:r w:rsidRPr="0042617A">
              <w:rPr>
                <w:i/>
                <w:iCs/>
                <w:color w:val="000000"/>
              </w:rPr>
              <w:t>Return</w:t>
            </w:r>
            <w:proofErr w:type="spellEnd"/>
            <w:r w:rsidRPr="0042617A">
              <w:rPr>
                <w:color w:val="000000"/>
              </w:rPr>
              <w:t>), kuriai esant Investuotojo iš Privataus subjekto gautinų pajamų srautų dabartinė vertė prilyginama nuliui ir kuri apskaičiuojama Finansiniame veiklos modelyje nustatyta tvarka</w:t>
            </w:r>
            <w:r>
              <w:rPr>
                <w:color w:val="000000"/>
              </w:rPr>
              <w:t xml:space="preserve">; </w:t>
            </w:r>
          </w:p>
        </w:tc>
      </w:tr>
      <w:tr w:rsidR="00CB28E8" w:rsidRPr="0042617A" w14:paraId="033B4AC8" w14:textId="77777777" w:rsidTr="00493653">
        <w:tc>
          <w:tcPr>
            <w:tcW w:w="2097" w:type="dxa"/>
            <w:tcMar>
              <w:top w:w="113" w:type="dxa"/>
              <w:bottom w:w="113" w:type="dxa"/>
            </w:tcMar>
          </w:tcPr>
          <w:p w14:paraId="68CF86BA" w14:textId="77777777" w:rsidR="00CB28E8" w:rsidRPr="0042617A" w:rsidRDefault="00CB28E8" w:rsidP="00CB28E8">
            <w:pPr>
              <w:spacing w:after="120" w:line="276" w:lineRule="auto"/>
              <w:rPr>
                <w:b/>
                <w:bCs/>
              </w:rPr>
            </w:pPr>
            <w:r w:rsidRPr="0042617A">
              <w:rPr>
                <w:b/>
                <w:bCs/>
                <w:color w:val="632423"/>
              </w:rPr>
              <w:t>Investicijų įstatymas</w:t>
            </w:r>
          </w:p>
        </w:tc>
        <w:tc>
          <w:tcPr>
            <w:tcW w:w="7009" w:type="dxa"/>
            <w:gridSpan w:val="2"/>
            <w:tcMar>
              <w:top w:w="113" w:type="dxa"/>
              <w:bottom w:w="113" w:type="dxa"/>
            </w:tcMar>
          </w:tcPr>
          <w:p w14:paraId="7C708215" w14:textId="77777777" w:rsidR="00CB28E8" w:rsidRPr="0042617A" w:rsidRDefault="00CB28E8" w:rsidP="00CB28E8">
            <w:pPr>
              <w:spacing w:after="120" w:line="276" w:lineRule="auto"/>
              <w:ind w:left="262"/>
              <w:jc w:val="both"/>
              <w:rPr>
                <w:color w:val="000000"/>
              </w:rPr>
            </w:pPr>
            <w:r w:rsidRPr="0042617A">
              <w:t>reiškia Lietuvos Respublikos investicijų įstatymą;</w:t>
            </w:r>
          </w:p>
        </w:tc>
      </w:tr>
      <w:tr w:rsidR="00CB28E8" w:rsidRPr="0042617A" w14:paraId="7F8C6490" w14:textId="77777777" w:rsidTr="00493653">
        <w:tc>
          <w:tcPr>
            <w:tcW w:w="2097" w:type="dxa"/>
            <w:tcMar>
              <w:top w:w="113" w:type="dxa"/>
              <w:bottom w:w="113" w:type="dxa"/>
            </w:tcMar>
          </w:tcPr>
          <w:p w14:paraId="14B0848B" w14:textId="77777777" w:rsidR="00CB28E8" w:rsidRPr="0042617A" w:rsidRDefault="00CB28E8" w:rsidP="00CB28E8">
            <w:pPr>
              <w:spacing w:after="120" w:line="276" w:lineRule="auto"/>
              <w:rPr>
                <w:b/>
                <w:bCs/>
                <w:color w:val="632423"/>
              </w:rPr>
            </w:pPr>
            <w:r>
              <w:rPr>
                <w:b/>
                <w:bCs/>
                <w:color w:val="632423"/>
              </w:rPr>
              <w:t>Investuotojas</w:t>
            </w:r>
          </w:p>
        </w:tc>
        <w:tc>
          <w:tcPr>
            <w:tcW w:w="7009" w:type="dxa"/>
            <w:gridSpan w:val="2"/>
            <w:tcMar>
              <w:top w:w="113" w:type="dxa"/>
              <w:bottom w:w="113" w:type="dxa"/>
            </w:tcMar>
          </w:tcPr>
          <w:p w14:paraId="52D99094" w14:textId="77777777" w:rsidR="00CB28E8" w:rsidRPr="00F9283F" w:rsidRDefault="00CB28E8" w:rsidP="00CB28E8">
            <w:pPr>
              <w:spacing w:after="120" w:line="276" w:lineRule="auto"/>
              <w:ind w:left="262"/>
              <w:jc w:val="both"/>
            </w:pPr>
            <w:r w:rsidRPr="000A6311">
              <w:t xml:space="preserve">reiškia </w:t>
            </w:r>
            <w:r w:rsidRPr="000A6311">
              <w:rPr>
                <w:color w:val="FF0000"/>
              </w:rPr>
              <w:t>[</w:t>
            </w:r>
            <w:r w:rsidRPr="000A6311">
              <w:rPr>
                <w:i/>
                <w:iCs/>
                <w:color w:val="FF0000"/>
              </w:rPr>
              <w:t>nurodyti Pirkimą laimėjusio dalyvio pavadinimą ir rekvizitus, su kuriuo Valdžios subjektas priėmė sprendimą sudaryti Sutartį</w:t>
            </w:r>
            <w:r w:rsidRPr="000A6311">
              <w:rPr>
                <w:color w:val="FF0000"/>
              </w:rPr>
              <w:t>]</w:t>
            </w:r>
            <w:r w:rsidRPr="000A6311">
              <w:rPr>
                <w:w w:val="101"/>
              </w:rPr>
              <w:t xml:space="preserve">, </w:t>
            </w:r>
            <w:r w:rsidRPr="000A6311">
              <w:t xml:space="preserve">kurio Pasiūlymas buvo pripažintas naudingiausiu ir kuris laimėjo Pirkimą, bei su kuriuo ir kurio įkurtu Privačiu subjektu </w:t>
            </w:r>
            <w:r w:rsidRPr="000A6311">
              <w:lastRenderedPageBreak/>
              <w:t>sudaroma Sutartis, ir Sutartyje numatytais atvejais jį pakeitusius asmenis;</w:t>
            </w:r>
          </w:p>
        </w:tc>
      </w:tr>
      <w:tr w:rsidR="00CB28E8" w:rsidRPr="0042617A" w14:paraId="2BB21C94" w14:textId="77777777" w:rsidTr="00493653">
        <w:tc>
          <w:tcPr>
            <w:tcW w:w="2097" w:type="dxa"/>
            <w:tcMar>
              <w:top w:w="113" w:type="dxa"/>
              <w:bottom w:w="113" w:type="dxa"/>
            </w:tcMar>
          </w:tcPr>
          <w:p w14:paraId="47FAF09B" w14:textId="77777777" w:rsidR="00CB28E8" w:rsidRPr="0042617A" w:rsidRDefault="00CB28E8" w:rsidP="00CB28E8">
            <w:pPr>
              <w:spacing w:after="120" w:line="276" w:lineRule="auto"/>
              <w:rPr>
                <w:b/>
                <w:bCs/>
                <w:color w:val="632423"/>
              </w:rPr>
            </w:pPr>
            <w:r w:rsidRPr="0042617A">
              <w:rPr>
                <w:b/>
                <w:bCs/>
                <w:color w:val="632423"/>
              </w:rPr>
              <w:lastRenderedPageBreak/>
              <w:t>Išankstinės Sutarties įsigaliojimo sąlygos</w:t>
            </w:r>
          </w:p>
        </w:tc>
        <w:tc>
          <w:tcPr>
            <w:tcW w:w="7009" w:type="dxa"/>
            <w:gridSpan w:val="2"/>
            <w:tcMar>
              <w:top w:w="113" w:type="dxa"/>
              <w:bottom w:w="113" w:type="dxa"/>
            </w:tcMar>
          </w:tcPr>
          <w:p w14:paraId="00ED53BD" w14:textId="5500E01A" w:rsidR="00CB28E8" w:rsidRPr="0042617A" w:rsidRDefault="00CB28E8" w:rsidP="00CB28E8">
            <w:pPr>
              <w:spacing w:after="120" w:line="276" w:lineRule="auto"/>
              <w:ind w:left="262"/>
              <w:jc w:val="both"/>
              <w:rPr>
                <w:color w:val="000000"/>
              </w:rPr>
            </w:pPr>
            <w:r w:rsidRPr="0042617A">
              <w:rPr>
                <w:color w:val="000000"/>
              </w:rPr>
              <w:t xml:space="preserve">reiškia šios Sutarties </w:t>
            </w:r>
            <w:r w:rsidRPr="00C92AF3">
              <w:rPr>
                <w:color w:val="000000"/>
              </w:rPr>
              <w:fldChar w:fldCharType="begin"/>
            </w:r>
            <w:r w:rsidRPr="0042617A">
              <w:rPr>
                <w:color w:val="000000"/>
              </w:rPr>
              <w:instrText xml:space="preserve"> REF _Ref406945987 \r \h  \* MERGEFORMAT </w:instrText>
            </w:r>
            <w:r w:rsidRPr="00C92AF3">
              <w:rPr>
                <w:color w:val="000000"/>
              </w:rPr>
            </w:r>
            <w:r w:rsidRPr="00C92AF3">
              <w:rPr>
                <w:color w:val="000000"/>
              </w:rPr>
              <w:fldChar w:fldCharType="separate"/>
            </w:r>
            <w:r w:rsidR="00B87438">
              <w:rPr>
                <w:color w:val="000000"/>
              </w:rPr>
              <w:t>8</w:t>
            </w:r>
            <w:r w:rsidRPr="00C92AF3">
              <w:rPr>
                <w:color w:val="000000"/>
              </w:rPr>
              <w:fldChar w:fldCharType="end"/>
            </w:r>
            <w:r w:rsidRPr="0042617A">
              <w:rPr>
                <w:color w:val="000000"/>
              </w:rPr>
              <w:t> priede</w:t>
            </w:r>
            <w:r>
              <w:rPr>
                <w:color w:val="000000"/>
              </w:rPr>
              <w:t xml:space="preserve"> </w:t>
            </w:r>
            <w:r w:rsidRPr="00DA3AAE">
              <w:rPr>
                <w:i/>
                <w:color w:val="000000"/>
              </w:rPr>
              <w:t>Išankstinės Sutarties įsigaliojimo sąlygos</w:t>
            </w:r>
            <w:r w:rsidRPr="0042617A">
              <w:rPr>
                <w:color w:val="000000"/>
              </w:rPr>
              <w:t xml:space="preserve"> numatytas sąlygas, kurių įvykdymas yra būtinas Sutarties įsigaliojimui visa apimtimi;</w:t>
            </w:r>
          </w:p>
        </w:tc>
      </w:tr>
      <w:tr w:rsidR="00CB28E8" w:rsidRPr="0042617A" w14:paraId="61343EE0" w14:textId="77777777" w:rsidTr="00493653">
        <w:tc>
          <w:tcPr>
            <w:tcW w:w="2097" w:type="dxa"/>
            <w:tcMar>
              <w:top w:w="113" w:type="dxa"/>
              <w:bottom w:w="113" w:type="dxa"/>
            </w:tcMar>
          </w:tcPr>
          <w:p w14:paraId="6AFF25F7" w14:textId="77777777" w:rsidR="00CB28E8" w:rsidRPr="0042617A" w:rsidRDefault="00CB28E8" w:rsidP="00CB28E8">
            <w:pPr>
              <w:spacing w:after="120" w:line="276" w:lineRule="auto"/>
              <w:rPr>
                <w:b/>
                <w:bCs/>
                <w:color w:val="632423"/>
              </w:rPr>
            </w:pPr>
            <w:r w:rsidRPr="00CC4A2C">
              <w:rPr>
                <w:b/>
                <w:bCs/>
                <w:color w:val="632423"/>
              </w:rPr>
              <w:t>Kitas paskolos teikėjas</w:t>
            </w:r>
          </w:p>
          <w:p w14:paraId="59607605" w14:textId="77777777" w:rsidR="00CB28E8" w:rsidRPr="0042617A" w:rsidRDefault="00CB28E8" w:rsidP="00CB28E8">
            <w:pPr>
              <w:spacing w:after="120" w:line="276" w:lineRule="auto"/>
              <w:rPr>
                <w:b/>
                <w:bCs/>
                <w:color w:val="632423"/>
              </w:rPr>
            </w:pPr>
          </w:p>
        </w:tc>
        <w:tc>
          <w:tcPr>
            <w:tcW w:w="7009" w:type="dxa"/>
            <w:gridSpan w:val="2"/>
            <w:tcMar>
              <w:top w:w="113" w:type="dxa"/>
              <w:bottom w:w="113" w:type="dxa"/>
            </w:tcMar>
          </w:tcPr>
          <w:p w14:paraId="649C74A8" w14:textId="77777777" w:rsidR="00CB28E8" w:rsidRPr="00A10B83" w:rsidRDefault="00CB28E8" w:rsidP="00CB28E8">
            <w:pPr>
              <w:spacing w:after="120" w:line="276" w:lineRule="auto"/>
              <w:ind w:left="262"/>
              <w:jc w:val="both"/>
              <w:outlineLvl w:val="2"/>
            </w:pPr>
            <w:r w:rsidRPr="00CC4A2C">
              <w:t>reiškia juridinį asmenį, kuris neatitinka Finansuotojo apibrėžimo, tačiau suteikiantį Privačiam subjektui pagrindinį Finansiniame veiklos modelyje numatytą finansavimą, reikalingą tinkamai vykdyti jo įsipareigojimus pagal Sutartį;</w:t>
            </w:r>
          </w:p>
        </w:tc>
      </w:tr>
      <w:tr w:rsidR="00CB28E8" w:rsidRPr="0042617A" w14:paraId="164BA748" w14:textId="77777777" w:rsidTr="00493653">
        <w:tc>
          <w:tcPr>
            <w:tcW w:w="2097" w:type="dxa"/>
            <w:tcMar>
              <w:top w:w="113" w:type="dxa"/>
              <w:bottom w:w="113" w:type="dxa"/>
            </w:tcMar>
          </w:tcPr>
          <w:p w14:paraId="2C5CFC28" w14:textId="77777777" w:rsidR="00CB28E8" w:rsidRPr="0042617A" w:rsidRDefault="00CB28E8" w:rsidP="00CB28E8">
            <w:pPr>
              <w:spacing w:after="120" w:line="276" w:lineRule="auto"/>
              <w:jc w:val="both"/>
              <w:outlineLvl w:val="2"/>
              <w:rPr>
                <w:b/>
                <w:bCs/>
                <w:color w:val="632423"/>
              </w:rPr>
            </w:pPr>
            <w:r w:rsidRPr="0042617A">
              <w:rPr>
                <w:b/>
                <w:bCs/>
                <w:color w:val="632423"/>
              </w:rPr>
              <w:t>Kompensavimo įvykis</w:t>
            </w:r>
          </w:p>
          <w:p w14:paraId="064249C6" w14:textId="77777777" w:rsidR="00CB28E8" w:rsidRPr="0042617A" w:rsidRDefault="00CB28E8" w:rsidP="00CB28E8">
            <w:pPr>
              <w:spacing w:after="120" w:line="276" w:lineRule="auto"/>
              <w:rPr>
                <w:b/>
                <w:bCs/>
                <w:color w:val="632423"/>
              </w:rPr>
            </w:pPr>
          </w:p>
        </w:tc>
        <w:tc>
          <w:tcPr>
            <w:tcW w:w="7009" w:type="dxa"/>
            <w:gridSpan w:val="2"/>
            <w:tcMar>
              <w:top w:w="113" w:type="dxa"/>
              <w:bottom w:w="113" w:type="dxa"/>
            </w:tcMar>
          </w:tcPr>
          <w:p w14:paraId="3814F018" w14:textId="618AF113" w:rsidR="00CB28E8" w:rsidRPr="00667A70" w:rsidRDefault="00CB28E8" w:rsidP="00CB28E8">
            <w:pPr>
              <w:spacing w:after="120" w:line="276" w:lineRule="auto"/>
              <w:ind w:left="262"/>
              <w:jc w:val="both"/>
              <w:outlineLvl w:val="2"/>
              <w:rPr>
                <w:color w:val="000000"/>
              </w:rPr>
            </w:pPr>
            <w:r w:rsidRPr="00A10B83">
              <w:t xml:space="preserve">reiškia Sutarties </w:t>
            </w:r>
            <w:r w:rsidRPr="00A10B83">
              <w:fldChar w:fldCharType="begin"/>
            </w:r>
            <w:r w:rsidRPr="00A10B83">
              <w:instrText xml:space="preserve"> REF _Ref485800170 \r \h  \* MERGEFORMAT </w:instrText>
            </w:r>
            <w:r w:rsidRPr="00A10B83">
              <w:fldChar w:fldCharType="separate"/>
            </w:r>
            <w:r w:rsidR="00B87438">
              <w:t>21.1</w:t>
            </w:r>
            <w:r w:rsidRPr="00A10B83">
              <w:fldChar w:fldCharType="end"/>
            </w:r>
            <w:r w:rsidRPr="00A10B83">
              <w:t xml:space="preserve"> punkte nurodytus įvykius, kurių </w:t>
            </w:r>
            <w:r w:rsidRPr="000A6311">
              <w:t xml:space="preserve">rizika pagal Sutartį </w:t>
            </w:r>
            <w:r w:rsidRPr="00A10B83">
              <w:t xml:space="preserve">yra išimtinai ar iš dalies priskirta Valdžios </w:t>
            </w:r>
            <w:r w:rsidRPr="000A6311">
              <w:t>subjektui</w:t>
            </w:r>
            <w:r w:rsidRPr="00A10B83">
              <w:t xml:space="preserve"> ir kurių sukeltos neigiamos pasekmės Privačiam subjektui ar Investuotojui turi būti visiškai ar iš dalies kompensuojamos Sutartyje nustatyta tvarka bei dėl kurių gali būti pratęsti Sutartyje nustatyti Privataus subjekto įsipareigojimų vykdymo terminai;</w:t>
            </w:r>
          </w:p>
        </w:tc>
      </w:tr>
      <w:tr w:rsidR="00CB28E8" w:rsidRPr="0042617A" w14:paraId="5C4BDD2A" w14:textId="77777777" w:rsidTr="00493653">
        <w:tc>
          <w:tcPr>
            <w:tcW w:w="2097" w:type="dxa"/>
            <w:tcMar>
              <w:top w:w="113" w:type="dxa"/>
              <w:bottom w:w="113" w:type="dxa"/>
            </w:tcMar>
          </w:tcPr>
          <w:p w14:paraId="6F5D3179" w14:textId="77777777" w:rsidR="00CB28E8" w:rsidRPr="0042617A" w:rsidRDefault="00CB28E8" w:rsidP="00CB28E8">
            <w:pPr>
              <w:spacing w:after="120" w:line="276" w:lineRule="auto"/>
              <w:rPr>
                <w:b/>
                <w:bCs/>
                <w:color w:val="632423"/>
              </w:rPr>
            </w:pPr>
            <w:r w:rsidRPr="0042617A">
              <w:rPr>
                <w:b/>
                <w:bCs/>
                <w:color w:val="632423"/>
              </w:rPr>
              <w:t>Komunalinės paslaugos</w:t>
            </w:r>
          </w:p>
        </w:tc>
        <w:tc>
          <w:tcPr>
            <w:tcW w:w="7009" w:type="dxa"/>
            <w:gridSpan w:val="2"/>
            <w:tcMar>
              <w:top w:w="113" w:type="dxa"/>
              <w:bottom w:w="113" w:type="dxa"/>
            </w:tcMar>
          </w:tcPr>
          <w:p w14:paraId="653FD143" w14:textId="24791F78" w:rsidR="00CB28E8" w:rsidRPr="0042617A" w:rsidRDefault="00CB28E8" w:rsidP="00244B5C">
            <w:pPr>
              <w:spacing w:after="120" w:line="276" w:lineRule="auto"/>
              <w:ind w:left="262"/>
              <w:jc w:val="both"/>
              <w:rPr>
                <w:color w:val="000000"/>
              </w:rPr>
            </w:pPr>
            <w:r w:rsidRPr="0042617A">
              <w:rPr>
                <w:color w:val="000000"/>
              </w:rPr>
              <w:t xml:space="preserve">reiškia </w:t>
            </w:r>
            <w:r w:rsidRPr="0042617A">
              <w:rPr>
                <w:color w:val="222222"/>
              </w:rPr>
              <w:t>elektros, šildymo, karšto vandens, šalto vandens, dujų tiekimo, nuot</w:t>
            </w:r>
            <w:r w:rsidR="00C56636">
              <w:rPr>
                <w:color w:val="222222"/>
              </w:rPr>
              <w:t>e</w:t>
            </w:r>
            <w:r w:rsidRPr="0042617A">
              <w:rPr>
                <w:color w:val="222222"/>
              </w:rPr>
              <w:t xml:space="preserve">kų tvarkymo, </w:t>
            </w:r>
            <w:r w:rsidR="00C56636">
              <w:rPr>
                <w:color w:val="222222"/>
              </w:rPr>
              <w:t>atliekų tvarkymo</w:t>
            </w:r>
            <w:r w:rsidR="009F7FAE">
              <w:rPr>
                <w:color w:val="222222"/>
              </w:rPr>
              <w:t>,</w:t>
            </w:r>
            <w:r w:rsidR="00C56636">
              <w:rPr>
                <w:color w:val="222222"/>
              </w:rPr>
              <w:t xml:space="preserve"> telekomunikacijų ir ryšių </w:t>
            </w:r>
            <w:r w:rsidRPr="0042617A">
              <w:rPr>
                <w:color w:val="222222"/>
              </w:rPr>
              <w:t>paslaugas</w:t>
            </w:r>
            <w:r w:rsidRPr="0042617A">
              <w:t>;</w:t>
            </w:r>
          </w:p>
        </w:tc>
      </w:tr>
      <w:tr w:rsidR="00CB28E8" w:rsidRPr="0042617A" w14:paraId="7FB061F0" w14:textId="77777777" w:rsidTr="00493653">
        <w:tc>
          <w:tcPr>
            <w:tcW w:w="2097" w:type="dxa"/>
            <w:tcMar>
              <w:top w:w="113" w:type="dxa"/>
              <w:bottom w:w="113" w:type="dxa"/>
            </w:tcMar>
          </w:tcPr>
          <w:p w14:paraId="65708EB0" w14:textId="77777777" w:rsidR="00CB28E8" w:rsidRPr="0042617A" w:rsidRDefault="00CB28E8" w:rsidP="00CB28E8">
            <w:pPr>
              <w:spacing w:after="120" w:line="276" w:lineRule="auto"/>
              <w:rPr>
                <w:b/>
                <w:bCs/>
                <w:color w:val="632423"/>
              </w:rPr>
            </w:pPr>
            <w:r w:rsidRPr="0042617A">
              <w:rPr>
                <w:b/>
                <w:bCs/>
                <w:color w:val="632423"/>
              </w:rPr>
              <w:t>Metinis atlyginimas</w:t>
            </w:r>
          </w:p>
        </w:tc>
        <w:tc>
          <w:tcPr>
            <w:tcW w:w="7009" w:type="dxa"/>
            <w:gridSpan w:val="2"/>
            <w:tcMar>
              <w:top w:w="113" w:type="dxa"/>
              <w:bottom w:w="113" w:type="dxa"/>
            </w:tcMar>
          </w:tcPr>
          <w:p w14:paraId="2A1EEE80" w14:textId="41272156" w:rsidR="00CB28E8" w:rsidRPr="008F7032" w:rsidRDefault="00CB28E8" w:rsidP="00CB28E8">
            <w:pPr>
              <w:spacing w:after="120" w:line="276" w:lineRule="auto"/>
              <w:ind w:left="262"/>
              <w:jc w:val="both"/>
              <w:outlineLvl w:val="2"/>
              <w:rPr>
                <w:color w:val="000000"/>
              </w:rPr>
            </w:pPr>
            <w:r w:rsidRPr="000A6311">
              <w:t>reiškia Valdžios subjekto visus mokėjimus Privačiam subjektui,  už šio teikiamas Paslaugas, apskaičiuojamus ir mokamus pagal Sutarties</w:t>
            </w:r>
            <w:r>
              <w:t xml:space="preserve"> </w:t>
            </w:r>
            <w:r>
              <w:fldChar w:fldCharType="begin"/>
            </w:r>
            <w:r>
              <w:instrText xml:space="preserve"> REF _Ref294018341 \r \h </w:instrText>
            </w:r>
            <w:r>
              <w:fldChar w:fldCharType="separate"/>
            </w:r>
            <w:r w:rsidR="00B87438">
              <w:t>3</w:t>
            </w:r>
            <w:r>
              <w:fldChar w:fldCharType="end"/>
            </w:r>
            <w:r w:rsidRPr="000A6311">
              <w:t xml:space="preserve"> priede </w:t>
            </w:r>
            <w:r w:rsidRPr="000A6311">
              <w:rPr>
                <w:i/>
              </w:rPr>
              <w:t>Atsiskaitymų ir mokėjimų tvark</w:t>
            </w:r>
            <w:r w:rsidRPr="000A6311">
              <w:t>a nustatytą atsiskaitymų ir mokėjimų tvarką;</w:t>
            </w:r>
          </w:p>
        </w:tc>
      </w:tr>
      <w:tr w:rsidR="000D2715" w:rsidRPr="0042617A" w14:paraId="0B10CE53" w14:textId="77777777" w:rsidTr="00493653">
        <w:tc>
          <w:tcPr>
            <w:tcW w:w="2097" w:type="dxa"/>
            <w:tcMar>
              <w:top w:w="113" w:type="dxa"/>
              <w:bottom w:w="113" w:type="dxa"/>
            </w:tcMar>
          </w:tcPr>
          <w:p w14:paraId="2CAA324B" w14:textId="77777777" w:rsidR="000D2715" w:rsidRPr="0042617A" w:rsidRDefault="000D2715" w:rsidP="00CB28E8">
            <w:pPr>
              <w:spacing w:after="120" w:line="276" w:lineRule="auto"/>
              <w:jc w:val="both"/>
              <w:outlineLvl w:val="2"/>
              <w:rPr>
                <w:b/>
                <w:bCs/>
                <w:color w:val="632423"/>
              </w:rPr>
            </w:pPr>
            <w:r>
              <w:rPr>
                <w:b/>
                <w:bCs/>
                <w:color w:val="632423"/>
              </w:rPr>
              <w:t>Mokymų r</w:t>
            </w:r>
            <w:r w:rsidR="00556C30">
              <w:rPr>
                <w:b/>
                <w:bCs/>
                <w:color w:val="632423"/>
              </w:rPr>
              <w:t>e</w:t>
            </w:r>
            <w:r>
              <w:rPr>
                <w:b/>
                <w:bCs/>
                <w:color w:val="632423"/>
              </w:rPr>
              <w:t>žimas</w:t>
            </w:r>
          </w:p>
        </w:tc>
        <w:tc>
          <w:tcPr>
            <w:tcW w:w="7009" w:type="dxa"/>
            <w:gridSpan w:val="2"/>
            <w:tcMar>
              <w:top w:w="113" w:type="dxa"/>
              <w:bottom w:w="113" w:type="dxa"/>
            </w:tcMar>
          </w:tcPr>
          <w:p w14:paraId="185835B3" w14:textId="77777777" w:rsidR="000D2715" w:rsidRPr="0042617A" w:rsidRDefault="000D2715" w:rsidP="000D2715">
            <w:pPr>
              <w:spacing w:after="120" w:line="276" w:lineRule="auto"/>
              <w:ind w:left="262"/>
              <w:jc w:val="both"/>
              <w:outlineLvl w:val="2"/>
              <w:rPr>
                <w:color w:val="000000"/>
              </w:rPr>
            </w:pPr>
            <w:r w:rsidRPr="000D2715">
              <w:rPr>
                <w:color w:val="000000"/>
              </w:rPr>
              <w:t>reiškia Paslaugų teikimo tvarką, kuri taikoma tomis dienomis, kai Objekte vyksta formalaus ar neformalaus ugdymo procesas arba, kai Objekte vyksta renginiai.</w:t>
            </w:r>
          </w:p>
        </w:tc>
      </w:tr>
      <w:tr w:rsidR="00CB28E8" w:rsidRPr="0042617A" w14:paraId="50D16B92" w14:textId="77777777" w:rsidTr="00493653">
        <w:tc>
          <w:tcPr>
            <w:tcW w:w="2097" w:type="dxa"/>
            <w:tcMar>
              <w:top w:w="113" w:type="dxa"/>
              <w:bottom w:w="113" w:type="dxa"/>
            </w:tcMar>
          </w:tcPr>
          <w:p w14:paraId="1EC805C5" w14:textId="77777777" w:rsidR="00CB28E8" w:rsidRPr="0042617A" w:rsidRDefault="00CB28E8" w:rsidP="00CB28E8">
            <w:pPr>
              <w:spacing w:after="120" w:line="276" w:lineRule="auto"/>
              <w:jc w:val="both"/>
              <w:outlineLvl w:val="2"/>
              <w:rPr>
                <w:b/>
                <w:bCs/>
                <w:color w:val="632423"/>
              </w:rPr>
            </w:pPr>
            <w:r w:rsidRPr="0042617A">
              <w:rPr>
                <w:b/>
                <w:bCs/>
                <w:color w:val="632423"/>
              </w:rPr>
              <w:t>Naujas turtas</w:t>
            </w:r>
          </w:p>
        </w:tc>
        <w:tc>
          <w:tcPr>
            <w:tcW w:w="7009" w:type="dxa"/>
            <w:gridSpan w:val="2"/>
            <w:tcMar>
              <w:top w:w="113" w:type="dxa"/>
              <w:bottom w:w="113" w:type="dxa"/>
            </w:tcMar>
          </w:tcPr>
          <w:p w14:paraId="7A921235" w14:textId="77777777" w:rsidR="00CB28E8" w:rsidRPr="0042617A" w:rsidRDefault="00CB28E8" w:rsidP="00CB28E8">
            <w:pPr>
              <w:spacing w:after="120" w:line="276" w:lineRule="auto"/>
              <w:ind w:left="262"/>
              <w:jc w:val="both"/>
              <w:outlineLvl w:val="2"/>
              <w:rPr>
                <w:color w:val="000000"/>
              </w:rPr>
            </w:pPr>
            <w:r w:rsidRPr="0042617A">
              <w:rPr>
                <w:color w:val="000000"/>
              </w:rPr>
              <w:t xml:space="preserve">reiškia </w:t>
            </w:r>
            <w:r>
              <w:rPr>
                <w:color w:val="000000"/>
              </w:rPr>
              <w:t>ilgalaikį kilnojamą turtą, nenurodytą Specifikacijose, įgytą Privataus subjekto nuožiūra, siekiant užtikrinti savalaikį ir tinkamą Paslaugų teikimą, kurio sąrašą iki Eksploatacijos pradžios Privatus subjektas pateikia Valdžios subjektui ir kuris Sutarties laikotarpiu nuosavybės teise priklausys Privačiam subjektui</w:t>
            </w:r>
            <w:r w:rsidRPr="0042617A">
              <w:rPr>
                <w:color w:val="000000"/>
              </w:rPr>
              <w:t>;</w:t>
            </w:r>
          </w:p>
        </w:tc>
      </w:tr>
      <w:tr w:rsidR="00CB28E8" w:rsidRPr="0042617A" w14:paraId="033B0BCB" w14:textId="77777777" w:rsidTr="00493653">
        <w:tc>
          <w:tcPr>
            <w:tcW w:w="2097" w:type="dxa"/>
            <w:tcMar>
              <w:top w:w="113" w:type="dxa"/>
              <w:bottom w:w="113" w:type="dxa"/>
            </w:tcMar>
          </w:tcPr>
          <w:p w14:paraId="0D18A4AC" w14:textId="77777777" w:rsidR="00CB28E8" w:rsidRPr="0042617A" w:rsidRDefault="00CB28E8" w:rsidP="00CB28E8">
            <w:pPr>
              <w:spacing w:after="120" w:line="276" w:lineRule="auto"/>
              <w:jc w:val="both"/>
              <w:outlineLvl w:val="2"/>
              <w:rPr>
                <w:b/>
                <w:bCs/>
                <w:color w:val="632423"/>
              </w:rPr>
            </w:pPr>
            <w:r w:rsidRPr="0042617A">
              <w:rPr>
                <w:b/>
                <w:bCs/>
                <w:color w:val="632423"/>
              </w:rPr>
              <w:t>Nuomos sutartis</w:t>
            </w:r>
          </w:p>
        </w:tc>
        <w:tc>
          <w:tcPr>
            <w:tcW w:w="7009" w:type="dxa"/>
            <w:gridSpan w:val="2"/>
            <w:tcMar>
              <w:top w:w="113" w:type="dxa"/>
              <w:bottom w:w="113" w:type="dxa"/>
            </w:tcMar>
          </w:tcPr>
          <w:p w14:paraId="05720BCB" w14:textId="77777777" w:rsidR="00CB28E8" w:rsidRPr="0042617A" w:rsidRDefault="00CB28E8" w:rsidP="005A34A6">
            <w:pPr>
              <w:spacing w:after="120" w:line="276" w:lineRule="auto"/>
              <w:ind w:left="262"/>
              <w:jc w:val="both"/>
              <w:outlineLvl w:val="2"/>
              <w:rPr>
                <w:color w:val="000000"/>
              </w:rPr>
            </w:pPr>
            <w:r w:rsidRPr="0042617A">
              <w:rPr>
                <w:color w:val="000000"/>
              </w:rPr>
              <w:t>reiškia Žemės sklypo (-ų) nuomos sutartį (-</w:t>
            </w:r>
            <w:proofErr w:type="spellStart"/>
            <w:r w:rsidRPr="0042617A">
              <w:rPr>
                <w:color w:val="000000"/>
              </w:rPr>
              <w:t>is</w:t>
            </w:r>
            <w:proofErr w:type="spellEnd"/>
            <w:r w:rsidRPr="0042617A">
              <w:rPr>
                <w:color w:val="000000"/>
              </w:rPr>
              <w:t>),</w:t>
            </w:r>
            <w:r>
              <w:rPr>
                <w:color w:val="000000"/>
              </w:rPr>
              <w:t xml:space="preserve"> sudaromą Darbų vykdymo laikotarpiui,</w:t>
            </w:r>
            <w:r w:rsidRPr="0042617A">
              <w:rPr>
                <w:color w:val="000000"/>
              </w:rPr>
              <w:t xml:space="preserve"> pagal kurią (-</w:t>
            </w:r>
            <w:proofErr w:type="spellStart"/>
            <w:r w:rsidRPr="0042617A">
              <w:rPr>
                <w:color w:val="000000"/>
              </w:rPr>
              <w:t>ias</w:t>
            </w:r>
            <w:proofErr w:type="spellEnd"/>
            <w:r w:rsidRPr="0042617A">
              <w:rPr>
                <w:color w:val="000000"/>
              </w:rPr>
              <w:t xml:space="preserve">) įgaliota </w:t>
            </w:r>
            <w:r w:rsidR="005A34A6">
              <w:rPr>
                <w:color w:val="000000"/>
              </w:rPr>
              <w:t>savivaldybės</w:t>
            </w:r>
            <w:r w:rsidR="005A34A6" w:rsidRPr="0042617A">
              <w:rPr>
                <w:color w:val="000000"/>
              </w:rPr>
              <w:t xml:space="preserve"> </w:t>
            </w:r>
            <w:r w:rsidRPr="0042617A">
              <w:rPr>
                <w:color w:val="000000"/>
              </w:rPr>
              <w:lastRenderedPageBreak/>
              <w:t xml:space="preserve">institucija perduoda </w:t>
            </w:r>
            <w:r>
              <w:rPr>
                <w:color w:val="000000"/>
              </w:rPr>
              <w:t>P</w:t>
            </w:r>
            <w:r w:rsidRPr="0042617A">
              <w:rPr>
                <w:color w:val="000000"/>
              </w:rPr>
              <w:t>rivačiam subjektui valdyti ir naudotis Žemės sklypą (-</w:t>
            </w:r>
            <w:proofErr w:type="spellStart"/>
            <w:r w:rsidRPr="0042617A">
              <w:rPr>
                <w:color w:val="000000"/>
              </w:rPr>
              <w:t>us</w:t>
            </w:r>
            <w:proofErr w:type="spellEnd"/>
            <w:r w:rsidRPr="0042617A">
              <w:rPr>
                <w:color w:val="000000"/>
              </w:rPr>
              <w:t>) šios Sutarties vykdymo tikslais;</w:t>
            </w:r>
          </w:p>
        </w:tc>
      </w:tr>
      <w:tr w:rsidR="00CB28E8" w:rsidRPr="0042617A" w14:paraId="7F975FD3" w14:textId="77777777" w:rsidTr="00493653">
        <w:tc>
          <w:tcPr>
            <w:tcW w:w="2097" w:type="dxa"/>
            <w:tcMar>
              <w:top w:w="113" w:type="dxa"/>
              <w:bottom w:w="113" w:type="dxa"/>
            </w:tcMar>
          </w:tcPr>
          <w:p w14:paraId="0B402232" w14:textId="77777777" w:rsidR="00CB28E8" w:rsidRPr="0042617A" w:rsidRDefault="00CB28E8" w:rsidP="00CB28E8">
            <w:pPr>
              <w:spacing w:after="120" w:line="276" w:lineRule="auto"/>
              <w:rPr>
                <w:b/>
                <w:bCs/>
                <w:color w:val="632423"/>
              </w:rPr>
            </w:pPr>
            <w:r w:rsidRPr="0042617A">
              <w:rPr>
                <w:b/>
                <w:bCs/>
                <w:color w:val="632423"/>
              </w:rPr>
              <w:lastRenderedPageBreak/>
              <w:t>Objektas</w:t>
            </w:r>
          </w:p>
        </w:tc>
        <w:tc>
          <w:tcPr>
            <w:tcW w:w="7009" w:type="dxa"/>
            <w:gridSpan w:val="2"/>
            <w:tcMar>
              <w:top w:w="113" w:type="dxa"/>
              <w:bottom w:w="113" w:type="dxa"/>
            </w:tcMar>
          </w:tcPr>
          <w:p w14:paraId="366C9B87" w14:textId="77777777" w:rsidR="00CB28E8" w:rsidRPr="0042617A" w:rsidRDefault="00CB28E8" w:rsidP="00BF0006">
            <w:pPr>
              <w:spacing w:after="120" w:line="276" w:lineRule="auto"/>
              <w:ind w:left="262"/>
              <w:jc w:val="both"/>
              <w:outlineLvl w:val="2"/>
              <w:rPr>
                <w:color w:val="000000"/>
              </w:rPr>
            </w:pPr>
            <w:r w:rsidRPr="0042617A">
              <w:t xml:space="preserve">reiškia </w:t>
            </w:r>
            <w:r w:rsidRPr="00A10B83">
              <w:rPr>
                <w:rFonts w:eastAsia="Times New Roman"/>
              </w:rPr>
              <w:t xml:space="preserve">Žemės sklype </w:t>
            </w:r>
            <w:r w:rsidRPr="00A10B83">
              <w:rPr>
                <w:rFonts w:eastAsia="Times New Roman"/>
                <w:iCs/>
              </w:rPr>
              <w:t>suprojektuotą, pastatytą ir atitinkamai įrengtą infrastruktūrą, kaip ji apibrėžta Specifikacijose</w:t>
            </w:r>
            <w:r w:rsidR="00BF0006">
              <w:rPr>
                <w:rFonts w:eastAsia="Times New Roman"/>
                <w:iCs/>
              </w:rPr>
              <w:t xml:space="preserve"> ir Pasiūlyme, įskaitant papildomą infrastruktūrą, kurią pasiūlė Investuotojas Pirkimo </w:t>
            </w:r>
            <w:r w:rsidR="00BF0006" w:rsidRPr="00BE1EB1">
              <w:rPr>
                <w:rFonts w:eastAsia="Times New Roman"/>
                <w:iCs/>
              </w:rPr>
              <w:t>metu [</w:t>
            </w:r>
            <w:r w:rsidR="00BF0006" w:rsidRPr="00BE1EB1">
              <w:rPr>
                <w:rFonts w:eastAsia="Times New Roman"/>
                <w:i/>
                <w:iCs/>
                <w:color w:val="FF0000"/>
              </w:rPr>
              <w:t xml:space="preserve">palikti aktualų teniso aikštelę, </w:t>
            </w:r>
            <w:proofErr w:type="spellStart"/>
            <w:r w:rsidR="00BF0006" w:rsidRPr="00BE1EB1">
              <w:rPr>
                <w:rFonts w:eastAsia="Times New Roman"/>
                <w:i/>
                <w:iCs/>
                <w:color w:val="FF0000"/>
              </w:rPr>
              <w:t>eksptremalaus</w:t>
            </w:r>
            <w:proofErr w:type="spellEnd"/>
            <w:r w:rsidR="00BF0006" w:rsidRPr="00BE1EB1">
              <w:rPr>
                <w:rFonts w:eastAsia="Times New Roman"/>
                <w:i/>
                <w:iCs/>
                <w:color w:val="FF0000"/>
              </w:rPr>
              <w:t xml:space="preserve"> sporto aikštelę, </w:t>
            </w:r>
            <w:r w:rsidR="00710306" w:rsidRPr="00BE1EB1">
              <w:rPr>
                <w:rFonts w:eastAsia="Times New Roman"/>
                <w:i/>
                <w:iCs/>
                <w:color w:val="FF0000"/>
              </w:rPr>
              <w:t xml:space="preserve">vaikų žaidimo aikštelę, </w:t>
            </w:r>
            <w:r w:rsidR="00BF0006" w:rsidRPr="00BE1EB1">
              <w:rPr>
                <w:rFonts w:eastAsia="Times New Roman"/>
                <w:i/>
                <w:iCs/>
                <w:color w:val="FF0000"/>
              </w:rPr>
              <w:t>lauko treniruoklių aikštelę</w:t>
            </w:r>
            <w:r w:rsidR="00BF0006" w:rsidRPr="00BE1EB1">
              <w:rPr>
                <w:rFonts w:eastAsia="Times New Roman"/>
                <w:iCs/>
              </w:rPr>
              <w:t>]</w:t>
            </w:r>
            <w:r w:rsidRPr="00BE1EB1">
              <w:rPr>
                <w:rFonts w:eastAsia="Times New Roman"/>
                <w:iCs/>
              </w:rPr>
              <w:t>.</w:t>
            </w:r>
          </w:p>
        </w:tc>
      </w:tr>
      <w:tr w:rsidR="00CB28E8" w:rsidRPr="0042617A" w14:paraId="75F6BCCA" w14:textId="77777777" w:rsidTr="00493653">
        <w:tc>
          <w:tcPr>
            <w:tcW w:w="2097" w:type="dxa"/>
            <w:tcMar>
              <w:top w:w="113" w:type="dxa"/>
              <w:bottom w:w="113" w:type="dxa"/>
            </w:tcMar>
          </w:tcPr>
          <w:p w14:paraId="4CA4990C" w14:textId="77777777" w:rsidR="00CB28E8" w:rsidRPr="0042617A" w:rsidRDefault="00CB28E8" w:rsidP="00CB28E8">
            <w:pPr>
              <w:spacing w:after="120" w:line="276" w:lineRule="auto"/>
              <w:rPr>
                <w:b/>
                <w:bCs/>
                <w:color w:val="632423"/>
              </w:rPr>
            </w:pPr>
            <w:r w:rsidRPr="0042617A">
              <w:rPr>
                <w:b/>
                <w:bCs/>
                <w:color w:val="632423"/>
              </w:rPr>
              <w:t>Objekto sukūrimo laikotarpis</w:t>
            </w:r>
          </w:p>
        </w:tc>
        <w:tc>
          <w:tcPr>
            <w:tcW w:w="7009" w:type="dxa"/>
            <w:gridSpan w:val="2"/>
            <w:tcMar>
              <w:top w:w="113" w:type="dxa"/>
              <w:bottom w:w="113" w:type="dxa"/>
            </w:tcMar>
          </w:tcPr>
          <w:p w14:paraId="61904011" w14:textId="55B914C3" w:rsidR="00CB28E8" w:rsidRPr="0042617A" w:rsidRDefault="00CB28E8" w:rsidP="00CB28E8">
            <w:pPr>
              <w:spacing w:after="120" w:line="276" w:lineRule="auto"/>
              <w:ind w:left="262"/>
              <w:jc w:val="both"/>
            </w:pPr>
            <w:r w:rsidRPr="0042617A">
              <w:t xml:space="preserve">reiškia laikotarpį nuo Sutarties </w:t>
            </w:r>
            <w:r>
              <w:t>įsi</w:t>
            </w:r>
            <w:r w:rsidRPr="0042617A">
              <w:t xml:space="preserve">galiojimo </w:t>
            </w:r>
            <w:r>
              <w:t xml:space="preserve">visa apimtimi </w:t>
            </w:r>
            <w:r w:rsidRPr="0042617A">
              <w:t xml:space="preserve">pradžios datos iki Objekto </w:t>
            </w:r>
            <w:r w:rsidR="00B9381A">
              <w:t>E</w:t>
            </w:r>
            <w:r w:rsidRPr="0042617A">
              <w:t>ksploatacijos pradžios datos;</w:t>
            </w:r>
          </w:p>
        </w:tc>
      </w:tr>
      <w:tr w:rsidR="00CB28E8" w:rsidRPr="0042617A" w14:paraId="45A29710" w14:textId="77777777" w:rsidTr="00493653">
        <w:tc>
          <w:tcPr>
            <w:tcW w:w="2097" w:type="dxa"/>
            <w:tcMar>
              <w:top w:w="113" w:type="dxa"/>
              <w:bottom w:w="113" w:type="dxa"/>
            </w:tcMar>
          </w:tcPr>
          <w:p w14:paraId="15B591D0" w14:textId="77777777" w:rsidR="00CB28E8" w:rsidRPr="0042617A" w:rsidRDefault="00CB28E8" w:rsidP="00CB28E8">
            <w:pPr>
              <w:spacing w:after="120" w:line="276" w:lineRule="auto"/>
              <w:rPr>
                <w:b/>
                <w:bCs/>
                <w:color w:val="632423"/>
              </w:rPr>
            </w:pPr>
            <w:r w:rsidRPr="0042617A">
              <w:rPr>
                <w:b/>
                <w:bCs/>
                <w:color w:val="632423"/>
              </w:rPr>
              <w:t>Pakeitimas</w:t>
            </w:r>
            <w:r w:rsidR="00016BDF">
              <w:rPr>
                <w:b/>
                <w:bCs/>
                <w:color w:val="632423"/>
              </w:rPr>
              <w:t>/ Pakeitimai</w:t>
            </w:r>
          </w:p>
        </w:tc>
        <w:tc>
          <w:tcPr>
            <w:tcW w:w="7009" w:type="dxa"/>
            <w:gridSpan w:val="2"/>
            <w:tcMar>
              <w:top w:w="113" w:type="dxa"/>
              <w:bottom w:w="113" w:type="dxa"/>
            </w:tcMar>
          </w:tcPr>
          <w:p w14:paraId="71A798EC" w14:textId="705F5FDB" w:rsidR="00CB28E8" w:rsidRPr="0042617A" w:rsidRDefault="00CB28E8" w:rsidP="00CB28E8">
            <w:pPr>
              <w:spacing w:after="120" w:line="276" w:lineRule="auto"/>
              <w:ind w:left="262"/>
              <w:jc w:val="both"/>
            </w:pPr>
            <w:r w:rsidRPr="00446A51">
              <w:t xml:space="preserve">reiškia šios Sutarties </w:t>
            </w:r>
            <w:r w:rsidRPr="00446A51">
              <w:fldChar w:fldCharType="begin"/>
            </w:r>
            <w:r w:rsidRPr="00446A51">
              <w:instrText xml:space="preserve"> REF _Ref406573742 \r \h  \* MERGEFORMAT </w:instrText>
            </w:r>
            <w:r w:rsidRPr="00446A51">
              <w:fldChar w:fldCharType="separate"/>
            </w:r>
            <w:r w:rsidR="00B87438">
              <w:t>16</w:t>
            </w:r>
            <w:r w:rsidRPr="00446A51">
              <w:fldChar w:fldCharType="end"/>
            </w:r>
            <w:r w:rsidRPr="00446A51">
              <w:t xml:space="preserve"> punkte nustatyta tvarka atliekamų Darbų ir / ar Paslaugų </w:t>
            </w:r>
            <w:r>
              <w:t>pa</w:t>
            </w:r>
            <w:r w:rsidRPr="00446A51">
              <w:t>keitimą</w:t>
            </w:r>
            <w:r w:rsidRPr="002C786A">
              <w:t>;</w:t>
            </w:r>
          </w:p>
        </w:tc>
      </w:tr>
      <w:tr w:rsidR="00CB28E8" w:rsidRPr="0042617A" w14:paraId="04698694" w14:textId="77777777" w:rsidTr="00493653">
        <w:tc>
          <w:tcPr>
            <w:tcW w:w="2097" w:type="dxa"/>
            <w:tcMar>
              <w:top w:w="113" w:type="dxa"/>
              <w:bottom w:w="113" w:type="dxa"/>
            </w:tcMar>
          </w:tcPr>
          <w:p w14:paraId="098A0813" w14:textId="77777777" w:rsidR="00CB28E8" w:rsidRPr="0042617A" w:rsidRDefault="00CB28E8" w:rsidP="00CB28E8">
            <w:pPr>
              <w:spacing w:after="120" w:line="276" w:lineRule="auto"/>
              <w:rPr>
                <w:b/>
                <w:color w:val="632423"/>
              </w:rPr>
            </w:pPr>
            <w:r w:rsidRPr="0042617A">
              <w:rPr>
                <w:b/>
                <w:color w:val="632423"/>
              </w:rPr>
              <w:t>Papildomi darbai ir (ar) paslaugos</w:t>
            </w:r>
          </w:p>
          <w:p w14:paraId="0F646A6A" w14:textId="77777777" w:rsidR="00CB28E8" w:rsidRPr="0042617A" w:rsidRDefault="00CB28E8" w:rsidP="00CB28E8">
            <w:pPr>
              <w:spacing w:after="120" w:line="276" w:lineRule="auto"/>
              <w:rPr>
                <w:b/>
                <w:color w:val="632423" w:themeColor="accent2" w:themeShade="80"/>
              </w:rPr>
            </w:pPr>
          </w:p>
        </w:tc>
        <w:tc>
          <w:tcPr>
            <w:tcW w:w="7009" w:type="dxa"/>
            <w:gridSpan w:val="2"/>
            <w:tcMar>
              <w:top w:w="113" w:type="dxa"/>
              <w:bottom w:w="113" w:type="dxa"/>
            </w:tcMar>
          </w:tcPr>
          <w:p w14:paraId="1A53301D" w14:textId="18074148" w:rsidR="00CB28E8" w:rsidRPr="0042617A" w:rsidRDefault="00CB28E8" w:rsidP="00CB28E8">
            <w:pPr>
              <w:spacing w:after="120" w:line="276" w:lineRule="auto"/>
              <w:ind w:left="262"/>
              <w:jc w:val="both"/>
            </w:pPr>
            <w:r w:rsidRPr="001A5268">
              <w:rPr>
                <w:color w:val="000000"/>
              </w:rPr>
              <w:t xml:space="preserve">reiškia darbus ir /ar paslaugas, kurie nėra numatyti Specifikacijose bei kitur Sutartyje, dėl kurių Šalys nėra susitarusios, bei kurie nepatenka į Pakeitimo, kaip yra numatyta Sutarties </w:t>
            </w:r>
            <w:r>
              <w:rPr>
                <w:color w:val="000000"/>
              </w:rPr>
              <w:fldChar w:fldCharType="begin"/>
            </w:r>
            <w:r>
              <w:rPr>
                <w:color w:val="000000"/>
              </w:rPr>
              <w:instrText xml:space="preserve"> REF _Ref406573742 \r \h </w:instrText>
            </w:r>
            <w:r>
              <w:rPr>
                <w:color w:val="000000"/>
              </w:rPr>
            </w:r>
            <w:r>
              <w:rPr>
                <w:color w:val="000000"/>
              </w:rPr>
              <w:fldChar w:fldCharType="separate"/>
            </w:r>
            <w:r w:rsidR="00B87438">
              <w:rPr>
                <w:color w:val="000000"/>
              </w:rPr>
              <w:t>16</w:t>
            </w:r>
            <w:r>
              <w:rPr>
                <w:color w:val="000000"/>
              </w:rPr>
              <w:fldChar w:fldCharType="end"/>
            </w:r>
            <w:r w:rsidRPr="001A5268">
              <w:rPr>
                <w:color w:val="000000"/>
              </w:rPr>
              <w:t xml:space="preserve"> punkte bei Sutarties keitimo, nurodyto Sutarties </w:t>
            </w:r>
            <w:r>
              <w:rPr>
                <w:color w:val="000000"/>
              </w:rPr>
              <w:fldChar w:fldCharType="begin"/>
            </w:r>
            <w:r>
              <w:rPr>
                <w:color w:val="000000"/>
              </w:rPr>
              <w:instrText xml:space="preserve"> REF _Ref527985920 \r \h </w:instrText>
            </w:r>
            <w:r>
              <w:rPr>
                <w:color w:val="000000"/>
              </w:rPr>
            </w:r>
            <w:r>
              <w:rPr>
                <w:color w:val="000000"/>
              </w:rPr>
              <w:fldChar w:fldCharType="separate"/>
            </w:r>
            <w:r w:rsidR="00B87438">
              <w:rPr>
                <w:color w:val="000000"/>
              </w:rPr>
              <w:t>36</w:t>
            </w:r>
            <w:r>
              <w:rPr>
                <w:color w:val="000000"/>
              </w:rPr>
              <w:fldChar w:fldCharType="end"/>
            </w:r>
            <w:r w:rsidRPr="001A5268">
              <w:rPr>
                <w:color w:val="000000"/>
              </w:rPr>
              <w:t xml:space="preserve"> punkte apimtį, </w:t>
            </w:r>
            <w:proofErr w:type="spellStart"/>
            <w:r w:rsidRPr="001A5268">
              <w:rPr>
                <w:color w:val="000000"/>
              </w:rPr>
              <w:t>t.y</w:t>
            </w:r>
            <w:proofErr w:type="spellEnd"/>
            <w:r w:rsidRPr="001A5268">
              <w:rPr>
                <w:color w:val="000000"/>
              </w:rPr>
              <w:t xml:space="preserve">. darbai dėl objekto, kurio paskirtis neatitinka nei vieno Specifikacijose nurodyto viso ar bent kurios </w:t>
            </w:r>
            <w:r>
              <w:rPr>
                <w:color w:val="000000"/>
              </w:rPr>
              <w:t>Objekto</w:t>
            </w:r>
            <w:r w:rsidRPr="001A5268">
              <w:rPr>
                <w:color w:val="000000"/>
              </w:rPr>
              <w:t xml:space="preserve"> paskirties, o paslaugos – skirtingo (kitokio) pobūdžio, nei numatyta Specifikacijose, tačiau kurie yra būtini Valdžios subjektui, siekiant efektyvesnio </w:t>
            </w:r>
            <w:r>
              <w:rPr>
                <w:color w:val="000000"/>
              </w:rPr>
              <w:t>P</w:t>
            </w:r>
            <w:r w:rsidRPr="001A5268">
              <w:rPr>
                <w:color w:val="000000"/>
              </w:rPr>
              <w:t xml:space="preserve">rojekto įgyvendinimo, ir kurie gali būti inicijuojami Valdžios subjekto Sutarties </w:t>
            </w:r>
            <w:r>
              <w:rPr>
                <w:color w:val="000000"/>
              </w:rPr>
              <w:fldChar w:fldCharType="begin"/>
            </w:r>
            <w:r>
              <w:rPr>
                <w:color w:val="000000"/>
              </w:rPr>
              <w:instrText xml:space="preserve"> REF _Ref527985965 \r \h </w:instrText>
            </w:r>
            <w:r>
              <w:rPr>
                <w:color w:val="000000"/>
              </w:rPr>
            </w:r>
            <w:r>
              <w:rPr>
                <w:color w:val="000000"/>
              </w:rPr>
              <w:fldChar w:fldCharType="separate"/>
            </w:r>
            <w:r w:rsidR="00B87438">
              <w:rPr>
                <w:color w:val="000000"/>
              </w:rPr>
              <w:t>15</w:t>
            </w:r>
            <w:r>
              <w:rPr>
                <w:color w:val="000000"/>
              </w:rPr>
              <w:fldChar w:fldCharType="end"/>
            </w:r>
            <w:r w:rsidRPr="001A5268">
              <w:rPr>
                <w:color w:val="000000"/>
              </w:rPr>
              <w:t xml:space="preserve"> punkte nustatyta tvarka</w:t>
            </w:r>
            <w:r w:rsidR="00B87438">
              <w:rPr>
                <w:color w:val="000000"/>
              </w:rPr>
              <w:t>;</w:t>
            </w:r>
          </w:p>
        </w:tc>
      </w:tr>
      <w:tr w:rsidR="00CB28E8" w:rsidRPr="0042617A" w14:paraId="00A02C41" w14:textId="77777777" w:rsidTr="00493653">
        <w:tc>
          <w:tcPr>
            <w:tcW w:w="2097" w:type="dxa"/>
            <w:tcMar>
              <w:top w:w="113" w:type="dxa"/>
              <w:bottom w:w="113" w:type="dxa"/>
            </w:tcMar>
          </w:tcPr>
          <w:p w14:paraId="5F5C9E86" w14:textId="77777777" w:rsidR="00CB28E8" w:rsidRPr="0042617A" w:rsidRDefault="00CB28E8" w:rsidP="00CB28E8">
            <w:pPr>
              <w:spacing w:after="120" w:line="276" w:lineRule="auto"/>
              <w:rPr>
                <w:b/>
                <w:color w:val="632423" w:themeColor="accent2" w:themeShade="80"/>
              </w:rPr>
            </w:pPr>
            <w:r w:rsidRPr="0042617A">
              <w:rPr>
                <w:b/>
                <w:bCs/>
                <w:color w:val="632423"/>
              </w:rPr>
              <w:t>Pasiūlymas</w:t>
            </w:r>
          </w:p>
        </w:tc>
        <w:tc>
          <w:tcPr>
            <w:tcW w:w="7009" w:type="dxa"/>
            <w:gridSpan w:val="2"/>
            <w:tcMar>
              <w:top w:w="113" w:type="dxa"/>
              <w:bottom w:w="113" w:type="dxa"/>
            </w:tcMar>
          </w:tcPr>
          <w:p w14:paraId="7F3A74CF" w14:textId="7743F03D" w:rsidR="00CB28E8" w:rsidRPr="0042617A" w:rsidRDefault="00CB28E8" w:rsidP="00CB28E8">
            <w:pPr>
              <w:spacing w:after="120" w:line="276" w:lineRule="auto"/>
              <w:ind w:left="262"/>
              <w:jc w:val="both"/>
            </w:pPr>
            <w:r w:rsidRPr="0042617A">
              <w:rPr>
                <w:color w:val="000000"/>
              </w:rPr>
              <w:t xml:space="preserve">reiškia </w:t>
            </w:r>
            <w:r>
              <w:rPr>
                <w:color w:val="000000"/>
              </w:rPr>
              <w:t xml:space="preserve">Pirkimo metu pagal Sąlygų reikalavimus pateiktą Investuotojo </w:t>
            </w:r>
            <w:r w:rsidR="00B9381A">
              <w:rPr>
                <w:color w:val="000000"/>
              </w:rPr>
              <w:t xml:space="preserve">galutinį </w:t>
            </w:r>
            <w:r>
              <w:rPr>
                <w:color w:val="000000"/>
              </w:rPr>
              <w:t xml:space="preserve">pasiūlymą, kuris pripažintas laimėjusiu Pirkimą bei pridedamas </w:t>
            </w:r>
            <w:r w:rsidRPr="0042617A">
              <w:rPr>
                <w:color w:val="000000"/>
              </w:rPr>
              <w:t xml:space="preserve">kaip Sutarties </w:t>
            </w:r>
            <w:r w:rsidRPr="00C92AF3">
              <w:rPr>
                <w:color w:val="000000"/>
              </w:rPr>
              <w:fldChar w:fldCharType="begin"/>
            </w:r>
            <w:r w:rsidRPr="0042617A">
              <w:rPr>
                <w:color w:val="000000"/>
              </w:rPr>
              <w:instrText xml:space="preserve"> REF _Ref294008712 \r \h  \* MERGEFORMAT </w:instrText>
            </w:r>
            <w:r w:rsidRPr="00C92AF3">
              <w:rPr>
                <w:color w:val="000000"/>
              </w:rPr>
            </w:r>
            <w:r w:rsidRPr="00C92AF3">
              <w:rPr>
                <w:color w:val="000000"/>
              </w:rPr>
              <w:fldChar w:fldCharType="separate"/>
            </w:r>
            <w:r w:rsidR="00B87438">
              <w:rPr>
                <w:color w:val="000000"/>
              </w:rPr>
              <w:t>2</w:t>
            </w:r>
            <w:r w:rsidRPr="00C92AF3">
              <w:rPr>
                <w:color w:val="000000"/>
              </w:rPr>
              <w:fldChar w:fldCharType="end"/>
            </w:r>
            <w:r w:rsidRPr="0042617A">
              <w:rPr>
                <w:color w:val="000000"/>
              </w:rPr>
              <w:t> priedas;</w:t>
            </w:r>
          </w:p>
        </w:tc>
      </w:tr>
      <w:tr w:rsidR="00CB28E8" w:rsidRPr="0042617A" w14:paraId="1D041133" w14:textId="77777777" w:rsidTr="00493653">
        <w:tc>
          <w:tcPr>
            <w:tcW w:w="2097" w:type="dxa"/>
            <w:tcMar>
              <w:top w:w="113" w:type="dxa"/>
              <w:bottom w:w="113" w:type="dxa"/>
            </w:tcMar>
          </w:tcPr>
          <w:p w14:paraId="1BCE6141" w14:textId="77777777" w:rsidR="00CB28E8" w:rsidRPr="0042617A" w:rsidRDefault="00CB28E8" w:rsidP="00CB28E8">
            <w:pPr>
              <w:spacing w:after="120" w:line="276" w:lineRule="auto"/>
              <w:rPr>
                <w:b/>
                <w:bCs/>
                <w:color w:val="632423"/>
              </w:rPr>
            </w:pPr>
            <w:r w:rsidRPr="0042617A">
              <w:rPr>
                <w:b/>
                <w:bCs/>
                <w:color w:val="632423"/>
              </w:rPr>
              <w:t>Paslaugos</w:t>
            </w:r>
          </w:p>
          <w:p w14:paraId="5775B176" w14:textId="77777777" w:rsidR="00CB28E8" w:rsidRPr="0042617A" w:rsidRDefault="00CB28E8" w:rsidP="00CB28E8">
            <w:pPr>
              <w:spacing w:after="120" w:line="276" w:lineRule="auto"/>
              <w:rPr>
                <w:b/>
                <w:bCs/>
                <w:color w:val="632423"/>
              </w:rPr>
            </w:pPr>
          </w:p>
        </w:tc>
        <w:tc>
          <w:tcPr>
            <w:tcW w:w="7009" w:type="dxa"/>
            <w:gridSpan w:val="2"/>
            <w:tcMar>
              <w:top w:w="113" w:type="dxa"/>
              <w:bottom w:w="113" w:type="dxa"/>
            </w:tcMar>
          </w:tcPr>
          <w:p w14:paraId="5925DFB5" w14:textId="77777777" w:rsidR="00CB28E8" w:rsidRPr="0042617A" w:rsidRDefault="00CB28E8" w:rsidP="00CB28E8">
            <w:pPr>
              <w:spacing w:after="120" w:line="276" w:lineRule="auto"/>
              <w:ind w:left="262"/>
              <w:jc w:val="both"/>
              <w:rPr>
                <w:color w:val="000000"/>
              </w:rPr>
            </w:pPr>
            <w:r>
              <w:rPr>
                <w:color w:val="000000"/>
              </w:rPr>
              <w:t>r</w:t>
            </w:r>
            <w:r w:rsidRPr="0042617A">
              <w:rPr>
                <w:color w:val="000000"/>
              </w:rPr>
              <w:t>eiškia</w:t>
            </w:r>
            <w:r>
              <w:rPr>
                <w:color w:val="000000"/>
              </w:rPr>
              <w:t xml:space="preserve"> Privataus subjekto, laikantis Sutarties, Specifikacijų reikalavimų ir Pasiūlymo nuostatų, teikiamas Specifikacijose nurodytas </w:t>
            </w:r>
            <w:r w:rsidR="00B9381A">
              <w:rPr>
                <w:color w:val="000000"/>
              </w:rPr>
              <w:t xml:space="preserve">Objekto eksploatavimo ir priežiūros, teritorijos ir Objekto valymo, atliekų tvarkymo bei kitas </w:t>
            </w:r>
            <w:r>
              <w:rPr>
                <w:color w:val="000000"/>
              </w:rPr>
              <w:t>paslaugas;</w:t>
            </w:r>
          </w:p>
        </w:tc>
      </w:tr>
      <w:tr w:rsidR="00CB28E8" w:rsidRPr="0042617A" w14:paraId="60DA1254" w14:textId="77777777" w:rsidTr="00493653">
        <w:tc>
          <w:tcPr>
            <w:tcW w:w="2097" w:type="dxa"/>
            <w:tcMar>
              <w:top w:w="113" w:type="dxa"/>
              <w:bottom w:w="113" w:type="dxa"/>
            </w:tcMar>
          </w:tcPr>
          <w:p w14:paraId="4014A154" w14:textId="77777777" w:rsidR="00CB28E8" w:rsidRPr="0042617A" w:rsidRDefault="00CB28E8" w:rsidP="00CB28E8">
            <w:pPr>
              <w:spacing w:after="120" w:line="276" w:lineRule="auto"/>
              <w:rPr>
                <w:b/>
                <w:color w:val="632423" w:themeColor="accent2" w:themeShade="80"/>
              </w:rPr>
            </w:pPr>
            <w:r w:rsidRPr="00DA3AAE">
              <w:rPr>
                <w:b/>
                <w:color w:val="632423"/>
              </w:rPr>
              <w:t>Paslaugų teikimo planas</w:t>
            </w:r>
          </w:p>
        </w:tc>
        <w:tc>
          <w:tcPr>
            <w:tcW w:w="7009" w:type="dxa"/>
            <w:gridSpan w:val="2"/>
            <w:tcMar>
              <w:top w:w="113" w:type="dxa"/>
              <w:bottom w:w="113" w:type="dxa"/>
            </w:tcMar>
          </w:tcPr>
          <w:p w14:paraId="727DD826" w14:textId="77777777" w:rsidR="00CB28E8" w:rsidRPr="0042617A" w:rsidRDefault="00CB28E8" w:rsidP="00CB28E8">
            <w:pPr>
              <w:spacing w:after="120" w:line="276" w:lineRule="auto"/>
              <w:ind w:left="262"/>
              <w:jc w:val="both"/>
            </w:pPr>
            <w:r>
              <w:t>reiškia Privataus subjekto pateiktą techninį, inžinerinį ir organizacinį sprendinį, apimantį Paslaugų teikimo veiksmus, veiksmų seką;</w:t>
            </w:r>
          </w:p>
        </w:tc>
      </w:tr>
      <w:tr w:rsidR="00CB28E8" w:rsidRPr="0042617A" w14:paraId="3EFB0775" w14:textId="77777777" w:rsidTr="00493653">
        <w:tc>
          <w:tcPr>
            <w:tcW w:w="2097" w:type="dxa"/>
            <w:tcMar>
              <w:top w:w="113" w:type="dxa"/>
              <w:bottom w:w="113" w:type="dxa"/>
            </w:tcMar>
          </w:tcPr>
          <w:p w14:paraId="28FE0958" w14:textId="77777777" w:rsidR="00CB28E8" w:rsidRPr="0042617A" w:rsidRDefault="00CB28E8" w:rsidP="00CB28E8">
            <w:pPr>
              <w:spacing w:after="120" w:line="23" w:lineRule="atLeast"/>
              <w:jc w:val="both"/>
              <w:outlineLvl w:val="2"/>
              <w:rPr>
                <w:b/>
                <w:bCs/>
              </w:rPr>
            </w:pPr>
            <w:r w:rsidRPr="0042617A">
              <w:rPr>
                <w:b/>
                <w:bCs/>
                <w:color w:val="632423"/>
              </w:rPr>
              <w:t>Pirkimas</w:t>
            </w:r>
          </w:p>
        </w:tc>
        <w:tc>
          <w:tcPr>
            <w:tcW w:w="7009" w:type="dxa"/>
            <w:gridSpan w:val="2"/>
            <w:tcMar>
              <w:top w:w="113" w:type="dxa"/>
              <w:bottom w:w="113" w:type="dxa"/>
            </w:tcMar>
          </w:tcPr>
          <w:p w14:paraId="34B92CDE" w14:textId="77777777" w:rsidR="00CB28E8" w:rsidRPr="0042617A" w:rsidRDefault="00CB28E8" w:rsidP="00CB28E8">
            <w:pPr>
              <w:spacing w:after="120" w:line="23" w:lineRule="atLeast"/>
              <w:ind w:left="262"/>
              <w:jc w:val="both"/>
              <w:outlineLvl w:val="2"/>
              <w:rPr>
                <w:color w:val="000000"/>
              </w:rPr>
            </w:pPr>
            <w:r w:rsidRPr="0042617A">
              <w:rPr>
                <w:color w:val="000000"/>
              </w:rPr>
              <w:t>reiškia Valdžios subjekto, vadovaujantis Viešųjų pirkimų įstatymu</w:t>
            </w:r>
            <w:r>
              <w:rPr>
                <w:color w:val="000000"/>
              </w:rPr>
              <w:t>,</w:t>
            </w:r>
            <w:r w:rsidRPr="0042617A">
              <w:rPr>
                <w:color w:val="000000"/>
              </w:rPr>
              <w:t xml:space="preserve"> Investicijų įstatymu</w:t>
            </w:r>
            <w:r>
              <w:rPr>
                <w:color w:val="000000"/>
              </w:rPr>
              <w:t xml:space="preserve"> ir Sąlygomis Centrinėje viešųjų pirkimų informacinėje sistemoje </w:t>
            </w:r>
            <w:r w:rsidRPr="0042617A">
              <w:rPr>
                <w:color w:val="000000"/>
              </w:rPr>
              <w:t xml:space="preserve">paskelbtą </w:t>
            </w:r>
            <w:r>
              <w:rPr>
                <w:color w:val="000000"/>
              </w:rPr>
              <w:t xml:space="preserve">ir Valdžios subjekto atliktą </w:t>
            </w:r>
            <w:r w:rsidRPr="006A607E">
              <w:rPr>
                <w:color w:val="000000"/>
              </w:rPr>
              <w:t xml:space="preserve">„Daugiafunkcio centro </w:t>
            </w:r>
            <w:proofErr w:type="spellStart"/>
            <w:r w:rsidRPr="006A607E">
              <w:rPr>
                <w:color w:val="000000"/>
              </w:rPr>
              <w:t>Sendvario</w:t>
            </w:r>
            <w:proofErr w:type="spellEnd"/>
            <w:r w:rsidRPr="006A607E">
              <w:rPr>
                <w:color w:val="000000"/>
              </w:rPr>
              <w:t xml:space="preserve"> seniūnijoje statyba ir paslaugų </w:t>
            </w:r>
            <w:r w:rsidRPr="006A607E">
              <w:rPr>
                <w:color w:val="000000"/>
              </w:rPr>
              <w:lastRenderedPageBreak/>
              <w:t xml:space="preserve">teikimas“ </w:t>
            </w:r>
            <w:r w:rsidRPr="0042617A">
              <w:rPr>
                <w:color w:val="000000"/>
              </w:rPr>
              <w:t xml:space="preserve">pirkimą </w:t>
            </w:r>
            <w:r w:rsidRPr="006A607E">
              <w:t>(pirkimo Nr. </w:t>
            </w:r>
            <w:r w:rsidRPr="006A607E">
              <w:rPr>
                <w:i/>
                <w:color w:val="FF0000"/>
              </w:rPr>
              <w:t xml:space="preserve">[nurodyti pirkimo </w:t>
            </w:r>
            <w:r w:rsidRPr="006A607E">
              <w:rPr>
                <w:i/>
                <w:iCs/>
                <w:color w:val="FF0000"/>
              </w:rPr>
              <w:t>numerį</w:t>
            </w:r>
            <w:r w:rsidRPr="006A607E">
              <w:rPr>
                <w:i/>
                <w:color w:val="FF0000"/>
              </w:rPr>
              <w:t>]</w:t>
            </w:r>
            <w:r>
              <w:t>)</w:t>
            </w:r>
            <w:r>
              <w:rPr>
                <w:color w:val="000000"/>
              </w:rPr>
              <w:t xml:space="preserve"> konkurencinio dialogo būdu</w:t>
            </w:r>
            <w:r w:rsidRPr="0042617A">
              <w:rPr>
                <w:color w:val="000000"/>
              </w:rPr>
              <w:t>;</w:t>
            </w:r>
          </w:p>
        </w:tc>
      </w:tr>
      <w:tr w:rsidR="00CB28E8" w:rsidRPr="0042617A" w14:paraId="2915D48A" w14:textId="77777777" w:rsidTr="00493653">
        <w:tc>
          <w:tcPr>
            <w:tcW w:w="2097" w:type="dxa"/>
            <w:tcMar>
              <w:top w:w="113" w:type="dxa"/>
              <w:bottom w:w="113" w:type="dxa"/>
            </w:tcMar>
          </w:tcPr>
          <w:p w14:paraId="3F59DFEE" w14:textId="77777777" w:rsidR="00CB28E8" w:rsidRPr="00C77375" w:rsidRDefault="00CB28E8" w:rsidP="00CB28E8">
            <w:pPr>
              <w:spacing w:after="120" w:line="23" w:lineRule="atLeast"/>
              <w:rPr>
                <w:b/>
                <w:bCs/>
                <w:color w:val="632423"/>
              </w:rPr>
            </w:pPr>
            <w:r w:rsidRPr="00C77375">
              <w:rPr>
                <w:b/>
                <w:bCs/>
                <w:color w:val="632423"/>
              </w:rPr>
              <w:lastRenderedPageBreak/>
              <w:t>Prievolių įvykdymo užtikrinimas</w:t>
            </w:r>
          </w:p>
        </w:tc>
        <w:tc>
          <w:tcPr>
            <w:tcW w:w="7009" w:type="dxa"/>
            <w:gridSpan w:val="2"/>
            <w:tcMar>
              <w:top w:w="113" w:type="dxa"/>
              <w:bottom w:w="113" w:type="dxa"/>
            </w:tcMar>
          </w:tcPr>
          <w:p w14:paraId="75F091C9" w14:textId="15986178" w:rsidR="00CB28E8" w:rsidRPr="00C77375" w:rsidRDefault="00CB28E8" w:rsidP="00C77375">
            <w:pPr>
              <w:spacing w:after="120" w:line="23" w:lineRule="atLeast"/>
              <w:ind w:left="262"/>
              <w:jc w:val="both"/>
              <w:outlineLvl w:val="2"/>
              <w:rPr>
                <w:color w:val="000000"/>
              </w:rPr>
            </w:pPr>
            <w:r w:rsidRPr="00C77375">
              <w:t xml:space="preserve">reiškia Sutarties </w:t>
            </w:r>
            <w:r w:rsidRPr="00C77375">
              <w:fldChar w:fldCharType="begin"/>
            </w:r>
            <w:r w:rsidRPr="00C77375">
              <w:instrText xml:space="preserve"> REF _Ref284527355 \r \h  \* MERGEFORMAT </w:instrText>
            </w:r>
            <w:r w:rsidRPr="00C77375">
              <w:fldChar w:fldCharType="separate"/>
            </w:r>
            <w:r w:rsidR="00B87438">
              <w:t>30</w:t>
            </w:r>
            <w:r w:rsidRPr="00C77375">
              <w:fldChar w:fldCharType="end"/>
            </w:r>
            <w:r w:rsidRPr="00C77375">
              <w:t xml:space="preserve"> punkte nurodytą prievolių įvykdymo užtikrinimą, kuriuo užtikrinamas Privataus subjekto įsipareigojimų</w:t>
            </w:r>
            <w:r w:rsidR="00C77375">
              <w:t xml:space="preserve"> </w:t>
            </w:r>
            <w:r w:rsidRPr="00C77375">
              <w:t>pagal Sutartį įvykdymas;</w:t>
            </w:r>
          </w:p>
        </w:tc>
      </w:tr>
      <w:tr w:rsidR="00CB28E8" w:rsidRPr="0042617A" w14:paraId="40357140" w14:textId="77777777" w:rsidTr="00493653">
        <w:tc>
          <w:tcPr>
            <w:tcW w:w="2097" w:type="dxa"/>
            <w:tcMar>
              <w:top w:w="113" w:type="dxa"/>
              <w:bottom w:w="113" w:type="dxa"/>
            </w:tcMar>
          </w:tcPr>
          <w:p w14:paraId="45878A2C" w14:textId="77777777" w:rsidR="00CB28E8" w:rsidRPr="0042617A" w:rsidRDefault="00CB28E8" w:rsidP="00CB28E8">
            <w:pPr>
              <w:spacing w:after="120" w:line="23" w:lineRule="atLeast"/>
              <w:rPr>
                <w:b/>
                <w:bCs/>
                <w:color w:val="632423"/>
              </w:rPr>
            </w:pPr>
            <w:r w:rsidRPr="00BD725E">
              <w:rPr>
                <w:b/>
                <w:bCs/>
                <w:color w:val="632423"/>
              </w:rPr>
              <w:t>Privatus subjektas</w:t>
            </w:r>
          </w:p>
        </w:tc>
        <w:tc>
          <w:tcPr>
            <w:tcW w:w="7009" w:type="dxa"/>
            <w:gridSpan w:val="2"/>
            <w:tcMar>
              <w:top w:w="113" w:type="dxa"/>
              <w:bottom w:w="113" w:type="dxa"/>
            </w:tcMar>
          </w:tcPr>
          <w:p w14:paraId="7BCCA43B" w14:textId="77777777" w:rsidR="00CB28E8" w:rsidRDefault="00CB28E8" w:rsidP="00CB28E8">
            <w:pPr>
              <w:spacing w:after="120" w:line="23" w:lineRule="atLeast"/>
              <w:ind w:left="262"/>
              <w:jc w:val="both"/>
              <w:outlineLvl w:val="2"/>
            </w:pPr>
            <w:r>
              <w:t>reiškia Projekto tikslui įgyvendinti Investuotojo įsteigtą privatų juridinį asmenį, kuris yra Sutarties šalimi ir vykdo joje nustatytą veiklą ir kuris Sutarties sudarymo metu privalo:</w:t>
            </w:r>
          </w:p>
          <w:p w14:paraId="74C55B00" w14:textId="77777777" w:rsidR="00CB28E8" w:rsidRPr="006A607E" w:rsidRDefault="00CB28E8" w:rsidP="00CB28E8">
            <w:pPr>
              <w:pStyle w:val="Sraopastraipa"/>
              <w:numPr>
                <w:ilvl w:val="1"/>
                <w:numId w:val="1"/>
              </w:numPr>
              <w:spacing w:after="120" w:line="276" w:lineRule="auto"/>
              <w:jc w:val="both"/>
              <w:rPr>
                <w:color w:val="000000"/>
              </w:rPr>
            </w:pPr>
            <w:r w:rsidRPr="006A607E">
              <w:rPr>
                <w:color w:val="000000"/>
              </w:rPr>
              <w:t>būti uždarosios akcinės bendrovės teisinės formos; ir</w:t>
            </w:r>
          </w:p>
          <w:p w14:paraId="5240FAAC" w14:textId="77777777" w:rsidR="00CB28E8" w:rsidRPr="006A607E" w:rsidRDefault="00CB28E8" w:rsidP="00CB28E8">
            <w:pPr>
              <w:pStyle w:val="Sraopastraipa"/>
              <w:numPr>
                <w:ilvl w:val="1"/>
                <w:numId w:val="1"/>
              </w:numPr>
              <w:spacing w:after="120" w:line="276" w:lineRule="auto"/>
              <w:jc w:val="both"/>
              <w:rPr>
                <w:color w:val="000000"/>
              </w:rPr>
            </w:pPr>
            <w:r w:rsidRPr="006A607E">
              <w:rPr>
                <w:color w:val="000000"/>
              </w:rPr>
              <w:t>priklausyti (</w:t>
            </w:r>
            <w:proofErr w:type="spellStart"/>
            <w:r w:rsidRPr="006A607E">
              <w:rPr>
                <w:color w:val="000000"/>
              </w:rPr>
              <w:t>t.y</w:t>
            </w:r>
            <w:proofErr w:type="spellEnd"/>
            <w:r w:rsidRPr="006A607E">
              <w:rPr>
                <w:color w:val="000000"/>
              </w:rPr>
              <w:t>. 100 proc. jo akcijų) tik Investuotojui, išskyrus atvejus, kai Sutartis aiškiai leidžia kitaip; ir</w:t>
            </w:r>
          </w:p>
          <w:p w14:paraId="21DD7313" w14:textId="77777777" w:rsidR="00CB28E8" w:rsidRPr="006A607E" w:rsidRDefault="00CB28E8" w:rsidP="00CB28E8">
            <w:pPr>
              <w:pStyle w:val="Sraopastraipa"/>
              <w:numPr>
                <w:ilvl w:val="1"/>
                <w:numId w:val="1"/>
              </w:numPr>
              <w:spacing w:after="120" w:line="276" w:lineRule="auto"/>
              <w:jc w:val="both"/>
              <w:rPr>
                <w:color w:val="000000"/>
              </w:rPr>
            </w:pPr>
            <w:r w:rsidRPr="006A607E">
              <w:rPr>
                <w:color w:val="000000"/>
              </w:rPr>
              <w:t xml:space="preserve">būti skirtu tik </w:t>
            </w:r>
            <w:r w:rsidRPr="006A607E">
              <w:t>P</w:t>
            </w:r>
            <w:r w:rsidRPr="006A607E">
              <w:rPr>
                <w:color w:val="000000"/>
              </w:rPr>
              <w:t>rojekto įgyvendinimui skirtai veiklai vykdyti; ir</w:t>
            </w:r>
          </w:p>
          <w:p w14:paraId="47946A88" w14:textId="77777777" w:rsidR="00CB28E8" w:rsidRPr="006A607E" w:rsidRDefault="00CB28E8" w:rsidP="00CB28E8">
            <w:pPr>
              <w:pStyle w:val="Sraopastraipa"/>
              <w:numPr>
                <w:ilvl w:val="1"/>
                <w:numId w:val="1"/>
              </w:numPr>
              <w:spacing w:after="120" w:line="276" w:lineRule="auto"/>
              <w:jc w:val="both"/>
              <w:rPr>
                <w:color w:val="000000"/>
              </w:rPr>
            </w:pPr>
            <w:r w:rsidRPr="006A607E">
              <w:rPr>
                <w:color w:val="000000"/>
              </w:rPr>
              <w:t>neturėti jokių įsiskolinimų ar kitų prievolių, nesusijusių su Sutarties vykdymu; ir</w:t>
            </w:r>
          </w:p>
          <w:p w14:paraId="23C7B9F3" w14:textId="77777777" w:rsidR="00CB28E8" w:rsidRPr="00B91144" w:rsidRDefault="00CB28E8" w:rsidP="00B91144">
            <w:pPr>
              <w:pStyle w:val="Sraopastraipa"/>
              <w:numPr>
                <w:ilvl w:val="1"/>
                <w:numId w:val="1"/>
              </w:numPr>
              <w:spacing w:after="120" w:line="276" w:lineRule="auto"/>
              <w:jc w:val="both"/>
              <w:rPr>
                <w:color w:val="000000"/>
              </w:rPr>
            </w:pPr>
            <w:r w:rsidRPr="006A607E">
              <w:rPr>
                <w:color w:val="000000"/>
              </w:rPr>
              <w:t>taikyti galiojančius</w:t>
            </w:r>
            <w:r w:rsidR="00B91144">
              <w:rPr>
                <w:color w:val="000000"/>
              </w:rPr>
              <w:t xml:space="preserve"> verslo apskaitos standartus; </w:t>
            </w:r>
          </w:p>
        </w:tc>
      </w:tr>
      <w:tr w:rsidR="00CB28E8" w:rsidRPr="0042617A" w14:paraId="3F4523E5" w14:textId="77777777" w:rsidTr="00493653">
        <w:tc>
          <w:tcPr>
            <w:tcW w:w="2097" w:type="dxa"/>
            <w:tcMar>
              <w:top w:w="113" w:type="dxa"/>
              <w:bottom w:w="113" w:type="dxa"/>
            </w:tcMar>
          </w:tcPr>
          <w:p w14:paraId="5D467326" w14:textId="77777777" w:rsidR="00CB28E8" w:rsidRPr="0042617A" w:rsidRDefault="00CB28E8" w:rsidP="00CB28E8">
            <w:pPr>
              <w:spacing w:after="120" w:line="23" w:lineRule="atLeast"/>
              <w:rPr>
                <w:b/>
                <w:bCs/>
                <w:color w:val="632423"/>
              </w:rPr>
            </w:pPr>
            <w:r w:rsidRPr="0042617A">
              <w:rPr>
                <w:b/>
                <w:bCs/>
                <w:color w:val="632423"/>
              </w:rPr>
              <w:t>Projektas</w:t>
            </w:r>
          </w:p>
        </w:tc>
        <w:tc>
          <w:tcPr>
            <w:tcW w:w="7009" w:type="dxa"/>
            <w:gridSpan w:val="2"/>
            <w:tcMar>
              <w:top w:w="113" w:type="dxa"/>
              <w:bottom w:w="113" w:type="dxa"/>
            </w:tcMar>
          </w:tcPr>
          <w:p w14:paraId="72BC5CE8" w14:textId="475B1A2D" w:rsidR="00CB28E8" w:rsidRPr="0042617A" w:rsidRDefault="00CB28E8" w:rsidP="00B91144">
            <w:pPr>
              <w:spacing w:after="120" w:line="23" w:lineRule="atLeast"/>
              <w:ind w:left="262"/>
              <w:jc w:val="both"/>
              <w:rPr>
                <w:color w:val="000000"/>
              </w:rPr>
            </w:pPr>
            <w:r w:rsidRPr="00564CC9">
              <w:rPr>
                <w:rFonts w:eastAsia="Times New Roman"/>
              </w:rPr>
              <w:t xml:space="preserve">reiškia valdžios ir privataus subjektų partnerystės būdu įgyvendinamą „Daugiafunkcio centro </w:t>
            </w:r>
            <w:proofErr w:type="spellStart"/>
            <w:r w:rsidRPr="00564CC9">
              <w:rPr>
                <w:rFonts w:eastAsia="Times New Roman"/>
              </w:rPr>
              <w:t>Sendvario</w:t>
            </w:r>
            <w:proofErr w:type="spellEnd"/>
            <w:r w:rsidRPr="00564CC9">
              <w:rPr>
                <w:rFonts w:eastAsia="Times New Roman"/>
              </w:rPr>
              <w:t xml:space="preserve"> seniūnijoje statyba ir paslaugų teikimas“ projektą, kurio aprašymas pateiktas Sąlygų</w:t>
            </w:r>
            <w:r w:rsidR="00B91144">
              <w:rPr>
                <w:rFonts w:eastAsia="Times New Roman"/>
              </w:rPr>
              <w:t xml:space="preserve"> </w:t>
            </w:r>
            <w:r w:rsidR="00B91144">
              <w:rPr>
                <w:rFonts w:eastAsia="Times New Roman"/>
              </w:rPr>
              <w:fldChar w:fldCharType="begin"/>
            </w:r>
            <w:r w:rsidR="00B91144">
              <w:rPr>
                <w:rFonts w:eastAsia="Times New Roman"/>
              </w:rPr>
              <w:instrText xml:space="preserve"> REF _Ref294008712 \r \h </w:instrText>
            </w:r>
            <w:r w:rsidR="00B91144">
              <w:rPr>
                <w:rFonts w:eastAsia="Times New Roman"/>
              </w:rPr>
            </w:r>
            <w:r w:rsidR="00B91144">
              <w:rPr>
                <w:rFonts w:eastAsia="Times New Roman"/>
              </w:rPr>
              <w:fldChar w:fldCharType="separate"/>
            </w:r>
            <w:r w:rsidR="00B87438">
              <w:rPr>
                <w:rFonts w:eastAsia="Times New Roman"/>
              </w:rPr>
              <w:t>2</w:t>
            </w:r>
            <w:r w:rsidR="00B91144">
              <w:rPr>
                <w:rFonts w:eastAsia="Times New Roman"/>
              </w:rPr>
              <w:fldChar w:fldCharType="end"/>
            </w:r>
            <w:r w:rsidRPr="00564CC9">
              <w:rPr>
                <w:rFonts w:eastAsia="Times New Roman"/>
              </w:rPr>
              <w:t xml:space="preserve"> priede </w:t>
            </w:r>
            <w:r w:rsidRPr="00564CC9">
              <w:rPr>
                <w:rFonts w:eastAsia="Times New Roman"/>
                <w:i/>
              </w:rPr>
              <w:t>Techninė specifikacija</w:t>
            </w:r>
            <w:r w:rsidR="00B87438">
              <w:rPr>
                <w:rFonts w:eastAsia="Times New Roman"/>
              </w:rPr>
              <w:t>;</w:t>
            </w:r>
          </w:p>
        </w:tc>
      </w:tr>
      <w:tr w:rsidR="00CB28E8" w:rsidRPr="0042617A" w14:paraId="142DAD51" w14:textId="77777777" w:rsidTr="00493653">
        <w:tc>
          <w:tcPr>
            <w:tcW w:w="2097" w:type="dxa"/>
            <w:tcMar>
              <w:top w:w="113" w:type="dxa"/>
              <w:bottom w:w="113" w:type="dxa"/>
            </w:tcMar>
          </w:tcPr>
          <w:p w14:paraId="3591C225" w14:textId="77777777" w:rsidR="00CB28E8" w:rsidRPr="0042617A" w:rsidRDefault="00CB28E8" w:rsidP="00CB28E8">
            <w:pPr>
              <w:spacing w:after="120" w:line="23" w:lineRule="atLeast"/>
              <w:rPr>
                <w:b/>
                <w:bCs/>
                <w:color w:val="632423"/>
              </w:rPr>
            </w:pPr>
            <w:r w:rsidRPr="0042617A">
              <w:rPr>
                <w:b/>
                <w:bCs/>
                <w:color w:val="632423"/>
              </w:rPr>
              <w:t>Projektinė dokumentacija</w:t>
            </w:r>
          </w:p>
        </w:tc>
        <w:tc>
          <w:tcPr>
            <w:tcW w:w="7009" w:type="dxa"/>
            <w:gridSpan w:val="2"/>
            <w:tcMar>
              <w:top w:w="113" w:type="dxa"/>
              <w:bottom w:w="113" w:type="dxa"/>
            </w:tcMar>
          </w:tcPr>
          <w:p w14:paraId="33D1D6E4" w14:textId="77777777" w:rsidR="00CB28E8" w:rsidRPr="00446A51" w:rsidRDefault="00CB28E8" w:rsidP="00CB28E8">
            <w:pPr>
              <w:spacing w:after="120" w:line="23" w:lineRule="atLeast"/>
              <w:ind w:left="262"/>
              <w:jc w:val="both"/>
            </w:pPr>
            <w:r>
              <w:rPr>
                <w:color w:val="000000"/>
              </w:rPr>
              <w:t>r</w:t>
            </w:r>
            <w:r w:rsidRPr="0042617A">
              <w:rPr>
                <w:color w:val="000000"/>
              </w:rPr>
              <w:t>eiškia</w:t>
            </w:r>
            <w:r>
              <w:rPr>
                <w:color w:val="000000"/>
              </w:rPr>
              <w:t xml:space="preserve"> </w:t>
            </w:r>
            <w:r w:rsidRPr="00593510">
              <w:t xml:space="preserve">Objekto techninį ir darbo projektą arba techninį darbo projektą; </w:t>
            </w:r>
          </w:p>
        </w:tc>
      </w:tr>
      <w:tr w:rsidR="00CB28E8" w:rsidRPr="0042617A" w14:paraId="46235727" w14:textId="77777777" w:rsidTr="00493653">
        <w:tc>
          <w:tcPr>
            <w:tcW w:w="2097" w:type="dxa"/>
            <w:tcMar>
              <w:top w:w="113" w:type="dxa"/>
              <w:bottom w:w="113" w:type="dxa"/>
            </w:tcMar>
          </w:tcPr>
          <w:p w14:paraId="375EB0A7" w14:textId="77777777" w:rsidR="00CB28E8" w:rsidRPr="0042617A" w:rsidRDefault="00CB28E8" w:rsidP="00CB28E8">
            <w:pPr>
              <w:spacing w:after="120" w:line="276" w:lineRule="auto"/>
              <w:rPr>
                <w:b/>
                <w:bCs/>
                <w:color w:val="632423"/>
              </w:rPr>
            </w:pPr>
            <w:r w:rsidRPr="0042617A">
              <w:rPr>
                <w:b/>
                <w:bCs/>
                <w:color w:val="632423"/>
              </w:rPr>
              <w:t>PVM</w:t>
            </w:r>
          </w:p>
        </w:tc>
        <w:tc>
          <w:tcPr>
            <w:tcW w:w="7009" w:type="dxa"/>
            <w:gridSpan w:val="2"/>
            <w:tcMar>
              <w:top w:w="113" w:type="dxa"/>
              <w:bottom w:w="113" w:type="dxa"/>
            </w:tcMar>
          </w:tcPr>
          <w:p w14:paraId="46ABC14C" w14:textId="77777777" w:rsidR="00CB28E8" w:rsidRPr="0042617A" w:rsidRDefault="00CB28E8" w:rsidP="00CB28E8">
            <w:pPr>
              <w:spacing w:line="276" w:lineRule="auto"/>
              <w:ind w:left="259"/>
              <w:jc w:val="both"/>
              <w:outlineLvl w:val="2"/>
              <w:rPr>
                <w:color w:val="000000"/>
              </w:rPr>
            </w:pPr>
            <w:r>
              <w:t xml:space="preserve">reiškia </w:t>
            </w:r>
            <w:r w:rsidRPr="0042617A">
              <w:t>Lietuvos Respublikos pridėtinės ve</w:t>
            </w:r>
            <w:r>
              <w:t>rtės mokesčio įstatymo nustatytą</w:t>
            </w:r>
            <w:r w:rsidRPr="0042617A">
              <w:t xml:space="preserve"> pridėtinės vertės mokest</w:t>
            </w:r>
            <w:r>
              <w:t>į</w:t>
            </w:r>
            <w:r w:rsidRPr="0042617A">
              <w:t>;</w:t>
            </w:r>
          </w:p>
        </w:tc>
      </w:tr>
      <w:tr w:rsidR="00CB28E8" w:rsidRPr="0042617A" w14:paraId="38F246AE" w14:textId="77777777" w:rsidTr="00493653">
        <w:tc>
          <w:tcPr>
            <w:tcW w:w="2097" w:type="dxa"/>
            <w:tcMar>
              <w:top w:w="113" w:type="dxa"/>
              <w:bottom w:w="113" w:type="dxa"/>
            </w:tcMar>
          </w:tcPr>
          <w:p w14:paraId="48D06759" w14:textId="77777777" w:rsidR="00CB28E8" w:rsidRPr="00DA3AAE" w:rsidRDefault="00CB28E8" w:rsidP="00CB28E8">
            <w:pPr>
              <w:spacing w:after="120" w:line="276" w:lineRule="auto"/>
              <w:rPr>
                <w:b/>
                <w:color w:val="632423"/>
              </w:rPr>
            </w:pPr>
            <w:r>
              <w:rPr>
                <w:b/>
                <w:color w:val="632423"/>
              </w:rPr>
              <w:t>Sąlygos</w:t>
            </w:r>
          </w:p>
        </w:tc>
        <w:tc>
          <w:tcPr>
            <w:tcW w:w="7009" w:type="dxa"/>
            <w:gridSpan w:val="2"/>
            <w:tcMar>
              <w:top w:w="113" w:type="dxa"/>
              <w:bottom w:w="113" w:type="dxa"/>
            </w:tcMar>
          </w:tcPr>
          <w:p w14:paraId="7E19A595" w14:textId="77777777" w:rsidR="00CB28E8" w:rsidRPr="003455A7" w:rsidRDefault="00CB28E8" w:rsidP="003455A7">
            <w:pPr>
              <w:spacing w:line="276" w:lineRule="auto"/>
              <w:ind w:left="259"/>
              <w:jc w:val="both"/>
              <w:outlineLvl w:val="2"/>
            </w:pPr>
            <w:r w:rsidRPr="00411F2E">
              <w:t>reiškia Pirkimo sąlygas ir jų priedus, taip pat visus jų patikslinimus ir atsakymus į Pirkimo dalyvių prašymus</w:t>
            </w:r>
            <w:r w:rsidRPr="000A6311">
              <w:rPr>
                <w:color w:val="000000"/>
              </w:rPr>
              <w:t xml:space="preserve"> bei kitus Pirkimo dokumentus</w:t>
            </w:r>
            <w:r w:rsidRPr="00411F2E">
              <w:t>;</w:t>
            </w:r>
          </w:p>
        </w:tc>
      </w:tr>
      <w:tr w:rsidR="00CB28E8" w:rsidRPr="0042617A" w14:paraId="03C60BCE" w14:textId="77777777" w:rsidTr="00493653">
        <w:tc>
          <w:tcPr>
            <w:tcW w:w="2097" w:type="dxa"/>
            <w:tcMar>
              <w:top w:w="113" w:type="dxa"/>
              <w:bottom w:w="113" w:type="dxa"/>
            </w:tcMar>
          </w:tcPr>
          <w:p w14:paraId="418E5D4C" w14:textId="77777777" w:rsidR="00CB28E8" w:rsidRPr="0042617A" w:rsidRDefault="00CB28E8" w:rsidP="00CB28E8">
            <w:pPr>
              <w:spacing w:after="120" w:line="276" w:lineRule="auto"/>
              <w:jc w:val="both"/>
              <w:outlineLvl w:val="2"/>
              <w:rPr>
                <w:b/>
                <w:bCs/>
                <w:color w:val="632423"/>
                <w:highlight w:val="cyan"/>
              </w:rPr>
            </w:pPr>
            <w:r w:rsidRPr="0042617A">
              <w:rPr>
                <w:b/>
                <w:color w:val="632423" w:themeColor="accent2" w:themeShade="80"/>
              </w:rPr>
              <w:t>Sąnaudos</w:t>
            </w:r>
          </w:p>
        </w:tc>
        <w:tc>
          <w:tcPr>
            <w:tcW w:w="7009" w:type="dxa"/>
            <w:gridSpan w:val="2"/>
            <w:tcMar>
              <w:top w:w="113" w:type="dxa"/>
              <w:bottom w:w="113" w:type="dxa"/>
            </w:tcMar>
          </w:tcPr>
          <w:p w14:paraId="0D9E0F85" w14:textId="385E5255" w:rsidR="00CB28E8" w:rsidRPr="0042617A" w:rsidRDefault="00CB28E8" w:rsidP="00CB28E8">
            <w:pPr>
              <w:spacing w:after="120" w:line="276" w:lineRule="auto"/>
              <w:ind w:left="262"/>
              <w:jc w:val="both"/>
              <w:outlineLvl w:val="2"/>
              <w:rPr>
                <w:color w:val="000000"/>
              </w:rPr>
            </w:pPr>
            <w:r>
              <w:t xml:space="preserve">reiškia </w:t>
            </w:r>
            <w:r w:rsidR="00B9381A">
              <w:t xml:space="preserve">Privataus subjekto </w:t>
            </w:r>
            <w:r>
              <w:t xml:space="preserve">visas sąnaudas, susijusias su Darbų vykdymu ir / ar Paslaugų teikimu, </w:t>
            </w:r>
            <w:r w:rsidR="007C40F8">
              <w:t xml:space="preserve">įskaitant Atnaujinimo darbus ir </w:t>
            </w:r>
            <w:r w:rsidR="00B9381A">
              <w:t>r</w:t>
            </w:r>
            <w:r w:rsidR="007C40F8">
              <w:t xml:space="preserve">emonto darbus, </w:t>
            </w:r>
            <w:r>
              <w:t xml:space="preserve">kurias galima priskirti Finansiniame veiklos modelyje nurodytoms sąnaudų grupėms; </w:t>
            </w:r>
          </w:p>
        </w:tc>
      </w:tr>
      <w:tr w:rsidR="00CB28E8" w:rsidRPr="0042617A" w14:paraId="44D5A33C" w14:textId="77777777" w:rsidTr="00493653">
        <w:tc>
          <w:tcPr>
            <w:tcW w:w="2097" w:type="dxa"/>
            <w:tcMar>
              <w:top w:w="113" w:type="dxa"/>
              <w:bottom w:w="113" w:type="dxa"/>
            </w:tcMar>
          </w:tcPr>
          <w:p w14:paraId="5FBF90EF" w14:textId="7DDCB13C" w:rsidR="00CB28E8" w:rsidRPr="0042617A" w:rsidRDefault="00CB28E8" w:rsidP="00B9381A">
            <w:pPr>
              <w:spacing w:after="120" w:line="276" w:lineRule="auto"/>
              <w:jc w:val="both"/>
              <w:outlineLvl w:val="2"/>
              <w:rPr>
                <w:b/>
                <w:bCs/>
                <w:color w:val="632423"/>
              </w:rPr>
            </w:pPr>
            <w:r w:rsidRPr="0042617A">
              <w:rPr>
                <w:b/>
                <w:bCs/>
                <w:color w:val="632423"/>
              </w:rPr>
              <w:t>Special</w:t>
            </w:r>
            <w:r w:rsidR="00B9381A">
              <w:rPr>
                <w:b/>
                <w:bCs/>
                <w:color w:val="632423"/>
              </w:rPr>
              <w:t>usis</w:t>
            </w:r>
            <w:r w:rsidRPr="0042617A">
              <w:rPr>
                <w:b/>
                <w:bCs/>
                <w:color w:val="632423"/>
              </w:rPr>
              <w:t xml:space="preserve"> teisės akt</w:t>
            </w:r>
            <w:r w:rsidR="00B9381A">
              <w:rPr>
                <w:b/>
                <w:bCs/>
                <w:color w:val="632423"/>
              </w:rPr>
              <w:t>a</w:t>
            </w:r>
            <w:r w:rsidR="00602D1A">
              <w:rPr>
                <w:b/>
                <w:bCs/>
                <w:color w:val="632423"/>
              </w:rPr>
              <w:t>s</w:t>
            </w:r>
            <w:r w:rsidRPr="0042617A">
              <w:rPr>
                <w:b/>
                <w:bCs/>
                <w:color w:val="632423"/>
              </w:rPr>
              <w:t xml:space="preserve"> </w:t>
            </w:r>
            <w:r w:rsidR="00B9381A">
              <w:rPr>
                <w:b/>
                <w:bCs/>
                <w:color w:val="632423"/>
              </w:rPr>
              <w:t>(Specialieji teisės aktai)</w:t>
            </w:r>
          </w:p>
        </w:tc>
        <w:tc>
          <w:tcPr>
            <w:tcW w:w="7009" w:type="dxa"/>
            <w:gridSpan w:val="2"/>
            <w:shd w:val="clear" w:color="auto" w:fill="auto"/>
            <w:tcMar>
              <w:top w:w="113" w:type="dxa"/>
              <w:bottom w:w="113" w:type="dxa"/>
            </w:tcMar>
          </w:tcPr>
          <w:p w14:paraId="53281C61" w14:textId="77777777" w:rsidR="00CB28E8" w:rsidRPr="0042617A" w:rsidRDefault="00CB28E8" w:rsidP="00CB28E8">
            <w:pPr>
              <w:spacing w:after="120" w:line="276" w:lineRule="auto"/>
              <w:ind w:left="262"/>
              <w:jc w:val="both"/>
              <w:outlineLvl w:val="2"/>
              <w:rPr>
                <w:color w:val="000000"/>
              </w:rPr>
            </w:pPr>
            <w:r w:rsidRPr="00C73321">
              <w:rPr>
                <w:color w:val="000000"/>
              </w:rPr>
              <w:t xml:space="preserve">reiškia Lietuvos Respublikos ir Europos Sąjungos teisės aktą, susijusį su Darbų atlikimo </w:t>
            </w:r>
            <w:r w:rsidR="006C4062">
              <w:rPr>
                <w:color w:val="000000"/>
              </w:rPr>
              <w:t>ir / ar Paslaugų teikimo reglame</w:t>
            </w:r>
            <w:r w:rsidRPr="00C73321">
              <w:rPr>
                <w:color w:val="000000"/>
              </w:rPr>
              <w:t xml:space="preserve">ntavimu arba Privataus subjekto akcininkų teisėmis ir pareigomis, kylančiomis dėl Privataus subjekto veiklos; </w:t>
            </w:r>
            <w:r w:rsidRPr="00871031">
              <w:rPr>
                <w:color w:val="000000"/>
              </w:rPr>
              <w:t>Specialiųjų teisės aktų pasikeitimu nelaikomi tokie teisės aktų pasikeitimai, k</w:t>
            </w:r>
            <w:r w:rsidRPr="00F8708A">
              <w:rPr>
                <w:color w:val="000000"/>
              </w:rPr>
              <w:t xml:space="preserve">urie yra bendro pobūdžio, nediskriminaciniai Privataus subjekto ar </w:t>
            </w:r>
            <w:r w:rsidRPr="00F8708A">
              <w:rPr>
                <w:color w:val="000000"/>
              </w:rPr>
              <w:lastRenderedPageBreak/>
              <w:t xml:space="preserve">Investuotojo atžvilgiu ir taikomi plačiam subjektų ratui (pvz., </w:t>
            </w:r>
            <w:r w:rsidR="009F3550">
              <w:rPr>
                <w:color w:val="000000"/>
              </w:rPr>
              <w:t xml:space="preserve">ūkio subjektų, atsižvelgiant į teisinę formą, veiklos reguliavimo, </w:t>
            </w:r>
            <w:r w:rsidRPr="00F8708A">
              <w:rPr>
                <w:color w:val="000000"/>
              </w:rPr>
              <w:t xml:space="preserve">pelno, </w:t>
            </w:r>
            <w:r w:rsidRPr="00A27A3B">
              <w:rPr>
                <w:color w:val="000000"/>
              </w:rPr>
              <w:t xml:space="preserve">gyventojų pajamų </w:t>
            </w:r>
            <w:r w:rsidRPr="002F7BFF">
              <w:rPr>
                <w:color w:val="000000"/>
              </w:rPr>
              <w:t>mokesčių</w:t>
            </w:r>
            <w:r w:rsidRPr="0042617A">
              <w:rPr>
                <w:color w:val="000000"/>
              </w:rPr>
              <w:t xml:space="preserve"> pasikeitimai ir pan.);</w:t>
            </w:r>
          </w:p>
        </w:tc>
      </w:tr>
      <w:tr w:rsidR="00CB28E8" w:rsidRPr="0042617A" w14:paraId="5ACCED89" w14:textId="77777777" w:rsidTr="00493653">
        <w:tc>
          <w:tcPr>
            <w:tcW w:w="2097" w:type="dxa"/>
            <w:tcMar>
              <w:top w:w="113" w:type="dxa"/>
              <w:bottom w:w="113" w:type="dxa"/>
            </w:tcMar>
          </w:tcPr>
          <w:p w14:paraId="52E40126" w14:textId="77777777" w:rsidR="00CB28E8" w:rsidRPr="0042617A" w:rsidRDefault="00CB28E8" w:rsidP="00CB28E8">
            <w:pPr>
              <w:spacing w:after="120" w:line="276" w:lineRule="auto"/>
              <w:rPr>
                <w:b/>
                <w:bCs/>
              </w:rPr>
            </w:pPr>
            <w:r w:rsidRPr="0042617A">
              <w:rPr>
                <w:b/>
                <w:bCs/>
                <w:color w:val="632423"/>
              </w:rPr>
              <w:lastRenderedPageBreak/>
              <w:t>Specifikacijos</w:t>
            </w:r>
          </w:p>
        </w:tc>
        <w:tc>
          <w:tcPr>
            <w:tcW w:w="7009" w:type="dxa"/>
            <w:gridSpan w:val="2"/>
            <w:tcMar>
              <w:top w:w="113" w:type="dxa"/>
              <w:bottom w:w="113" w:type="dxa"/>
            </w:tcMar>
          </w:tcPr>
          <w:p w14:paraId="100CEC2B" w14:textId="77777777" w:rsidR="00CB28E8" w:rsidRPr="0042617A" w:rsidRDefault="00CB28E8" w:rsidP="00CB28E8">
            <w:pPr>
              <w:spacing w:after="120" w:line="23" w:lineRule="atLeast"/>
              <w:ind w:left="262"/>
              <w:jc w:val="both"/>
              <w:outlineLvl w:val="2"/>
              <w:rPr>
                <w:color w:val="000000"/>
              </w:rPr>
            </w:pPr>
            <w:r w:rsidRPr="0042617A">
              <w:rPr>
                <w:color w:val="000000"/>
              </w:rPr>
              <w:t xml:space="preserve">reiškia Sutarties 7 priedą </w:t>
            </w:r>
            <w:r w:rsidRPr="00DA3AAE">
              <w:rPr>
                <w:i/>
                <w:color w:val="000000"/>
              </w:rPr>
              <w:t>Specifikacijos</w:t>
            </w:r>
            <w:r w:rsidRPr="0042617A">
              <w:rPr>
                <w:color w:val="000000"/>
              </w:rPr>
              <w:t>, nustatantį reikalavimus ir rodiklius, kuriuos privalo tenkinti</w:t>
            </w:r>
            <w:r>
              <w:rPr>
                <w:color w:val="000000"/>
              </w:rPr>
              <w:t xml:space="preserve"> Darbai</w:t>
            </w:r>
            <w:r w:rsidRPr="0042617A">
              <w:rPr>
                <w:color w:val="000000"/>
              </w:rPr>
              <w:t xml:space="preserve"> </w:t>
            </w:r>
            <w:r>
              <w:rPr>
                <w:color w:val="000000"/>
              </w:rPr>
              <w:t xml:space="preserve">ir </w:t>
            </w:r>
            <w:r w:rsidRPr="0042617A">
              <w:rPr>
                <w:color w:val="000000"/>
              </w:rPr>
              <w:t>Paslaugos;</w:t>
            </w:r>
          </w:p>
        </w:tc>
      </w:tr>
      <w:tr w:rsidR="00CB28E8" w:rsidRPr="0042617A" w14:paraId="03202AC1" w14:textId="77777777" w:rsidTr="00493653">
        <w:tc>
          <w:tcPr>
            <w:tcW w:w="2097" w:type="dxa"/>
            <w:tcMar>
              <w:top w:w="113" w:type="dxa"/>
              <w:bottom w:w="113" w:type="dxa"/>
            </w:tcMar>
          </w:tcPr>
          <w:p w14:paraId="02C1784A" w14:textId="77777777" w:rsidR="00CB28E8" w:rsidRPr="0042617A" w:rsidRDefault="00CB28E8" w:rsidP="00CB28E8">
            <w:pPr>
              <w:spacing w:after="120" w:line="276" w:lineRule="auto"/>
              <w:jc w:val="both"/>
              <w:outlineLvl w:val="2"/>
              <w:rPr>
                <w:b/>
                <w:bCs/>
              </w:rPr>
            </w:pPr>
            <w:r w:rsidRPr="0042617A">
              <w:rPr>
                <w:b/>
                <w:bCs/>
                <w:color w:val="632423"/>
              </w:rPr>
              <w:t>Subtiekėjai</w:t>
            </w:r>
          </w:p>
        </w:tc>
        <w:tc>
          <w:tcPr>
            <w:tcW w:w="7009" w:type="dxa"/>
            <w:gridSpan w:val="2"/>
            <w:tcMar>
              <w:top w:w="113" w:type="dxa"/>
              <w:bottom w:w="113" w:type="dxa"/>
            </w:tcMar>
          </w:tcPr>
          <w:p w14:paraId="5330685A" w14:textId="77777777" w:rsidR="00CB28E8" w:rsidRPr="0042617A" w:rsidRDefault="00CB28E8" w:rsidP="00CB28E8">
            <w:pPr>
              <w:spacing w:after="120" w:line="276" w:lineRule="auto"/>
              <w:ind w:left="262"/>
              <w:jc w:val="both"/>
              <w:outlineLvl w:val="2"/>
            </w:pPr>
            <w:r w:rsidRPr="0042617A">
              <w:t>reiškia Pasiūlyme nurodytus, Sutartyje nustatyta tvarka juos pakeitusius arba naujai pasitelktus ūkio subjektus, kurie atlieka Darbus ar teikia Paslaugas, už kurių atlikimą ar teikimą pagal Sutartį yra atsakingas Privatus subjektas, ir kuriems už tai Privatus subjektas moka atlygį, išskyrus elektros ir šilumos energijos, vandens tiekėjus, nuotekų šalinimo, atliekų išvežimo ir kitus Komunalinių paslaugų teikėjus;</w:t>
            </w:r>
          </w:p>
        </w:tc>
      </w:tr>
      <w:tr w:rsidR="00CB28E8" w:rsidRPr="0042617A" w14:paraId="273DD3C1" w14:textId="77777777" w:rsidTr="00493653">
        <w:tc>
          <w:tcPr>
            <w:tcW w:w="2097" w:type="dxa"/>
            <w:tcMar>
              <w:top w:w="113" w:type="dxa"/>
              <w:bottom w:w="113" w:type="dxa"/>
            </w:tcMar>
          </w:tcPr>
          <w:p w14:paraId="0414E15E" w14:textId="77777777" w:rsidR="00CB28E8" w:rsidRPr="0042617A" w:rsidRDefault="00CB28E8" w:rsidP="00CB28E8">
            <w:pPr>
              <w:spacing w:after="120" w:line="276" w:lineRule="auto"/>
              <w:jc w:val="both"/>
              <w:outlineLvl w:val="2"/>
              <w:rPr>
                <w:b/>
                <w:bCs/>
                <w:color w:val="632423"/>
              </w:rPr>
            </w:pPr>
            <w:r w:rsidRPr="0042617A">
              <w:rPr>
                <w:b/>
                <w:bCs/>
                <w:color w:val="632423"/>
              </w:rPr>
              <w:t>Susijęs asmuo</w:t>
            </w:r>
          </w:p>
        </w:tc>
        <w:tc>
          <w:tcPr>
            <w:tcW w:w="7009" w:type="dxa"/>
            <w:gridSpan w:val="2"/>
            <w:tcMar>
              <w:top w:w="113" w:type="dxa"/>
              <w:bottom w:w="113" w:type="dxa"/>
            </w:tcMar>
          </w:tcPr>
          <w:p w14:paraId="30168FEB" w14:textId="77777777" w:rsidR="00CB28E8" w:rsidRPr="0042617A" w:rsidRDefault="00CB28E8" w:rsidP="00CB28E8">
            <w:pPr>
              <w:spacing w:after="120" w:line="276" w:lineRule="auto"/>
              <w:ind w:left="262"/>
              <w:jc w:val="both"/>
              <w:outlineLvl w:val="2"/>
              <w:rPr>
                <w:color w:val="000000"/>
              </w:rPr>
            </w:pPr>
            <w:r w:rsidRPr="0042617A">
              <w:rPr>
                <w:color w:val="000000"/>
              </w:rPr>
              <w:t>reiškia:</w:t>
            </w:r>
          </w:p>
          <w:p w14:paraId="6C9C00C0" w14:textId="77777777" w:rsidR="00CB28E8" w:rsidRPr="0042617A" w:rsidRDefault="00CB28E8" w:rsidP="005D0449">
            <w:pPr>
              <w:numPr>
                <w:ilvl w:val="0"/>
                <w:numId w:val="7"/>
              </w:numPr>
              <w:tabs>
                <w:tab w:val="num" w:pos="721"/>
              </w:tabs>
              <w:spacing w:after="120" w:line="276" w:lineRule="auto"/>
              <w:ind w:left="721" w:hanging="284"/>
              <w:jc w:val="both"/>
              <w:outlineLvl w:val="2"/>
              <w:rPr>
                <w:color w:val="000000"/>
              </w:rPr>
            </w:pPr>
            <w:r w:rsidRPr="0042617A">
              <w:rPr>
                <w:color w:val="000000"/>
              </w:rPr>
              <w:t>Susijusią bendrovę;</w:t>
            </w:r>
          </w:p>
          <w:p w14:paraId="37D5C744" w14:textId="77777777" w:rsidR="00CB28E8" w:rsidRPr="0042617A" w:rsidRDefault="00CB28E8" w:rsidP="005D0449">
            <w:pPr>
              <w:numPr>
                <w:ilvl w:val="0"/>
                <w:numId w:val="7"/>
              </w:numPr>
              <w:tabs>
                <w:tab w:val="num" w:pos="721"/>
              </w:tabs>
              <w:spacing w:after="120" w:line="276" w:lineRule="auto"/>
              <w:ind w:left="721" w:hanging="284"/>
              <w:jc w:val="both"/>
              <w:outlineLvl w:val="2"/>
              <w:rPr>
                <w:color w:val="000000"/>
              </w:rPr>
            </w:pPr>
            <w:r w:rsidRPr="0042617A">
              <w:rPr>
                <w:color w:val="000000"/>
              </w:rPr>
              <w:t xml:space="preserve">Investuotojo ar Susijusios bendrovės priežiūros ir valdymo organų narius; </w:t>
            </w:r>
          </w:p>
          <w:p w14:paraId="1F4A412A" w14:textId="77777777" w:rsidR="00CB28E8" w:rsidRPr="0042617A" w:rsidRDefault="00CB28E8" w:rsidP="005D0449">
            <w:pPr>
              <w:numPr>
                <w:ilvl w:val="0"/>
                <w:numId w:val="7"/>
              </w:numPr>
              <w:tabs>
                <w:tab w:val="num" w:pos="721"/>
              </w:tabs>
              <w:spacing w:after="120" w:line="276" w:lineRule="auto"/>
              <w:ind w:left="721" w:hanging="284"/>
              <w:jc w:val="both"/>
              <w:outlineLvl w:val="2"/>
              <w:rPr>
                <w:color w:val="000000"/>
              </w:rPr>
            </w:pPr>
            <w:bookmarkStart w:id="24" w:name="_Ref284404100"/>
            <w:r w:rsidRPr="0042617A">
              <w:rPr>
                <w:color w:val="000000"/>
              </w:rPr>
              <w:t>Investuotojo ar Susijusios bendrovės priežiūros ir valdymo organų nario sutuoktinį, jo artimuosius giminaičius, taip pat asmenis</w:t>
            </w:r>
            <w:r w:rsidR="005A34A6">
              <w:rPr>
                <w:color w:val="000000"/>
              </w:rPr>
              <w:t>,</w:t>
            </w:r>
            <w:r w:rsidRPr="0042617A">
              <w:rPr>
                <w:color w:val="000000"/>
              </w:rPr>
              <w:t xml:space="preserve"> susijusius svainystės ryšiais iki antrojo laipsnio imtinai;</w:t>
            </w:r>
            <w:bookmarkEnd w:id="24"/>
          </w:p>
          <w:p w14:paraId="7EB2AA57" w14:textId="00C0BEAF" w:rsidR="00CB28E8" w:rsidRPr="0042617A" w:rsidRDefault="00CB28E8" w:rsidP="005D0449">
            <w:pPr>
              <w:numPr>
                <w:ilvl w:val="0"/>
                <w:numId w:val="7"/>
              </w:numPr>
              <w:tabs>
                <w:tab w:val="num" w:pos="721"/>
              </w:tabs>
              <w:spacing w:after="120" w:line="276" w:lineRule="auto"/>
              <w:ind w:left="721" w:hanging="284"/>
              <w:jc w:val="both"/>
              <w:outlineLvl w:val="2"/>
              <w:rPr>
                <w:color w:val="000000"/>
              </w:rPr>
            </w:pPr>
            <w:r w:rsidRPr="0042617A">
              <w:rPr>
                <w:color w:val="000000"/>
              </w:rPr>
              <w:t xml:space="preserve">bendrovės, susijusios su </w:t>
            </w:r>
            <w:r w:rsidRPr="00C92AF3">
              <w:fldChar w:fldCharType="begin"/>
            </w:r>
            <w:r w:rsidRPr="0042617A">
              <w:instrText xml:space="preserve"> REF _Ref284404100 \r \h  \* MERGEFORMAT </w:instrText>
            </w:r>
            <w:r w:rsidRPr="00C92AF3">
              <w:fldChar w:fldCharType="separate"/>
            </w:r>
            <w:r w:rsidR="00B87438" w:rsidRPr="00B87438">
              <w:rPr>
                <w:color w:val="000000"/>
              </w:rPr>
              <w:t>c)</w:t>
            </w:r>
            <w:r w:rsidRPr="00C92AF3">
              <w:fldChar w:fldCharType="end"/>
            </w:r>
            <w:r w:rsidRPr="0042617A">
              <w:rPr>
                <w:color w:val="000000"/>
              </w:rPr>
              <w:t xml:space="preserve"> punkte minimais asmenimis, ir tokių bendrovių priežiūros ir valdymo organų nariai.</w:t>
            </w:r>
          </w:p>
        </w:tc>
      </w:tr>
      <w:tr w:rsidR="00CB28E8" w:rsidRPr="0042617A" w14:paraId="2DD250F1" w14:textId="77777777" w:rsidTr="00493653">
        <w:tc>
          <w:tcPr>
            <w:tcW w:w="2097" w:type="dxa"/>
            <w:tcMar>
              <w:top w:w="113" w:type="dxa"/>
              <w:bottom w:w="113" w:type="dxa"/>
            </w:tcMar>
          </w:tcPr>
          <w:p w14:paraId="09F1483E" w14:textId="77777777" w:rsidR="00CB28E8" w:rsidRPr="0042617A" w:rsidRDefault="00CB28E8" w:rsidP="00CB28E8">
            <w:pPr>
              <w:spacing w:after="120" w:line="276" w:lineRule="auto"/>
              <w:rPr>
                <w:b/>
                <w:bCs/>
                <w:color w:val="632423"/>
              </w:rPr>
            </w:pPr>
            <w:r w:rsidRPr="0042617A">
              <w:rPr>
                <w:b/>
                <w:bCs/>
                <w:color w:val="632423"/>
              </w:rPr>
              <w:t>Susijusi bendrovė</w:t>
            </w:r>
          </w:p>
        </w:tc>
        <w:tc>
          <w:tcPr>
            <w:tcW w:w="7009" w:type="dxa"/>
            <w:gridSpan w:val="2"/>
            <w:tcMar>
              <w:top w:w="113" w:type="dxa"/>
              <w:bottom w:w="113" w:type="dxa"/>
            </w:tcMar>
          </w:tcPr>
          <w:p w14:paraId="086D1DB0" w14:textId="77777777" w:rsidR="00CB28E8" w:rsidRPr="0042617A" w:rsidRDefault="00CB28E8" w:rsidP="00CB28E8">
            <w:pPr>
              <w:tabs>
                <w:tab w:val="num" w:pos="12"/>
              </w:tabs>
              <w:spacing w:after="120" w:line="276" w:lineRule="auto"/>
              <w:ind w:left="262"/>
              <w:jc w:val="both"/>
              <w:rPr>
                <w:color w:val="000000"/>
              </w:rPr>
            </w:pPr>
            <w:r w:rsidRPr="0042617A">
              <w:rPr>
                <w:color w:val="000000"/>
              </w:rPr>
              <w:t xml:space="preserve">reiškia </w:t>
            </w:r>
            <w:r w:rsidRPr="0042617A">
              <w:t>bet kurią bendrovę, ūkinę bendriją, ribotos atsakomybės bendriją, fondą ar kitą vienetą (juridinį arba ne juridinį asmenį)</w:t>
            </w:r>
            <w:r w:rsidRPr="0042617A">
              <w:rPr>
                <w:color w:val="000000"/>
              </w:rPr>
              <w:t>, kurį Privatus subjektas ar Investuotojas tiesiogiai ar netiesiogiai kontroliuoja arba kuris pats tiesiogiai ar netiesiogiai kontroliuoja Investuotoją ar Privatų subjektą, arba kurį kartu su Privačiu subjektu tiesiogiai ar netiesiogiai kontroliuoja kitas vienetas</w:t>
            </w:r>
            <w:r w:rsidRPr="0042617A" w:rsidDel="00D96EE1">
              <w:rPr>
                <w:color w:val="000000"/>
              </w:rPr>
              <w:t>, turėdama</w:t>
            </w:r>
            <w:r w:rsidRPr="0042617A">
              <w:rPr>
                <w:color w:val="000000"/>
              </w:rPr>
              <w:t>s</w:t>
            </w:r>
            <w:r w:rsidRPr="0042617A" w:rsidDel="00D96EE1">
              <w:rPr>
                <w:color w:val="000000"/>
              </w:rPr>
              <w:t xml:space="preserve"> nuosavybės teisę, kapitalo dalį ar įgyvendindama</w:t>
            </w:r>
            <w:r w:rsidRPr="0042617A">
              <w:rPr>
                <w:color w:val="000000"/>
              </w:rPr>
              <w:t>s</w:t>
            </w:r>
            <w:r w:rsidRPr="0042617A" w:rsidDel="00D96EE1">
              <w:rPr>
                <w:color w:val="000000"/>
              </w:rPr>
              <w:t xml:space="preserve"> tokiai kontroliuojamai </w:t>
            </w:r>
            <w:r w:rsidRPr="0042617A">
              <w:rPr>
                <w:color w:val="000000"/>
              </w:rPr>
              <w:t>bendrovei</w:t>
            </w:r>
            <w:r w:rsidRPr="0042617A" w:rsidDel="00D96EE1">
              <w:rPr>
                <w:color w:val="000000"/>
              </w:rPr>
              <w:t xml:space="preserve"> taikomus teisės aktų reikalavimus</w:t>
            </w:r>
            <w:r w:rsidR="00731FD9">
              <w:rPr>
                <w:color w:val="000000"/>
              </w:rPr>
              <w:t xml:space="preserve"> ir kuris yra susijęs su Sutarties įgyvendinimu</w:t>
            </w:r>
            <w:r w:rsidRPr="0042617A">
              <w:rPr>
                <w:color w:val="000000"/>
              </w:rPr>
              <w:t>. Laikoma, kad vienetas kontroliuoja kitas bendroves, jei jis tiesiogiai ar netiesiogiai:</w:t>
            </w:r>
          </w:p>
          <w:p w14:paraId="5D188E07" w14:textId="77777777" w:rsidR="00CB28E8" w:rsidRPr="0042617A" w:rsidRDefault="00CB28E8" w:rsidP="00CB28E8">
            <w:pPr>
              <w:numPr>
                <w:ilvl w:val="0"/>
                <w:numId w:val="3"/>
              </w:numPr>
              <w:tabs>
                <w:tab w:val="clear" w:pos="180"/>
                <w:tab w:val="num" w:pos="12"/>
                <w:tab w:val="left" w:pos="689"/>
              </w:tabs>
              <w:spacing w:after="120" w:line="276" w:lineRule="auto"/>
              <w:ind w:left="262" w:firstLine="142"/>
              <w:jc w:val="both"/>
              <w:rPr>
                <w:color w:val="000000"/>
              </w:rPr>
            </w:pPr>
            <w:r w:rsidRPr="0042617A">
              <w:rPr>
                <w:color w:val="000000"/>
              </w:rPr>
              <w:t>turi daugiau kaip</w:t>
            </w:r>
            <w:r>
              <w:rPr>
                <w:color w:val="000000"/>
              </w:rPr>
              <w:t xml:space="preserve"> 50 </w:t>
            </w:r>
            <w:r w:rsidRPr="00DA3AAE">
              <w:rPr>
                <w:color w:val="000000"/>
              </w:rPr>
              <w:t>%</w:t>
            </w:r>
            <w:r w:rsidRPr="0042617A">
              <w:rPr>
                <w:color w:val="000000"/>
              </w:rPr>
              <w:t xml:space="preserve"> </w:t>
            </w:r>
            <w:r w:rsidRPr="008F106C">
              <w:rPr>
                <w:color w:val="FF0000"/>
              </w:rPr>
              <w:t xml:space="preserve"> </w:t>
            </w:r>
            <w:r w:rsidRPr="0042617A">
              <w:t>tokios</w:t>
            </w:r>
            <w:r w:rsidRPr="0042617A">
              <w:rPr>
                <w:color w:val="000000"/>
              </w:rPr>
              <w:t xml:space="preserve"> kontroliuojamos bendrovės išleistų akcijų ar kitokių nuosavybės vertybinių popierių; arba</w:t>
            </w:r>
          </w:p>
          <w:p w14:paraId="120D7903" w14:textId="77777777" w:rsidR="00CB28E8" w:rsidRPr="0042617A" w:rsidRDefault="00CB28E8" w:rsidP="00CB28E8">
            <w:pPr>
              <w:numPr>
                <w:ilvl w:val="0"/>
                <w:numId w:val="3"/>
              </w:numPr>
              <w:tabs>
                <w:tab w:val="clear" w:pos="180"/>
                <w:tab w:val="num" w:pos="12"/>
                <w:tab w:val="num" w:pos="720"/>
              </w:tabs>
              <w:spacing w:after="120" w:line="276" w:lineRule="auto"/>
              <w:ind w:left="262" w:firstLine="142"/>
              <w:jc w:val="both"/>
              <w:rPr>
                <w:color w:val="000000"/>
              </w:rPr>
            </w:pPr>
            <w:r w:rsidRPr="0042617A">
              <w:rPr>
                <w:color w:val="000000"/>
              </w:rPr>
              <w:t>turi daugiau kaip</w:t>
            </w:r>
            <w:r>
              <w:rPr>
                <w:color w:val="000000"/>
              </w:rPr>
              <w:t xml:space="preserve"> 50 %</w:t>
            </w:r>
            <w:r w:rsidRPr="0042617A">
              <w:rPr>
                <w:color w:val="000000"/>
              </w:rPr>
              <w:t xml:space="preserve"> </w:t>
            </w:r>
            <w:r w:rsidRPr="008F106C">
              <w:rPr>
                <w:color w:val="FF0000"/>
              </w:rPr>
              <w:t xml:space="preserve"> </w:t>
            </w:r>
            <w:r w:rsidRPr="0042617A">
              <w:rPr>
                <w:color w:val="000000"/>
              </w:rPr>
              <w:t>visų balsų, kuriuos suteikia kontroliuojamos bendrovės išleistos akcijos ar kitokie nuosavybės vertybiniai popieriai; arba</w:t>
            </w:r>
          </w:p>
          <w:p w14:paraId="29E83318" w14:textId="77777777" w:rsidR="00CB28E8" w:rsidRPr="0042617A" w:rsidRDefault="00CB28E8" w:rsidP="00CB28E8">
            <w:pPr>
              <w:numPr>
                <w:ilvl w:val="0"/>
                <w:numId w:val="3"/>
              </w:numPr>
              <w:tabs>
                <w:tab w:val="clear" w:pos="180"/>
                <w:tab w:val="num" w:pos="12"/>
                <w:tab w:val="num" w:pos="720"/>
              </w:tabs>
              <w:spacing w:after="120" w:line="276" w:lineRule="auto"/>
              <w:ind w:left="262" w:firstLine="142"/>
              <w:jc w:val="both"/>
              <w:rPr>
                <w:color w:val="000000"/>
              </w:rPr>
            </w:pPr>
            <w:r w:rsidRPr="0042617A">
              <w:rPr>
                <w:color w:val="000000"/>
              </w:rPr>
              <w:lastRenderedPageBreak/>
              <w:t>turi galimybę paskirti ar išrinkti daugiau kaip pusę tokios kontroliuojamos bendrovės valdymo ar kito organo (išskyrus dalyvių susirinkimą) narių; arba</w:t>
            </w:r>
          </w:p>
          <w:p w14:paraId="4BFCF2BD" w14:textId="77777777" w:rsidR="00CB28E8" w:rsidRPr="0042617A" w:rsidRDefault="00CB28E8" w:rsidP="00CB28E8">
            <w:pPr>
              <w:numPr>
                <w:ilvl w:val="0"/>
                <w:numId w:val="3"/>
              </w:numPr>
              <w:tabs>
                <w:tab w:val="clear" w:pos="180"/>
                <w:tab w:val="num" w:pos="12"/>
                <w:tab w:val="num" w:pos="720"/>
              </w:tabs>
              <w:spacing w:after="120" w:line="276" w:lineRule="auto"/>
              <w:ind w:left="262" w:firstLine="142"/>
              <w:jc w:val="both"/>
              <w:rPr>
                <w:color w:val="000000"/>
              </w:rPr>
            </w:pPr>
            <w:r w:rsidRPr="0042617A">
              <w:rPr>
                <w:color w:val="000000"/>
              </w:rPr>
              <w:t>yra sudaręs sutartį, pagal kurią kontroliuojama bendrovė yra įsipareigojusi įgyvendinti kontroliuojančios bendrovės sprendimus ir nurodymus; arba</w:t>
            </w:r>
          </w:p>
          <w:p w14:paraId="41F92064" w14:textId="77777777" w:rsidR="00CB28E8" w:rsidRPr="0042617A" w:rsidRDefault="00CB28E8" w:rsidP="00CB28E8">
            <w:pPr>
              <w:numPr>
                <w:ilvl w:val="0"/>
                <w:numId w:val="3"/>
              </w:numPr>
              <w:tabs>
                <w:tab w:val="clear" w:pos="180"/>
                <w:tab w:val="num" w:pos="12"/>
                <w:tab w:val="num" w:pos="720"/>
              </w:tabs>
              <w:spacing w:after="120" w:line="276" w:lineRule="auto"/>
              <w:ind w:left="262" w:firstLine="142"/>
              <w:jc w:val="both"/>
              <w:rPr>
                <w:color w:val="000000"/>
              </w:rPr>
            </w:pPr>
            <w:r w:rsidRPr="0042617A">
              <w:t xml:space="preserve">turi teisę į ne mažiau kaip </w:t>
            </w:r>
            <w:r w:rsidRPr="00DA3AAE">
              <w:t>50 %</w:t>
            </w:r>
            <w:r w:rsidRPr="0042617A">
              <w:rPr>
                <w:color w:val="000000"/>
              </w:rPr>
              <w:t xml:space="preserve"> </w:t>
            </w:r>
            <w:r w:rsidRPr="0042617A">
              <w:t>kontroliuojamos bendrovės turto, pelno ar likutinio reikalavimo</w:t>
            </w:r>
            <w:r w:rsidRPr="0042617A">
              <w:rPr>
                <w:color w:val="000000"/>
              </w:rPr>
              <w:t>.</w:t>
            </w:r>
          </w:p>
          <w:p w14:paraId="0D5C6D1B" w14:textId="77777777" w:rsidR="00CB28E8" w:rsidRPr="0042617A" w:rsidRDefault="00CB28E8" w:rsidP="00CB28E8">
            <w:pPr>
              <w:spacing w:after="120" w:line="276" w:lineRule="auto"/>
              <w:ind w:left="262"/>
              <w:jc w:val="both"/>
              <w:rPr>
                <w:color w:val="000000"/>
              </w:rPr>
            </w:pPr>
            <w:r w:rsidRPr="0042617A">
              <w:rPr>
                <w:color w:val="000000"/>
              </w:rPr>
              <w:t xml:space="preserve">Susijusių bendrovių sąrašas pridedamas prie Sutarties kaip 6 priedas </w:t>
            </w:r>
            <w:r w:rsidRPr="00593510">
              <w:rPr>
                <w:i/>
                <w:color w:val="000000"/>
              </w:rPr>
              <w:t>Susijusių bendrovių sąrašas</w:t>
            </w:r>
            <w:r>
              <w:rPr>
                <w:color w:val="000000"/>
              </w:rPr>
              <w:t xml:space="preserve"> </w:t>
            </w:r>
            <w:r w:rsidRPr="0042617A">
              <w:rPr>
                <w:color w:val="000000"/>
              </w:rPr>
              <w:t>ir privalo būti nuolat atnaujinamas pasikeitus jame nurodytiems duomenims.</w:t>
            </w:r>
          </w:p>
        </w:tc>
      </w:tr>
      <w:tr w:rsidR="00CB28E8" w:rsidRPr="0042617A" w14:paraId="7D36493A" w14:textId="77777777" w:rsidTr="00493653">
        <w:tc>
          <w:tcPr>
            <w:tcW w:w="2097" w:type="dxa"/>
            <w:tcMar>
              <w:top w:w="113" w:type="dxa"/>
              <w:bottom w:w="113" w:type="dxa"/>
            </w:tcMar>
          </w:tcPr>
          <w:p w14:paraId="787806DD" w14:textId="77777777" w:rsidR="00CB28E8" w:rsidRPr="0042617A" w:rsidRDefault="00CB28E8" w:rsidP="00CB28E8">
            <w:pPr>
              <w:spacing w:after="120" w:line="276" w:lineRule="auto"/>
              <w:rPr>
                <w:b/>
                <w:bCs/>
                <w:color w:val="632423"/>
              </w:rPr>
            </w:pPr>
            <w:r w:rsidRPr="0042617A">
              <w:rPr>
                <w:b/>
                <w:bCs/>
                <w:color w:val="632423"/>
              </w:rPr>
              <w:lastRenderedPageBreak/>
              <w:t>Sutartis</w:t>
            </w:r>
          </w:p>
        </w:tc>
        <w:tc>
          <w:tcPr>
            <w:tcW w:w="7009" w:type="dxa"/>
            <w:gridSpan w:val="2"/>
            <w:tcMar>
              <w:top w:w="113" w:type="dxa"/>
              <w:bottom w:w="113" w:type="dxa"/>
            </w:tcMar>
          </w:tcPr>
          <w:p w14:paraId="2FAC39E8" w14:textId="77777777" w:rsidR="00CB28E8" w:rsidRPr="0042617A" w:rsidRDefault="00CB28E8" w:rsidP="005A34A6">
            <w:pPr>
              <w:spacing w:after="120" w:line="276" w:lineRule="auto"/>
              <w:ind w:left="262"/>
              <w:jc w:val="both"/>
            </w:pPr>
            <w:r w:rsidRPr="0042617A">
              <w:t xml:space="preserve">reiškia šią partnerystės sutartį tarp </w:t>
            </w:r>
            <w:r w:rsidR="006C4062" w:rsidRPr="006C4062">
              <w:t>Klaipėdos rajono savivaldybės administracijos</w:t>
            </w:r>
            <w:r w:rsidRPr="0042617A">
              <w:t xml:space="preserve"> ir </w:t>
            </w:r>
            <w:r w:rsidRPr="0042617A">
              <w:rPr>
                <w:color w:val="FF0000"/>
              </w:rPr>
              <w:t>[</w:t>
            </w:r>
            <w:r w:rsidRPr="0042617A">
              <w:rPr>
                <w:i/>
                <w:iCs/>
                <w:color w:val="FF0000"/>
              </w:rPr>
              <w:t>Privataus subjekto pavadinimas</w:t>
            </w:r>
            <w:r w:rsidRPr="0042617A">
              <w:rPr>
                <w:color w:val="FF0000"/>
              </w:rPr>
              <w:t>]</w:t>
            </w:r>
            <w:r w:rsidRPr="0042617A">
              <w:t xml:space="preserve"> bei </w:t>
            </w:r>
            <w:r w:rsidRPr="0042617A">
              <w:rPr>
                <w:color w:val="FF0000"/>
              </w:rPr>
              <w:t>[</w:t>
            </w:r>
            <w:r w:rsidRPr="0042617A">
              <w:rPr>
                <w:i/>
                <w:iCs/>
                <w:color w:val="FF0000"/>
              </w:rPr>
              <w:t>Investuotojo pavadinimas</w:t>
            </w:r>
            <w:r w:rsidRPr="0042617A">
              <w:rPr>
                <w:color w:val="FF0000"/>
              </w:rPr>
              <w:t>]</w:t>
            </w:r>
            <w:r w:rsidRPr="0042617A">
              <w:t xml:space="preserve"> sudaromą įgyvendinti </w:t>
            </w:r>
            <w:r>
              <w:t>P</w:t>
            </w:r>
            <w:r w:rsidRPr="0042617A">
              <w:t>rojektą</w:t>
            </w:r>
            <w:r w:rsidR="00B9381A">
              <w:t xml:space="preserve"> VŽPP būdu</w:t>
            </w:r>
            <w:r>
              <w:t>, kaip tai nustatyta Investicijų įstatyme</w:t>
            </w:r>
            <w:r w:rsidRPr="0042617A">
              <w:t>;</w:t>
            </w:r>
          </w:p>
        </w:tc>
      </w:tr>
      <w:tr w:rsidR="00265368" w:rsidRPr="0042617A" w14:paraId="7C66782E" w14:textId="77777777" w:rsidTr="00493653">
        <w:tc>
          <w:tcPr>
            <w:tcW w:w="2097" w:type="dxa"/>
            <w:tcMar>
              <w:top w:w="113" w:type="dxa"/>
              <w:bottom w:w="113" w:type="dxa"/>
            </w:tcMar>
          </w:tcPr>
          <w:p w14:paraId="26A42F02" w14:textId="77777777" w:rsidR="00265368" w:rsidRPr="0042617A" w:rsidRDefault="00265368" w:rsidP="00CB28E8">
            <w:pPr>
              <w:spacing w:after="120" w:line="276" w:lineRule="auto"/>
              <w:rPr>
                <w:b/>
                <w:bCs/>
                <w:color w:val="632423"/>
              </w:rPr>
            </w:pPr>
            <w:r>
              <w:rPr>
                <w:b/>
                <w:bCs/>
                <w:color w:val="632423"/>
              </w:rPr>
              <w:t>Švietimo įstaiga</w:t>
            </w:r>
          </w:p>
        </w:tc>
        <w:tc>
          <w:tcPr>
            <w:tcW w:w="7009" w:type="dxa"/>
            <w:gridSpan w:val="2"/>
            <w:tcMar>
              <w:top w:w="113" w:type="dxa"/>
              <w:bottom w:w="113" w:type="dxa"/>
            </w:tcMar>
          </w:tcPr>
          <w:p w14:paraId="03AC19CD" w14:textId="7F889B6E" w:rsidR="00265368" w:rsidRPr="0042617A" w:rsidRDefault="00265368" w:rsidP="002F0A98">
            <w:pPr>
              <w:spacing w:after="120" w:line="276" w:lineRule="auto"/>
              <w:ind w:left="262"/>
              <w:jc w:val="both"/>
            </w:pPr>
            <w:r>
              <w:t>r</w:t>
            </w:r>
            <w:r w:rsidRPr="00265368">
              <w:t>eiškia</w:t>
            </w:r>
            <w:r>
              <w:t xml:space="preserve"> Klaipėdos rajono savivaldybės kontroliuojamą ugdymo veiklą vykdantį juridinį asmenį</w:t>
            </w:r>
            <w:r w:rsidR="002F0A98">
              <w:t>, kuris bus įsteigtas</w:t>
            </w:r>
            <w:r w:rsidR="00B87438">
              <w:t xml:space="preserve"> iki Eksploatacijos pradžios;</w:t>
            </w:r>
          </w:p>
        </w:tc>
      </w:tr>
      <w:tr w:rsidR="00CB28E8" w:rsidRPr="0042617A" w14:paraId="0356D080" w14:textId="77777777" w:rsidTr="00493653">
        <w:tc>
          <w:tcPr>
            <w:tcW w:w="2097" w:type="dxa"/>
            <w:tcMar>
              <w:top w:w="113" w:type="dxa"/>
              <w:bottom w:w="113" w:type="dxa"/>
            </w:tcMar>
          </w:tcPr>
          <w:p w14:paraId="021D6B16" w14:textId="77777777" w:rsidR="00CB28E8" w:rsidRPr="0042617A" w:rsidRDefault="00CB28E8" w:rsidP="00CB28E8">
            <w:pPr>
              <w:spacing w:after="120" w:line="276" w:lineRule="auto"/>
              <w:rPr>
                <w:b/>
                <w:bCs/>
                <w:color w:val="632423"/>
              </w:rPr>
            </w:pPr>
            <w:r w:rsidRPr="0042617A">
              <w:rPr>
                <w:b/>
                <w:bCs/>
                <w:color w:val="632423"/>
              </w:rPr>
              <w:t>Tiesioginis susitarimas</w:t>
            </w:r>
          </w:p>
        </w:tc>
        <w:tc>
          <w:tcPr>
            <w:tcW w:w="7009" w:type="dxa"/>
            <w:gridSpan w:val="2"/>
            <w:tcMar>
              <w:top w:w="113" w:type="dxa"/>
              <w:bottom w:w="113" w:type="dxa"/>
            </w:tcMar>
          </w:tcPr>
          <w:p w14:paraId="3DA1CD89" w14:textId="659184AB" w:rsidR="00CB28E8" w:rsidRPr="0042617A" w:rsidRDefault="00CB28E8" w:rsidP="00E024F5">
            <w:pPr>
              <w:spacing w:after="120" w:line="276" w:lineRule="auto"/>
              <w:ind w:left="262"/>
              <w:jc w:val="both"/>
            </w:pPr>
            <w:r w:rsidRPr="0042617A">
              <w:t xml:space="preserve">reiškia tarp Finansuotojo, Valdžios subjekto ir Privataus subjekto sudaromą susitarimą, kuriuo </w:t>
            </w:r>
            <w:r w:rsidR="00E024F5">
              <w:t>Finansuotojui (ar jo paskirtam subjektui) susitarime nustatytomis sąlygomis suteikiamos tam tikros teisės, įskaitant galimybę pasinaudoti įstojimo („</w:t>
            </w:r>
            <w:proofErr w:type="spellStart"/>
            <w:r w:rsidR="00E024F5">
              <w:t>step-in</w:t>
            </w:r>
            <w:proofErr w:type="spellEnd"/>
            <w:r w:rsidR="00E024F5">
              <w:t xml:space="preserve">“) teise vietoje Privataus subjekto vykdyti Sutartį </w:t>
            </w:r>
            <w:r>
              <w:t xml:space="preserve">ir kuris pateikiamas kaip Sutarties  </w:t>
            </w:r>
            <w:r>
              <w:fldChar w:fldCharType="begin"/>
            </w:r>
            <w:r>
              <w:instrText xml:space="preserve"> REF _Ref56585436 \r \h </w:instrText>
            </w:r>
            <w:r>
              <w:fldChar w:fldCharType="separate"/>
            </w:r>
            <w:r w:rsidR="00B87438">
              <w:t>10</w:t>
            </w:r>
            <w:r>
              <w:fldChar w:fldCharType="end"/>
            </w:r>
            <w:r>
              <w:t xml:space="preserve"> priedas</w:t>
            </w:r>
            <w:r w:rsidRPr="0042617A">
              <w:t>;</w:t>
            </w:r>
          </w:p>
        </w:tc>
      </w:tr>
      <w:tr w:rsidR="00CB28E8" w:rsidRPr="0042617A" w14:paraId="417011B5" w14:textId="77777777" w:rsidTr="00493653">
        <w:tc>
          <w:tcPr>
            <w:tcW w:w="2097" w:type="dxa"/>
            <w:tcMar>
              <w:top w:w="113" w:type="dxa"/>
              <w:bottom w:w="113" w:type="dxa"/>
            </w:tcMar>
          </w:tcPr>
          <w:p w14:paraId="34896CCF" w14:textId="77777777" w:rsidR="00CB28E8" w:rsidRPr="0042617A" w:rsidRDefault="00CB28E8" w:rsidP="00CB28E8">
            <w:pPr>
              <w:spacing w:after="120" w:line="276" w:lineRule="auto"/>
              <w:rPr>
                <w:b/>
                <w:bCs/>
              </w:rPr>
            </w:pPr>
            <w:r w:rsidRPr="0042617A">
              <w:rPr>
                <w:b/>
                <w:bCs/>
                <w:color w:val="632423"/>
              </w:rPr>
              <w:t>Turtas</w:t>
            </w:r>
          </w:p>
        </w:tc>
        <w:tc>
          <w:tcPr>
            <w:tcW w:w="7009" w:type="dxa"/>
            <w:gridSpan w:val="2"/>
            <w:tcMar>
              <w:top w:w="113" w:type="dxa"/>
              <w:bottom w:w="113" w:type="dxa"/>
            </w:tcMar>
          </w:tcPr>
          <w:p w14:paraId="171FFE6B" w14:textId="77777777" w:rsidR="00CB28E8" w:rsidRPr="0042617A" w:rsidRDefault="006C4062" w:rsidP="00CB28E8">
            <w:pPr>
              <w:spacing w:after="120" w:line="276" w:lineRule="auto"/>
              <w:ind w:left="262"/>
              <w:jc w:val="both"/>
              <w:rPr>
                <w:color w:val="000000"/>
              </w:rPr>
            </w:pPr>
            <w:r>
              <w:rPr>
                <w:color w:val="000000"/>
              </w:rPr>
              <w:t>reiškia</w:t>
            </w:r>
            <w:r w:rsidR="00CB28E8" w:rsidRPr="0042617A">
              <w:rPr>
                <w:color w:val="000000"/>
              </w:rPr>
              <w:t xml:space="preserve"> Naują turtą</w:t>
            </w:r>
            <w:r w:rsidR="00CB28E8">
              <w:rPr>
                <w:color w:val="000000"/>
              </w:rPr>
              <w:t xml:space="preserve"> ir</w:t>
            </w:r>
            <w:r w:rsidR="00CB28E8" w:rsidRPr="0042617A">
              <w:rPr>
                <w:color w:val="000000"/>
              </w:rPr>
              <w:t xml:space="preserve"> Objektą;</w:t>
            </w:r>
          </w:p>
        </w:tc>
      </w:tr>
      <w:tr w:rsidR="00CB28E8" w:rsidRPr="0042617A" w14:paraId="5EAA08E7" w14:textId="77777777" w:rsidTr="00493653">
        <w:trPr>
          <w:gridAfter w:val="1"/>
          <w:wAfter w:w="34" w:type="dxa"/>
        </w:trPr>
        <w:tc>
          <w:tcPr>
            <w:tcW w:w="2097" w:type="dxa"/>
            <w:tcMar>
              <w:top w:w="113" w:type="dxa"/>
              <w:bottom w:w="113" w:type="dxa"/>
            </w:tcMar>
          </w:tcPr>
          <w:p w14:paraId="0364277F" w14:textId="77777777" w:rsidR="00CB28E8" w:rsidRPr="00446A51" w:rsidDel="00F66F17" w:rsidRDefault="00CB28E8" w:rsidP="00CB28E8">
            <w:pPr>
              <w:spacing w:after="120" w:line="276" w:lineRule="auto"/>
              <w:jc w:val="both"/>
              <w:outlineLvl w:val="2"/>
              <w:rPr>
                <w:b/>
                <w:color w:val="632423"/>
              </w:rPr>
            </w:pPr>
            <w:r w:rsidRPr="00446A51">
              <w:rPr>
                <w:b/>
                <w:color w:val="632423"/>
              </w:rPr>
              <w:t>Turto vertė</w:t>
            </w:r>
          </w:p>
        </w:tc>
        <w:tc>
          <w:tcPr>
            <w:tcW w:w="6975" w:type="dxa"/>
            <w:tcMar>
              <w:top w:w="113" w:type="dxa"/>
              <w:bottom w:w="113" w:type="dxa"/>
            </w:tcMar>
          </w:tcPr>
          <w:p w14:paraId="344BE557" w14:textId="77777777" w:rsidR="00CB28E8" w:rsidRPr="00446A51" w:rsidRDefault="00CB28E8" w:rsidP="00CB28E8">
            <w:pPr>
              <w:spacing w:after="120" w:line="276" w:lineRule="auto"/>
              <w:ind w:left="262"/>
              <w:jc w:val="both"/>
              <w:outlineLvl w:val="2"/>
              <w:rPr>
                <w:color w:val="000000"/>
              </w:rPr>
            </w:pPr>
            <w:r w:rsidRPr="00446A51">
              <w:rPr>
                <w:color w:val="000000"/>
              </w:rPr>
              <w:t xml:space="preserve">reiškia rinkos vertę, </w:t>
            </w:r>
            <w:r>
              <w:rPr>
                <w:color w:val="000000"/>
              </w:rPr>
              <w:t xml:space="preserve">nustatyta </w:t>
            </w:r>
            <w:r w:rsidRPr="00446A51">
              <w:rPr>
                <w:color w:val="000000"/>
              </w:rPr>
              <w:t>taikant individualų vertinimą, kurį atlieka turto vertinimo įmonė arba nepriklausomas turto vertintojas</w:t>
            </w:r>
            <w:r w:rsidR="005A34A6">
              <w:rPr>
                <w:color w:val="000000"/>
              </w:rPr>
              <w:t>,</w:t>
            </w:r>
            <w:r>
              <w:rPr>
                <w:color w:val="000000"/>
              </w:rPr>
              <w:t xml:space="preserve"> vadovaudamasis Lietuvos Respu</w:t>
            </w:r>
            <w:r w:rsidR="005A34A6">
              <w:rPr>
                <w:color w:val="000000"/>
              </w:rPr>
              <w:t>b</w:t>
            </w:r>
            <w:r>
              <w:rPr>
                <w:color w:val="000000"/>
              </w:rPr>
              <w:t>likos teisės aktais</w:t>
            </w:r>
            <w:r w:rsidRPr="00446A51">
              <w:rPr>
                <w:color w:val="000000"/>
              </w:rPr>
              <w:t>;</w:t>
            </w:r>
          </w:p>
        </w:tc>
      </w:tr>
      <w:tr w:rsidR="00CB28E8" w:rsidRPr="0042617A" w14:paraId="4586729A" w14:textId="77777777" w:rsidTr="00493653">
        <w:trPr>
          <w:gridAfter w:val="1"/>
          <w:wAfter w:w="34" w:type="dxa"/>
        </w:trPr>
        <w:tc>
          <w:tcPr>
            <w:tcW w:w="2097" w:type="dxa"/>
            <w:tcMar>
              <w:top w:w="113" w:type="dxa"/>
              <w:bottom w:w="113" w:type="dxa"/>
            </w:tcMar>
          </w:tcPr>
          <w:p w14:paraId="3C247F01" w14:textId="77777777" w:rsidR="00CB28E8" w:rsidRPr="00446A51" w:rsidRDefault="00CB28E8" w:rsidP="00CB28E8">
            <w:pPr>
              <w:spacing w:after="120" w:line="276" w:lineRule="auto"/>
              <w:jc w:val="both"/>
              <w:outlineLvl w:val="2"/>
              <w:rPr>
                <w:b/>
                <w:color w:val="632423"/>
              </w:rPr>
            </w:pPr>
            <w:r w:rsidRPr="00C143F1">
              <w:rPr>
                <w:b/>
                <w:color w:val="632423"/>
              </w:rPr>
              <w:t>Valdžios subjektas</w:t>
            </w:r>
          </w:p>
        </w:tc>
        <w:tc>
          <w:tcPr>
            <w:tcW w:w="6975" w:type="dxa"/>
            <w:tcMar>
              <w:top w:w="113" w:type="dxa"/>
              <w:bottom w:w="113" w:type="dxa"/>
            </w:tcMar>
          </w:tcPr>
          <w:p w14:paraId="5F291138" w14:textId="77777777" w:rsidR="00CB28E8" w:rsidRPr="00446A51" w:rsidRDefault="00CB28E8" w:rsidP="00CB28E8">
            <w:pPr>
              <w:spacing w:after="120" w:line="276" w:lineRule="auto"/>
              <w:ind w:left="262"/>
              <w:jc w:val="both"/>
              <w:outlineLvl w:val="2"/>
              <w:rPr>
                <w:color w:val="000000"/>
              </w:rPr>
            </w:pPr>
            <w:r>
              <w:rPr>
                <w:color w:val="000000"/>
              </w:rPr>
              <w:t xml:space="preserve">reiškia </w:t>
            </w:r>
            <w:r w:rsidR="006C4062" w:rsidRPr="006C4062">
              <w:rPr>
                <w:w w:val="101"/>
              </w:rPr>
              <w:t>Klaipėdos rajono savivaldybės administraciją</w:t>
            </w:r>
            <w:r w:rsidR="006C4062">
              <w:rPr>
                <w:color w:val="000000"/>
              </w:rPr>
              <w:t>, kuri</w:t>
            </w:r>
            <w:r>
              <w:rPr>
                <w:color w:val="000000"/>
              </w:rPr>
              <w:t xml:space="preserve"> sudaro Sutartį su Investuotoju bei jo įkurtu Privačiu subjektu, ir Sutartyje numatytais atvejais jį pakeitusiu asmeniu;</w:t>
            </w:r>
          </w:p>
        </w:tc>
      </w:tr>
      <w:tr w:rsidR="00CB28E8" w:rsidRPr="0042617A" w14:paraId="07CA0F99" w14:textId="77777777" w:rsidTr="00493653">
        <w:tc>
          <w:tcPr>
            <w:tcW w:w="2097" w:type="dxa"/>
            <w:tcMar>
              <w:top w:w="113" w:type="dxa"/>
              <w:bottom w:w="113" w:type="dxa"/>
            </w:tcMar>
          </w:tcPr>
          <w:p w14:paraId="51E74EF1" w14:textId="77777777" w:rsidR="00CB28E8" w:rsidRPr="0042617A" w:rsidRDefault="00CB28E8" w:rsidP="00CB28E8">
            <w:pPr>
              <w:spacing w:after="120" w:line="23" w:lineRule="atLeast"/>
              <w:rPr>
                <w:b/>
                <w:bCs/>
                <w:color w:val="632423"/>
              </w:rPr>
            </w:pPr>
            <w:r w:rsidRPr="0042617A">
              <w:rPr>
                <w:b/>
                <w:bCs/>
                <w:color w:val="632423"/>
              </w:rPr>
              <w:t>Viešųjų pirkimų įstatymas arba VPĮ</w:t>
            </w:r>
          </w:p>
        </w:tc>
        <w:tc>
          <w:tcPr>
            <w:tcW w:w="7009" w:type="dxa"/>
            <w:gridSpan w:val="2"/>
            <w:tcMar>
              <w:top w:w="113" w:type="dxa"/>
              <w:bottom w:w="113" w:type="dxa"/>
            </w:tcMar>
          </w:tcPr>
          <w:p w14:paraId="31CC5AF4" w14:textId="77777777" w:rsidR="00CB28E8" w:rsidRPr="0042617A" w:rsidRDefault="00CB28E8" w:rsidP="00CB28E8">
            <w:pPr>
              <w:spacing w:after="120" w:line="23" w:lineRule="atLeast"/>
              <w:ind w:left="262"/>
              <w:jc w:val="both"/>
              <w:rPr>
                <w:color w:val="000000"/>
              </w:rPr>
            </w:pPr>
            <w:r w:rsidRPr="0042617A">
              <w:rPr>
                <w:color w:val="000000"/>
              </w:rPr>
              <w:t xml:space="preserve">reiškia </w:t>
            </w:r>
            <w:r w:rsidRPr="0042617A">
              <w:t>Lietuvos Respublikos viešųjų pirkimų įstatymą;</w:t>
            </w:r>
          </w:p>
        </w:tc>
      </w:tr>
      <w:tr w:rsidR="00E024F5" w:rsidRPr="0042617A" w14:paraId="697AFF33" w14:textId="77777777" w:rsidTr="00493653">
        <w:tc>
          <w:tcPr>
            <w:tcW w:w="2097" w:type="dxa"/>
            <w:tcMar>
              <w:top w:w="113" w:type="dxa"/>
              <w:bottom w:w="113" w:type="dxa"/>
            </w:tcMar>
          </w:tcPr>
          <w:p w14:paraId="6DC50299" w14:textId="77777777" w:rsidR="00E024F5" w:rsidRPr="0042617A" w:rsidRDefault="00E024F5" w:rsidP="00CB28E8">
            <w:pPr>
              <w:spacing w:after="120" w:line="23" w:lineRule="atLeast"/>
              <w:jc w:val="both"/>
              <w:outlineLvl w:val="2"/>
              <w:rPr>
                <w:b/>
                <w:color w:val="632423" w:themeColor="accent2" w:themeShade="80"/>
              </w:rPr>
            </w:pPr>
            <w:proofErr w:type="spellStart"/>
            <w:r>
              <w:rPr>
                <w:b/>
                <w:color w:val="632423" w:themeColor="accent2" w:themeShade="80"/>
              </w:rPr>
              <w:lastRenderedPageBreak/>
              <w:t>VžPP</w:t>
            </w:r>
            <w:proofErr w:type="spellEnd"/>
          </w:p>
        </w:tc>
        <w:tc>
          <w:tcPr>
            <w:tcW w:w="7009" w:type="dxa"/>
            <w:gridSpan w:val="2"/>
            <w:tcMar>
              <w:top w:w="113" w:type="dxa"/>
              <w:bottom w:w="113" w:type="dxa"/>
            </w:tcMar>
          </w:tcPr>
          <w:p w14:paraId="3A019341" w14:textId="77777777" w:rsidR="00E024F5" w:rsidRPr="00D22332" w:rsidRDefault="00E024F5" w:rsidP="00B91144">
            <w:pPr>
              <w:spacing w:after="120" w:line="23" w:lineRule="atLeast"/>
              <w:ind w:left="262"/>
              <w:jc w:val="both"/>
              <w:rPr>
                <w:rFonts w:eastAsia="Times New Roman"/>
                <w:color w:val="000000"/>
              </w:rPr>
            </w:pPr>
            <w:r>
              <w:rPr>
                <w:rFonts w:eastAsia="Times New Roman"/>
                <w:color w:val="000000"/>
              </w:rPr>
              <w:t>reiškia valdžios ir privataus subjektų partnerystę;</w:t>
            </w:r>
          </w:p>
        </w:tc>
      </w:tr>
      <w:tr w:rsidR="00CB28E8" w:rsidRPr="0042617A" w14:paraId="64E72117" w14:textId="77777777" w:rsidTr="00493653">
        <w:tc>
          <w:tcPr>
            <w:tcW w:w="2097" w:type="dxa"/>
            <w:tcMar>
              <w:top w:w="113" w:type="dxa"/>
              <w:bottom w:w="113" w:type="dxa"/>
            </w:tcMar>
          </w:tcPr>
          <w:p w14:paraId="608E1CDB" w14:textId="5F1DDCCB" w:rsidR="00CB28E8" w:rsidRPr="0042617A" w:rsidRDefault="00CB28E8" w:rsidP="003F6A48">
            <w:pPr>
              <w:spacing w:after="120" w:line="23" w:lineRule="atLeast"/>
              <w:jc w:val="both"/>
              <w:outlineLvl w:val="2"/>
              <w:rPr>
                <w:b/>
                <w:bCs/>
                <w:color w:val="632423"/>
              </w:rPr>
            </w:pPr>
            <w:r w:rsidRPr="0042617A">
              <w:rPr>
                <w:b/>
                <w:color w:val="632423" w:themeColor="accent2" w:themeShade="80"/>
              </w:rPr>
              <w:t xml:space="preserve">Žemės sklypas </w:t>
            </w:r>
          </w:p>
        </w:tc>
        <w:tc>
          <w:tcPr>
            <w:tcW w:w="7009" w:type="dxa"/>
            <w:gridSpan w:val="2"/>
            <w:tcMar>
              <w:top w:w="113" w:type="dxa"/>
              <w:bottom w:w="113" w:type="dxa"/>
            </w:tcMar>
          </w:tcPr>
          <w:p w14:paraId="46F5F5E5" w14:textId="6862C41D" w:rsidR="00CB28E8" w:rsidRPr="0042617A" w:rsidRDefault="00D22332" w:rsidP="001D428C">
            <w:pPr>
              <w:spacing w:after="120" w:line="23" w:lineRule="atLeast"/>
              <w:ind w:left="262"/>
              <w:jc w:val="both"/>
              <w:rPr>
                <w:color w:val="000000"/>
              </w:rPr>
            </w:pPr>
            <w:r w:rsidRPr="00D22332">
              <w:rPr>
                <w:rFonts w:eastAsia="Times New Roman"/>
                <w:color w:val="000000"/>
              </w:rPr>
              <w:t xml:space="preserve">reiškia </w:t>
            </w:r>
            <w:r w:rsidRPr="00D22332">
              <w:rPr>
                <w:rFonts w:eastAsia="Times New Roman"/>
              </w:rPr>
              <w:t>žemės sklyp</w:t>
            </w:r>
            <w:r w:rsidR="001D428C">
              <w:rPr>
                <w:rFonts w:eastAsia="Times New Roman"/>
              </w:rPr>
              <w:t>o</w:t>
            </w:r>
            <w:r w:rsidRPr="00D22332">
              <w:rPr>
                <w:rFonts w:eastAsia="Times New Roman"/>
              </w:rPr>
              <w:t>, esan</w:t>
            </w:r>
            <w:r w:rsidR="001D428C">
              <w:rPr>
                <w:rFonts w:eastAsia="Times New Roman"/>
              </w:rPr>
              <w:t>čio</w:t>
            </w:r>
            <w:r w:rsidRPr="00D22332">
              <w:rPr>
                <w:rFonts w:eastAsia="Times New Roman"/>
              </w:rPr>
              <w:t xml:space="preserve"> adresu </w:t>
            </w:r>
            <w:proofErr w:type="spellStart"/>
            <w:r w:rsidRPr="00D22332">
              <w:rPr>
                <w:rFonts w:eastAsia="Times New Roman"/>
              </w:rPr>
              <w:t>Agilos</w:t>
            </w:r>
            <w:proofErr w:type="spellEnd"/>
            <w:r w:rsidRPr="00D22332">
              <w:rPr>
                <w:rFonts w:eastAsia="Times New Roman"/>
              </w:rPr>
              <w:t xml:space="preserve"> g. 12, </w:t>
            </w:r>
            <w:proofErr w:type="spellStart"/>
            <w:r w:rsidRPr="00D22332">
              <w:rPr>
                <w:rFonts w:eastAsia="Times New Roman"/>
              </w:rPr>
              <w:t>Trušelių</w:t>
            </w:r>
            <w:proofErr w:type="spellEnd"/>
            <w:r w:rsidRPr="00D22332">
              <w:rPr>
                <w:rFonts w:eastAsia="Times New Roman"/>
              </w:rPr>
              <w:t xml:space="preserve"> k., </w:t>
            </w:r>
            <w:proofErr w:type="spellStart"/>
            <w:r w:rsidRPr="00D22332">
              <w:rPr>
                <w:rFonts w:eastAsia="Times New Roman"/>
              </w:rPr>
              <w:t>Sendvario</w:t>
            </w:r>
            <w:proofErr w:type="spellEnd"/>
            <w:r w:rsidRPr="00D22332">
              <w:rPr>
                <w:rFonts w:eastAsia="Times New Roman"/>
              </w:rPr>
              <w:t xml:space="preserve"> seniūnija, Klaipėdos rajonas(unikalus numeris 5558-0005-0067)</w:t>
            </w:r>
            <w:r w:rsidR="001D428C">
              <w:rPr>
                <w:rFonts w:eastAsia="Times New Roman"/>
              </w:rPr>
              <w:t xml:space="preserve"> dalį </w:t>
            </w:r>
            <w:r w:rsidR="001D428C" w:rsidRPr="003F6A48">
              <w:rPr>
                <w:rFonts w:eastAsia="Times New Roman"/>
                <w:i/>
                <w:color w:val="FF0000"/>
              </w:rPr>
              <w:t>(nurodomi hektarai)</w:t>
            </w:r>
            <w:r w:rsidRPr="00D22332">
              <w:rPr>
                <w:rFonts w:eastAsia="Times New Roman"/>
              </w:rPr>
              <w:t xml:space="preserve">, kuri nuosavybės teise priklauso </w:t>
            </w:r>
            <w:r w:rsidR="00B91144">
              <w:rPr>
                <w:rFonts w:eastAsia="Times New Roman"/>
              </w:rPr>
              <w:t xml:space="preserve">Klaipėdos rajono savivaldybei </w:t>
            </w:r>
            <w:r w:rsidRPr="00D22332">
              <w:rPr>
                <w:rFonts w:eastAsia="Times New Roman"/>
              </w:rPr>
              <w:t>ir kuri nuomos teise perduodama Privačiam subjektui Sutartyje nustatyta tvarka ir sąlygomis.</w:t>
            </w:r>
          </w:p>
        </w:tc>
      </w:tr>
    </w:tbl>
    <w:p w14:paraId="11ED5376" w14:textId="77777777" w:rsidR="00F467EC" w:rsidRPr="0042617A" w:rsidRDefault="00F467EC" w:rsidP="003F6A48">
      <w:pPr>
        <w:pStyle w:val="paragrafai"/>
        <w:tabs>
          <w:tab w:val="num" w:pos="6096"/>
        </w:tabs>
        <w:ind w:left="1418"/>
        <w:rPr>
          <w:sz w:val="24"/>
          <w:szCs w:val="24"/>
        </w:rPr>
      </w:pPr>
      <w:bookmarkStart w:id="25" w:name="_Toc284496645"/>
      <w:r w:rsidRPr="0042617A">
        <w:rPr>
          <w:sz w:val="24"/>
          <w:szCs w:val="24"/>
        </w:rPr>
        <w:t>Jeigu sąvokos vartojimo kontekstas nenurodo kitaip, Sutartyje:</w:t>
      </w:r>
      <w:bookmarkEnd w:id="25"/>
    </w:p>
    <w:p w14:paraId="58A7A31E" w14:textId="77777777" w:rsidR="00F467EC" w:rsidRPr="0042617A" w:rsidRDefault="00F467EC" w:rsidP="003F6A48">
      <w:pPr>
        <w:pStyle w:val="paragrafesraas"/>
        <w:tabs>
          <w:tab w:val="clear" w:pos="2989"/>
          <w:tab w:val="num" w:pos="2552"/>
        </w:tabs>
        <w:ind w:left="1701"/>
        <w:rPr>
          <w:sz w:val="24"/>
          <w:szCs w:val="24"/>
        </w:rPr>
      </w:pPr>
      <w:r w:rsidRPr="0042617A">
        <w:rPr>
          <w:sz w:val="24"/>
          <w:szCs w:val="24"/>
        </w:rPr>
        <w:t>vyriškąja gimine vartojami žodžiai apima ir žodžius, vartojamus moteriškąją gimine ir atvirkščiai;</w:t>
      </w:r>
    </w:p>
    <w:p w14:paraId="32299A27" w14:textId="77777777" w:rsidR="00F467EC" w:rsidRPr="0042617A" w:rsidRDefault="00F467EC" w:rsidP="003F6A48">
      <w:pPr>
        <w:pStyle w:val="paragrafesraas"/>
        <w:tabs>
          <w:tab w:val="clear" w:pos="2989"/>
          <w:tab w:val="num" w:pos="2552"/>
        </w:tabs>
        <w:ind w:left="1701"/>
        <w:rPr>
          <w:sz w:val="24"/>
          <w:szCs w:val="24"/>
        </w:rPr>
      </w:pPr>
      <w:r w:rsidRPr="0042617A">
        <w:rPr>
          <w:sz w:val="24"/>
          <w:szCs w:val="24"/>
        </w:rPr>
        <w:t>vienaskaitos forma vartojami žodžiai apima žodžius, vartojamus daugiskaitos forma ir atvirkščiai;</w:t>
      </w:r>
    </w:p>
    <w:p w14:paraId="010BA55C" w14:textId="77777777" w:rsidR="00F467EC" w:rsidRPr="0042617A" w:rsidRDefault="00F467EC" w:rsidP="003F6A48">
      <w:pPr>
        <w:pStyle w:val="paragrafesraas"/>
        <w:tabs>
          <w:tab w:val="clear" w:pos="2989"/>
          <w:tab w:val="num" w:pos="2552"/>
        </w:tabs>
        <w:ind w:left="1701"/>
        <w:rPr>
          <w:sz w:val="24"/>
          <w:szCs w:val="24"/>
        </w:rPr>
      </w:pPr>
      <w:r w:rsidRPr="0042617A">
        <w:rPr>
          <w:sz w:val="24"/>
          <w:szCs w:val="24"/>
        </w:rPr>
        <w:t>nuorodos į skyrius, punktus, lenteles ar priedus reiškia nuorodas į Sutarties skyrius, punktus, lenteles ar priedus, nebent aiškiai nurodoma kitaip;</w:t>
      </w:r>
    </w:p>
    <w:p w14:paraId="36D37012" w14:textId="77777777" w:rsidR="00F467EC" w:rsidRPr="0042617A" w:rsidRDefault="00F467EC" w:rsidP="003F6A48">
      <w:pPr>
        <w:pStyle w:val="paragrafesraas"/>
        <w:tabs>
          <w:tab w:val="clear" w:pos="2989"/>
          <w:tab w:val="num" w:pos="2552"/>
        </w:tabs>
        <w:ind w:left="1701"/>
        <w:rPr>
          <w:sz w:val="24"/>
          <w:szCs w:val="24"/>
        </w:rPr>
      </w:pPr>
      <w:r w:rsidRPr="0042617A">
        <w:rPr>
          <w:sz w:val="24"/>
          <w:szCs w:val="24"/>
        </w:rPr>
        <w:t>nuorodos į Sutartį taip pat reiškia nuorodas ir į jos priedus;</w:t>
      </w:r>
    </w:p>
    <w:p w14:paraId="687F3E7A" w14:textId="77777777" w:rsidR="00F467EC" w:rsidRPr="0042617A" w:rsidRDefault="00F467EC" w:rsidP="003F6A48">
      <w:pPr>
        <w:pStyle w:val="paragrafesraas"/>
        <w:tabs>
          <w:tab w:val="clear" w:pos="2989"/>
          <w:tab w:val="num" w:pos="2552"/>
        </w:tabs>
        <w:ind w:left="1701"/>
        <w:rPr>
          <w:sz w:val="24"/>
          <w:szCs w:val="24"/>
        </w:rPr>
      </w:pPr>
      <w:r w:rsidRPr="0042617A">
        <w:rPr>
          <w:sz w:val="24"/>
          <w:szCs w:val="24"/>
        </w:rPr>
        <w:t>Sutarties ar bet kokio dokumento „sudarymas“ reiškia, kad Sutartį ar kitą dokumentą pasirašė visos Sutarties ar atitinkamo dokumento šalys;</w:t>
      </w:r>
    </w:p>
    <w:p w14:paraId="748CAEC0" w14:textId="77777777" w:rsidR="00F467EC" w:rsidRPr="0042617A" w:rsidRDefault="00F467EC" w:rsidP="003F6A48">
      <w:pPr>
        <w:pStyle w:val="paragrafesraas"/>
        <w:tabs>
          <w:tab w:val="clear" w:pos="2989"/>
          <w:tab w:val="num" w:pos="2552"/>
        </w:tabs>
        <w:ind w:left="1701"/>
        <w:rPr>
          <w:sz w:val="24"/>
          <w:szCs w:val="24"/>
        </w:rPr>
      </w:pPr>
      <w:r w:rsidRPr="0042617A">
        <w:rPr>
          <w:sz w:val="24"/>
          <w:szCs w:val="24"/>
        </w:rPr>
        <w:t>bet kokia nuoroda į teisės aktus suprantama kaip nuoroda į Sutarties įgyvendinimo metu aktualią teisės aktų redakciją, išskyrus atvejus, kai aiškiai numatyta kitaip;</w:t>
      </w:r>
    </w:p>
    <w:p w14:paraId="5418F32F" w14:textId="77777777" w:rsidR="00F467EC" w:rsidRPr="0042617A" w:rsidRDefault="00F467EC" w:rsidP="003F6A48">
      <w:pPr>
        <w:pStyle w:val="paragrafesraas"/>
        <w:tabs>
          <w:tab w:val="clear" w:pos="2989"/>
          <w:tab w:val="num" w:pos="2552"/>
        </w:tabs>
        <w:ind w:left="1701"/>
        <w:rPr>
          <w:sz w:val="24"/>
          <w:szCs w:val="24"/>
        </w:rPr>
      </w:pPr>
      <w:r w:rsidRPr="0042617A">
        <w:rPr>
          <w:sz w:val="24"/>
          <w:szCs w:val="24"/>
        </w:rPr>
        <w:t>punktų ir kitų nuostatų pavadinimai rašomi tik patogumo sumetimais ir neturi įtakos Sutarties aiškinimui.</w:t>
      </w:r>
    </w:p>
    <w:p w14:paraId="5C364098" w14:textId="77777777" w:rsidR="002C396F" w:rsidRPr="0042617A" w:rsidRDefault="002C396F" w:rsidP="003F6A48">
      <w:pPr>
        <w:pStyle w:val="paragrafesraas"/>
        <w:tabs>
          <w:tab w:val="clear" w:pos="2989"/>
          <w:tab w:val="num" w:pos="2552"/>
        </w:tabs>
        <w:ind w:left="1701"/>
        <w:rPr>
          <w:sz w:val="24"/>
          <w:szCs w:val="24"/>
        </w:rPr>
      </w:pPr>
      <w:r w:rsidRPr="0042617A">
        <w:rPr>
          <w:sz w:val="24"/>
          <w:szCs w:val="24"/>
        </w:rPr>
        <w:t>esant reikalavimui gauti Valdžios subjekto sutikimą, laikoma, kad Valdžios subjektas turi teisę savo vienasmene nuožiūra neduoti tokio sutikimo, pateikdamas tokio savo apsisprendimo motyvus.</w:t>
      </w:r>
      <w:r w:rsidR="00541A10" w:rsidRPr="00541A10">
        <w:rPr>
          <w:rFonts w:eastAsia="Calibri"/>
          <w:spacing w:val="0"/>
          <w:sz w:val="24"/>
          <w:szCs w:val="24"/>
        </w:rPr>
        <w:t xml:space="preserve"> Valdžios subjekto atsisakymas turi būti racionalus bei negali prieštarauti Šalių bendradarbiavimo, o taip pat protingumo ir sąžiningumo principams bei apsunkinti Sutarties vykdymo ar iškreipti Šalių interesų pusiausvyrą.</w:t>
      </w:r>
    </w:p>
    <w:p w14:paraId="2858DDFD" w14:textId="77777777" w:rsidR="00F467EC" w:rsidRPr="0042617A" w:rsidRDefault="00F467EC" w:rsidP="003F6A48">
      <w:pPr>
        <w:pStyle w:val="paragrafai"/>
        <w:ind w:left="1560"/>
        <w:rPr>
          <w:sz w:val="24"/>
          <w:szCs w:val="24"/>
        </w:rPr>
      </w:pPr>
      <w:bookmarkStart w:id="26" w:name="_Toc284496646"/>
      <w:r w:rsidRPr="0042617A">
        <w:rPr>
          <w:sz w:val="24"/>
          <w:szCs w:val="24"/>
        </w:rPr>
        <w:t>Sutarties priedai yra neatskiriama Sutarties dalis.</w:t>
      </w:r>
      <w:bookmarkEnd w:id="26"/>
      <w:r w:rsidRPr="0042617A">
        <w:rPr>
          <w:sz w:val="24"/>
          <w:szCs w:val="24"/>
        </w:rPr>
        <w:t xml:space="preserve"> Šalių įsipareigojimai pagal Sutartį, arba nesutarimai dėl Sutarties dokumentuose esančių prieštaravimų ar neatitikimų aiškinami vadovaujantis tokia dokumentų pirmumo eile:</w:t>
      </w:r>
    </w:p>
    <w:p w14:paraId="7448F36C" w14:textId="77777777" w:rsidR="00F467EC" w:rsidRPr="0042617A" w:rsidRDefault="00F467EC" w:rsidP="003F6A48">
      <w:pPr>
        <w:pStyle w:val="paragrafesraas"/>
        <w:tabs>
          <w:tab w:val="clear" w:pos="2989"/>
          <w:tab w:val="num" w:pos="2410"/>
          <w:tab w:val="left" w:pos="2835"/>
          <w:tab w:val="left" w:pos="3544"/>
          <w:tab w:val="left" w:pos="3686"/>
        </w:tabs>
        <w:ind w:left="1985"/>
        <w:rPr>
          <w:sz w:val="24"/>
          <w:szCs w:val="24"/>
        </w:rPr>
      </w:pPr>
      <w:r w:rsidRPr="0042617A">
        <w:rPr>
          <w:sz w:val="24"/>
          <w:szCs w:val="24"/>
        </w:rPr>
        <w:t>Sutartis;</w:t>
      </w:r>
    </w:p>
    <w:p w14:paraId="2DAF5F23" w14:textId="77777777" w:rsidR="00F467EC" w:rsidRPr="0042617A" w:rsidRDefault="00F467EC" w:rsidP="003F6A48">
      <w:pPr>
        <w:pStyle w:val="paragrafesraas"/>
        <w:tabs>
          <w:tab w:val="clear" w:pos="2989"/>
          <w:tab w:val="num" w:pos="2410"/>
          <w:tab w:val="left" w:pos="2835"/>
          <w:tab w:val="left" w:pos="3544"/>
          <w:tab w:val="left" w:pos="3686"/>
        </w:tabs>
        <w:ind w:left="1985"/>
        <w:rPr>
          <w:sz w:val="24"/>
          <w:szCs w:val="24"/>
        </w:rPr>
      </w:pPr>
      <w:r w:rsidRPr="0042617A">
        <w:rPr>
          <w:sz w:val="24"/>
          <w:szCs w:val="24"/>
        </w:rPr>
        <w:t>Sutarties priedai:</w:t>
      </w:r>
    </w:p>
    <w:p w14:paraId="3BE18095" w14:textId="77777777" w:rsidR="00EC0670" w:rsidRDefault="00EC0670" w:rsidP="003F6A48">
      <w:pPr>
        <w:pStyle w:val="paragrafas3lygmuo"/>
        <w:tabs>
          <w:tab w:val="clear" w:pos="615"/>
          <w:tab w:val="clear" w:pos="2160"/>
          <w:tab w:val="left" w:pos="1701"/>
        </w:tabs>
        <w:ind w:left="2268"/>
        <w:rPr>
          <w:sz w:val="24"/>
          <w:szCs w:val="24"/>
        </w:rPr>
      </w:pPr>
      <w:r>
        <w:rPr>
          <w:sz w:val="24"/>
          <w:szCs w:val="24"/>
        </w:rPr>
        <w:t>Tiesioginis susitarimas;</w:t>
      </w:r>
    </w:p>
    <w:p w14:paraId="550E96D0" w14:textId="77777777" w:rsidR="00F467EC" w:rsidRPr="0042617A" w:rsidRDefault="00F467EC" w:rsidP="003F6A48">
      <w:pPr>
        <w:pStyle w:val="paragrafas3lygmuo"/>
        <w:tabs>
          <w:tab w:val="clear" w:pos="615"/>
          <w:tab w:val="clear" w:pos="2160"/>
          <w:tab w:val="left" w:pos="1701"/>
        </w:tabs>
        <w:ind w:left="2268"/>
        <w:rPr>
          <w:sz w:val="24"/>
          <w:szCs w:val="24"/>
        </w:rPr>
      </w:pPr>
      <w:r w:rsidRPr="0042617A">
        <w:rPr>
          <w:sz w:val="24"/>
          <w:szCs w:val="24"/>
        </w:rPr>
        <w:t>Specifikacijos;</w:t>
      </w:r>
    </w:p>
    <w:p w14:paraId="2BBC9CBB" w14:textId="77777777" w:rsidR="00F467EC" w:rsidRPr="0042617A" w:rsidRDefault="00F467EC" w:rsidP="003F6A48">
      <w:pPr>
        <w:pStyle w:val="paragrafas3lygmuo"/>
        <w:tabs>
          <w:tab w:val="clear" w:pos="615"/>
          <w:tab w:val="clear" w:pos="2160"/>
          <w:tab w:val="left" w:pos="1701"/>
        </w:tabs>
        <w:ind w:left="2268"/>
        <w:rPr>
          <w:sz w:val="24"/>
          <w:szCs w:val="24"/>
        </w:rPr>
      </w:pPr>
      <w:r w:rsidRPr="0042617A">
        <w:rPr>
          <w:sz w:val="24"/>
          <w:szCs w:val="24"/>
        </w:rPr>
        <w:t>Finansinis veiklos modelis;</w:t>
      </w:r>
    </w:p>
    <w:p w14:paraId="7DD56C60" w14:textId="77777777" w:rsidR="00F467EC" w:rsidRPr="0042617A" w:rsidRDefault="00F467EC" w:rsidP="003F6A48">
      <w:pPr>
        <w:pStyle w:val="paragrafas3lygmuo"/>
        <w:tabs>
          <w:tab w:val="clear" w:pos="615"/>
          <w:tab w:val="clear" w:pos="2160"/>
          <w:tab w:val="left" w:pos="1701"/>
        </w:tabs>
        <w:ind w:left="2268"/>
        <w:rPr>
          <w:sz w:val="24"/>
          <w:szCs w:val="24"/>
        </w:rPr>
      </w:pPr>
      <w:r w:rsidRPr="0042617A">
        <w:rPr>
          <w:sz w:val="24"/>
          <w:szCs w:val="24"/>
        </w:rPr>
        <w:t>Atsiskaitymų ir mokėjimų  tvarka;</w:t>
      </w:r>
    </w:p>
    <w:p w14:paraId="7FAB92C9" w14:textId="77777777" w:rsidR="00CE75C3" w:rsidRPr="0042617A" w:rsidRDefault="00F467EC" w:rsidP="003F6A48">
      <w:pPr>
        <w:pStyle w:val="paragrafas3lygmuo"/>
        <w:tabs>
          <w:tab w:val="clear" w:pos="615"/>
          <w:tab w:val="clear" w:pos="2160"/>
          <w:tab w:val="left" w:pos="1701"/>
        </w:tabs>
        <w:ind w:left="2268"/>
        <w:rPr>
          <w:sz w:val="24"/>
          <w:szCs w:val="24"/>
        </w:rPr>
      </w:pPr>
      <w:r w:rsidRPr="0042617A">
        <w:rPr>
          <w:sz w:val="24"/>
          <w:szCs w:val="24"/>
        </w:rPr>
        <w:t>Rizikos pasiskirstymo tarp šalių matrica;</w:t>
      </w:r>
    </w:p>
    <w:p w14:paraId="742B2938" w14:textId="77777777" w:rsidR="00F467EC" w:rsidRPr="0042617A" w:rsidRDefault="00F467EC" w:rsidP="003F6A48">
      <w:pPr>
        <w:pStyle w:val="paragrafas3lygmuo"/>
        <w:tabs>
          <w:tab w:val="clear" w:pos="615"/>
          <w:tab w:val="clear" w:pos="2160"/>
          <w:tab w:val="left" w:pos="1701"/>
        </w:tabs>
        <w:ind w:left="2268"/>
        <w:rPr>
          <w:sz w:val="24"/>
          <w:szCs w:val="24"/>
        </w:rPr>
      </w:pPr>
      <w:r w:rsidRPr="0042617A">
        <w:rPr>
          <w:sz w:val="24"/>
          <w:szCs w:val="24"/>
        </w:rPr>
        <w:t xml:space="preserve">kitos </w:t>
      </w:r>
      <w:r w:rsidR="000E7834">
        <w:rPr>
          <w:sz w:val="24"/>
          <w:szCs w:val="24"/>
        </w:rPr>
        <w:t>S</w:t>
      </w:r>
      <w:r w:rsidRPr="0042617A">
        <w:rPr>
          <w:sz w:val="24"/>
          <w:szCs w:val="24"/>
        </w:rPr>
        <w:t>ąlyg</w:t>
      </w:r>
      <w:r w:rsidR="000E7834">
        <w:rPr>
          <w:sz w:val="24"/>
          <w:szCs w:val="24"/>
        </w:rPr>
        <w:t>ų dalys</w:t>
      </w:r>
      <w:r w:rsidRPr="0042617A">
        <w:rPr>
          <w:sz w:val="24"/>
          <w:szCs w:val="24"/>
        </w:rPr>
        <w:t>;</w:t>
      </w:r>
    </w:p>
    <w:p w14:paraId="36D94174" w14:textId="300A6C12" w:rsidR="000E7834" w:rsidRDefault="00602D1A" w:rsidP="003F6A48">
      <w:pPr>
        <w:pStyle w:val="paragrafas3lygmuo"/>
        <w:tabs>
          <w:tab w:val="clear" w:pos="615"/>
          <w:tab w:val="clear" w:pos="2160"/>
          <w:tab w:val="left" w:pos="1701"/>
        </w:tabs>
        <w:ind w:left="2268"/>
        <w:rPr>
          <w:sz w:val="24"/>
          <w:szCs w:val="24"/>
        </w:rPr>
      </w:pPr>
      <w:r>
        <w:rPr>
          <w:sz w:val="24"/>
          <w:szCs w:val="24"/>
        </w:rPr>
        <w:lastRenderedPageBreak/>
        <w:t xml:space="preserve">kitos </w:t>
      </w:r>
      <w:r w:rsidR="000E7834">
        <w:rPr>
          <w:sz w:val="24"/>
          <w:szCs w:val="24"/>
        </w:rPr>
        <w:t>Pasiūlym</w:t>
      </w:r>
      <w:r>
        <w:rPr>
          <w:sz w:val="24"/>
          <w:szCs w:val="24"/>
        </w:rPr>
        <w:t>o dalys</w:t>
      </w:r>
      <w:r w:rsidR="005A34A6">
        <w:rPr>
          <w:sz w:val="24"/>
          <w:szCs w:val="24"/>
        </w:rPr>
        <w:t>;</w:t>
      </w:r>
    </w:p>
    <w:p w14:paraId="47B0DF93" w14:textId="77777777" w:rsidR="00F467EC" w:rsidRPr="0042617A" w:rsidRDefault="00F467EC" w:rsidP="003F6A48">
      <w:pPr>
        <w:pStyle w:val="paragrafas3lygmuo"/>
        <w:tabs>
          <w:tab w:val="clear" w:pos="615"/>
          <w:tab w:val="clear" w:pos="2160"/>
          <w:tab w:val="left" w:pos="1701"/>
        </w:tabs>
        <w:ind w:left="2268"/>
        <w:rPr>
          <w:sz w:val="24"/>
          <w:szCs w:val="24"/>
        </w:rPr>
      </w:pPr>
      <w:r w:rsidRPr="0042617A">
        <w:rPr>
          <w:sz w:val="24"/>
          <w:szCs w:val="24"/>
        </w:rPr>
        <w:t>Privalomų draudimo sutarčių sąrašas;</w:t>
      </w:r>
    </w:p>
    <w:p w14:paraId="677DDB79" w14:textId="77777777" w:rsidR="00F467EC" w:rsidRPr="0042617A" w:rsidRDefault="00F467EC" w:rsidP="003F6A48">
      <w:pPr>
        <w:pStyle w:val="paragrafas3lygmuo"/>
        <w:tabs>
          <w:tab w:val="clear" w:pos="615"/>
          <w:tab w:val="clear" w:pos="2160"/>
          <w:tab w:val="left" w:pos="1701"/>
        </w:tabs>
        <w:ind w:left="2268"/>
        <w:rPr>
          <w:sz w:val="24"/>
          <w:szCs w:val="24"/>
        </w:rPr>
      </w:pPr>
      <w:r w:rsidRPr="0042617A">
        <w:rPr>
          <w:sz w:val="24"/>
          <w:szCs w:val="24"/>
        </w:rPr>
        <w:t>kiti Sutarties priedai.</w:t>
      </w:r>
    </w:p>
    <w:p w14:paraId="62599F53" w14:textId="77777777" w:rsidR="00446A51" w:rsidRPr="0042617A" w:rsidRDefault="00446A51" w:rsidP="009F07ED">
      <w:pPr>
        <w:pStyle w:val="paragrafesraas"/>
        <w:numPr>
          <w:ilvl w:val="0"/>
          <w:numId w:val="0"/>
        </w:numPr>
        <w:ind w:left="2989" w:hanging="720"/>
        <w:rPr>
          <w:sz w:val="24"/>
          <w:szCs w:val="24"/>
        </w:rPr>
      </w:pPr>
    </w:p>
    <w:p w14:paraId="23422259" w14:textId="77777777" w:rsidR="00F467EC" w:rsidRPr="0042617A" w:rsidRDefault="00F467EC" w:rsidP="00F467EC">
      <w:pPr>
        <w:pStyle w:val="Antrat1"/>
        <w:spacing w:before="0"/>
      </w:pPr>
      <w:bookmarkStart w:id="27" w:name="_Toc284496647"/>
      <w:bookmarkStart w:id="28" w:name="_Toc293074434"/>
      <w:bookmarkStart w:id="29" w:name="_Toc297646360"/>
      <w:bookmarkStart w:id="30" w:name="_Toc300049707"/>
      <w:bookmarkStart w:id="31" w:name="_Toc309205482"/>
      <w:bookmarkStart w:id="32" w:name="_Toc98421377"/>
      <w:bookmarkStart w:id="33" w:name="_Toc141511349"/>
      <w:r w:rsidRPr="0042617A">
        <w:t>Sutarties dalykas ir tikslas</w:t>
      </w:r>
      <w:bookmarkEnd w:id="27"/>
      <w:bookmarkEnd w:id="28"/>
      <w:bookmarkEnd w:id="29"/>
      <w:bookmarkEnd w:id="30"/>
      <w:bookmarkEnd w:id="31"/>
      <w:bookmarkEnd w:id="32"/>
    </w:p>
    <w:p w14:paraId="3B2C7917" w14:textId="77777777" w:rsidR="00F467EC" w:rsidRPr="0042617A" w:rsidRDefault="00F467EC" w:rsidP="00F467EC">
      <w:pPr>
        <w:pStyle w:val="Antrat2"/>
        <w:rPr>
          <w:sz w:val="24"/>
          <w:szCs w:val="24"/>
        </w:rPr>
      </w:pPr>
      <w:bookmarkStart w:id="34" w:name="_Toc284496648"/>
      <w:bookmarkStart w:id="35" w:name="_Toc293074435"/>
      <w:bookmarkStart w:id="36" w:name="_Toc297646361"/>
      <w:bookmarkStart w:id="37" w:name="_Toc300049708"/>
      <w:bookmarkStart w:id="38" w:name="_Toc309205483"/>
      <w:bookmarkStart w:id="39" w:name="_Toc98421378"/>
      <w:r w:rsidRPr="0042617A">
        <w:rPr>
          <w:sz w:val="24"/>
          <w:szCs w:val="24"/>
        </w:rPr>
        <w:t>Sutarties dalykas ir tikslas</w:t>
      </w:r>
      <w:bookmarkEnd w:id="33"/>
      <w:bookmarkEnd w:id="34"/>
      <w:bookmarkEnd w:id="35"/>
      <w:bookmarkEnd w:id="36"/>
      <w:bookmarkEnd w:id="37"/>
      <w:bookmarkEnd w:id="38"/>
      <w:bookmarkEnd w:id="39"/>
    </w:p>
    <w:p w14:paraId="342E2925" w14:textId="77777777" w:rsidR="00F467EC" w:rsidRPr="0042617A" w:rsidRDefault="00F467EC" w:rsidP="001C483A">
      <w:pPr>
        <w:pStyle w:val="paragrafai"/>
        <w:tabs>
          <w:tab w:val="num" w:pos="6379"/>
        </w:tabs>
        <w:ind w:left="567"/>
        <w:rPr>
          <w:sz w:val="24"/>
          <w:szCs w:val="24"/>
        </w:rPr>
      </w:pPr>
      <w:bookmarkStart w:id="40" w:name="_Toc284496649"/>
      <w:r w:rsidRPr="0042617A">
        <w:rPr>
          <w:sz w:val="24"/>
          <w:szCs w:val="24"/>
        </w:rPr>
        <w:t>Privatus subjektas įsipareigoja Sutartyje nustatyta tvarka ir lai</w:t>
      </w:r>
      <w:r w:rsidR="00336217" w:rsidRPr="0042617A">
        <w:rPr>
          <w:sz w:val="24"/>
          <w:szCs w:val="24"/>
        </w:rPr>
        <w:t>k</w:t>
      </w:r>
      <w:r w:rsidR="00AF2B28" w:rsidRPr="0042617A">
        <w:rPr>
          <w:sz w:val="24"/>
          <w:szCs w:val="24"/>
        </w:rPr>
        <w:t>ydamasis</w:t>
      </w:r>
      <w:r w:rsidRPr="0042617A">
        <w:rPr>
          <w:sz w:val="24"/>
          <w:szCs w:val="24"/>
        </w:rPr>
        <w:t xml:space="preserve"> nustatytų reikalavimų </w:t>
      </w:r>
      <w:r w:rsidRPr="00DA3AAE">
        <w:rPr>
          <w:sz w:val="24"/>
          <w:szCs w:val="24"/>
        </w:rPr>
        <w:t>atlikti Darbus</w:t>
      </w:r>
      <w:r w:rsidR="0010576F" w:rsidRPr="002C31DB">
        <w:rPr>
          <w:sz w:val="24"/>
          <w:szCs w:val="24"/>
        </w:rPr>
        <w:t>,</w:t>
      </w:r>
      <w:r w:rsidRPr="0042617A">
        <w:rPr>
          <w:sz w:val="24"/>
          <w:szCs w:val="24"/>
        </w:rPr>
        <w:t xml:space="preserve"> teikti Paslaugas, prisiimti </w:t>
      </w:r>
      <w:r w:rsidR="001042EA" w:rsidRPr="00446A51">
        <w:rPr>
          <w:sz w:val="24"/>
          <w:szCs w:val="24"/>
        </w:rPr>
        <w:t xml:space="preserve">su tuo susijusią ir / ar </w:t>
      </w:r>
      <w:r w:rsidRPr="0042617A">
        <w:rPr>
          <w:sz w:val="24"/>
          <w:szCs w:val="24"/>
        </w:rPr>
        <w:t>Sutartyje</w:t>
      </w:r>
      <w:r w:rsidR="00AF2B28" w:rsidRPr="0042617A">
        <w:rPr>
          <w:sz w:val="24"/>
          <w:szCs w:val="24"/>
        </w:rPr>
        <w:t xml:space="preserve"> nustatytą riziką</w:t>
      </w:r>
      <w:r w:rsidRPr="0042617A">
        <w:rPr>
          <w:sz w:val="24"/>
          <w:szCs w:val="24"/>
        </w:rPr>
        <w:t xml:space="preserve">, </w:t>
      </w:r>
      <w:r w:rsidRPr="00DA3AAE">
        <w:rPr>
          <w:sz w:val="24"/>
          <w:szCs w:val="24"/>
        </w:rPr>
        <w:t>sukurti ir (arba) įgyti Naują turtą</w:t>
      </w:r>
      <w:r w:rsidRPr="0042617A">
        <w:rPr>
          <w:sz w:val="24"/>
          <w:szCs w:val="24"/>
        </w:rPr>
        <w:t>, tinkamai valdyti ir naudoti Turtą ir, pasibaigus Sutarčiai, grąžinti</w:t>
      </w:r>
      <w:r w:rsidR="0010576F">
        <w:rPr>
          <w:sz w:val="24"/>
          <w:szCs w:val="24"/>
        </w:rPr>
        <w:t xml:space="preserve"> / perduoti</w:t>
      </w:r>
      <w:r w:rsidRPr="0042617A">
        <w:rPr>
          <w:sz w:val="24"/>
          <w:szCs w:val="24"/>
        </w:rPr>
        <w:t xml:space="preserve"> jį Valdžios subjektui, </w:t>
      </w:r>
      <w:r w:rsidR="0010576F">
        <w:rPr>
          <w:sz w:val="24"/>
          <w:szCs w:val="24"/>
        </w:rPr>
        <w:t xml:space="preserve">o Žemės sklypą – įgaliotai institucijai, </w:t>
      </w:r>
      <w:r w:rsidRPr="0042617A">
        <w:rPr>
          <w:sz w:val="24"/>
          <w:szCs w:val="24"/>
        </w:rPr>
        <w:t xml:space="preserve">taip pat tinkamai vykdyti kitas savo pareigas pagal Sutartį, o Valdžios subjektas įsipareigoja </w:t>
      </w:r>
      <w:r w:rsidR="00AF2B28" w:rsidRPr="0042617A">
        <w:rPr>
          <w:sz w:val="24"/>
          <w:szCs w:val="24"/>
        </w:rPr>
        <w:t xml:space="preserve">užtikrinti, kad </w:t>
      </w:r>
      <w:r w:rsidRPr="0042617A">
        <w:rPr>
          <w:sz w:val="24"/>
          <w:szCs w:val="24"/>
        </w:rPr>
        <w:t xml:space="preserve">Sutartyje nustatyta tvarka Privačiam subjektui </w:t>
      </w:r>
      <w:r w:rsidR="00AF2B28" w:rsidRPr="0042617A">
        <w:rPr>
          <w:sz w:val="24"/>
          <w:szCs w:val="24"/>
        </w:rPr>
        <w:t xml:space="preserve">būtų </w:t>
      </w:r>
      <w:r w:rsidRPr="0042617A">
        <w:rPr>
          <w:sz w:val="24"/>
          <w:szCs w:val="24"/>
        </w:rPr>
        <w:t>suteikt</w:t>
      </w:r>
      <w:r w:rsidR="00F6778D" w:rsidRPr="0042617A">
        <w:rPr>
          <w:sz w:val="24"/>
          <w:szCs w:val="24"/>
        </w:rPr>
        <w:t>a</w:t>
      </w:r>
      <w:r w:rsidRPr="0042617A">
        <w:rPr>
          <w:sz w:val="24"/>
          <w:szCs w:val="24"/>
        </w:rPr>
        <w:t xml:space="preserve"> </w:t>
      </w:r>
      <w:r w:rsidR="00E602E1">
        <w:rPr>
          <w:sz w:val="24"/>
          <w:szCs w:val="24"/>
        </w:rPr>
        <w:t xml:space="preserve">teisė </w:t>
      </w:r>
      <w:r w:rsidRPr="0042617A">
        <w:rPr>
          <w:sz w:val="24"/>
          <w:szCs w:val="24"/>
        </w:rPr>
        <w:t>valdyti ir naudoti</w:t>
      </w:r>
      <w:r w:rsidR="0010576F">
        <w:rPr>
          <w:sz w:val="24"/>
          <w:szCs w:val="24"/>
        </w:rPr>
        <w:t xml:space="preserve"> Žemės sklypą</w:t>
      </w:r>
      <w:r w:rsidRPr="0042617A">
        <w:rPr>
          <w:sz w:val="24"/>
          <w:szCs w:val="24"/>
        </w:rPr>
        <w:t xml:space="preserve">, prisiimti Sutartyje nustatytą riziką, laiku mokėti </w:t>
      </w:r>
      <w:r w:rsidR="00DF2168">
        <w:rPr>
          <w:sz w:val="24"/>
          <w:szCs w:val="24"/>
        </w:rPr>
        <w:t>Metinį atlyginimą</w:t>
      </w:r>
      <w:r w:rsidRPr="0042617A">
        <w:rPr>
          <w:sz w:val="24"/>
          <w:szCs w:val="24"/>
        </w:rPr>
        <w:t xml:space="preserve"> už Paslaugas ir tinkamai vykdyti kitas savo pareigas pagal Sutartį.</w:t>
      </w:r>
      <w:bookmarkEnd w:id="40"/>
    </w:p>
    <w:p w14:paraId="69ED3659" w14:textId="77777777" w:rsidR="00874052" w:rsidRPr="00B00CEE" w:rsidRDefault="00F467EC" w:rsidP="001C483A">
      <w:pPr>
        <w:pStyle w:val="paragrafai"/>
        <w:tabs>
          <w:tab w:val="num" w:pos="6379"/>
        </w:tabs>
        <w:ind w:left="567"/>
        <w:rPr>
          <w:sz w:val="24"/>
          <w:szCs w:val="24"/>
        </w:rPr>
      </w:pPr>
      <w:bookmarkStart w:id="41" w:name="_Toc284496650"/>
      <w:r w:rsidRPr="00B00CEE">
        <w:rPr>
          <w:sz w:val="24"/>
          <w:szCs w:val="24"/>
        </w:rPr>
        <w:t xml:space="preserve">Pagrindinis Sutarties tikslas yra užtikrinti Darbų atlikimą ir Paslaugų teikimą </w:t>
      </w:r>
      <w:r w:rsidR="00B00CEE">
        <w:rPr>
          <w:sz w:val="24"/>
          <w:szCs w:val="24"/>
        </w:rPr>
        <w:t xml:space="preserve">pagal Sutartyje ir jos prieduose nustatytus reikalavimus </w:t>
      </w:r>
      <w:r w:rsidRPr="00B00CEE">
        <w:rPr>
          <w:sz w:val="24"/>
          <w:szCs w:val="24"/>
        </w:rPr>
        <w:t xml:space="preserve">bei visą Sutarties galiojimo laikotarpį siekti Paslaugų efektyvumo ir kokybiškumo gerinimo ir racionalaus Turto </w:t>
      </w:r>
      <w:r w:rsidR="0010576F" w:rsidRPr="00B00CEE">
        <w:rPr>
          <w:sz w:val="24"/>
          <w:szCs w:val="24"/>
        </w:rPr>
        <w:t xml:space="preserve">priežiūros ir administravimo. </w:t>
      </w:r>
      <w:bookmarkEnd w:id="41"/>
    </w:p>
    <w:p w14:paraId="4C4AE03A" w14:textId="77777777" w:rsidR="00F467EC" w:rsidRPr="0042617A" w:rsidRDefault="00F467EC" w:rsidP="00F467EC">
      <w:pPr>
        <w:pStyle w:val="Antrat1"/>
        <w:spacing w:before="0"/>
      </w:pPr>
      <w:bookmarkStart w:id="42" w:name="_Toc141511350"/>
      <w:bookmarkStart w:id="43" w:name="_Toc284496651"/>
      <w:bookmarkStart w:id="44" w:name="_Toc293074436"/>
      <w:bookmarkStart w:id="45" w:name="_Toc297646362"/>
      <w:bookmarkStart w:id="46" w:name="_Toc300049709"/>
      <w:bookmarkStart w:id="47" w:name="_Toc309205484"/>
      <w:bookmarkStart w:id="48" w:name="_Toc98421379"/>
      <w:r w:rsidRPr="0042617A">
        <w:t>Sutarties galiojimo ir vykdymo laikotarpis</w:t>
      </w:r>
      <w:bookmarkEnd w:id="42"/>
      <w:bookmarkEnd w:id="43"/>
      <w:bookmarkEnd w:id="44"/>
      <w:bookmarkEnd w:id="45"/>
      <w:bookmarkEnd w:id="46"/>
      <w:bookmarkEnd w:id="47"/>
      <w:bookmarkEnd w:id="48"/>
    </w:p>
    <w:p w14:paraId="6F89007C" w14:textId="77777777" w:rsidR="00F467EC" w:rsidRPr="0042617A" w:rsidRDefault="00F467EC" w:rsidP="00F467EC">
      <w:pPr>
        <w:pStyle w:val="Antrat2"/>
        <w:rPr>
          <w:sz w:val="24"/>
          <w:szCs w:val="24"/>
        </w:rPr>
      </w:pPr>
      <w:bookmarkStart w:id="49" w:name="_Ref283650822"/>
      <w:bookmarkStart w:id="50" w:name="_Toc284496652"/>
      <w:bookmarkStart w:id="51" w:name="_Toc293074437"/>
      <w:bookmarkStart w:id="52" w:name="_Toc297646363"/>
      <w:bookmarkStart w:id="53" w:name="_Toc300049710"/>
      <w:bookmarkStart w:id="54" w:name="_Toc309205485"/>
      <w:bookmarkStart w:id="55" w:name="_Toc98421380"/>
      <w:r w:rsidRPr="0042617A">
        <w:rPr>
          <w:sz w:val="24"/>
          <w:szCs w:val="24"/>
        </w:rPr>
        <w:t>Sutarties įsigaliojimas</w:t>
      </w:r>
      <w:bookmarkEnd w:id="49"/>
      <w:bookmarkEnd w:id="50"/>
      <w:bookmarkEnd w:id="51"/>
      <w:bookmarkEnd w:id="52"/>
      <w:bookmarkEnd w:id="53"/>
      <w:bookmarkEnd w:id="54"/>
      <w:bookmarkEnd w:id="55"/>
    </w:p>
    <w:p w14:paraId="75E49911" w14:textId="5BE1197B" w:rsidR="00F467EC" w:rsidRPr="0042617A" w:rsidRDefault="00F467EC" w:rsidP="001C483A">
      <w:pPr>
        <w:pStyle w:val="paragrafai"/>
        <w:ind w:left="426"/>
        <w:rPr>
          <w:sz w:val="24"/>
          <w:szCs w:val="24"/>
        </w:rPr>
      </w:pPr>
      <w:bookmarkStart w:id="56" w:name="_Toc284496653"/>
      <w:bookmarkStart w:id="57" w:name="_Ref292905507"/>
      <w:bookmarkStart w:id="58" w:name="_Ref442279494"/>
      <w:bookmarkStart w:id="59" w:name="_Ref135703480"/>
      <w:bookmarkStart w:id="60" w:name="_Ref135643874"/>
      <w:bookmarkStart w:id="61" w:name="_Ref136078554"/>
      <w:r w:rsidRPr="0042617A">
        <w:rPr>
          <w:sz w:val="24"/>
          <w:szCs w:val="24"/>
        </w:rPr>
        <w:t xml:space="preserve">Sutartis, išskyrus </w:t>
      </w:r>
      <w:r w:rsidR="00E94291" w:rsidRPr="0042617A">
        <w:rPr>
          <w:sz w:val="24"/>
          <w:szCs w:val="24"/>
        </w:rPr>
        <w:t xml:space="preserve">Sutarties </w:t>
      </w:r>
      <w:r w:rsidRPr="00C92AF3">
        <w:rPr>
          <w:sz w:val="24"/>
          <w:szCs w:val="24"/>
        </w:rPr>
        <w:fldChar w:fldCharType="begin"/>
      </w:r>
      <w:r w:rsidRPr="0042617A">
        <w:rPr>
          <w:sz w:val="24"/>
          <w:szCs w:val="24"/>
        </w:rPr>
        <w:instrText xml:space="preserve"> REF _Ref283374680 \r \h  \* MERGEFORMAT </w:instrText>
      </w:r>
      <w:r w:rsidRPr="00C92AF3">
        <w:rPr>
          <w:sz w:val="24"/>
          <w:szCs w:val="24"/>
        </w:rPr>
      </w:r>
      <w:r w:rsidRPr="00C92AF3">
        <w:rPr>
          <w:sz w:val="24"/>
          <w:szCs w:val="24"/>
        </w:rPr>
        <w:fldChar w:fldCharType="separate"/>
      </w:r>
      <w:r w:rsidR="00B87438">
        <w:rPr>
          <w:sz w:val="24"/>
          <w:szCs w:val="24"/>
        </w:rPr>
        <w:t>3.2</w:t>
      </w:r>
      <w:r w:rsidRPr="00C92AF3">
        <w:rPr>
          <w:sz w:val="24"/>
          <w:szCs w:val="24"/>
        </w:rPr>
        <w:fldChar w:fldCharType="end"/>
      </w:r>
      <w:r w:rsidRPr="0042617A">
        <w:rPr>
          <w:sz w:val="24"/>
          <w:szCs w:val="24"/>
        </w:rPr>
        <w:t> punkte nurodytą apimtį, įsigalioja nuo tos dienos, kai ją pasirašo visos Šalys.</w:t>
      </w:r>
      <w:bookmarkEnd w:id="56"/>
      <w:bookmarkEnd w:id="57"/>
      <w:bookmarkEnd w:id="58"/>
    </w:p>
    <w:p w14:paraId="5DD12379" w14:textId="2253F1FD" w:rsidR="00F467EC" w:rsidRPr="0042617A" w:rsidRDefault="00F467EC" w:rsidP="001C483A">
      <w:pPr>
        <w:pStyle w:val="paragrafai"/>
        <w:ind w:left="426"/>
        <w:rPr>
          <w:sz w:val="24"/>
          <w:szCs w:val="24"/>
        </w:rPr>
      </w:pPr>
      <w:bookmarkStart w:id="62" w:name="_Ref283374680"/>
      <w:bookmarkStart w:id="63" w:name="_Toc284496654"/>
      <w:bookmarkStart w:id="64" w:name="_Ref485806272"/>
      <w:r w:rsidRPr="0042617A">
        <w:rPr>
          <w:sz w:val="24"/>
          <w:szCs w:val="24"/>
        </w:rPr>
        <w:t>Sutartis apimtimi</w:t>
      </w:r>
      <w:r w:rsidR="00F6778D" w:rsidRPr="0042617A">
        <w:rPr>
          <w:sz w:val="24"/>
          <w:szCs w:val="24"/>
        </w:rPr>
        <w:t>, susijusia su įsipareigojimais atlikti Darbus, teikti Paslaugas ir mokėti Metinį atlyginimą,</w:t>
      </w:r>
      <w:r w:rsidRPr="0042617A">
        <w:rPr>
          <w:sz w:val="24"/>
          <w:szCs w:val="24"/>
        </w:rPr>
        <w:t xml:space="preserve"> įsigalioja kitą </w:t>
      </w:r>
      <w:r w:rsidR="00F6778D" w:rsidRPr="0042617A">
        <w:rPr>
          <w:sz w:val="24"/>
          <w:szCs w:val="24"/>
        </w:rPr>
        <w:t>D</w:t>
      </w:r>
      <w:r w:rsidRPr="0042617A">
        <w:rPr>
          <w:sz w:val="24"/>
          <w:szCs w:val="24"/>
        </w:rPr>
        <w:t xml:space="preserve">arbo dieną po to, kai įvykdomos visos Sutarties </w:t>
      </w:r>
      <w:r w:rsidRPr="00C92AF3">
        <w:rPr>
          <w:sz w:val="24"/>
          <w:szCs w:val="24"/>
        </w:rPr>
        <w:fldChar w:fldCharType="begin"/>
      </w:r>
      <w:r w:rsidRPr="0042617A">
        <w:rPr>
          <w:sz w:val="24"/>
          <w:szCs w:val="24"/>
        </w:rPr>
        <w:instrText xml:space="preserve"> REF _Ref294008734 \r \h </w:instrText>
      </w:r>
      <w:r w:rsidR="002D5DCF"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8</w:t>
      </w:r>
      <w:r w:rsidRPr="00C92AF3">
        <w:rPr>
          <w:sz w:val="24"/>
          <w:szCs w:val="24"/>
        </w:rPr>
        <w:fldChar w:fldCharType="end"/>
      </w:r>
      <w:r w:rsidRPr="0042617A">
        <w:rPr>
          <w:sz w:val="24"/>
          <w:szCs w:val="24"/>
        </w:rPr>
        <w:t> priede</w:t>
      </w:r>
      <w:r w:rsidRPr="0042617A">
        <w:rPr>
          <w:color w:val="000000"/>
          <w:sz w:val="24"/>
          <w:szCs w:val="24"/>
        </w:rPr>
        <w:t xml:space="preserve"> </w:t>
      </w:r>
      <w:r w:rsidRPr="0042617A">
        <w:rPr>
          <w:sz w:val="24"/>
          <w:szCs w:val="24"/>
        </w:rPr>
        <w:t xml:space="preserve">numatytos </w:t>
      </w:r>
      <w:r w:rsidR="00562FB2" w:rsidRPr="0042617A">
        <w:rPr>
          <w:sz w:val="24"/>
          <w:szCs w:val="24"/>
        </w:rPr>
        <w:t>I</w:t>
      </w:r>
      <w:r w:rsidRPr="0042617A">
        <w:rPr>
          <w:sz w:val="24"/>
          <w:szCs w:val="24"/>
        </w:rPr>
        <w:t xml:space="preserve">šankstinės </w:t>
      </w:r>
      <w:r w:rsidR="004908AF">
        <w:rPr>
          <w:sz w:val="24"/>
          <w:szCs w:val="24"/>
        </w:rPr>
        <w:t>s</w:t>
      </w:r>
      <w:r w:rsidR="004908AF" w:rsidRPr="0042617A">
        <w:rPr>
          <w:sz w:val="24"/>
          <w:szCs w:val="24"/>
        </w:rPr>
        <w:t xml:space="preserve">utarties </w:t>
      </w:r>
      <w:r w:rsidRPr="0042617A">
        <w:rPr>
          <w:sz w:val="24"/>
          <w:szCs w:val="24"/>
        </w:rPr>
        <w:t xml:space="preserve">įsigaliojimo sąlygos. Išankstinės </w:t>
      </w:r>
      <w:r w:rsidR="004908AF">
        <w:rPr>
          <w:sz w:val="24"/>
          <w:szCs w:val="24"/>
        </w:rPr>
        <w:t>s</w:t>
      </w:r>
      <w:r w:rsidR="004908AF" w:rsidRPr="0042617A">
        <w:rPr>
          <w:sz w:val="24"/>
          <w:szCs w:val="24"/>
        </w:rPr>
        <w:t xml:space="preserve">utarties </w:t>
      </w:r>
      <w:r w:rsidRPr="0042617A">
        <w:rPr>
          <w:sz w:val="24"/>
          <w:szCs w:val="24"/>
        </w:rPr>
        <w:t xml:space="preserve">įsigaliojimo sąlygos privalo būti įvykdytos ne vėliau kaip </w:t>
      </w:r>
      <w:r w:rsidR="008131CD">
        <w:rPr>
          <w:sz w:val="24"/>
          <w:szCs w:val="24"/>
        </w:rPr>
        <w:t xml:space="preserve"> per</w:t>
      </w:r>
      <w:r w:rsidRPr="0042617A">
        <w:rPr>
          <w:sz w:val="24"/>
          <w:szCs w:val="24"/>
        </w:rPr>
        <w:t xml:space="preserve"> </w:t>
      </w:r>
      <w:r w:rsidR="004A392D" w:rsidRPr="001C483A">
        <w:rPr>
          <w:sz w:val="24"/>
          <w:szCs w:val="24"/>
        </w:rPr>
        <w:t>180</w:t>
      </w:r>
      <w:r w:rsidR="001B187E" w:rsidRPr="001B187E">
        <w:rPr>
          <w:sz w:val="24"/>
          <w:szCs w:val="24"/>
        </w:rPr>
        <w:t xml:space="preserve"> </w:t>
      </w:r>
      <w:r w:rsidR="005A34A6">
        <w:rPr>
          <w:sz w:val="24"/>
          <w:szCs w:val="24"/>
        </w:rPr>
        <w:t>(</w:t>
      </w:r>
      <w:r w:rsidR="004A392D">
        <w:rPr>
          <w:sz w:val="24"/>
          <w:szCs w:val="24"/>
        </w:rPr>
        <w:t>šimtas aštuoniasdešimt</w:t>
      </w:r>
      <w:r w:rsidR="005A34A6">
        <w:rPr>
          <w:sz w:val="24"/>
          <w:szCs w:val="24"/>
        </w:rPr>
        <w:t>)</w:t>
      </w:r>
      <w:r w:rsidR="007C483B" w:rsidRPr="001B187E">
        <w:rPr>
          <w:sz w:val="24"/>
          <w:szCs w:val="24"/>
        </w:rPr>
        <w:t xml:space="preserve"> </w:t>
      </w:r>
      <w:r w:rsidR="001B187E" w:rsidRPr="001B187E">
        <w:rPr>
          <w:sz w:val="24"/>
          <w:szCs w:val="24"/>
        </w:rPr>
        <w:t>dienų</w:t>
      </w:r>
      <w:r w:rsidR="001B187E" w:rsidRPr="001B187E">
        <w:rPr>
          <w:i/>
          <w:sz w:val="24"/>
          <w:szCs w:val="24"/>
        </w:rPr>
        <w:t xml:space="preserve"> </w:t>
      </w:r>
      <w:r w:rsidR="00875350" w:rsidRPr="0042617A">
        <w:rPr>
          <w:sz w:val="24"/>
          <w:szCs w:val="24"/>
        </w:rPr>
        <w:t>nuo</w:t>
      </w:r>
      <w:r w:rsidRPr="0042617A">
        <w:rPr>
          <w:sz w:val="24"/>
          <w:szCs w:val="24"/>
        </w:rPr>
        <w:t xml:space="preserve"> Sutarties pasirašymo dienos, nebent Šalys susitartų dėl Išankstinių </w:t>
      </w:r>
      <w:r w:rsidR="004908AF">
        <w:rPr>
          <w:sz w:val="24"/>
          <w:szCs w:val="24"/>
        </w:rPr>
        <w:t>s</w:t>
      </w:r>
      <w:r w:rsidR="004908AF" w:rsidRPr="0042617A">
        <w:rPr>
          <w:sz w:val="24"/>
          <w:szCs w:val="24"/>
        </w:rPr>
        <w:t xml:space="preserve">utarties </w:t>
      </w:r>
      <w:r w:rsidRPr="0042617A">
        <w:rPr>
          <w:sz w:val="24"/>
          <w:szCs w:val="24"/>
        </w:rPr>
        <w:t>įsigaliojimo sąlygų termino pratęsimo.</w:t>
      </w:r>
      <w:bookmarkEnd w:id="59"/>
      <w:bookmarkEnd w:id="62"/>
      <w:bookmarkEnd w:id="63"/>
      <w:bookmarkEnd w:id="64"/>
    </w:p>
    <w:p w14:paraId="3B4AD45D" w14:textId="77777777" w:rsidR="00F467EC" w:rsidRPr="0042617A" w:rsidRDefault="00F467EC" w:rsidP="001C483A">
      <w:pPr>
        <w:pStyle w:val="paragrafai"/>
        <w:ind w:left="426"/>
        <w:rPr>
          <w:sz w:val="24"/>
          <w:szCs w:val="24"/>
        </w:rPr>
      </w:pPr>
      <w:r w:rsidRPr="0042617A">
        <w:rPr>
          <w:sz w:val="24"/>
          <w:szCs w:val="24"/>
        </w:rPr>
        <w:t xml:space="preserve">Išankstinės </w:t>
      </w:r>
      <w:r w:rsidR="004908AF">
        <w:rPr>
          <w:sz w:val="24"/>
          <w:szCs w:val="24"/>
        </w:rPr>
        <w:t>s</w:t>
      </w:r>
      <w:r w:rsidR="004908AF" w:rsidRPr="0042617A">
        <w:rPr>
          <w:sz w:val="24"/>
          <w:szCs w:val="24"/>
        </w:rPr>
        <w:t xml:space="preserve">utarties </w:t>
      </w:r>
      <w:r w:rsidRPr="0042617A">
        <w:rPr>
          <w:sz w:val="24"/>
          <w:szCs w:val="24"/>
        </w:rPr>
        <w:t xml:space="preserve">įsigaliojimo sąlygos laikomos įvykdytomis, kai tai raštu patvirtina </w:t>
      </w:r>
      <w:r w:rsidR="009963DC" w:rsidRPr="0042617A">
        <w:rPr>
          <w:sz w:val="24"/>
          <w:szCs w:val="24"/>
        </w:rPr>
        <w:t>Šalys</w:t>
      </w:r>
      <w:r w:rsidRPr="0042617A">
        <w:rPr>
          <w:sz w:val="24"/>
          <w:szCs w:val="24"/>
        </w:rPr>
        <w:t xml:space="preserve">. Tą </w:t>
      </w:r>
      <w:r w:rsidR="001F790C" w:rsidRPr="0042617A">
        <w:rPr>
          <w:sz w:val="24"/>
          <w:szCs w:val="24"/>
        </w:rPr>
        <w:t xml:space="preserve">padaryti </w:t>
      </w:r>
      <w:r w:rsidR="007B08C7" w:rsidRPr="0042617A">
        <w:rPr>
          <w:sz w:val="24"/>
          <w:szCs w:val="24"/>
        </w:rPr>
        <w:t xml:space="preserve">jos privalo </w:t>
      </w:r>
      <w:r w:rsidRPr="0042617A">
        <w:rPr>
          <w:sz w:val="24"/>
          <w:szCs w:val="24"/>
        </w:rPr>
        <w:t xml:space="preserve">ne vėliau kaip per </w:t>
      </w:r>
      <w:r w:rsidR="001B187E" w:rsidRPr="001B187E">
        <w:rPr>
          <w:sz w:val="24"/>
          <w:szCs w:val="24"/>
        </w:rPr>
        <w:t>3</w:t>
      </w:r>
      <w:r w:rsidR="001B187E">
        <w:rPr>
          <w:color w:val="FF0000"/>
          <w:sz w:val="24"/>
          <w:szCs w:val="24"/>
        </w:rPr>
        <w:t xml:space="preserve"> </w:t>
      </w:r>
      <w:r w:rsidR="008131CD" w:rsidRPr="00B87438">
        <w:rPr>
          <w:sz w:val="24"/>
          <w:szCs w:val="24"/>
        </w:rPr>
        <w:t xml:space="preserve">(tris) </w:t>
      </w:r>
      <w:r w:rsidR="00502DDD" w:rsidRPr="0042617A">
        <w:rPr>
          <w:sz w:val="24"/>
          <w:szCs w:val="24"/>
        </w:rPr>
        <w:t>D</w:t>
      </w:r>
      <w:r w:rsidRPr="0042617A">
        <w:rPr>
          <w:sz w:val="24"/>
          <w:szCs w:val="24"/>
        </w:rPr>
        <w:t>arbo dien</w:t>
      </w:r>
      <w:r w:rsidR="00DF2168">
        <w:rPr>
          <w:sz w:val="24"/>
          <w:szCs w:val="24"/>
        </w:rPr>
        <w:t>as</w:t>
      </w:r>
      <w:r w:rsidRPr="0042617A">
        <w:rPr>
          <w:sz w:val="24"/>
          <w:szCs w:val="24"/>
        </w:rPr>
        <w:t xml:space="preserve"> nuo visos informacijos apie </w:t>
      </w:r>
      <w:r w:rsidR="0010576F">
        <w:rPr>
          <w:sz w:val="24"/>
          <w:szCs w:val="24"/>
        </w:rPr>
        <w:t>Šalims priskirtų</w:t>
      </w:r>
      <w:r w:rsidR="00537C77" w:rsidRPr="0042617A">
        <w:rPr>
          <w:sz w:val="24"/>
          <w:szCs w:val="24"/>
        </w:rPr>
        <w:t xml:space="preserve"> </w:t>
      </w:r>
      <w:r w:rsidR="00875350" w:rsidRPr="0042617A">
        <w:rPr>
          <w:sz w:val="24"/>
          <w:szCs w:val="24"/>
        </w:rPr>
        <w:t xml:space="preserve">Išankstinių </w:t>
      </w:r>
      <w:r w:rsidR="00D37133" w:rsidRPr="0042617A">
        <w:rPr>
          <w:sz w:val="24"/>
          <w:szCs w:val="24"/>
        </w:rPr>
        <w:t>S</w:t>
      </w:r>
      <w:r w:rsidR="00875350" w:rsidRPr="0042617A">
        <w:rPr>
          <w:sz w:val="24"/>
          <w:szCs w:val="24"/>
        </w:rPr>
        <w:t xml:space="preserve">utarties </w:t>
      </w:r>
      <w:r w:rsidRPr="0042617A">
        <w:rPr>
          <w:sz w:val="24"/>
          <w:szCs w:val="24"/>
        </w:rPr>
        <w:t>įsigaliojimo sąlygų įvykdymą gavimo</w:t>
      </w:r>
      <w:r w:rsidR="00717B7C" w:rsidRPr="0042617A">
        <w:rPr>
          <w:sz w:val="24"/>
          <w:szCs w:val="24"/>
        </w:rPr>
        <w:t xml:space="preserve"> </w:t>
      </w:r>
      <w:r w:rsidR="001F790C" w:rsidRPr="0042617A">
        <w:rPr>
          <w:sz w:val="24"/>
          <w:szCs w:val="24"/>
        </w:rPr>
        <w:t>arba</w:t>
      </w:r>
      <w:r w:rsidR="00717B7C" w:rsidRPr="0042617A">
        <w:rPr>
          <w:sz w:val="24"/>
          <w:szCs w:val="24"/>
        </w:rPr>
        <w:t xml:space="preserve"> </w:t>
      </w:r>
      <w:r w:rsidRPr="0042617A">
        <w:rPr>
          <w:sz w:val="24"/>
          <w:szCs w:val="24"/>
        </w:rPr>
        <w:t xml:space="preserve">per šį terminą privalo pateikti </w:t>
      </w:r>
      <w:r w:rsidR="00537C77" w:rsidRPr="0042617A">
        <w:rPr>
          <w:sz w:val="24"/>
          <w:szCs w:val="24"/>
        </w:rPr>
        <w:t>kitai Šaliai</w:t>
      </w:r>
      <w:r w:rsidRPr="0042617A">
        <w:rPr>
          <w:sz w:val="24"/>
          <w:szCs w:val="24"/>
        </w:rPr>
        <w:t xml:space="preserve"> motyvuotą</w:t>
      </w:r>
      <w:r w:rsidR="005E44CD" w:rsidRPr="0042617A">
        <w:rPr>
          <w:sz w:val="24"/>
          <w:szCs w:val="24"/>
        </w:rPr>
        <w:t xml:space="preserve"> </w:t>
      </w:r>
      <w:r w:rsidR="00717B7C" w:rsidRPr="0042617A">
        <w:rPr>
          <w:sz w:val="24"/>
          <w:szCs w:val="24"/>
        </w:rPr>
        <w:t>ats</w:t>
      </w:r>
      <w:r w:rsidR="007119C5" w:rsidRPr="0042617A">
        <w:rPr>
          <w:sz w:val="24"/>
          <w:szCs w:val="24"/>
        </w:rPr>
        <w:t>is</w:t>
      </w:r>
      <w:r w:rsidR="00717B7C" w:rsidRPr="0042617A">
        <w:rPr>
          <w:sz w:val="24"/>
          <w:szCs w:val="24"/>
        </w:rPr>
        <w:t>akymą</w:t>
      </w:r>
      <w:r w:rsidR="007C483B" w:rsidRPr="0042617A">
        <w:rPr>
          <w:sz w:val="24"/>
          <w:szCs w:val="24"/>
        </w:rPr>
        <w:t xml:space="preserve"> pripažinti Išankstines </w:t>
      </w:r>
      <w:r w:rsidR="004908AF">
        <w:rPr>
          <w:sz w:val="24"/>
          <w:szCs w:val="24"/>
        </w:rPr>
        <w:t>s</w:t>
      </w:r>
      <w:r w:rsidR="004908AF" w:rsidRPr="0042617A">
        <w:rPr>
          <w:sz w:val="24"/>
          <w:szCs w:val="24"/>
        </w:rPr>
        <w:t xml:space="preserve">utarties </w:t>
      </w:r>
      <w:r w:rsidR="007C483B" w:rsidRPr="0042617A">
        <w:rPr>
          <w:sz w:val="24"/>
          <w:szCs w:val="24"/>
        </w:rPr>
        <w:t xml:space="preserve">įsigaliojimo sąlygas įvykdytomis. Jeigu Šalis per šiame punkte nurodytą terminą nepateikia motyvuoto atsisakymo patvirtinti Išankstinių </w:t>
      </w:r>
      <w:r w:rsidR="004908AF">
        <w:rPr>
          <w:sz w:val="24"/>
          <w:szCs w:val="24"/>
        </w:rPr>
        <w:t>s</w:t>
      </w:r>
      <w:r w:rsidR="004908AF" w:rsidRPr="0042617A">
        <w:rPr>
          <w:sz w:val="24"/>
          <w:szCs w:val="24"/>
        </w:rPr>
        <w:t xml:space="preserve">utarties </w:t>
      </w:r>
      <w:r w:rsidR="007F3D37">
        <w:rPr>
          <w:sz w:val="24"/>
          <w:szCs w:val="24"/>
        </w:rPr>
        <w:t xml:space="preserve">įsigaliojimo </w:t>
      </w:r>
      <w:r w:rsidR="007C483B" w:rsidRPr="0042617A">
        <w:rPr>
          <w:sz w:val="24"/>
          <w:szCs w:val="24"/>
        </w:rPr>
        <w:t>sąlygų įvykdymą, laikoma, kad jos yra įvykdytos</w:t>
      </w:r>
      <w:r w:rsidRPr="0042617A">
        <w:rPr>
          <w:sz w:val="24"/>
          <w:szCs w:val="24"/>
        </w:rPr>
        <w:t>.</w:t>
      </w:r>
    </w:p>
    <w:p w14:paraId="40C1D3D8" w14:textId="6EB008A4" w:rsidR="00F467EC" w:rsidRPr="008915BC" w:rsidRDefault="00F467EC" w:rsidP="001C483A">
      <w:pPr>
        <w:pStyle w:val="paragrafai"/>
        <w:tabs>
          <w:tab w:val="num" w:pos="568"/>
        </w:tabs>
        <w:ind w:left="426"/>
        <w:rPr>
          <w:sz w:val="24"/>
          <w:szCs w:val="24"/>
        </w:rPr>
      </w:pPr>
      <w:bookmarkStart w:id="65" w:name="_Ref283282380"/>
      <w:bookmarkStart w:id="66" w:name="_Toc284496655"/>
      <w:bookmarkStart w:id="67" w:name="_Ref528073246"/>
      <w:bookmarkEnd w:id="60"/>
      <w:r w:rsidRPr="008915BC">
        <w:rPr>
          <w:sz w:val="24"/>
          <w:szCs w:val="24"/>
        </w:rPr>
        <w:t xml:space="preserve">Jeigu dėl objektyvių, nuo Šalių nepriklausančių, priežasčių Sutartis neįsigalioja visa </w:t>
      </w:r>
      <w:r w:rsidR="004A44E1" w:rsidRPr="008915BC">
        <w:rPr>
          <w:sz w:val="24"/>
          <w:szCs w:val="24"/>
        </w:rPr>
        <w:t>apimtimi per Sutarties</w:t>
      </w:r>
      <w:r w:rsidR="004A44E1" w:rsidRPr="008915BC" w:rsidDel="004A44E1">
        <w:rPr>
          <w:sz w:val="24"/>
          <w:szCs w:val="24"/>
        </w:rPr>
        <w:t xml:space="preserve"> </w:t>
      </w:r>
      <w:r w:rsidRPr="008915BC">
        <w:rPr>
          <w:sz w:val="24"/>
          <w:szCs w:val="24"/>
        </w:rPr>
        <w:fldChar w:fldCharType="begin"/>
      </w:r>
      <w:r w:rsidRPr="008915BC">
        <w:rPr>
          <w:sz w:val="24"/>
          <w:szCs w:val="24"/>
        </w:rPr>
        <w:instrText xml:space="preserve"> REF _Ref283374680 \r \h  \* MERGEFORMAT </w:instrText>
      </w:r>
      <w:r w:rsidRPr="008915BC">
        <w:rPr>
          <w:sz w:val="24"/>
          <w:szCs w:val="24"/>
        </w:rPr>
      </w:r>
      <w:r w:rsidRPr="008915BC">
        <w:rPr>
          <w:sz w:val="24"/>
          <w:szCs w:val="24"/>
        </w:rPr>
        <w:fldChar w:fldCharType="separate"/>
      </w:r>
      <w:r w:rsidR="00B87438">
        <w:rPr>
          <w:sz w:val="24"/>
          <w:szCs w:val="24"/>
        </w:rPr>
        <w:t>3.2</w:t>
      </w:r>
      <w:r w:rsidRPr="008915BC">
        <w:rPr>
          <w:sz w:val="24"/>
          <w:szCs w:val="24"/>
        </w:rPr>
        <w:fldChar w:fldCharType="end"/>
      </w:r>
      <w:r w:rsidRPr="008915BC">
        <w:rPr>
          <w:sz w:val="24"/>
          <w:szCs w:val="24"/>
        </w:rPr>
        <w:t> punkte nurodyt</w:t>
      </w:r>
      <w:r w:rsidR="004A44E1" w:rsidRPr="008915BC">
        <w:rPr>
          <w:sz w:val="24"/>
          <w:szCs w:val="24"/>
        </w:rPr>
        <w:t>ą</w:t>
      </w:r>
      <w:r w:rsidRPr="008915BC">
        <w:rPr>
          <w:sz w:val="24"/>
          <w:szCs w:val="24"/>
        </w:rPr>
        <w:t xml:space="preserve"> termin</w:t>
      </w:r>
      <w:r w:rsidR="004A44E1" w:rsidRPr="008915BC">
        <w:rPr>
          <w:sz w:val="24"/>
          <w:szCs w:val="24"/>
        </w:rPr>
        <w:t>ą</w:t>
      </w:r>
      <w:r w:rsidRPr="008915BC">
        <w:rPr>
          <w:sz w:val="24"/>
          <w:szCs w:val="24"/>
        </w:rPr>
        <w:t xml:space="preserve">, Šalys abipusiu raštišku susitarimu gali pratęsti Sutarties įsigaliojimo visa apimtimi terminą, bet ne ilgiau kaip dar </w:t>
      </w:r>
      <w:r w:rsidR="004A392D">
        <w:rPr>
          <w:sz w:val="24"/>
          <w:szCs w:val="24"/>
        </w:rPr>
        <w:t>180</w:t>
      </w:r>
      <w:r w:rsidRPr="006D32CF">
        <w:rPr>
          <w:sz w:val="24"/>
          <w:szCs w:val="24"/>
        </w:rPr>
        <w:t xml:space="preserve"> (</w:t>
      </w:r>
      <w:r w:rsidR="004A392D">
        <w:rPr>
          <w:sz w:val="24"/>
          <w:szCs w:val="24"/>
        </w:rPr>
        <w:t>šimtas aštuoniasdešimt</w:t>
      </w:r>
      <w:r w:rsidRPr="006D32CF">
        <w:rPr>
          <w:sz w:val="24"/>
          <w:szCs w:val="24"/>
        </w:rPr>
        <w:t>)</w:t>
      </w:r>
      <w:r w:rsidR="00507D19" w:rsidRPr="006D32CF">
        <w:rPr>
          <w:sz w:val="24"/>
          <w:szCs w:val="24"/>
        </w:rPr>
        <w:t xml:space="preserve"> </w:t>
      </w:r>
      <w:r w:rsidR="006D32CF" w:rsidRPr="006D32CF">
        <w:rPr>
          <w:sz w:val="24"/>
          <w:szCs w:val="24"/>
        </w:rPr>
        <w:t>dienų</w:t>
      </w:r>
      <w:r w:rsidRPr="008915BC">
        <w:rPr>
          <w:sz w:val="24"/>
          <w:szCs w:val="24"/>
        </w:rPr>
        <w:t xml:space="preserve">. </w:t>
      </w:r>
      <w:bookmarkEnd w:id="65"/>
      <w:bookmarkEnd w:id="66"/>
      <w:r w:rsidR="008915BC" w:rsidRPr="000A6311">
        <w:rPr>
          <w:sz w:val="24"/>
          <w:szCs w:val="24"/>
        </w:rPr>
        <w:t xml:space="preserve">Sutarties įsigaliojimo visa apimtimi termino pratęsimo šiame Sutarties </w:t>
      </w:r>
      <w:r w:rsidR="008915BC">
        <w:rPr>
          <w:sz w:val="24"/>
          <w:szCs w:val="24"/>
        </w:rPr>
        <w:fldChar w:fldCharType="begin"/>
      </w:r>
      <w:r w:rsidR="008915BC">
        <w:rPr>
          <w:sz w:val="24"/>
          <w:szCs w:val="24"/>
        </w:rPr>
        <w:instrText xml:space="preserve"> REF _Ref528073246 \r \h </w:instrText>
      </w:r>
      <w:r w:rsidR="008915BC">
        <w:rPr>
          <w:sz w:val="24"/>
          <w:szCs w:val="24"/>
        </w:rPr>
      </w:r>
      <w:r w:rsidR="008915BC">
        <w:rPr>
          <w:sz w:val="24"/>
          <w:szCs w:val="24"/>
        </w:rPr>
        <w:fldChar w:fldCharType="separate"/>
      </w:r>
      <w:r w:rsidR="00B87438">
        <w:rPr>
          <w:sz w:val="24"/>
          <w:szCs w:val="24"/>
        </w:rPr>
        <w:t>3.4</w:t>
      </w:r>
      <w:r w:rsidR="008915BC">
        <w:rPr>
          <w:sz w:val="24"/>
          <w:szCs w:val="24"/>
        </w:rPr>
        <w:fldChar w:fldCharType="end"/>
      </w:r>
      <w:r w:rsidR="008915BC" w:rsidRPr="000A6311">
        <w:rPr>
          <w:sz w:val="24"/>
          <w:szCs w:val="24"/>
        </w:rPr>
        <w:t xml:space="preserve"> punkte numatytu atveju Sutarties </w:t>
      </w:r>
      <w:r w:rsidR="008915BC">
        <w:rPr>
          <w:sz w:val="24"/>
          <w:szCs w:val="24"/>
        </w:rPr>
        <w:fldChar w:fldCharType="begin"/>
      </w:r>
      <w:r w:rsidR="008915BC">
        <w:rPr>
          <w:sz w:val="24"/>
          <w:szCs w:val="24"/>
        </w:rPr>
        <w:instrText xml:space="preserve"> REF _Ref528073277 \r \h </w:instrText>
      </w:r>
      <w:r w:rsidR="008915BC">
        <w:rPr>
          <w:sz w:val="24"/>
          <w:szCs w:val="24"/>
        </w:rPr>
      </w:r>
      <w:r w:rsidR="008915BC">
        <w:rPr>
          <w:sz w:val="24"/>
          <w:szCs w:val="24"/>
        </w:rPr>
        <w:fldChar w:fldCharType="separate"/>
      </w:r>
      <w:r w:rsidR="00B87438">
        <w:rPr>
          <w:sz w:val="24"/>
          <w:szCs w:val="24"/>
        </w:rPr>
        <w:t>46</w:t>
      </w:r>
      <w:r w:rsidR="008915BC">
        <w:rPr>
          <w:sz w:val="24"/>
          <w:szCs w:val="24"/>
        </w:rPr>
        <w:fldChar w:fldCharType="end"/>
      </w:r>
      <w:r w:rsidR="008915BC" w:rsidRPr="000A6311">
        <w:rPr>
          <w:sz w:val="24"/>
          <w:szCs w:val="24"/>
        </w:rPr>
        <w:t xml:space="preserve"> punkte numatyta atsakomybė nėra taikoma.</w:t>
      </w:r>
      <w:bookmarkEnd w:id="67"/>
    </w:p>
    <w:p w14:paraId="66E8DA10" w14:textId="77777777" w:rsidR="00F467EC" w:rsidRPr="0042617A" w:rsidRDefault="00F467EC" w:rsidP="001C483A">
      <w:pPr>
        <w:pStyle w:val="paragrafai"/>
        <w:ind w:left="426"/>
        <w:rPr>
          <w:sz w:val="24"/>
          <w:szCs w:val="24"/>
        </w:rPr>
      </w:pPr>
      <w:bookmarkStart w:id="68" w:name="_Toc284496656"/>
      <w:r w:rsidRPr="0042617A">
        <w:rPr>
          <w:sz w:val="24"/>
          <w:szCs w:val="24"/>
        </w:rPr>
        <w:t>Siekdam</w:t>
      </w:r>
      <w:r w:rsidR="0010576F">
        <w:rPr>
          <w:sz w:val="24"/>
          <w:szCs w:val="24"/>
        </w:rPr>
        <w:t>os</w:t>
      </w:r>
      <w:r w:rsidR="006D32CF">
        <w:rPr>
          <w:sz w:val="24"/>
          <w:szCs w:val="24"/>
        </w:rPr>
        <w:t xml:space="preserve"> įvykdyti </w:t>
      </w:r>
      <w:r w:rsidRPr="0042617A">
        <w:rPr>
          <w:sz w:val="24"/>
          <w:szCs w:val="24"/>
        </w:rPr>
        <w:t xml:space="preserve">Išankstines </w:t>
      </w:r>
      <w:r w:rsidR="004908AF">
        <w:rPr>
          <w:sz w:val="24"/>
          <w:szCs w:val="24"/>
        </w:rPr>
        <w:t>s</w:t>
      </w:r>
      <w:r w:rsidR="004908AF" w:rsidRPr="0042617A">
        <w:rPr>
          <w:sz w:val="24"/>
          <w:szCs w:val="24"/>
        </w:rPr>
        <w:t xml:space="preserve">utarties </w:t>
      </w:r>
      <w:r w:rsidRPr="0042617A">
        <w:rPr>
          <w:sz w:val="24"/>
          <w:szCs w:val="24"/>
        </w:rPr>
        <w:t xml:space="preserve">įsigaliojimo sąlygas ir tinkamai pasirengti įsipareigojimų pagal Sutartį vykdymui, </w:t>
      </w:r>
      <w:r w:rsidR="0010576F">
        <w:rPr>
          <w:sz w:val="24"/>
          <w:szCs w:val="24"/>
        </w:rPr>
        <w:t>Šalys</w:t>
      </w:r>
      <w:r w:rsidRPr="0042617A">
        <w:rPr>
          <w:sz w:val="24"/>
          <w:szCs w:val="24"/>
        </w:rPr>
        <w:t xml:space="preserve"> visą laikotarpį iki Sutarties įsigaliojimo visa apimtimi privalo </w:t>
      </w:r>
      <w:r w:rsidRPr="0042617A">
        <w:rPr>
          <w:sz w:val="24"/>
          <w:szCs w:val="24"/>
        </w:rPr>
        <w:lastRenderedPageBreak/>
        <w:t xml:space="preserve">bendradarbiauti, kooperuotis ir dėti maksimalias pastangas, įskaitant tinkamą bendradarbiavimą gaunant reikiamus sutikimus, leidimus, licencijas, sertifikatus ir kitus dokumentus, </w:t>
      </w:r>
      <w:r w:rsidR="004A44E1" w:rsidRPr="0042617A">
        <w:rPr>
          <w:sz w:val="24"/>
          <w:szCs w:val="24"/>
        </w:rPr>
        <w:t xml:space="preserve">taip pat pateikiant dokumentus, kurių pagrįstai reikia Išankstinių </w:t>
      </w:r>
      <w:r w:rsidR="00D37133" w:rsidRPr="0042617A">
        <w:rPr>
          <w:sz w:val="24"/>
          <w:szCs w:val="24"/>
        </w:rPr>
        <w:t>S</w:t>
      </w:r>
      <w:r w:rsidR="004A44E1" w:rsidRPr="0042617A">
        <w:rPr>
          <w:sz w:val="24"/>
          <w:szCs w:val="24"/>
        </w:rPr>
        <w:t>utarties įsigaliojimo sąlygų įvykdymui</w:t>
      </w:r>
      <w:r w:rsidRPr="0042617A">
        <w:rPr>
          <w:sz w:val="24"/>
          <w:szCs w:val="24"/>
        </w:rPr>
        <w:t>.</w:t>
      </w:r>
      <w:bookmarkEnd w:id="68"/>
    </w:p>
    <w:p w14:paraId="0E02746D" w14:textId="77777777" w:rsidR="00086C41" w:rsidRPr="0042617A" w:rsidRDefault="00B34EC4" w:rsidP="001C483A">
      <w:pPr>
        <w:pStyle w:val="paragrafai"/>
        <w:ind w:left="426" w:hanging="567"/>
        <w:rPr>
          <w:sz w:val="24"/>
          <w:szCs w:val="24"/>
        </w:rPr>
      </w:pPr>
      <w:bookmarkStart w:id="69" w:name="_Ref440619745"/>
      <w:r w:rsidRPr="0042617A">
        <w:rPr>
          <w:sz w:val="24"/>
          <w:szCs w:val="24"/>
        </w:rPr>
        <w:t>Šalys susitaria, kad:</w:t>
      </w:r>
      <w:bookmarkEnd w:id="69"/>
    </w:p>
    <w:p w14:paraId="0F39408F" w14:textId="610F416B" w:rsidR="009D7674" w:rsidRPr="003F72CE" w:rsidRDefault="0010576F" w:rsidP="000A6311">
      <w:pPr>
        <w:pStyle w:val="paragrafesraas"/>
        <w:ind w:left="567" w:hanging="567"/>
        <w:rPr>
          <w:sz w:val="24"/>
          <w:szCs w:val="24"/>
        </w:rPr>
      </w:pPr>
      <w:r w:rsidRPr="008915BC">
        <w:rPr>
          <w:sz w:val="24"/>
          <w:szCs w:val="24"/>
        </w:rPr>
        <w:t>Išankstinių sutarties įsigaliojimo sąlygų, priklausančių nuo Privataus subjekto</w:t>
      </w:r>
      <w:r w:rsidR="005A34A6">
        <w:rPr>
          <w:sz w:val="24"/>
          <w:szCs w:val="24"/>
        </w:rPr>
        <w:t>,</w:t>
      </w:r>
      <w:r w:rsidRPr="008915BC">
        <w:rPr>
          <w:sz w:val="24"/>
          <w:szCs w:val="24"/>
        </w:rPr>
        <w:t xml:space="preserve"> neįvykdymas prilyginamas Privataus subjekto a</w:t>
      </w:r>
      <w:r w:rsidR="008E5804">
        <w:rPr>
          <w:sz w:val="24"/>
          <w:szCs w:val="24"/>
        </w:rPr>
        <w:t>tsisakymui sudaryti Sutartį Viešųjų pirkimų įstatymo</w:t>
      </w:r>
      <w:r w:rsidRPr="008915BC">
        <w:rPr>
          <w:sz w:val="24"/>
          <w:szCs w:val="24"/>
        </w:rPr>
        <w:t xml:space="preserve"> prasme ir Valdžios subjektas įgyja teisę </w:t>
      </w:r>
      <w:r w:rsidR="003F72CE" w:rsidRPr="00E510BA">
        <w:rPr>
          <w:sz w:val="24"/>
          <w:szCs w:val="24"/>
        </w:rPr>
        <w:t>reikalauti Investuotojo ir (ar)</w:t>
      </w:r>
      <w:r w:rsidR="003F72CE" w:rsidRPr="00BF347E">
        <w:rPr>
          <w:sz w:val="24"/>
          <w:szCs w:val="24"/>
        </w:rPr>
        <w:t xml:space="preserve"> </w:t>
      </w:r>
      <w:r w:rsidR="003F72CE" w:rsidRPr="008915BC">
        <w:rPr>
          <w:sz w:val="24"/>
          <w:szCs w:val="24"/>
        </w:rPr>
        <w:t>Privataus subjekto</w:t>
      </w:r>
      <w:r w:rsidR="003F72CE" w:rsidRPr="00BF347E">
        <w:rPr>
          <w:sz w:val="24"/>
          <w:szCs w:val="24"/>
        </w:rPr>
        <w:t xml:space="preserve"> sumokėti </w:t>
      </w:r>
      <w:r w:rsidR="003F72CE" w:rsidRPr="00CF2E94">
        <w:rPr>
          <w:sz w:val="24"/>
          <w:szCs w:val="24"/>
        </w:rPr>
        <w:t xml:space="preserve">iš viso </w:t>
      </w:r>
      <w:r w:rsidR="006D32CF" w:rsidRPr="006D32CF">
        <w:rPr>
          <w:sz w:val="24"/>
          <w:szCs w:val="24"/>
        </w:rPr>
        <w:t>25 000 (dvide</w:t>
      </w:r>
      <w:r w:rsidR="003F72CE" w:rsidRPr="006D32CF">
        <w:rPr>
          <w:sz w:val="24"/>
          <w:szCs w:val="24"/>
        </w:rPr>
        <w:t xml:space="preserve">šimt </w:t>
      </w:r>
      <w:r w:rsidR="006D32CF" w:rsidRPr="006D32CF">
        <w:rPr>
          <w:sz w:val="24"/>
          <w:szCs w:val="24"/>
        </w:rPr>
        <w:t xml:space="preserve">penkių </w:t>
      </w:r>
      <w:r w:rsidR="003F72CE" w:rsidRPr="006D32CF">
        <w:rPr>
          <w:sz w:val="24"/>
          <w:szCs w:val="24"/>
        </w:rPr>
        <w:t xml:space="preserve">tūkstančių) </w:t>
      </w:r>
      <w:r w:rsidR="003F72CE" w:rsidRPr="00CF2E94">
        <w:rPr>
          <w:sz w:val="24"/>
          <w:szCs w:val="24"/>
        </w:rPr>
        <w:t xml:space="preserve">eurų dydžio baudą, kuri laikoma Šalių iš anksto aptartais galutiniais </w:t>
      </w:r>
      <w:r w:rsidR="003F72CE">
        <w:rPr>
          <w:sz w:val="24"/>
          <w:szCs w:val="24"/>
        </w:rPr>
        <w:t>Valdžios subjekto</w:t>
      </w:r>
      <w:r w:rsidR="003F72CE" w:rsidRPr="00CF2E94">
        <w:rPr>
          <w:sz w:val="24"/>
          <w:szCs w:val="24"/>
        </w:rPr>
        <w:t xml:space="preserve"> nuostoliais, ir turi teisę šią baudą išreikalauti</w:t>
      </w:r>
      <w:r w:rsidR="005A34A6">
        <w:rPr>
          <w:sz w:val="24"/>
          <w:szCs w:val="24"/>
        </w:rPr>
        <w:t>,</w:t>
      </w:r>
      <w:r w:rsidR="003F72CE" w:rsidRPr="00CF2E94">
        <w:rPr>
          <w:sz w:val="24"/>
          <w:szCs w:val="24"/>
        </w:rPr>
        <w:t xml:space="preserve"> be kita ko</w:t>
      </w:r>
      <w:r w:rsidR="005A34A6">
        <w:rPr>
          <w:sz w:val="24"/>
          <w:szCs w:val="24"/>
        </w:rPr>
        <w:t>,</w:t>
      </w:r>
      <w:r w:rsidR="003F72CE" w:rsidRPr="00CF2E94">
        <w:rPr>
          <w:sz w:val="24"/>
          <w:szCs w:val="24"/>
        </w:rPr>
        <w:t xml:space="preserve"> pasinaudodamas Pasiūlymo galiojimo užtikrinimu, kur</w:t>
      </w:r>
      <w:r w:rsidR="00A24707">
        <w:rPr>
          <w:sz w:val="24"/>
          <w:szCs w:val="24"/>
        </w:rPr>
        <w:t>į Investuotojas pateikė Pirkimo</w:t>
      </w:r>
      <w:r w:rsidR="003F72CE" w:rsidRPr="00CF2E94">
        <w:rPr>
          <w:sz w:val="24"/>
          <w:szCs w:val="24"/>
        </w:rPr>
        <w:t xml:space="preserve"> metu.  </w:t>
      </w:r>
      <w:r w:rsidR="00E602E1">
        <w:rPr>
          <w:sz w:val="24"/>
          <w:szCs w:val="24"/>
        </w:rPr>
        <w:t xml:space="preserve">Privatus subjektas ar Investuotojas sumoka baudą, nurodytą šiame punkte ir </w:t>
      </w:r>
      <w:r w:rsidR="007442D8">
        <w:rPr>
          <w:sz w:val="24"/>
          <w:szCs w:val="24"/>
        </w:rPr>
        <w:t xml:space="preserve">nėra taikomos Sutarties </w:t>
      </w:r>
      <w:r w:rsidR="007442D8">
        <w:rPr>
          <w:sz w:val="24"/>
          <w:szCs w:val="24"/>
        </w:rPr>
        <w:fldChar w:fldCharType="begin"/>
      </w:r>
      <w:r w:rsidR="007442D8">
        <w:rPr>
          <w:sz w:val="24"/>
          <w:szCs w:val="24"/>
        </w:rPr>
        <w:instrText xml:space="preserve"> REF _Ref502145613 \r \h </w:instrText>
      </w:r>
      <w:r w:rsidR="007442D8">
        <w:rPr>
          <w:sz w:val="24"/>
          <w:szCs w:val="24"/>
        </w:rPr>
      </w:r>
      <w:r w:rsidR="007442D8">
        <w:rPr>
          <w:sz w:val="24"/>
          <w:szCs w:val="24"/>
        </w:rPr>
        <w:fldChar w:fldCharType="separate"/>
      </w:r>
      <w:r w:rsidR="00B87438">
        <w:rPr>
          <w:sz w:val="24"/>
          <w:szCs w:val="24"/>
        </w:rPr>
        <w:t>42</w:t>
      </w:r>
      <w:r w:rsidR="007442D8">
        <w:rPr>
          <w:sz w:val="24"/>
          <w:szCs w:val="24"/>
        </w:rPr>
        <w:fldChar w:fldCharType="end"/>
      </w:r>
      <w:r w:rsidR="007442D8">
        <w:rPr>
          <w:sz w:val="24"/>
          <w:szCs w:val="24"/>
        </w:rPr>
        <w:t xml:space="preserve"> punkto kompensavimo formulės.</w:t>
      </w:r>
      <w:r w:rsidR="007442D8" w:rsidRPr="0089398A">
        <w:rPr>
          <w:sz w:val="24"/>
          <w:szCs w:val="24"/>
        </w:rPr>
        <w:t xml:space="preserve">  </w:t>
      </w:r>
    </w:p>
    <w:p w14:paraId="226E61F4" w14:textId="39F1C3B2" w:rsidR="00A95B6A" w:rsidRPr="007442D8" w:rsidRDefault="0010576F" w:rsidP="007442D8">
      <w:pPr>
        <w:pStyle w:val="paragrafesraas"/>
        <w:tabs>
          <w:tab w:val="num" w:pos="720"/>
        </w:tabs>
        <w:ind w:left="567" w:hanging="567"/>
        <w:rPr>
          <w:sz w:val="24"/>
          <w:szCs w:val="24"/>
        </w:rPr>
      </w:pPr>
      <w:r w:rsidRPr="00DA3AAE">
        <w:rPr>
          <w:sz w:val="24"/>
          <w:szCs w:val="24"/>
        </w:rPr>
        <w:t xml:space="preserve">Išankstinių sutarties įsigaliojimų sąlygų, priklausančių nuo Valdžios subjekto, neįvykdymas prilyginamas Valdžios subjekto atsisakymui sudaryti Sutartį, ir </w:t>
      </w:r>
      <w:r w:rsidR="0038588F">
        <w:rPr>
          <w:sz w:val="24"/>
          <w:szCs w:val="24"/>
        </w:rPr>
        <w:t>Privatus subjektas</w:t>
      </w:r>
      <w:r w:rsidR="0038588F" w:rsidRPr="0038588F">
        <w:rPr>
          <w:sz w:val="24"/>
          <w:szCs w:val="24"/>
        </w:rPr>
        <w:t xml:space="preserve"> įgyja teisę reikalauti </w:t>
      </w:r>
      <w:r w:rsidR="0038588F" w:rsidRPr="00DA3AAE">
        <w:rPr>
          <w:sz w:val="24"/>
          <w:szCs w:val="24"/>
        </w:rPr>
        <w:t>Valdžios subjekto</w:t>
      </w:r>
      <w:r w:rsidR="0038588F" w:rsidRPr="0038588F">
        <w:rPr>
          <w:sz w:val="24"/>
          <w:szCs w:val="24"/>
        </w:rPr>
        <w:t xml:space="preserve"> sumokėti iš viso </w:t>
      </w:r>
      <w:r w:rsidR="00187F18">
        <w:rPr>
          <w:sz w:val="24"/>
          <w:szCs w:val="24"/>
        </w:rPr>
        <w:t>25 000 (dvid</w:t>
      </w:r>
      <w:r w:rsidR="00A24707" w:rsidRPr="006D32CF">
        <w:rPr>
          <w:sz w:val="24"/>
          <w:szCs w:val="24"/>
        </w:rPr>
        <w:t>ešimt penkių tūkstančių)</w:t>
      </w:r>
      <w:r w:rsidR="00A24707">
        <w:rPr>
          <w:sz w:val="24"/>
          <w:szCs w:val="24"/>
        </w:rPr>
        <w:t xml:space="preserve"> </w:t>
      </w:r>
      <w:r w:rsidR="0038588F" w:rsidRPr="0038588F">
        <w:rPr>
          <w:sz w:val="24"/>
          <w:szCs w:val="24"/>
        </w:rPr>
        <w:t xml:space="preserve">eurų dydžio baudą, kuri laikoma Šalių iš anksto aptartais galutiniais </w:t>
      </w:r>
      <w:r w:rsidR="0038588F">
        <w:rPr>
          <w:sz w:val="24"/>
          <w:szCs w:val="24"/>
        </w:rPr>
        <w:t>Privataus subjekto</w:t>
      </w:r>
      <w:r w:rsidR="0038588F" w:rsidRPr="0038588F">
        <w:rPr>
          <w:sz w:val="24"/>
          <w:szCs w:val="24"/>
        </w:rPr>
        <w:t xml:space="preserve"> </w:t>
      </w:r>
      <w:r w:rsidR="005D7DFA">
        <w:rPr>
          <w:sz w:val="24"/>
          <w:szCs w:val="24"/>
        </w:rPr>
        <w:t xml:space="preserve">ir Investuotojo </w:t>
      </w:r>
      <w:r w:rsidR="0038588F" w:rsidRPr="0038588F">
        <w:rPr>
          <w:sz w:val="24"/>
          <w:szCs w:val="24"/>
        </w:rPr>
        <w:t xml:space="preserve">nuostoliais. </w:t>
      </w:r>
      <w:r w:rsidR="00E602E1">
        <w:rPr>
          <w:sz w:val="24"/>
          <w:szCs w:val="24"/>
        </w:rPr>
        <w:t xml:space="preserve">Valdžios subjektas sumoka baudą, nurodytą šiame punkte ir nėra taikomos </w:t>
      </w:r>
      <w:r w:rsidR="007442D8" w:rsidRPr="001C483A">
        <w:rPr>
          <w:sz w:val="24"/>
          <w:szCs w:val="24"/>
        </w:rPr>
        <w:t xml:space="preserve">Sutarties </w:t>
      </w:r>
      <w:r w:rsidR="007442D8">
        <w:rPr>
          <w:sz w:val="24"/>
          <w:szCs w:val="24"/>
        </w:rPr>
        <w:fldChar w:fldCharType="begin"/>
      </w:r>
      <w:r w:rsidR="007442D8">
        <w:rPr>
          <w:sz w:val="24"/>
          <w:szCs w:val="24"/>
        </w:rPr>
        <w:instrText xml:space="preserve"> REF _Ref309218673 \r \h </w:instrText>
      </w:r>
      <w:r w:rsidR="007442D8">
        <w:rPr>
          <w:sz w:val="24"/>
          <w:szCs w:val="24"/>
        </w:rPr>
      </w:r>
      <w:r w:rsidR="007442D8">
        <w:rPr>
          <w:sz w:val="24"/>
          <w:szCs w:val="24"/>
        </w:rPr>
        <w:fldChar w:fldCharType="separate"/>
      </w:r>
      <w:r w:rsidR="00B87438">
        <w:rPr>
          <w:sz w:val="24"/>
          <w:szCs w:val="24"/>
        </w:rPr>
        <w:t>43</w:t>
      </w:r>
      <w:r w:rsidR="007442D8">
        <w:rPr>
          <w:sz w:val="24"/>
          <w:szCs w:val="24"/>
        </w:rPr>
        <w:fldChar w:fldCharType="end"/>
      </w:r>
      <w:r w:rsidR="007442D8" w:rsidRPr="001C483A">
        <w:rPr>
          <w:sz w:val="24"/>
          <w:szCs w:val="24"/>
        </w:rPr>
        <w:t xml:space="preserve"> punkto</w:t>
      </w:r>
      <w:r w:rsidR="007442D8">
        <w:rPr>
          <w:sz w:val="24"/>
          <w:szCs w:val="24"/>
        </w:rPr>
        <w:t xml:space="preserve"> kompensavimo formulės</w:t>
      </w:r>
      <w:r w:rsidR="007442D8" w:rsidRPr="001C483A">
        <w:rPr>
          <w:sz w:val="24"/>
          <w:szCs w:val="24"/>
        </w:rPr>
        <w:t>.</w:t>
      </w:r>
    </w:p>
    <w:p w14:paraId="7FB0835C" w14:textId="0CE0D39F" w:rsidR="00A24707" w:rsidRDefault="00A24707" w:rsidP="00A24707">
      <w:pPr>
        <w:pStyle w:val="paragrafesraas"/>
        <w:tabs>
          <w:tab w:val="num" w:pos="720"/>
        </w:tabs>
        <w:ind w:left="567" w:hanging="567"/>
        <w:rPr>
          <w:sz w:val="24"/>
          <w:szCs w:val="24"/>
        </w:rPr>
      </w:pPr>
      <w:r w:rsidRPr="00A24707">
        <w:rPr>
          <w:sz w:val="24"/>
          <w:szCs w:val="24"/>
        </w:rPr>
        <w:t xml:space="preserve">Jeigu Sutartis visa apimtimi neįsigalioja ne dėl Šalių kaltės ar dėl aplinkybių, </w:t>
      </w:r>
      <w:r w:rsidR="004A392D">
        <w:rPr>
          <w:sz w:val="24"/>
          <w:szCs w:val="24"/>
        </w:rPr>
        <w:t>nepriklausančių nuo Šalių,</w:t>
      </w:r>
      <w:r w:rsidRPr="00A24707">
        <w:rPr>
          <w:sz w:val="24"/>
          <w:szCs w:val="24"/>
        </w:rPr>
        <w:t xml:space="preserve"> arba dėl abiejų Šalių kaltės, Šalys taiko restituciją ir grąžina viena kitai viską, ką yra gavusios viena iš kitos pagal šią Sutartį ar dėl šios Sutarties, tačiau neprivalo viena kitai atlyginti jokių išlaidų, sąnaudų, nuostolių (žalos) ir neprivalo mokėti jokių netesybų.</w:t>
      </w:r>
    </w:p>
    <w:p w14:paraId="31AC69B1" w14:textId="77777777" w:rsidR="007442D8" w:rsidRPr="001C483A" w:rsidRDefault="007442D8" w:rsidP="001C483A">
      <w:pPr>
        <w:pStyle w:val="paragrafai"/>
        <w:tabs>
          <w:tab w:val="num" w:pos="567"/>
          <w:tab w:val="left" w:pos="851"/>
        </w:tabs>
        <w:ind w:left="567" w:hanging="567"/>
        <w:rPr>
          <w:sz w:val="24"/>
          <w:szCs w:val="24"/>
        </w:rPr>
      </w:pPr>
      <w:r w:rsidRPr="001C483A">
        <w:rPr>
          <w:sz w:val="24"/>
          <w:szCs w:val="24"/>
        </w:rPr>
        <w:t>Jeigu Sutartis visa apimtimi neįsigalioja dėl kurios nors iš Šalių kaltės ar dėl nuo kurios nors Šalies priklausančių aplinkybių, laikoma, jog ta Šalis padarė esminį Sutarties pažeidimą.</w:t>
      </w:r>
    </w:p>
    <w:p w14:paraId="3E5F7C26" w14:textId="77777777" w:rsidR="00F467EC" w:rsidRPr="00ED2E2C" w:rsidRDefault="00F467EC" w:rsidP="00F467EC">
      <w:pPr>
        <w:pStyle w:val="Antrat2"/>
        <w:rPr>
          <w:sz w:val="24"/>
          <w:szCs w:val="24"/>
        </w:rPr>
      </w:pPr>
      <w:bookmarkStart w:id="70" w:name="_Toc284496657"/>
      <w:bookmarkStart w:id="71" w:name="_Ref292960857"/>
      <w:bookmarkStart w:id="72" w:name="_Toc293074439"/>
      <w:bookmarkStart w:id="73" w:name="_Ref293328336"/>
      <w:bookmarkStart w:id="74" w:name="_Toc297646364"/>
      <w:bookmarkStart w:id="75" w:name="_Toc300049711"/>
      <w:bookmarkStart w:id="76" w:name="_Ref309153681"/>
      <w:bookmarkStart w:id="77" w:name="_Toc309205486"/>
      <w:bookmarkStart w:id="78" w:name="_Toc98421381"/>
      <w:bookmarkStart w:id="79" w:name="_Ref136340627"/>
      <w:bookmarkStart w:id="80" w:name="_Toc141511352"/>
      <w:bookmarkEnd w:id="61"/>
      <w:r w:rsidRPr="00A24707">
        <w:rPr>
          <w:sz w:val="24"/>
          <w:szCs w:val="24"/>
        </w:rPr>
        <w:t xml:space="preserve">Darbų </w:t>
      </w:r>
      <w:r w:rsidR="00D11B14">
        <w:rPr>
          <w:sz w:val="24"/>
          <w:szCs w:val="24"/>
        </w:rPr>
        <w:t>vykdymo</w:t>
      </w:r>
      <w:r w:rsidRPr="00A24707">
        <w:rPr>
          <w:sz w:val="24"/>
          <w:szCs w:val="24"/>
        </w:rPr>
        <w:t xml:space="preserve"> ir</w:t>
      </w:r>
      <w:r w:rsidRPr="00D11B14">
        <w:rPr>
          <w:sz w:val="24"/>
          <w:szCs w:val="24"/>
        </w:rPr>
        <w:t xml:space="preserve"> Paslaugų teikimo</w:t>
      </w:r>
      <w:r w:rsidRPr="00ED2E2C">
        <w:rPr>
          <w:sz w:val="24"/>
          <w:szCs w:val="24"/>
        </w:rPr>
        <w:t xml:space="preserve"> pradžia </w:t>
      </w:r>
      <w:r w:rsidR="00D11B14">
        <w:rPr>
          <w:sz w:val="24"/>
          <w:szCs w:val="24"/>
        </w:rPr>
        <w:t>bei</w:t>
      </w:r>
      <w:r w:rsidRPr="00ED2E2C">
        <w:rPr>
          <w:sz w:val="24"/>
          <w:szCs w:val="24"/>
        </w:rPr>
        <w:t xml:space="preserve"> trukmė</w:t>
      </w:r>
      <w:bookmarkEnd w:id="70"/>
      <w:bookmarkEnd w:id="71"/>
      <w:bookmarkEnd w:id="72"/>
      <w:bookmarkEnd w:id="73"/>
      <w:bookmarkEnd w:id="74"/>
      <w:bookmarkEnd w:id="75"/>
      <w:bookmarkEnd w:id="76"/>
      <w:bookmarkEnd w:id="77"/>
      <w:bookmarkEnd w:id="78"/>
    </w:p>
    <w:p w14:paraId="702A9744" w14:textId="3AE1918E" w:rsidR="005A252C" w:rsidRPr="00ED2E2C" w:rsidRDefault="00F467EC" w:rsidP="005A252C">
      <w:pPr>
        <w:pStyle w:val="paragrafai"/>
        <w:tabs>
          <w:tab w:val="num" w:pos="567"/>
        </w:tabs>
        <w:ind w:left="567" w:hanging="567"/>
        <w:rPr>
          <w:sz w:val="24"/>
          <w:szCs w:val="24"/>
        </w:rPr>
      </w:pPr>
      <w:bookmarkStart w:id="81" w:name="_Ref407548178"/>
      <w:bookmarkStart w:id="82" w:name="_Ref283283938"/>
      <w:bookmarkStart w:id="83" w:name="_Toc284496658"/>
      <w:r w:rsidRPr="009D47D2">
        <w:rPr>
          <w:sz w:val="24"/>
          <w:szCs w:val="24"/>
        </w:rPr>
        <w:t xml:space="preserve">Darbai </w:t>
      </w:r>
      <w:r w:rsidR="005A252C" w:rsidRPr="009D47D2">
        <w:rPr>
          <w:sz w:val="24"/>
          <w:szCs w:val="24"/>
        </w:rPr>
        <w:t>privalo būti atlikti pe</w:t>
      </w:r>
      <w:r w:rsidR="000405C1" w:rsidRPr="009F627C">
        <w:rPr>
          <w:sz w:val="24"/>
          <w:szCs w:val="24"/>
        </w:rPr>
        <w:t>r</w:t>
      </w:r>
      <w:r w:rsidR="00A24707">
        <w:rPr>
          <w:sz w:val="24"/>
          <w:szCs w:val="24"/>
        </w:rPr>
        <w:t xml:space="preserve"> ne ilgesnį kaip </w:t>
      </w:r>
      <w:r w:rsidR="00A24707" w:rsidRPr="00A24707">
        <w:rPr>
          <w:sz w:val="24"/>
          <w:szCs w:val="24"/>
        </w:rPr>
        <w:t>3 (tr</w:t>
      </w:r>
      <w:r w:rsidR="005A34A6">
        <w:rPr>
          <w:sz w:val="24"/>
          <w:szCs w:val="24"/>
        </w:rPr>
        <w:t>e</w:t>
      </w:r>
      <w:r w:rsidR="00A24707" w:rsidRPr="00A24707">
        <w:rPr>
          <w:sz w:val="24"/>
          <w:szCs w:val="24"/>
        </w:rPr>
        <w:t>j</w:t>
      </w:r>
      <w:r w:rsidR="00A24707">
        <w:rPr>
          <w:sz w:val="24"/>
          <w:szCs w:val="24"/>
        </w:rPr>
        <w:t xml:space="preserve">ų) metų terminą </w:t>
      </w:r>
      <w:r w:rsidR="005A252C" w:rsidRPr="00ED2E2C">
        <w:rPr>
          <w:sz w:val="24"/>
          <w:szCs w:val="24"/>
        </w:rPr>
        <w:t xml:space="preserve">nuo šios Sutarties įsigaliojimo </w:t>
      </w:r>
      <w:r w:rsidR="00BE49A9" w:rsidRPr="00ED2E2C">
        <w:rPr>
          <w:sz w:val="24"/>
          <w:szCs w:val="24"/>
        </w:rPr>
        <w:t xml:space="preserve">visa apimtimi </w:t>
      </w:r>
      <w:r w:rsidR="005A252C" w:rsidRPr="00ED2E2C">
        <w:rPr>
          <w:sz w:val="24"/>
          <w:szCs w:val="24"/>
        </w:rPr>
        <w:t>dienos</w:t>
      </w:r>
      <w:r w:rsidR="0039251F" w:rsidRPr="000A6311">
        <w:rPr>
          <w:sz w:val="24"/>
          <w:szCs w:val="24"/>
        </w:rPr>
        <w:t xml:space="preserve">, kaip nurodyta Sutarties </w:t>
      </w:r>
      <w:r w:rsidR="0039251F" w:rsidRPr="000A6311">
        <w:rPr>
          <w:sz w:val="24"/>
          <w:szCs w:val="24"/>
        </w:rPr>
        <w:fldChar w:fldCharType="begin"/>
      </w:r>
      <w:r w:rsidR="0039251F" w:rsidRPr="000A6311">
        <w:rPr>
          <w:sz w:val="24"/>
          <w:szCs w:val="24"/>
        </w:rPr>
        <w:instrText xml:space="preserve"> REF _Ref283650822 \r \h </w:instrText>
      </w:r>
      <w:r w:rsidR="00ED2E2C">
        <w:rPr>
          <w:sz w:val="24"/>
          <w:szCs w:val="24"/>
        </w:rPr>
        <w:instrText xml:space="preserve"> \* MERGEFORMAT </w:instrText>
      </w:r>
      <w:r w:rsidR="0039251F" w:rsidRPr="000A6311">
        <w:rPr>
          <w:sz w:val="24"/>
          <w:szCs w:val="24"/>
        </w:rPr>
      </w:r>
      <w:r w:rsidR="0039251F" w:rsidRPr="000A6311">
        <w:rPr>
          <w:sz w:val="24"/>
          <w:szCs w:val="24"/>
        </w:rPr>
        <w:fldChar w:fldCharType="separate"/>
      </w:r>
      <w:r w:rsidR="00B87438">
        <w:rPr>
          <w:sz w:val="24"/>
          <w:szCs w:val="24"/>
        </w:rPr>
        <w:t>3</w:t>
      </w:r>
      <w:r w:rsidR="0039251F" w:rsidRPr="000A6311">
        <w:rPr>
          <w:sz w:val="24"/>
          <w:szCs w:val="24"/>
        </w:rPr>
        <w:fldChar w:fldCharType="end"/>
      </w:r>
      <w:r w:rsidR="0039251F" w:rsidRPr="000A6311">
        <w:rPr>
          <w:sz w:val="24"/>
          <w:szCs w:val="24"/>
        </w:rPr>
        <w:t xml:space="preserve"> punkte, išskyrus Sutartyje numatytus atvejus.</w:t>
      </w:r>
      <w:bookmarkEnd w:id="81"/>
    </w:p>
    <w:p w14:paraId="2CFA0743" w14:textId="316BF6F7" w:rsidR="004957A8" w:rsidRPr="001D111B" w:rsidRDefault="00D11B14" w:rsidP="001D111B">
      <w:pPr>
        <w:pStyle w:val="paragrafai"/>
        <w:tabs>
          <w:tab w:val="num" w:pos="567"/>
        </w:tabs>
        <w:ind w:left="567" w:hanging="567"/>
        <w:rPr>
          <w:sz w:val="24"/>
          <w:szCs w:val="24"/>
        </w:rPr>
      </w:pPr>
      <w:bookmarkStart w:id="84" w:name="_Ref56604962"/>
      <w:bookmarkStart w:id="85" w:name="_Ref485967640"/>
      <w:r w:rsidRPr="00A24707">
        <w:rPr>
          <w:sz w:val="24"/>
          <w:szCs w:val="24"/>
        </w:rPr>
        <w:t xml:space="preserve">Paslaugų teikimo terminas negali būti ilgesnis, kaip </w:t>
      </w:r>
      <w:r w:rsidR="00A24707" w:rsidRPr="001C483A">
        <w:rPr>
          <w:sz w:val="24"/>
          <w:szCs w:val="24"/>
        </w:rPr>
        <w:t xml:space="preserve">12 (dvylika) </w:t>
      </w:r>
      <w:r w:rsidRPr="00A24707">
        <w:rPr>
          <w:sz w:val="24"/>
          <w:szCs w:val="24"/>
        </w:rPr>
        <w:t xml:space="preserve">metų. </w:t>
      </w:r>
      <w:r w:rsidR="000700BA" w:rsidRPr="005E341F">
        <w:rPr>
          <w:sz w:val="24"/>
          <w:szCs w:val="24"/>
        </w:rPr>
        <w:t xml:space="preserve">Paslaugos gali būti pradedamos teikti </w:t>
      </w:r>
      <w:r w:rsidR="005E341F" w:rsidRPr="006669C1">
        <w:rPr>
          <w:sz w:val="24"/>
          <w:szCs w:val="24"/>
        </w:rPr>
        <w:t xml:space="preserve">visa apimtimi </w:t>
      </w:r>
      <w:r w:rsidR="000700BA" w:rsidRPr="006669C1">
        <w:rPr>
          <w:sz w:val="24"/>
          <w:szCs w:val="24"/>
        </w:rPr>
        <w:t xml:space="preserve">ir </w:t>
      </w:r>
      <w:r>
        <w:rPr>
          <w:sz w:val="24"/>
          <w:szCs w:val="24"/>
        </w:rPr>
        <w:t>Metinis atlyginimas</w:t>
      </w:r>
      <w:r w:rsidR="000700BA" w:rsidRPr="006669C1">
        <w:rPr>
          <w:sz w:val="24"/>
          <w:szCs w:val="24"/>
        </w:rPr>
        <w:t xml:space="preserve"> už jų teikimą mokamas tik </w:t>
      </w:r>
      <w:r>
        <w:rPr>
          <w:sz w:val="24"/>
          <w:szCs w:val="24"/>
        </w:rPr>
        <w:t xml:space="preserve">nuo Eksploatacijos pradžios. Jeigu Privatus subjektas užbaigia Darbus anksčiau nei per Sutarties </w:t>
      </w:r>
      <w:r>
        <w:rPr>
          <w:sz w:val="24"/>
          <w:szCs w:val="24"/>
        </w:rPr>
        <w:fldChar w:fldCharType="begin"/>
      </w:r>
      <w:r>
        <w:rPr>
          <w:sz w:val="24"/>
          <w:szCs w:val="24"/>
        </w:rPr>
        <w:instrText xml:space="preserve"> REF _Ref407548178 \w \h </w:instrText>
      </w:r>
      <w:r>
        <w:rPr>
          <w:sz w:val="24"/>
          <w:szCs w:val="24"/>
        </w:rPr>
      </w:r>
      <w:r>
        <w:rPr>
          <w:sz w:val="24"/>
          <w:szCs w:val="24"/>
        </w:rPr>
        <w:fldChar w:fldCharType="separate"/>
      </w:r>
      <w:r w:rsidR="00B87438">
        <w:rPr>
          <w:sz w:val="24"/>
          <w:szCs w:val="24"/>
        </w:rPr>
        <w:t>4.1</w:t>
      </w:r>
      <w:r>
        <w:rPr>
          <w:sz w:val="24"/>
          <w:szCs w:val="24"/>
        </w:rPr>
        <w:fldChar w:fldCharType="end"/>
      </w:r>
      <w:r>
        <w:rPr>
          <w:sz w:val="24"/>
          <w:szCs w:val="24"/>
        </w:rPr>
        <w:t xml:space="preserve"> punkte nurodytą terminą, Paslaugų terminas nėra pratęsiamas ir atitinkamai yra trumpinamas Sutarties </w:t>
      </w:r>
      <w:r w:rsidR="001D111B">
        <w:rPr>
          <w:sz w:val="24"/>
          <w:szCs w:val="24"/>
        </w:rPr>
        <w:t xml:space="preserve">galiojimo </w:t>
      </w:r>
      <w:r>
        <w:rPr>
          <w:sz w:val="24"/>
          <w:szCs w:val="24"/>
        </w:rPr>
        <w:t xml:space="preserve">terminas, </w:t>
      </w:r>
      <w:r w:rsidR="00D52848">
        <w:rPr>
          <w:sz w:val="24"/>
          <w:szCs w:val="24"/>
        </w:rPr>
        <w:t xml:space="preserve">nurodytas Sutarties </w:t>
      </w:r>
      <w:r w:rsidR="00D52848">
        <w:rPr>
          <w:sz w:val="24"/>
          <w:szCs w:val="24"/>
        </w:rPr>
        <w:fldChar w:fldCharType="begin"/>
      </w:r>
      <w:r w:rsidR="00D52848">
        <w:rPr>
          <w:sz w:val="24"/>
          <w:szCs w:val="24"/>
        </w:rPr>
        <w:instrText xml:space="preserve"> REF _Ref56605976 \w \h </w:instrText>
      </w:r>
      <w:r w:rsidR="00D52848">
        <w:rPr>
          <w:sz w:val="24"/>
          <w:szCs w:val="24"/>
        </w:rPr>
      </w:r>
      <w:r w:rsidR="00D52848">
        <w:rPr>
          <w:sz w:val="24"/>
          <w:szCs w:val="24"/>
        </w:rPr>
        <w:fldChar w:fldCharType="separate"/>
      </w:r>
      <w:r w:rsidR="00B87438">
        <w:rPr>
          <w:sz w:val="24"/>
          <w:szCs w:val="24"/>
        </w:rPr>
        <w:t>5.1</w:t>
      </w:r>
      <w:r w:rsidR="00D52848">
        <w:rPr>
          <w:sz w:val="24"/>
          <w:szCs w:val="24"/>
        </w:rPr>
        <w:fldChar w:fldCharType="end"/>
      </w:r>
      <w:r w:rsidR="00D52848">
        <w:rPr>
          <w:sz w:val="24"/>
          <w:szCs w:val="24"/>
        </w:rPr>
        <w:t xml:space="preserve"> punkte</w:t>
      </w:r>
      <w:r w:rsidR="005E341F" w:rsidRPr="000A6311">
        <w:rPr>
          <w:sz w:val="24"/>
          <w:szCs w:val="24"/>
        </w:rPr>
        <w:t>.</w:t>
      </w:r>
      <w:bookmarkStart w:id="86" w:name="_Ref407022551"/>
      <w:bookmarkEnd w:id="84"/>
      <w:bookmarkEnd w:id="85"/>
    </w:p>
    <w:p w14:paraId="0EF55D0D" w14:textId="77777777" w:rsidR="004757BA" w:rsidRPr="005F70F7" w:rsidRDefault="00183A0F" w:rsidP="005F70F7">
      <w:pPr>
        <w:pStyle w:val="paragrafai"/>
        <w:tabs>
          <w:tab w:val="num" w:pos="567"/>
        </w:tabs>
        <w:ind w:left="567" w:hanging="567"/>
        <w:rPr>
          <w:sz w:val="24"/>
          <w:szCs w:val="24"/>
        </w:rPr>
      </w:pPr>
      <w:bookmarkStart w:id="87" w:name="_Ref56749281"/>
      <w:bookmarkStart w:id="88" w:name="_Toc284496659"/>
      <w:bookmarkEnd w:id="82"/>
      <w:bookmarkEnd w:id="83"/>
      <w:bookmarkEnd w:id="86"/>
      <w:r w:rsidRPr="00593510">
        <w:rPr>
          <w:sz w:val="24"/>
          <w:szCs w:val="24"/>
        </w:rPr>
        <w:t xml:space="preserve">Paslaugos Objekte ar atitinkamoje jo dalyje privalo būti pradėtos teiki visa apimtimi, </w:t>
      </w:r>
      <w:r w:rsidR="005A34A6">
        <w:rPr>
          <w:sz w:val="24"/>
          <w:szCs w:val="24"/>
        </w:rPr>
        <w:t xml:space="preserve">kaip </w:t>
      </w:r>
      <w:r w:rsidRPr="00593510">
        <w:rPr>
          <w:sz w:val="24"/>
          <w:szCs w:val="24"/>
        </w:rPr>
        <w:t xml:space="preserve">nurodyta Specifikacijose ir Pasiūlyme, ne vėliau kaip per 30 (trisdešimt) dienų nuo </w:t>
      </w:r>
      <w:r w:rsidR="009D0247">
        <w:rPr>
          <w:sz w:val="24"/>
          <w:szCs w:val="24"/>
        </w:rPr>
        <w:t>E</w:t>
      </w:r>
      <w:r w:rsidRPr="00593510">
        <w:rPr>
          <w:sz w:val="24"/>
          <w:szCs w:val="24"/>
        </w:rPr>
        <w:t>ksploatacijos pradžios ir teikiamos iki Sutarties galiojimo pabaigos.</w:t>
      </w:r>
      <w:bookmarkEnd w:id="87"/>
      <w:r w:rsidRPr="00593510">
        <w:rPr>
          <w:sz w:val="24"/>
          <w:szCs w:val="24"/>
        </w:rPr>
        <w:t xml:space="preserve"> </w:t>
      </w:r>
    </w:p>
    <w:p w14:paraId="75FF68AD" w14:textId="50766088" w:rsidR="00F467EC" w:rsidRPr="0042617A" w:rsidRDefault="000F2462" w:rsidP="005F70F7">
      <w:pPr>
        <w:pStyle w:val="paragrafai"/>
        <w:tabs>
          <w:tab w:val="num" w:pos="567"/>
        </w:tabs>
        <w:ind w:left="567" w:hanging="567"/>
        <w:rPr>
          <w:sz w:val="24"/>
          <w:szCs w:val="24"/>
        </w:rPr>
      </w:pPr>
      <w:r w:rsidRPr="0042617A">
        <w:rPr>
          <w:sz w:val="24"/>
          <w:szCs w:val="24"/>
        </w:rPr>
        <w:t xml:space="preserve">Sutarties </w:t>
      </w:r>
      <w:r w:rsidR="00662C14" w:rsidRPr="00C92AF3">
        <w:rPr>
          <w:sz w:val="24"/>
          <w:szCs w:val="24"/>
        </w:rPr>
        <w:fldChar w:fldCharType="begin"/>
      </w:r>
      <w:r w:rsidR="00662C14" w:rsidRPr="0042617A">
        <w:rPr>
          <w:sz w:val="24"/>
          <w:szCs w:val="24"/>
        </w:rPr>
        <w:instrText xml:space="preserve"> REF _Ref407548178 \r \h </w:instrText>
      </w:r>
      <w:r w:rsidR="002D5DCF" w:rsidRPr="0042617A">
        <w:rPr>
          <w:sz w:val="24"/>
          <w:szCs w:val="24"/>
        </w:rPr>
        <w:instrText xml:space="preserve"> \* MERGEFORMAT </w:instrText>
      </w:r>
      <w:r w:rsidR="00662C14" w:rsidRPr="00C92AF3">
        <w:rPr>
          <w:sz w:val="24"/>
          <w:szCs w:val="24"/>
        </w:rPr>
      </w:r>
      <w:r w:rsidR="00662C14" w:rsidRPr="00C92AF3">
        <w:rPr>
          <w:sz w:val="24"/>
          <w:szCs w:val="24"/>
        </w:rPr>
        <w:fldChar w:fldCharType="separate"/>
      </w:r>
      <w:r w:rsidR="00B87438">
        <w:rPr>
          <w:sz w:val="24"/>
          <w:szCs w:val="24"/>
        </w:rPr>
        <w:t>4.1</w:t>
      </w:r>
      <w:r w:rsidR="00662C14" w:rsidRPr="00C92AF3">
        <w:rPr>
          <w:sz w:val="24"/>
          <w:szCs w:val="24"/>
        </w:rPr>
        <w:fldChar w:fldCharType="end"/>
      </w:r>
      <w:r w:rsidRPr="0042617A">
        <w:rPr>
          <w:sz w:val="24"/>
          <w:szCs w:val="24"/>
        </w:rPr>
        <w:t xml:space="preserve"> punkte nurodytas Darbų užbaigimo ir (ar) </w:t>
      </w:r>
      <w:r w:rsidR="009D0247">
        <w:rPr>
          <w:sz w:val="24"/>
          <w:szCs w:val="24"/>
        </w:rPr>
        <w:t>E</w:t>
      </w:r>
      <w:r w:rsidR="00F467EC" w:rsidRPr="0042617A">
        <w:rPr>
          <w:sz w:val="24"/>
          <w:szCs w:val="24"/>
        </w:rPr>
        <w:t xml:space="preserve">ksploatacijos pradžios terminas Šalių rašytiniu susitarimu gali būti pratęstas tik esant šioms sąlygoms, kai </w:t>
      </w:r>
      <w:r w:rsidRPr="00DA3AAE">
        <w:rPr>
          <w:sz w:val="24"/>
          <w:szCs w:val="24"/>
        </w:rPr>
        <w:t>Darbai negali būti užbaigti ar</w:t>
      </w:r>
      <w:r w:rsidRPr="0042617A">
        <w:rPr>
          <w:sz w:val="24"/>
          <w:szCs w:val="24"/>
        </w:rPr>
        <w:t xml:space="preserve"> </w:t>
      </w:r>
      <w:r w:rsidR="00F467EC" w:rsidRPr="0042617A">
        <w:rPr>
          <w:sz w:val="24"/>
          <w:szCs w:val="24"/>
        </w:rPr>
        <w:t>Paslaugos negali būti pradėtos teikti dėl:</w:t>
      </w:r>
      <w:bookmarkStart w:id="89" w:name="_Ref286323052"/>
      <w:bookmarkEnd w:id="88"/>
    </w:p>
    <w:p w14:paraId="625FB473" w14:textId="19C42EA5" w:rsidR="00F467EC" w:rsidRPr="0042617A" w:rsidRDefault="00F467EC" w:rsidP="001C483A">
      <w:pPr>
        <w:pStyle w:val="paragrafesraas"/>
        <w:tabs>
          <w:tab w:val="clear" w:pos="2989"/>
          <w:tab w:val="left" w:pos="1701"/>
          <w:tab w:val="num" w:pos="2410"/>
        </w:tabs>
        <w:ind w:left="851"/>
        <w:rPr>
          <w:sz w:val="24"/>
          <w:szCs w:val="24"/>
        </w:rPr>
      </w:pPr>
      <w:r w:rsidRPr="0042617A">
        <w:rPr>
          <w:sz w:val="24"/>
          <w:szCs w:val="24"/>
        </w:rPr>
        <w:t>nenugalimos jėgos aplinkybių, kaip jos apibrėžtos</w:t>
      </w:r>
      <w:r w:rsidR="002D5DCF" w:rsidRPr="0042617A">
        <w:rPr>
          <w:sz w:val="24"/>
          <w:szCs w:val="24"/>
        </w:rPr>
        <w:t xml:space="preserve"> Sutarties</w:t>
      </w:r>
      <w:r w:rsidRPr="0042617A">
        <w:rPr>
          <w:sz w:val="24"/>
          <w:szCs w:val="24"/>
        </w:rPr>
        <w:t xml:space="preserve"> </w:t>
      </w:r>
      <w:r w:rsidRPr="00C92AF3">
        <w:rPr>
          <w:sz w:val="24"/>
          <w:szCs w:val="24"/>
        </w:rPr>
        <w:fldChar w:fldCharType="begin"/>
      </w:r>
      <w:r w:rsidRPr="0042617A">
        <w:rPr>
          <w:sz w:val="24"/>
          <w:szCs w:val="24"/>
        </w:rPr>
        <w:instrText xml:space="preserve"> REF _Ref136080503 \r \h  \* MERGEFORMAT </w:instrText>
      </w:r>
      <w:r w:rsidRPr="00C92AF3">
        <w:rPr>
          <w:sz w:val="24"/>
          <w:szCs w:val="24"/>
        </w:rPr>
      </w:r>
      <w:r w:rsidRPr="00C92AF3">
        <w:rPr>
          <w:sz w:val="24"/>
          <w:szCs w:val="24"/>
        </w:rPr>
        <w:fldChar w:fldCharType="separate"/>
      </w:r>
      <w:r w:rsidR="00B87438">
        <w:rPr>
          <w:sz w:val="24"/>
          <w:szCs w:val="24"/>
        </w:rPr>
        <w:t>41</w:t>
      </w:r>
      <w:r w:rsidRPr="00C92AF3">
        <w:rPr>
          <w:sz w:val="24"/>
          <w:szCs w:val="24"/>
        </w:rPr>
        <w:fldChar w:fldCharType="end"/>
      </w:r>
      <w:r w:rsidR="002D5DCF" w:rsidRPr="0042617A">
        <w:rPr>
          <w:sz w:val="24"/>
          <w:szCs w:val="24"/>
        </w:rPr>
        <w:t xml:space="preserve"> </w:t>
      </w:r>
      <w:r w:rsidRPr="0042617A">
        <w:rPr>
          <w:sz w:val="24"/>
          <w:szCs w:val="24"/>
        </w:rPr>
        <w:t>punkte; arba</w:t>
      </w:r>
    </w:p>
    <w:p w14:paraId="0C9A8682" w14:textId="77777777" w:rsidR="00F467EC" w:rsidRPr="0042617A" w:rsidRDefault="00F467EC" w:rsidP="001C483A">
      <w:pPr>
        <w:pStyle w:val="paragrafesraas"/>
        <w:tabs>
          <w:tab w:val="clear" w:pos="2989"/>
          <w:tab w:val="left" w:pos="1701"/>
          <w:tab w:val="num" w:pos="2410"/>
        </w:tabs>
        <w:ind w:left="851"/>
        <w:rPr>
          <w:sz w:val="24"/>
          <w:szCs w:val="24"/>
        </w:rPr>
      </w:pPr>
      <w:r w:rsidRPr="0042617A">
        <w:rPr>
          <w:sz w:val="24"/>
          <w:szCs w:val="24"/>
        </w:rPr>
        <w:t>Atleidimo atvejo; arba</w:t>
      </w:r>
    </w:p>
    <w:p w14:paraId="1F26DDD4" w14:textId="77777777" w:rsidR="00F467EC" w:rsidRPr="0042617A" w:rsidRDefault="00F467EC" w:rsidP="001C483A">
      <w:pPr>
        <w:pStyle w:val="paragrafesraas"/>
        <w:tabs>
          <w:tab w:val="clear" w:pos="2989"/>
          <w:tab w:val="left" w:pos="1701"/>
          <w:tab w:val="num" w:pos="2410"/>
        </w:tabs>
        <w:ind w:left="851"/>
        <w:rPr>
          <w:sz w:val="24"/>
          <w:szCs w:val="24"/>
        </w:rPr>
      </w:pPr>
      <w:r w:rsidRPr="0042617A">
        <w:rPr>
          <w:sz w:val="24"/>
          <w:szCs w:val="24"/>
        </w:rPr>
        <w:lastRenderedPageBreak/>
        <w:t>Kompensavimo įvykio</w:t>
      </w:r>
      <w:r w:rsidR="007F3D37">
        <w:rPr>
          <w:sz w:val="24"/>
          <w:szCs w:val="24"/>
        </w:rPr>
        <w:t>.</w:t>
      </w:r>
      <w:bookmarkEnd w:id="89"/>
    </w:p>
    <w:p w14:paraId="3118D520" w14:textId="77777777" w:rsidR="00F467EC" w:rsidRPr="0042617A" w:rsidRDefault="00F467EC" w:rsidP="00F467EC">
      <w:pPr>
        <w:pStyle w:val="Antrat2"/>
        <w:rPr>
          <w:sz w:val="24"/>
          <w:szCs w:val="24"/>
        </w:rPr>
      </w:pPr>
      <w:bookmarkStart w:id="90" w:name="_Ref136181669"/>
      <w:bookmarkStart w:id="91" w:name="_Toc141511351"/>
      <w:bookmarkStart w:id="92" w:name="_Toc284496661"/>
      <w:bookmarkStart w:id="93" w:name="_Toc293074440"/>
      <w:bookmarkStart w:id="94" w:name="_Ref293328609"/>
      <w:bookmarkStart w:id="95" w:name="_Ref299636163"/>
      <w:bookmarkStart w:id="96" w:name="_Toc297646365"/>
      <w:bookmarkStart w:id="97" w:name="_Toc300049712"/>
      <w:bookmarkStart w:id="98" w:name="_Toc309205487"/>
      <w:bookmarkStart w:id="99" w:name="_Toc98421382"/>
      <w:r w:rsidRPr="0042617A">
        <w:rPr>
          <w:sz w:val="24"/>
          <w:szCs w:val="24"/>
        </w:rPr>
        <w:t xml:space="preserve">Sutarties </w:t>
      </w:r>
      <w:bookmarkEnd w:id="90"/>
      <w:bookmarkEnd w:id="91"/>
      <w:r w:rsidRPr="0042617A">
        <w:rPr>
          <w:sz w:val="24"/>
          <w:szCs w:val="24"/>
        </w:rPr>
        <w:t>galiojimo terminas</w:t>
      </w:r>
      <w:bookmarkEnd w:id="92"/>
      <w:bookmarkEnd w:id="93"/>
      <w:bookmarkEnd w:id="94"/>
      <w:bookmarkEnd w:id="95"/>
      <w:bookmarkEnd w:id="96"/>
      <w:bookmarkEnd w:id="97"/>
      <w:bookmarkEnd w:id="98"/>
      <w:bookmarkEnd w:id="99"/>
    </w:p>
    <w:p w14:paraId="20B4EE90" w14:textId="3D5F7597" w:rsidR="00ED2E2C" w:rsidRPr="004F1E37" w:rsidRDefault="00F467EC" w:rsidP="00ED2E2C">
      <w:pPr>
        <w:pStyle w:val="paragrafai"/>
        <w:tabs>
          <w:tab w:val="num" w:pos="567"/>
        </w:tabs>
        <w:ind w:left="0" w:firstLine="0"/>
      </w:pPr>
      <w:bookmarkStart w:id="100" w:name="_Toc284496662"/>
      <w:bookmarkStart w:id="101" w:name="_Ref292907358"/>
      <w:bookmarkStart w:id="102" w:name="_Ref56605976"/>
      <w:r w:rsidRPr="0042617A">
        <w:rPr>
          <w:sz w:val="24"/>
          <w:szCs w:val="24"/>
        </w:rPr>
        <w:t xml:space="preserve">Sutartis galioja </w:t>
      </w:r>
      <w:bookmarkEnd w:id="100"/>
      <w:bookmarkEnd w:id="101"/>
      <w:r w:rsidR="001D111B" w:rsidRPr="001D111B">
        <w:rPr>
          <w:sz w:val="24"/>
          <w:szCs w:val="24"/>
        </w:rPr>
        <w:t>15 (penkiolika)</w:t>
      </w:r>
      <w:r w:rsidR="001D111B" w:rsidRPr="001D111B">
        <w:rPr>
          <w:i/>
          <w:sz w:val="24"/>
          <w:szCs w:val="24"/>
        </w:rPr>
        <w:t xml:space="preserve"> </w:t>
      </w:r>
      <w:r w:rsidR="001D111B">
        <w:rPr>
          <w:sz w:val="24"/>
          <w:szCs w:val="24"/>
        </w:rPr>
        <w:t>metų</w:t>
      </w:r>
      <w:r w:rsidRPr="00ED2E2C">
        <w:rPr>
          <w:sz w:val="24"/>
          <w:szCs w:val="24"/>
        </w:rPr>
        <w:t xml:space="preserve"> nuo jos </w:t>
      </w:r>
      <w:r w:rsidR="00555246" w:rsidRPr="00ED2E2C">
        <w:rPr>
          <w:sz w:val="24"/>
          <w:szCs w:val="24"/>
        </w:rPr>
        <w:t xml:space="preserve">įsigaliojimo </w:t>
      </w:r>
      <w:r w:rsidR="00BA78D8" w:rsidRPr="00ED2E2C">
        <w:rPr>
          <w:sz w:val="24"/>
          <w:szCs w:val="24"/>
        </w:rPr>
        <w:t>visa apimtimi</w:t>
      </w:r>
      <w:r w:rsidRPr="00ED2E2C">
        <w:rPr>
          <w:sz w:val="24"/>
          <w:szCs w:val="24"/>
        </w:rPr>
        <w:t xml:space="preserve"> momento</w:t>
      </w:r>
      <w:r w:rsidR="00183A0F" w:rsidRPr="00ED2E2C">
        <w:rPr>
          <w:sz w:val="24"/>
          <w:szCs w:val="24"/>
        </w:rPr>
        <w:t xml:space="preserve">, kuris apibrėžtas Sutarties </w:t>
      </w:r>
      <w:r w:rsidR="00183A0F" w:rsidRPr="00ED2E2C">
        <w:rPr>
          <w:sz w:val="24"/>
          <w:szCs w:val="24"/>
        </w:rPr>
        <w:fldChar w:fldCharType="begin"/>
      </w:r>
      <w:r w:rsidR="00183A0F" w:rsidRPr="00ED2E2C">
        <w:rPr>
          <w:sz w:val="24"/>
          <w:szCs w:val="24"/>
        </w:rPr>
        <w:instrText xml:space="preserve"> REF _Ref485806272 \r \h </w:instrText>
      </w:r>
      <w:r w:rsidR="00ED2E2C">
        <w:rPr>
          <w:sz w:val="24"/>
          <w:szCs w:val="24"/>
        </w:rPr>
        <w:instrText xml:space="preserve"> \* MERGEFORMAT </w:instrText>
      </w:r>
      <w:r w:rsidR="00183A0F" w:rsidRPr="00ED2E2C">
        <w:rPr>
          <w:sz w:val="24"/>
          <w:szCs w:val="24"/>
        </w:rPr>
      </w:r>
      <w:r w:rsidR="00183A0F" w:rsidRPr="00ED2E2C">
        <w:rPr>
          <w:sz w:val="24"/>
          <w:szCs w:val="24"/>
        </w:rPr>
        <w:fldChar w:fldCharType="separate"/>
      </w:r>
      <w:r w:rsidR="00B87438">
        <w:rPr>
          <w:sz w:val="24"/>
          <w:szCs w:val="24"/>
        </w:rPr>
        <w:t>3.2</w:t>
      </w:r>
      <w:r w:rsidR="00183A0F" w:rsidRPr="00ED2E2C">
        <w:rPr>
          <w:sz w:val="24"/>
          <w:szCs w:val="24"/>
        </w:rPr>
        <w:fldChar w:fldCharType="end"/>
      </w:r>
      <w:r w:rsidR="00183A0F" w:rsidRPr="00ED2E2C">
        <w:rPr>
          <w:sz w:val="24"/>
          <w:szCs w:val="24"/>
        </w:rPr>
        <w:t xml:space="preserve"> punkte</w:t>
      </w:r>
      <w:r w:rsidRPr="00ED2E2C">
        <w:rPr>
          <w:sz w:val="24"/>
          <w:szCs w:val="24"/>
        </w:rPr>
        <w:t>.</w:t>
      </w:r>
      <w:r w:rsidR="00ED2E2C" w:rsidRPr="00ED2E2C">
        <w:rPr>
          <w:sz w:val="24"/>
          <w:szCs w:val="24"/>
        </w:rPr>
        <w:t xml:space="preserve"> </w:t>
      </w:r>
      <w:r w:rsidR="00ED2E2C" w:rsidRPr="000A6311">
        <w:rPr>
          <w:sz w:val="24"/>
          <w:szCs w:val="24"/>
        </w:rPr>
        <w:t xml:space="preserve">Terminas gali būti trumpesnis, jeigu Darbai užbaigiami anksčiau nei per </w:t>
      </w:r>
      <w:r w:rsidR="001D111B">
        <w:rPr>
          <w:sz w:val="24"/>
          <w:szCs w:val="24"/>
        </w:rPr>
        <w:t xml:space="preserve">3 </w:t>
      </w:r>
      <w:r w:rsidR="001D111B" w:rsidRPr="001D111B">
        <w:rPr>
          <w:sz w:val="24"/>
          <w:szCs w:val="24"/>
        </w:rPr>
        <w:t>(tr</w:t>
      </w:r>
      <w:r w:rsidR="005A34A6">
        <w:rPr>
          <w:sz w:val="24"/>
          <w:szCs w:val="24"/>
        </w:rPr>
        <w:t>ejus</w:t>
      </w:r>
      <w:r w:rsidR="001D111B" w:rsidRPr="001D111B">
        <w:rPr>
          <w:sz w:val="24"/>
          <w:szCs w:val="24"/>
        </w:rPr>
        <w:t>)</w:t>
      </w:r>
      <w:r w:rsidR="001D111B">
        <w:rPr>
          <w:sz w:val="24"/>
          <w:szCs w:val="24"/>
        </w:rPr>
        <w:t xml:space="preserve"> </w:t>
      </w:r>
      <w:r w:rsidR="00ED2E2C" w:rsidRPr="000A6311">
        <w:rPr>
          <w:sz w:val="24"/>
          <w:szCs w:val="24"/>
        </w:rPr>
        <w:t xml:space="preserve">metus, tačiau bet kokiu atveju Paslaugų teikimo terminas negali būti ilgesnis, kaip </w:t>
      </w:r>
      <w:r w:rsidR="001D111B" w:rsidRPr="001D111B">
        <w:rPr>
          <w:sz w:val="24"/>
          <w:szCs w:val="24"/>
        </w:rPr>
        <w:t>12 (dvylika)</w:t>
      </w:r>
      <w:r w:rsidR="00ED2E2C" w:rsidRPr="001D111B">
        <w:rPr>
          <w:sz w:val="24"/>
          <w:szCs w:val="24"/>
        </w:rPr>
        <w:t xml:space="preserve"> </w:t>
      </w:r>
      <w:r w:rsidR="00ED2E2C" w:rsidRPr="000A6311">
        <w:rPr>
          <w:sz w:val="24"/>
          <w:szCs w:val="24"/>
        </w:rPr>
        <w:t>metų.</w:t>
      </w:r>
      <w:bookmarkEnd w:id="102"/>
    </w:p>
    <w:p w14:paraId="5830DE28" w14:textId="77777777" w:rsidR="00874052" w:rsidRPr="0042617A" w:rsidRDefault="00874052" w:rsidP="00874052">
      <w:pPr>
        <w:pStyle w:val="paragrafesraas"/>
        <w:numPr>
          <w:ilvl w:val="0"/>
          <w:numId w:val="0"/>
        </w:numPr>
        <w:ind w:left="1146"/>
        <w:rPr>
          <w:sz w:val="24"/>
          <w:szCs w:val="24"/>
        </w:rPr>
      </w:pPr>
    </w:p>
    <w:p w14:paraId="65C7882F" w14:textId="77777777" w:rsidR="00F467EC" w:rsidRPr="00874052" w:rsidRDefault="00F467EC" w:rsidP="00F467EC">
      <w:pPr>
        <w:pStyle w:val="Antrat1"/>
        <w:spacing w:before="0"/>
      </w:pPr>
      <w:bookmarkStart w:id="103" w:name="_Toc284496665"/>
      <w:bookmarkStart w:id="104" w:name="_Toc293074441"/>
      <w:bookmarkStart w:id="105" w:name="_Toc297646366"/>
      <w:bookmarkStart w:id="106" w:name="_Toc300049713"/>
      <w:bookmarkStart w:id="107" w:name="_Toc309205488"/>
      <w:bookmarkStart w:id="108" w:name="_Toc98421383"/>
      <w:bookmarkStart w:id="109" w:name="_Ref136185968"/>
      <w:bookmarkStart w:id="110" w:name="_Toc141511353"/>
      <w:bookmarkEnd w:id="79"/>
      <w:bookmarkEnd w:id="80"/>
      <w:r w:rsidRPr="00874052">
        <w:t>Šalių pareiškimai ir garantijos</w:t>
      </w:r>
      <w:bookmarkEnd w:id="103"/>
      <w:bookmarkEnd w:id="104"/>
      <w:bookmarkEnd w:id="105"/>
      <w:bookmarkEnd w:id="106"/>
      <w:bookmarkEnd w:id="107"/>
      <w:bookmarkEnd w:id="108"/>
    </w:p>
    <w:p w14:paraId="32C0633E" w14:textId="77777777" w:rsidR="00F467EC" w:rsidRPr="0042617A" w:rsidRDefault="00F467EC" w:rsidP="00F467EC">
      <w:pPr>
        <w:pStyle w:val="Antrat2"/>
        <w:rPr>
          <w:sz w:val="24"/>
          <w:szCs w:val="24"/>
        </w:rPr>
      </w:pPr>
      <w:bookmarkStart w:id="111" w:name="_Ref136185972"/>
      <w:bookmarkStart w:id="112" w:name="_Toc141511354"/>
      <w:bookmarkStart w:id="113" w:name="_Toc284496666"/>
      <w:bookmarkStart w:id="114" w:name="_Toc293074442"/>
      <w:bookmarkStart w:id="115" w:name="_Toc297646367"/>
      <w:bookmarkStart w:id="116" w:name="_Toc300049714"/>
      <w:bookmarkStart w:id="117" w:name="_Toc309205489"/>
      <w:bookmarkStart w:id="118" w:name="_Toc98421384"/>
      <w:r w:rsidRPr="0042617A">
        <w:rPr>
          <w:sz w:val="24"/>
          <w:szCs w:val="24"/>
        </w:rPr>
        <w:t>Valdžios subjekto pareiškimai ir garantijos</w:t>
      </w:r>
      <w:bookmarkEnd w:id="111"/>
      <w:bookmarkEnd w:id="112"/>
      <w:bookmarkEnd w:id="113"/>
      <w:bookmarkEnd w:id="114"/>
      <w:bookmarkEnd w:id="115"/>
      <w:bookmarkEnd w:id="116"/>
      <w:bookmarkEnd w:id="117"/>
      <w:bookmarkEnd w:id="118"/>
    </w:p>
    <w:p w14:paraId="19AC1825" w14:textId="77777777" w:rsidR="00F467EC" w:rsidRPr="00D30B7A" w:rsidRDefault="00F467EC" w:rsidP="001C483A">
      <w:pPr>
        <w:pStyle w:val="paragrafai"/>
        <w:tabs>
          <w:tab w:val="num" w:pos="6379"/>
        </w:tabs>
        <w:ind w:left="426"/>
        <w:rPr>
          <w:color w:val="000000"/>
          <w:sz w:val="24"/>
          <w:szCs w:val="24"/>
        </w:rPr>
      </w:pPr>
      <w:bookmarkStart w:id="119" w:name="_Ref137391139"/>
      <w:bookmarkStart w:id="120" w:name="_Toc284496667"/>
      <w:r w:rsidRPr="00D30B7A">
        <w:rPr>
          <w:sz w:val="24"/>
          <w:szCs w:val="24"/>
        </w:rPr>
        <w:t>Valdžios subjektas atitinkamai pareiškia ir garantuoja:</w:t>
      </w:r>
      <w:bookmarkEnd w:id="119"/>
      <w:bookmarkEnd w:id="120"/>
    </w:p>
    <w:p w14:paraId="7A26F604" w14:textId="77777777" w:rsidR="00F467EC" w:rsidRPr="0042617A" w:rsidRDefault="00F467EC" w:rsidP="001C483A">
      <w:pPr>
        <w:pStyle w:val="paragrafesraas"/>
        <w:tabs>
          <w:tab w:val="num" w:pos="6379"/>
        </w:tabs>
        <w:ind w:left="709"/>
        <w:rPr>
          <w:color w:val="000000"/>
          <w:sz w:val="24"/>
          <w:szCs w:val="24"/>
        </w:rPr>
      </w:pPr>
      <w:bookmarkStart w:id="121" w:name="_Ref57100393"/>
      <w:r w:rsidRPr="0042617A">
        <w:rPr>
          <w:sz w:val="24"/>
          <w:szCs w:val="24"/>
        </w:rPr>
        <w:t>Valdžios subjektas atliko reikiamus veiksmus ir gavo oficialius leidimus ir / ar pritarimus Sutarties sudarymui ir ja prisiimtų įsipareigojimų vykdymui. Sutartis sukuria Valdžios subjektui teisėtas bei galiojančias prievoles pagal Sutarties nuostatas, kurios gali būti įgyvendinamos jo atžvilgiu priverstine tvarka;</w:t>
      </w:r>
      <w:bookmarkEnd w:id="121"/>
    </w:p>
    <w:p w14:paraId="43B8E898" w14:textId="77777777" w:rsidR="00F467EC" w:rsidRPr="0042617A" w:rsidRDefault="00F467EC" w:rsidP="001C483A">
      <w:pPr>
        <w:pStyle w:val="paragrafesraas"/>
        <w:tabs>
          <w:tab w:val="num" w:pos="6379"/>
        </w:tabs>
        <w:ind w:left="709"/>
        <w:rPr>
          <w:color w:val="000000"/>
          <w:sz w:val="24"/>
          <w:szCs w:val="24"/>
        </w:rPr>
      </w:pPr>
      <w:r w:rsidRPr="0042617A">
        <w:rPr>
          <w:sz w:val="24"/>
          <w:szCs w:val="24"/>
        </w:rPr>
        <w:t>Valdžios subjektas pagal savo kompetenciją ir įgaliojimus, nustatytus Sutarties sudarymo dieną galiojančiais Lietuvos Respublikos teisės aktais, atsak</w:t>
      </w:r>
      <w:r w:rsidR="00094FAE" w:rsidRPr="0042617A">
        <w:rPr>
          <w:sz w:val="24"/>
          <w:szCs w:val="24"/>
        </w:rPr>
        <w:t>o</w:t>
      </w:r>
      <w:r w:rsidRPr="0042617A">
        <w:rPr>
          <w:sz w:val="24"/>
          <w:szCs w:val="24"/>
        </w:rPr>
        <w:t xml:space="preserve"> už atitinkamas funkcijas ir veiklos sritis, kurios įgyvendinamos sudarant Sutartį, todėl jis gali būti perkančiąja organizacija </w:t>
      </w:r>
      <w:r w:rsidR="008E5804">
        <w:rPr>
          <w:sz w:val="24"/>
          <w:szCs w:val="24"/>
        </w:rPr>
        <w:t>Viešųjų pirkimų į</w:t>
      </w:r>
      <w:r w:rsidRPr="0042617A">
        <w:rPr>
          <w:sz w:val="24"/>
          <w:szCs w:val="24"/>
        </w:rPr>
        <w:t>statymo prasme ir valdžios subjektu Investicijų įstatymo prasme;</w:t>
      </w:r>
    </w:p>
    <w:p w14:paraId="27BFF3D9" w14:textId="7416B447" w:rsidR="00F467EC" w:rsidRPr="005D7DFA" w:rsidRDefault="00F467EC" w:rsidP="001C483A">
      <w:pPr>
        <w:pStyle w:val="paragrafesraas"/>
        <w:tabs>
          <w:tab w:val="num" w:pos="6379"/>
        </w:tabs>
        <w:ind w:left="709"/>
      </w:pPr>
      <w:r w:rsidRPr="0042617A">
        <w:rPr>
          <w:sz w:val="24"/>
          <w:szCs w:val="24"/>
        </w:rPr>
        <w:t>Valdžios subjekt</w:t>
      </w:r>
      <w:r w:rsidR="005675D8">
        <w:rPr>
          <w:sz w:val="24"/>
          <w:szCs w:val="24"/>
        </w:rPr>
        <w:t>as</w:t>
      </w:r>
      <w:r w:rsidR="00094FAE" w:rsidRPr="0042617A">
        <w:rPr>
          <w:sz w:val="24"/>
          <w:szCs w:val="24"/>
        </w:rPr>
        <w:t xml:space="preserve"> </w:t>
      </w:r>
      <w:r w:rsidRPr="0042617A">
        <w:rPr>
          <w:sz w:val="24"/>
          <w:szCs w:val="24"/>
        </w:rPr>
        <w:t xml:space="preserve">suteikė Investuotojui ir Privačiam subjektui visą </w:t>
      </w:r>
      <w:r w:rsidR="00094FAE" w:rsidRPr="0042617A">
        <w:rPr>
          <w:sz w:val="24"/>
          <w:szCs w:val="24"/>
        </w:rPr>
        <w:t xml:space="preserve">turimą </w:t>
      </w:r>
      <w:r w:rsidR="005675D8">
        <w:rPr>
          <w:sz w:val="24"/>
          <w:szCs w:val="24"/>
        </w:rPr>
        <w:t xml:space="preserve">ir jam žinomą </w:t>
      </w:r>
      <w:r w:rsidRPr="0042617A">
        <w:rPr>
          <w:sz w:val="24"/>
          <w:szCs w:val="24"/>
        </w:rPr>
        <w:t xml:space="preserve">esminę </w:t>
      </w:r>
      <w:r w:rsidR="00B30C6E">
        <w:rPr>
          <w:sz w:val="24"/>
          <w:szCs w:val="24"/>
        </w:rPr>
        <w:t xml:space="preserve">informaciją, </w:t>
      </w:r>
      <w:r w:rsidRPr="0042617A">
        <w:rPr>
          <w:sz w:val="24"/>
          <w:szCs w:val="24"/>
        </w:rPr>
        <w:t xml:space="preserve">susijusią su </w:t>
      </w:r>
      <w:r w:rsidR="00B30C6E">
        <w:rPr>
          <w:sz w:val="24"/>
          <w:szCs w:val="24"/>
        </w:rPr>
        <w:t xml:space="preserve">Žemės sklypu </w:t>
      </w:r>
      <w:r w:rsidRPr="0042617A">
        <w:rPr>
          <w:sz w:val="24"/>
          <w:szCs w:val="24"/>
        </w:rPr>
        <w:t xml:space="preserve">ir Valdžios subjekto įsipareigojimais pagal Sutartį. </w:t>
      </w:r>
      <w:r w:rsidR="00094FAE" w:rsidRPr="0042617A">
        <w:rPr>
          <w:sz w:val="24"/>
          <w:szCs w:val="24"/>
        </w:rPr>
        <w:t>Valdžios subjekto s</w:t>
      </w:r>
      <w:r w:rsidRPr="0042617A">
        <w:rPr>
          <w:sz w:val="24"/>
          <w:szCs w:val="24"/>
        </w:rPr>
        <w:t xml:space="preserve">uteikta informacija </w:t>
      </w:r>
      <w:r w:rsidR="00C1706E" w:rsidRPr="0042617A">
        <w:rPr>
          <w:sz w:val="24"/>
          <w:szCs w:val="24"/>
        </w:rPr>
        <w:t xml:space="preserve">Sutarties sudarymo dieną </w:t>
      </w:r>
      <w:r w:rsidRPr="0042617A">
        <w:rPr>
          <w:sz w:val="24"/>
          <w:szCs w:val="24"/>
        </w:rPr>
        <w:t xml:space="preserve">yra teisinga </w:t>
      </w:r>
      <w:r w:rsidR="00094FAE" w:rsidRPr="0042617A">
        <w:rPr>
          <w:sz w:val="24"/>
          <w:szCs w:val="24"/>
        </w:rPr>
        <w:t>visais esminiais aspektais</w:t>
      </w:r>
      <w:r w:rsidRPr="0042617A">
        <w:rPr>
          <w:sz w:val="24"/>
          <w:szCs w:val="24"/>
        </w:rPr>
        <w:t xml:space="preserve">, išskyrus galimus </w:t>
      </w:r>
      <w:r w:rsidR="00617862">
        <w:rPr>
          <w:sz w:val="24"/>
          <w:szCs w:val="24"/>
        </w:rPr>
        <w:t xml:space="preserve">Žemės sklypo </w:t>
      </w:r>
      <w:r w:rsidRPr="0042617A">
        <w:rPr>
          <w:sz w:val="24"/>
          <w:szCs w:val="24"/>
        </w:rPr>
        <w:t xml:space="preserve">būklės pokyčius dėl įprastinės ūkinės veiklos, atsiradusius laikotarpiu tarp informacijos pateikimo dienos ir Sutarties pasirašymo dienos. Nėra jokių </w:t>
      </w:r>
      <w:r w:rsidR="00470453" w:rsidRPr="0042617A">
        <w:rPr>
          <w:sz w:val="24"/>
          <w:szCs w:val="24"/>
        </w:rPr>
        <w:t xml:space="preserve">nutylėtų </w:t>
      </w:r>
      <w:r w:rsidRPr="0042617A">
        <w:rPr>
          <w:sz w:val="24"/>
          <w:szCs w:val="24"/>
        </w:rPr>
        <w:t xml:space="preserve">faktų, </w:t>
      </w:r>
      <w:r w:rsidR="00094FAE" w:rsidRPr="0042617A">
        <w:rPr>
          <w:sz w:val="24"/>
          <w:szCs w:val="24"/>
        </w:rPr>
        <w:t>kurie būtų žinomi Valdžios subjektui ir turėtų</w:t>
      </w:r>
      <w:r w:rsidR="00094FAE" w:rsidRPr="0042617A" w:rsidDel="00094FAE">
        <w:rPr>
          <w:sz w:val="24"/>
          <w:szCs w:val="24"/>
        </w:rPr>
        <w:t xml:space="preserve"> </w:t>
      </w:r>
      <w:r w:rsidRPr="0042617A">
        <w:rPr>
          <w:sz w:val="24"/>
          <w:szCs w:val="24"/>
        </w:rPr>
        <w:t>es</w:t>
      </w:r>
      <w:r w:rsidRPr="00B74586">
        <w:rPr>
          <w:sz w:val="24"/>
          <w:szCs w:val="24"/>
        </w:rPr>
        <w:t>minės reikšmės Sutarties sudarymui bei numatytų įsipareigojimų vykdymui</w:t>
      </w:r>
      <w:r w:rsidR="00B74586" w:rsidRPr="00B74586">
        <w:rPr>
          <w:sz w:val="24"/>
          <w:szCs w:val="24"/>
        </w:rPr>
        <w:t xml:space="preserve">. </w:t>
      </w:r>
      <w:r w:rsidR="00B74586" w:rsidRPr="005D7DFA">
        <w:rPr>
          <w:sz w:val="24"/>
          <w:szCs w:val="24"/>
        </w:rPr>
        <w:t xml:space="preserve">Jeigu Valdžios subjektas pateikė visą jam žinomą ir turimą informaciją, šios pateiktos informacijos </w:t>
      </w:r>
      <w:proofErr w:type="spellStart"/>
      <w:r w:rsidR="00B74586" w:rsidRPr="005D7DFA">
        <w:rPr>
          <w:sz w:val="24"/>
          <w:szCs w:val="24"/>
        </w:rPr>
        <w:t>neišsamumas</w:t>
      </w:r>
      <w:proofErr w:type="spellEnd"/>
      <w:r w:rsidR="00B74586" w:rsidRPr="005D7DFA">
        <w:rPr>
          <w:sz w:val="24"/>
          <w:szCs w:val="24"/>
        </w:rPr>
        <w:t xml:space="preserve"> ir nepakankamumas nėra laikomas Valdžios subjekto pareiškimų ir garantijų pažeidimu;</w:t>
      </w:r>
    </w:p>
    <w:p w14:paraId="09FAA380" w14:textId="37A2041F" w:rsidR="00404F32" w:rsidRPr="006669C1" w:rsidRDefault="00404F32" w:rsidP="001C483A">
      <w:pPr>
        <w:pStyle w:val="paragrafesraas"/>
        <w:tabs>
          <w:tab w:val="num" w:pos="6379"/>
        </w:tabs>
        <w:ind w:left="709"/>
        <w:rPr>
          <w:color w:val="000000"/>
          <w:sz w:val="24"/>
          <w:szCs w:val="24"/>
        </w:rPr>
      </w:pPr>
      <w:bookmarkStart w:id="122" w:name="_Ref57100395"/>
      <w:r w:rsidRPr="0042617A">
        <w:rPr>
          <w:sz w:val="24"/>
          <w:szCs w:val="24"/>
        </w:rPr>
        <w:t xml:space="preserve">Sudarydamas bei vykdydamas Sutartį Valdžios subjektas nepažeidžia jokių esminių susitarimų ar įsipareigojimų, kurių šalimi jis yra, jam taikomo teismo </w:t>
      </w:r>
      <w:proofErr w:type="spellStart"/>
      <w:r w:rsidRPr="0042617A">
        <w:rPr>
          <w:sz w:val="24"/>
          <w:szCs w:val="24"/>
        </w:rPr>
        <w:t>sprend</w:t>
      </w:r>
      <w:proofErr w:type="spellEnd"/>
      <w:r w:rsidR="009F337E">
        <w:rPr>
          <w:sz w:val="24"/>
          <w:szCs w:val="24"/>
        </w:rPr>
        <w:t xml:space="preserve"> </w:t>
      </w:r>
      <w:proofErr w:type="spellStart"/>
      <w:r w:rsidRPr="0042617A">
        <w:rPr>
          <w:sz w:val="24"/>
          <w:szCs w:val="24"/>
        </w:rPr>
        <w:t>imo</w:t>
      </w:r>
      <w:proofErr w:type="spellEnd"/>
      <w:r w:rsidRPr="0042617A">
        <w:rPr>
          <w:sz w:val="24"/>
          <w:szCs w:val="24"/>
        </w:rPr>
        <w:t xml:space="preserve">, nuosprendžio, nutarimo arba nutarties ar arbitražo sprendimo, taip pat jokių jam taikomų </w:t>
      </w:r>
      <w:r w:rsidRPr="006669C1">
        <w:rPr>
          <w:sz w:val="24"/>
          <w:szCs w:val="24"/>
        </w:rPr>
        <w:t>įstatymų ar kitų teisės aktų reikalavimų</w:t>
      </w:r>
      <w:r w:rsidR="007C7EFE" w:rsidRPr="006669C1">
        <w:rPr>
          <w:sz w:val="24"/>
          <w:szCs w:val="24"/>
        </w:rPr>
        <w:t>;</w:t>
      </w:r>
      <w:bookmarkEnd w:id="122"/>
    </w:p>
    <w:p w14:paraId="6F5F2CE7" w14:textId="77777777" w:rsidR="00F467EC" w:rsidRPr="0042617A" w:rsidRDefault="00F467EC" w:rsidP="001C483A">
      <w:pPr>
        <w:pStyle w:val="paragrafesraas"/>
        <w:tabs>
          <w:tab w:val="num" w:pos="6379"/>
        </w:tabs>
        <w:ind w:left="709"/>
        <w:rPr>
          <w:color w:val="000000"/>
          <w:sz w:val="24"/>
          <w:szCs w:val="24"/>
        </w:rPr>
      </w:pPr>
      <w:bookmarkStart w:id="123" w:name="_Ref57100399"/>
      <w:r w:rsidRPr="0042617A">
        <w:rPr>
          <w:sz w:val="24"/>
          <w:szCs w:val="24"/>
        </w:rPr>
        <w:t>Valdžios subjektui nėra įteikta jokių pranešimų ar šaukimų į teismą ar arbitražą ir nėra jokių prieš jį ar jo pradėtų prieš kitą asmenį ar ketinamų pradėti nagrinėjimų</w:t>
      </w:r>
      <w:r w:rsidR="007C3E8B" w:rsidRPr="0042617A">
        <w:rPr>
          <w:sz w:val="24"/>
          <w:szCs w:val="24"/>
        </w:rPr>
        <w:t xml:space="preserve"> teisminių bylų</w:t>
      </w:r>
      <w:r w:rsidRPr="0042617A">
        <w:rPr>
          <w:sz w:val="24"/>
          <w:szCs w:val="24"/>
        </w:rPr>
        <w:t>, arbitražo ar kitų teisinių procesų, kurie galėtų padaryti esminę neigiamą įtaką Valdžios subjekto finansinei padėčiai ir / ar galimybei vykdyti įsipareigojimus pagal Sutartį;</w:t>
      </w:r>
      <w:bookmarkEnd w:id="123"/>
    </w:p>
    <w:p w14:paraId="314A9E18" w14:textId="260EED8C" w:rsidR="00F467EC" w:rsidRPr="00303256" w:rsidRDefault="007C7EFE" w:rsidP="001C483A">
      <w:pPr>
        <w:pStyle w:val="paragrafesraas"/>
        <w:tabs>
          <w:tab w:val="num" w:pos="6379"/>
        </w:tabs>
        <w:ind w:left="709"/>
        <w:rPr>
          <w:sz w:val="24"/>
          <w:szCs w:val="24"/>
        </w:rPr>
      </w:pPr>
      <w:r w:rsidRPr="00303256">
        <w:rPr>
          <w:sz w:val="24"/>
          <w:szCs w:val="24"/>
        </w:rPr>
        <w:t>Žemės sklypa</w:t>
      </w:r>
      <w:r w:rsidR="00B458F7" w:rsidRPr="00303256">
        <w:rPr>
          <w:sz w:val="24"/>
          <w:szCs w:val="24"/>
        </w:rPr>
        <w:t xml:space="preserve">s </w:t>
      </w:r>
      <w:r w:rsidRPr="00303256">
        <w:rPr>
          <w:sz w:val="24"/>
          <w:szCs w:val="24"/>
        </w:rPr>
        <w:t xml:space="preserve"> neįtraukt</w:t>
      </w:r>
      <w:r w:rsidR="00906D94" w:rsidRPr="00303256">
        <w:rPr>
          <w:sz w:val="24"/>
          <w:szCs w:val="24"/>
        </w:rPr>
        <w:t>as (-</w:t>
      </w:r>
      <w:r w:rsidRPr="00303256">
        <w:rPr>
          <w:sz w:val="24"/>
          <w:szCs w:val="24"/>
        </w:rPr>
        <w:t>i</w:t>
      </w:r>
      <w:r w:rsidR="00906D94" w:rsidRPr="00303256">
        <w:rPr>
          <w:sz w:val="24"/>
          <w:szCs w:val="24"/>
        </w:rPr>
        <w:t>)</w:t>
      </w:r>
      <w:r w:rsidRPr="00303256">
        <w:rPr>
          <w:sz w:val="24"/>
          <w:szCs w:val="24"/>
        </w:rPr>
        <w:t xml:space="preserve"> į </w:t>
      </w:r>
      <w:r w:rsidR="005A34A6">
        <w:rPr>
          <w:sz w:val="24"/>
          <w:szCs w:val="24"/>
        </w:rPr>
        <w:t xml:space="preserve"> </w:t>
      </w:r>
      <w:r w:rsidR="00183A0F" w:rsidRPr="00303256">
        <w:rPr>
          <w:sz w:val="24"/>
          <w:szCs w:val="24"/>
        </w:rPr>
        <w:t xml:space="preserve">viešame aukcione parduodamo valstybės nekilnojamojo turto ir kitų nekilnojamųjų daiktų sąrašą, taip pat nėra asmenų, turinčių teisę atkurti nuosavybės teises į Žemės sklypą pagal Lietuvos Respublikos piliečių nuosavybės teisių į išlikusį nekilnojamą turtą atkūrimo įstatymą, ir nėra jokių kitų apribojimų, </w:t>
      </w:r>
      <w:proofErr w:type="spellStart"/>
      <w:r w:rsidR="00183A0F" w:rsidRPr="00303256">
        <w:rPr>
          <w:sz w:val="24"/>
          <w:szCs w:val="24"/>
        </w:rPr>
        <w:t>kuie</w:t>
      </w:r>
      <w:proofErr w:type="spellEnd"/>
      <w:r w:rsidR="00183A0F" w:rsidRPr="00303256">
        <w:rPr>
          <w:sz w:val="24"/>
          <w:szCs w:val="24"/>
        </w:rPr>
        <w:t xml:space="preserve"> neleistų Privačiam subjektui sudaryti nuomos sutarties dėl Žemės sklypo ar naudoti jo Sutartyje numatytais tikslais ir tvarka, išskyrus apribojimus, kurie numatyti Sąlygose, Sutartyj</w:t>
      </w:r>
      <w:r w:rsidR="00693D28">
        <w:rPr>
          <w:sz w:val="24"/>
          <w:szCs w:val="24"/>
        </w:rPr>
        <w:t>e</w:t>
      </w:r>
      <w:r w:rsidR="00183A0F" w:rsidRPr="00303256">
        <w:rPr>
          <w:sz w:val="24"/>
          <w:szCs w:val="24"/>
        </w:rPr>
        <w:t xml:space="preserve">, viešuosiuose registruose, taip pat tuos apribojimus, kurie Investuotojui buvo atskleisti Pirkimo metu; </w:t>
      </w:r>
    </w:p>
    <w:p w14:paraId="169FC215" w14:textId="77777777" w:rsidR="00F467EC" w:rsidRPr="0042617A" w:rsidRDefault="005A0DD1" w:rsidP="001C483A">
      <w:pPr>
        <w:pStyle w:val="paragrafesraas"/>
        <w:tabs>
          <w:tab w:val="num" w:pos="6379"/>
        </w:tabs>
        <w:ind w:left="709"/>
        <w:rPr>
          <w:color w:val="000000"/>
          <w:sz w:val="24"/>
          <w:szCs w:val="24"/>
        </w:rPr>
      </w:pPr>
      <w:r w:rsidRPr="0042617A">
        <w:rPr>
          <w:sz w:val="24"/>
          <w:szCs w:val="24"/>
        </w:rPr>
        <w:lastRenderedPageBreak/>
        <w:t>Sutartį pasirašant</w:t>
      </w:r>
      <w:r w:rsidR="00183A0F">
        <w:rPr>
          <w:sz w:val="24"/>
          <w:szCs w:val="24"/>
        </w:rPr>
        <w:t>i</w:t>
      </w:r>
      <w:r w:rsidRPr="0042617A">
        <w:rPr>
          <w:sz w:val="24"/>
          <w:szCs w:val="24"/>
        </w:rPr>
        <w:t xml:space="preserve">s </w:t>
      </w:r>
      <w:r w:rsidR="00F467EC" w:rsidRPr="0042617A">
        <w:rPr>
          <w:sz w:val="24"/>
          <w:szCs w:val="24"/>
        </w:rPr>
        <w:t>Valdžios subjekto atstova</w:t>
      </w:r>
      <w:r w:rsidR="00183A0F">
        <w:rPr>
          <w:sz w:val="24"/>
          <w:szCs w:val="24"/>
        </w:rPr>
        <w:t>s</w:t>
      </w:r>
      <w:r w:rsidR="00F467EC" w:rsidRPr="0042617A">
        <w:rPr>
          <w:sz w:val="24"/>
          <w:szCs w:val="24"/>
        </w:rPr>
        <w:t xml:space="preserve"> turi visus įgaliojimus sudaryti Sutartį.</w:t>
      </w:r>
    </w:p>
    <w:p w14:paraId="09E55E6C" w14:textId="68CA9293" w:rsidR="00C07678" w:rsidRPr="0042617A" w:rsidRDefault="00C07678" w:rsidP="00250684">
      <w:pPr>
        <w:pStyle w:val="paragrafai"/>
        <w:tabs>
          <w:tab w:val="num" w:pos="2268"/>
        </w:tabs>
        <w:ind w:left="567"/>
        <w:rPr>
          <w:sz w:val="24"/>
          <w:szCs w:val="24"/>
        </w:rPr>
      </w:pPr>
      <w:bookmarkStart w:id="124" w:name="_Toc284496668"/>
      <w:r w:rsidRPr="0042617A">
        <w:rPr>
          <w:sz w:val="24"/>
          <w:szCs w:val="24"/>
        </w:rPr>
        <w:t xml:space="preserve">Nepaisant Sutarties </w:t>
      </w:r>
      <w:r w:rsidR="001F3ACC" w:rsidRPr="00C92AF3">
        <w:rPr>
          <w:sz w:val="24"/>
          <w:szCs w:val="24"/>
        </w:rPr>
        <w:fldChar w:fldCharType="begin"/>
      </w:r>
      <w:r w:rsidR="001F3ACC" w:rsidRPr="0042617A">
        <w:rPr>
          <w:sz w:val="24"/>
          <w:szCs w:val="24"/>
        </w:rPr>
        <w:instrText xml:space="preserve"> REF _Ref137391139 \r \h </w:instrText>
      </w:r>
      <w:r w:rsidR="002D5DCF" w:rsidRPr="0042617A">
        <w:rPr>
          <w:sz w:val="24"/>
          <w:szCs w:val="24"/>
        </w:rPr>
        <w:instrText xml:space="preserve"> \* MERGEFORMAT </w:instrText>
      </w:r>
      <w:r w:rsidR="001F3ACC" w:rsidRPr="00C92AF3">
        <w:rPr>
          <w:sz w:val="24"/>
          <w:szCs w:val="24"/>
        </w:rPr>
      </w:r>
      <w:r w:rsidR="001F3ACC" w:rsidRPr="00C92AF3">
        <w:rPr>
          <w:sz w:val="24"/>
          <w:szCs w:val="24"/>
        </w:rPr>
        <w:fldChar w:fldCharType="separate"/>
      </w:r>
      <w:r w:rsidR="00B87438">
        <w:rPr>
          <w:sz w:val="24"/>
          <w:szCs w:val="24"/>
        </w:rPr>
        <w:t>6.1</w:t>
      </w:r>
      <w:r w:rsidR="001F3ACC" w:rsidRPr="00C92AF3">
        <w:rPr>
          <w:sz w:val="24"/>
          <w:szCs w:val="24"/>
        </w:rPr>
        <w:fldChar w:fldCharType="end"/>
      </w:r>
      <w:r w:rsidR="001F3ACC" w:rsidRPr="0042617A">
        <w:rPr>
          <w:sz w:val="24"/>
          <w:szCs w:val="24"/>
        </w:rPr>
        <w:t xml:space="preserve"> punkte </w:t>
      </w:r>
      <w:r w:rsidRPr="0042617A">
        <w:rPr>
          <w:sz w:val="24"/>
          <w:szCs w:val="24"/>
        </w:rPr>
        <w:t xml:space="preserve">nustatytų Valdžios subjekto pareiškimų ir garantijų, Šalys pareiškia ir patvirtina, kad Valdžios subjektas prieš sudarant Sutartį sudarė galimybes Investuotojui atlikti savarankiškus patikrinimus dėl </w:t>
      </w:r>
      <w:r w:rsidR="00520958">
        <w:rPr>
          <w:sz w:val="24"/>
          <w:szCs w:val="24"/>
        </w:rPr>
        <w:t>Valdžios</w:t>
      </w:r>
      <w:r w:rsidRPr="0042617A">
        <w:rPr>
          <w:sz w:val="24"/>
          <w:szCs w:val="24"/>
        </w:rPr>
        <w:t xml:space="preserve"> subjekto </w:t>
      </w:r>
      <w:r w:rsidR="00520958">
        <w:rPr>
          <w:sz w:val="24"/>
          <w:szCs w:val="24"/>
        </w:rPr>
        <w:t xml:space="preserve">Pirkimo metu Investuotojui pateiktų duomenų / informacijos, </w:t>
      </w:r>
      <w:r w:rsidRPr="0042617A">
        <w:rPr>
          <w:sz w:val="24"/>
          <w:szCs w:val="24"/>
        </w:rPr>
        <w:t xml:space="preserve">pareiškimų ir garantijų teisingumo </w:t>
      </w:r>
      <w:r w:rsidR="005A34A6">
        <w:rPr>
          <w:sz w:val="24"/>
          <w:szCs w:val="24"/>
        </w:rPr>
        <w:t>bei</w:t>
      </w:r>
      <w:r w:rsidR="005A34A6" w:rsidRPr="0042617A">
        <w:rPr>
          <w:sz w:val="24"/>
          <w:szCs w:val="24"/>
        </w:rPr>
        <w:t xml:space="preserve"> </w:t>
      </w:r>
      <w:r w:rsidRPr="0042617A">
        <w:rPr>
          <w:sz w:val="24"/>
          <w:szCs w:val="24"/>
        </w:rPr>
        <w:t xml:space="preserve">tikslumo, specifikacijų ir šios Sutarties projekto teisingumo, tikslumo, teisėtumo ir klaidų juose nebuvimo bei dėl </w:t>
      </w:r>
      <w:r w:rsidR="003156CD" w:rsidRPr="006669C1">
        <w:rPr>
          <w:sz w:val="24"/>
          <w:szCs w:val="24"/>
        </w:rPr>
        <w:t>Turto</w:t>
      </w:r>
      <w:r w:rsidR="00062564">
        <w:rPr>
          <w:sz w:val="24"/>
          <w:szCs w:val="24"/>
        </w:rPr>
        <w:t>, Žemės sklypo</w:t>
      </w:r>
      <w:r w:rsidRPr="006669C1">
        <w:rPr>
          <w:sz w:val="24"/>
          <w:szCs w:val="24"/>
        </w:rPr>
        <w:t xml:space="preserve"> statuso</w:t>
      </w:r>
      <w:r w:rsidRPr="0042617A">
        <w:rPr>
          <w:sz w:val="24"/>
          <w:szCs w:val="24"/>
        </w:rPr>
        <w:t>, būklės, trūkumų, suvaržymų, apsunkinimų, valdymo ir naudojimo sąlygų ir reikalavimų. Valdžios subjektas supranta, kad Privatus subjektas ir Investuotojas sudaro Sutartį ne vien pasitikėdamas Valdžios subjekto pareiškimais ir garantijomis bei Privačiam subjektui ir Investuotojui pateikta informacija.</w:t>
      </w:r>
    </w:p>
    <w:p w14:paraId="3F6410F4" w14:textId="77777777" w:rsidR="00F467EC" w:rsidRPr="0042617A" w:rsidRDefault="00F467EC" w:rsidP="00250684">
      <w:pPr>
        <w:pStyle w:val="paragrafai"/>
        <w:tabs>
          <w:tab w:val="num" w:pos="2268"/>
        </w:tabs>
        <w:ind w:left="567"/>
        <w:rPr>
          <w:sz w:val="24"/>
          <w:szCs w:val="24"/>
        </w:rPr>
      </w:pPr>
      <w:r w:rsidRPr="0042617A">
        <w:rPr>
          <w:sz w:val="24"/>
          <w:szCs w:val="24"/>
        </w:rPr>
        <w:t>Valdžios subjektas įsipareigoja nedelsiant informuoti Investuotoją ir Privatų subjektą apie bet kokius įvykius ar aplinkybes, dėl kurių bet kuris iš Valdžios subjekto pareiškimų ar garantijų taps neteisingas arba galėtų tokiu tapti ateityje.</w:t>
      </w:r>
      <w:bookmarkEnd w:id="124"/>
    </w:p>
    <w:p w14:paraId="7CEB318F" w14:textId="6BDE0311" w:rsidR="00915C05" w:rsidRPr="0042617A" w:rsidRDefault="00915C05" w:rsidP="007C71C4">
      <w:pPr>
        <w:pStyle w:val="paragrafai"/>
        <w:tabs>
          <w:tab w:val="num" w:pos="851"/>
        </w:tabs>
        <w:ind w:left="567" w:hanging="567"/>
        <w:rPr>
          <w:sz w:val="24"/>
          <w:szCs w:val="24"/>
        </w:rPr>
      </w:pPr>
      <w:bookmarkStart w:id="125" w:name="_Toc284496669"/>
      <w:r w:rsidRPr="0042617A">
        <w:rPr>
          <w:sz w:val="24"/>
          <w:szCs w:val="24"/>
        </w:rPr>
        <w:t xml:space="preserve">Sutarties </w:t>
      </w:r>
      <w:r w:rsidRPr="00C92AF3">
        <w:rPr>
          <w:sz w:val="24"/>
          <w:szCs w:val="24"/>
        </w:rPr>
        <w:fldChar w:fldCharType="begin"/>
      </w:r>
      <w:r w:rsidRPr="0042617A">
        <w:rPr>
          <w:sz w:val="24"/>
          <w:szCs w:val="24"/>
        </w:rPr>
        <w:instrText xml:space="preserve"> REF _Ref137391139 \r \h </w:instrText>
      </w:r>
      <w:r w:rsidR="002D5DCF"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6.1</w:t>
      </w:r>
      <w:r w:rsidRPr="00C92AF3">
        <w:rPr>
          <w:sz w:val="24"/>
          <w:szCs w:val="24"/>
        </w:rPr>
        <w:fldChar w:fldCharType="end"/>
      </w:r>
      <w:r w:rsidRPr="0042617A">
        <w:rPr>
          <w:sz w:val="24"/>
          <w:szCs w:val="24"/>
        </w:rPr>
        <w:t xml:space="preserve"> punkte nustatyti Valdžios subjekto pareiškimai ir garantijos galioja ir galios visa apimtimi nuo Sutarties sudarymo momento.</w:t>
      </w:r>
    </w:p>
    <w:p w14:paraId="65D941BE" w14:textId="77777777" w:rsidR="00F467EC" w:rsidRPr="0042617A" w:rsidRDefault="00F467EC" w:rsidP="007C71C4">
      <w:pPr>
        <w:pStyle w:val="Antrat2"/>
        <w:tabs>
          <w:tab w:val="clear" w:pos="495"/>
        </w:tabs>
        <w:ind w:left="567"/>
        <w:rPr>
          <w:sz w:val="24"/>
          <w:szCs w:val="24"/>
        </w:rPr>
      </w:pPr>
      <w:bookmarkStart w:id="126" w:name="_Ref283652823"/>
      <w:bookmarkStart w:id="127" w:name="_Toc284496670"/>
      <w:bookmarkStart w:id="128" w:name="_Toc293074443"/>
      <w:bookmarkStart w:id="129" w:name="_Toc297646368"/>
      <w:bookmarkStart w:id="130" w:name="_Toc300049715"/>
      <w:bookmarkStart w:id="131" w:name="_Toc309205490"/>
      <w:bookmarkStart w:id="132" w:name="_Toc98421385"/>
      <w:bookmarkEnd w:id="125"/>
      <w:r w:rsidRPr="0042617A">
        <w:rPr>
          <w:sz w:val="24"/>
          <w:szCs w:val="24"/>
        </w:rPr>
        <w:t>Privataus subjekto ir Investuotojo pareiškimai ir garantijos</w:t>
      </w:r>
      <w:bookmarkEnd w:id="109"/>
      <w:bookmarkEnd w:id="110"/>
      <w:bookmarkEnd w:id="126"/>
      <w:bookmarkEnd w:id="127"/>
      <w:bookmarkEnd w:id="128"/>
      <w:bookmarkEnd w:id="129"/>
      <w:bookmarkEnd w:id="130"/>
      <w:bookmarkEnd w:id="131"/>
      <w:bookmarkEnd w:id="132"/>
    </w:p>
    <w:p w14:paraId="5ABC0D88" w14:textId="77777777" w:rsidR="00F467EC" w:rsidRPr="0042617A" w:rsidRDefault="00F467EC" w:rsidP="007C71C4">
      <w:pPr>
        <w:pStyle w:val="paragrafai"/>
        <w:ind w:left="567"/>
        <w:rPr>
          <w:sz w:val="24"/>
          <w:szCs w:val="24"/>
        </w:rPr>
      </w:pPr>
      <w:bookmarkStart w:id="133" w:name="_Ref136254579"/>
      <w:bookmarkStart w:id="134" w:name="_Toc284496671"/>
      <w:r w:rsidRPr="0042617A">
        <w:rPr>
          <w:sz w:val="24"/>
          <w:szCs w:val="24"/>
        </w:rPr>
        <w:t>Privatus subjektas ir Investuotojas pareiškia ir garantuoja:</w:t>
      </w:r>
      <w:bookmarkStart w:id="135" w:name="_Ref283639463"/>
      <w:bookmarkEnd w:id="133"/>
      <w:bookmarkEnd w:id="134"/>
    </w:p>
    <w:p w14:paraId="7B600FBE" w14:textId="77777777" w:rsidR="00F467EC" w:rsidRPr="0042617A" w:rsidRDefault="00F467EC" w:rsidP="007C71C4">
      <w:pPr>
        <w:pStyle w:val="paragrafesraas"/>
        <w:ind w:left="851"/>
        <w:rPr>
          <w:sz w:val="24"/>
          <w:szCs w:val="24"/>
        </w:rPr>
      </w:pPr>
      <w:bookmarkStart w:id="136" w:name="_Ref56749563"/>
      <w:r w:rsidRPr="0042617A">
        <w:rPr>
          <w:sz w:val="24"/>
          <w:szCs w:val="24"/>
        </w:rPr>
        <w:t xml:space="preserve">Privatus subjektas ir Investuotojas yra tinkamai įsteigti ir teisėtai pagal </w:t>
      </w:r>
      <w:r w:rsidR="00B262D0" w:rsidRPr="00B262D0">
        <w:rPr>
          <w:spacing w:val="0"/>
          <w:sz w:val="24"/>
          <w:szCs w:val="24"/>
        </w:rPr>
        <w:t>Lietuvos Respublikos</w:t>
      </w:r>
      <w:r w:rsidRPr="0042617A">
        <w:rPr>
          <w:sz w:val="24"/>
          <w:szCs w:val="24"/>
        </w:rPr>
        <w:t xml:space="preserve"> teisės aktus veikiantys juridiniai asmenys, turintys visas teises</w:t>
      </w:r>
      <w:r w:rsidR="008E1C08" w:rsidRPr="0042617A">
        <w:rPr>
          <w:sz w:val="24"/>
          <w:szCs w:val="24"/>
        </w:rPr>
        <w:t>, sutikimus, patvirtinimus sprendimus, įgalinimus</w:t>
      </w:r>
      <w:r w:rsidRPr="0042617A">
        <w:rPr>
          <w:sz w:val="24"/>
          <w:szCs w:val="24"/>
        </w:rPr>
        <w:t xml:space="preserve"> ir įgaliojimus ir atlikę visus veiksmus, reikalingus</w:t>
      </w:r>
      <w:r w:rsidR="008E1C08" w:rsidRPr="0042617A">
        <w:rPr>
          <w:sz w:val="24"/>
          <w:szCs w:val="24"/>
        </w:rPr>
        <w:t xml:space="preserve"> teisėtai</w:t>
      </w:r>
      <w:r w:rsidRPr="0042617A">
        <w:rPr>
          <w:sz w:val="24"/>
          <w:szCs w:val="24"/>
        </w:rPr>
        <w:t xml:space="preserve"> sudaryti Sutartį ir įgyvendinti savo teises ir pareigas pagal ją;</w:t>
      </w:r>
      <w:bookmarkEnd w:id="135"/>
      <w:bookmarkEnd w:id="136"/>
    </w:p>
    <w:p w14:paraId="2F48D719" w14:textId="4E748F70" w:rsidR="00F467EC" w:rsidRDefault="00F467EC" w:rsidP="007C71C4">
      <w:pPr>
        <w:pStyle w:val="paragrafesraas"/>
        <w:ind w:left="851"/>
        <w:rPr>
          <w:sz w:val="24"/>
          <w:szCs w:val="24"/>
        </w:rPr>
      </w:pPr>
      <w:bookmarkStart w:id="137" w:name="_Ref61273097"/>
      <w:r w:rsidRPr="0042617A">
        <w:rPr>
          <w:sz w:val="24"/>
          <w:szCs w:val="24"/>
        </w:rPr>
        <w:t xml:space="preserve">Privataus subjekto 100 % </w:t>
      </w:r>
      <w:r w:rsidR="008E1C08" w:rsidRPr="0042617A">
        <w:rPr>
          <w:sz w:val="24"/>
          <w:szCs w:val="24"/>
        </w:rPr>
        <w:t>(vienas šimtas</w:t>
      </w:r>
      <w:r w:rsidR="005D7DFA">
        <w:rPr>
          <w:sz w:val="24"/>
          <w:szCs w:val="24"/>
        </w:rPr>
        <w:t>)</w:t>
      </w:r>
      <w:r w:rsidR="008E1C08" w:rsidRPr="0042617A">
        <w:rPr>
          <w:sz w:val="24"/>
          <w:szCs w:val="24"/>
        </w:rPr>
        <w:t xml:space="preserve"> procentų </w:t>
      </w:r>
      <w:r w:rsidRPr="0042617A">
        <w:rPr>
          <w:sz w:val="24"/>
          <w:szCs w:val="24"/>
        </w:rPr>
        <w:t>akcijų priklauso ir priklausys Investuotojui, išskyrus atvejus, kai Sutartis aiškiai leidžia kitaip. Privatus subjektas neužsiima jokia kita veikla, nesusijusia su įsipareigojimų pagal Sutartį vykdymu</w:t>
      </w:r>
      <w:r w:rsidR="005A34A6">
        <w:rPr>
          <w:sz w:val="24"/>
          <w:szCs w:val="24"/>
        </w:rPr>
        <w:t>,</w:t>
      </w:r>
      <w:r w:rsidRPr="0042617A">
        <w:rPr>
          <w:sz w:val="24"/>
          <w:szCs w:val="24"/>
        </w:rPr>
        <w:t xml:space="preserve"> ir be išankstinio raštiško Valdžios subjekto sutikimo ja neužsiims visu Sutarties galiojimo laikotarpiu;</w:t>
      </w:r>
      <w:bookmarkEnd w:id="137"/>
    </w:p>
    <w:p w14:paraId="1870A34A" w14:textId="77777777" w:rsidR="005D7DFA" w:rsidRPr="0042617A" w:rsidRDefault="005D7DFA" w:rsidP="007C71C4">
      <w:pPr>
        <w:pStyle w:val="paragrafesraas"/>
        <w:tabs>
          <w:tab w:val="clear" w:pos="2989"/>
          <w:tab w:val="num" w:pos="1276"/>
        </w:tabs>
        <w:ind w:left="851"/>
        <w:rPr>
          <w:sz w:val="24"/>
          <w:szCs w:val="24"/>
        </w:rPr>
      </w:pPr>
      <w:r w:rsidRPr="005D7DFA">
        <w:rPr>
          <w:sz w:val="24"/>
          <w:szCs w:val="24"/>
        </w:rPr>
        <w:t>Privatus subjektas turi ar gali per protingą ir įsipareigojimams laiku vykdyti pakankamą laiką po Sutarties sudarymo įgyti teisę verstis veikla, reikalinga Sutarčiai vykdyti</w:t>
      </w:r>
      <w:r>
        <w:rPr>
          <w:sz w:val="24"/>
          <w:szCs w:val="24"/>
        </w:rPr>
        <w:t>;</w:t>
      </w:r>
    </w:p>
    <w:p w14:paraId="3435131E" w14:textId="77777777" w:rsidR="00F467EC" w:rsidRPr="0042617A" w:rsidRDefault="00F467EC" w:rsidP="007C71C4">
      <w:pPr>
        <w:pStyle w:val="paragrafesraas"/>
        <w:tabs>
          <w:tab w:val="clear" w:pos="2989"/>
          <w:tab w:val="num" w:pos="1276"/>
        </w:tabs>
        <w:ind w:left="851"/>
        <w:rPr>
          <w:color w:val="000000"/>
          <w:sz w:val="24"/>
          <w:szCs w:val="24"/>
        </w:rPr>
      </w:pPr>
      <w:r w:rsidRPr="0042617A">
        <w:rPr>
          <w:sz w:val="24"/>
          <w:szCs w:val="24"/>
        </w:rPr>
        <w:t>Investuotojas ir Privatus subjektas bei jų atitinkamai įgalioti darbuotojai, vadovai</w:t>
      </w:r>
      <w:r w:rsidR="00F85146" w:rsidRPr="0042617A">
        <w:rPr>
          <w:sz w:val="24"/>
          <w:szCs w:val="24"/>
        </w:rPr>
        <w:t xml:space="preserve">, </w:t>
      </w:r>
      <w:r w:rsidR="001F7420">
        <w:rPr>
          <w:sz w:val="24"/>
          <w:szCs w:val="24"/>
        </w:rPr>
        <w:t xml:space="preserve">valdymo </w:t>
      </w:r>
      <w:r w:rsidR="00F85146" w:rsidRPr="0042617A">
        <w:rPr>
          <w:sz w:val="24"/>
          <w:szCs w:val="24"/>
        </w:rPr>
        <w:t>organai</w:t>
      </w:r>
      <w:r w:rsidRPr="0042617A">
        <w:rPr>
          <w:sz w:val="24"/>
          <w:szCs w:val="24"/>
        </w:rPr>
        <w:t xml:space="preserve"> ir akcininkai</w:t>
      </w:r>
      <w:r w:rsidR="00F85146" w:rsidRPr="0042617A">
        <w:rPr>
          <w:sz w:val="24"/>
          <w:szCs w:val="24"/>
        </w:rPr>
        <w:t>/ dalyviai</w:t>
      </w:r>
      <w:r w:rsidRPr="0042617A">
        <w:rPr>
          <w:sz w:val="24"/>
          <w:szCs w:val="24"/>
        </w:rPr>
        <w:t xml:space="preserve"> atliko visus veiksmus</w:t>
      </w:r>
      <w:r w:rsidR="005A34A6">
        <w:rPr>
          <w:sz w:val="24"/>
          <w:szCs w:val="24"/>
        </w:rPr>
        <w:t>,</w:t>
      </w:r>
      <w:r w:rsidRPr="0042617A">
        <w:rPr>
          <w:sz w:val="24"/>
          <w:szCs w:val="24"/>
        </w:rPr>
        <w:t xml:space="preserve"> </w:t>
      </w:r>
      <w:r w:rsidR="00F85146" w:rsidRPr="0042617A">
        <w:rPr>
          <w:sz w:val="24"/>
          <w:szCs w:val="24"/>
        </w:rPr>
        <w:t xml:space="preserve">priėmė visus sprendimus, išdavė sutikimus </w:t>
      </w:r>
      <w:r w:rsidRPr="0042617A">
        <w:rPr>
          <w:sz w:val="24"/>
          <w:szCs w:val="24"/>
        </w:rPr>
        <w:t xml:space="preserve">ir gavo visus reikalingus leidimus </w:t>
      </w:r>
      <w:r w:rsidR="00F85146" w:rsidRPr="0042617A">
        <w:rPr>
          <w:sz w:val="24"/>
          <w:szCs w:val="24"/>
        </w:rPr>
        <w:t>ir pritarimus</w:t>
      </w:r>
      <w:r w:rsidR="001F7420">
        <w:rPr>
          <w:sz w:val="24"/>
          <w:szCs w:val="24"/>
        </w:rPr>
        <w:t>, kurie pagal kitas sutartis, Investuotojo ir Privataus subjekto įstatus ar jiems taikomus teisės aktus yra reikalingi</w:t>
      </w:r>
      <w:r w:rsidR="00F85146" w:rsidRPr="0042617A">
        <w:rPr>
          <w:sz w:val="24"/>
          <w:szCs w:val="24"/>
        </w:rPr>
        <w:t xml:space="preserve"> </w:t>
      </w:r>
      <w:r w:rsidRPr="0042617A">
        <w:rPr>
          <w:sz w:val="24"/>
          <w:szCs w:val="24"/>
        </w:rPr>
        <w:t>Sutarties sudarymui ir ja prisiimtų įsipareigojimų vykdymui. Sutartis sukuria Privačiam subjektui ir Investuotojui teisėtas bei galiojančias prievoles</w:t>
      </w:r>
      <w:r w:rsidR="00F85146" w:rsidRPr="0042617A">
        <w:rPr>
          <w:sz w:val="24"/>
          <w:szCs w:val="24"/>
        </w:rPr>
        <w:t xml:space="preserve"> pagal Sutarties nuostatas</w:t>
      </w:r>
      <w:r w:rsidRPr="0042617A">
        <w:rPr>
          <w:sz w:val="24"/>
          <w:szCs w:val="24"/>
        </w:rPr>
        <w:t>;</w:t>
      </w:r>
    </w:p>
    <w:p w14:paraId="732B3971" w14:textId="77777777" w:rsidR="00F467EC" w:rsidRPr="0042617A" w:rsidRDefault="00F467EC" w:rsidP="007C71C4">
      <w:pPr>
        <w:pStyle w:val="paragrafesraas"/>
        <w:tabs>
          <w:tab w:val="clear" w:pos="2989"/>
          <w:tab w:val="num" w:pos="1276"/>
        </w:tabs>
        <w:ind w:left="851"/>
        <w:rPr>
          <w:color w:val="000000"/>
          <w:sz w:val="24"/>
          <w:szCs w:val="24"/>
        </w:rPr>
      </w:pPr>
      <w:r w:rsidRPr="0042617A">
        <w:rPr>
          <w:sz w:val="24"/>
          <w:szCs w:val="24"/>
        </w:rPr>
        <w:t>Sudarydami bei vykdydami Sutartį Privatus subjektas ir Investuotojas nepažeidžia jokių esminių susitarimų ar įsipareigojimų, kurių šalimi jie yra, jiems taikomo teismo sprendimo</w:t>
      </w:r>
      <w:r w:rsidR="00F85146" w:rsidRPr="0042617A">
        <w:rPr>
          <w:sz w:val="24"/>
          <w:szCs w:val="24"/>
        </w:rPr>
        <w:t>, nuosprendžio, nutarimo,</w:t>
      </w:r>
      <w:r w:rsidRPr="0042617A">
        <w:rPr>
          <w:sz w:val="24"/>
          <w:szCs w:val="24"/>
        </w:rPr>
        <w:t xml:space="preserve"> arba nutarties, </w:t>
      </w:r>
      <w:r w:rsidR="00F85146" w:rsidRPr="0042617A">
        <w:rPr>
          <w:sz w:val="24"/>
          <w:szCs w:val="24"/>
        </w:rPr>
        <w:t>ar</w:t>
      </w:r>
      <w:r w:rsidR="00AF2D02" w:rsidRPr="0042617A">
        <w:rPr>
          <w:sz w:val="24"/>
          <w:szCs w:val="24"/>
        </w:rPr>
        <w:t>b</w:t>
      </w:r>
      <w:r w:rsidR="00F85146" w:rsidRPr="0042617A">
        <w:rPr>
          <w:sz w:val="24"/>
          <w:szCs w:val="24"/>
        </w:rPr>
        <w:t xml:space="preserve">a arbitražo sprendimo, </w:t>
      </w:r>
      <w:r w:rsidRPr="0042617A">
        <w:rPr>
          <w:sz w:val="24"/>
          <w:szCs w:val="24"/>
        </w:rPr>
        <w:t>taip pat jokių jiems taikomų įstatymų ar kitų teisės aktų reikalavimų;</w:t>
      </w:r>
    </w:p>
    <w:p w14:paraId="5C479232" w14:textId="77777777" w:rsidR="00F467EC" w:rsidRPr="0042617A" w:rsidRDefault="00F467EC" w:rsidP="007C71C4">
      <w:pPr>
        <w:pStyle w:val="paragrafesraas"/>
        <w:tabs>
          <w:tab w:val="clear" w:pos="2989"/>
          <w:tab w:val="num" w:pos="1276"/>
        </w:tabs>
        <w:ind w:left="851"/>
        <w:rPr>
          <w:color w:val="000000"/>
          <w:sz w:val="24"/>
          <w:szCs w:val="24"/>
        </w:rPr>
      </w:pPr>
      <w:bookmarkStart w:id="138" w:name="_Ref56749571"/>
      <w:r w:rsidRPr="0042617A">
        <w:rPr>
          <w:sz w:val="24"/>
          <w:szCs w:val="24"/>
        </w:rPr>
        <w:t xml:space="preserve">Investuotojui ir Privačiam subjektui nėra įteikta jokių pranešimų ar šaukimų į teismą ar arbitražą ir nėra jokių prieš juos ar jų pradėtų prieš kitą asmenį ar ketinamų pradėti teisminių bylų nagrinėjimų, arbitražo ar kitų teisinių procesų, kurie galėtų padaryti esminę neigiamą įtaką </w:t>
      </w:r>
      <w:r w:rsidRPr="0042617A">
        <w:rPr>
          <w:sz w:val="24"/>
          <w:szCs w:val="24"/>
        </w:rPr>
        <w:lastRenderedPageBreak/>
        <w:t xml:space="preserve">Privataus subjekto </w:t>
      </w:r>
      <w:r w:rsidR="00061EEA" w:rsidRPr="0042617A">
        <w:rPr>
          <w:sz w:val="24"/>
          <w:szCs w:val="24"/>
        </w:rPr>
        <w:t xml:space="preserve">ir/ </w:t>
      </w:r>
      <w:r w:rsidRPr="0042617A">
        <w:rPr>
          <w:sz w:val="24"/>
          <w:szCs w:val="24"/>
        </w:rPr>
        <w:t>ar Investuotojo finansinei padėčiai ir / ar verslui ir / ar galimybei vykdyti įsipareigojimus pagal Sutartį ir apie kuriuos nėra raštiškai informuotas Valdžios subjektas;</w:t>
      </w:r>
      <w:bookmarkEnd w:id="138"/>
    </w:p>
    <w:p w14:paraId="40C0629A" w14:textId="77777777" w:rsidR="00F467EC" w:rsidRPr="0042617A" w:rsidRDefault="00F467EC" w:rsidP="007C71C4">
      <w:pPr>
        <w:pStyle w:val="paragrafesraas"/>
        <w:tabs>
          <w:tab w:val="clear" w:pos="2989"/>
          <w:tab w:val="num" w:pos="1276"/>
        </w:tabs>
        <w:ind w:left="851"/>
        <w:rPr>
          <w:color w:val="000000"/>
          <w:sz w:val="24"/>
          <w:szCs w:val="24"/>
        </w:rPr>
      </w:pPr>
      <w:bookmarkStart w:id="139" w:name="_Ref61273121"/>
      <w:r w:rsidRPr="0042617A">
        <w:rPr>
          <w:sz w:val="24"/>
          <w:szCs w:val="24"/>
        </w:rPr>
        <w:t xml:space="preserve">Investuotojas Pasiūlymo pateikimo metu visiškai ir besąlygiškai atitiko, Sutarties sudarymo metu atitinka ir visą jos galiojimo laikotarpį atitiks visus Pirkimo sąlygose jiems nustatytus reikalavimus, </w:t>
      </w:r>
      <w:r w:rsidR="008C6736" w:rsidRPr="0042617A">
        <w:rPr>
          <w:sz w:val="24"/>
          <w:szCs w:val="24"/>
        </w:rPr>
        <w:t xml:space="preserve">atsižvelgiant į neįvykdytą </w:t>
      </w:r>
      <w:r w:rsidRPr="0042617A">
        <w:rPr>
          <w:sz w:val="24"/>
          <w:szCs w:val="24"/>
        </w:rPr>
        <w:t>Sutarties dal</w:t>
      </w:r>
      <w:r w:rsidR="008C6736" w:rsidRPr="0042617A">
        <w:rPr>
          <w:sz w:val="24"/>
          <w:szCs w:val="24"/>
        </w:rPr>
        <w:t>į</w:t>
      </w:r>
      <w:r w:rsidRPr="0042617A">
        <w:rPr>
          <w:sz w:val="24"/>
          <w:szCs w:val="24"/>
        </w:rPr>
        <w:t>;</w:t>
      </w:r>
      <w:bookmarkStart w:id="140" w:name="_Ref283639468"/>
      <w:bookmarkEnd w:id="139"/>
    </w:p>
    <w:p w14:paraId="2F939100" w14:textId="77777777" w:rsidR="00F467EC" w:rsidRPr="0042617A" w:rsidRDefault="00F467EC" w:rsidP="007C71C4">
      <w:pPr>
        <w:pStyle w:val="paragrafesraas"/>
        <w:tabs>
          <w:tab w:val="clear" w:pos="2989"/>
          <w:tab w:val="num" w:pos="1276"/>
        </w:tabs>
        <w:ind w:left="851"/>
        <w:rPr>
          <w:color w:val="000000"/>
          <w:sz w:val="24"/>
          <w:szCs w:val="24"/>
        </w:rPr>
      </w:pPr>
      <w:bookmarkStart w:id="141" w:name="_Ref56749588"/>
      <w:r w:rsidRPr="0042617A">
        <w:rPr>
          <w:sz w:val="24"/>
          <w:szCs w:val="24"/>
        </w:rPr>
        <w:t xml:space="preserve">Privatus subjektas ir Investuotojas sudaro Sutartį, turėdami ilgalaikį (ne mažiau kaip Sutarties galiojimo laikotarpiu) tikrą verslo interesą užtikrinti </w:t>
      </w:r>
      <w:r w:rsidRPr="00DA3AAE">
        <w:rPr>
          <w:spacing w:val="0"/>
          <w:sz w:val="24"/>
          <w:szCs w:val="24"/>
        </w:rPr>
        <w:t>Darbų atlikimą ir</w:t>
      </w:r>
      <w:r w:rsidRPr="0042617A">
        <w:rPr>
          <w:sz w:val="24"/>
          <w:szCs w:val="24"/>
        </w:rPr>
        <w:t xml:space="preserve"> Paslaugų teikimą bei gauti iš to naudą;</w:t>
      </w:r>
      <w:bookmarkEnd w:id="140"/>
      <w:bookmarkEnd w:id="141"/>
    </w:p>
    <w:p w14:paraId="4B2E8BC9" w14:textId="77777777" w:rsidR="00F467EC" w:rsidRPr="0042617A" w:rsidRDefault="00F467EC" w:rsidP="007C71C4">
      <w:pPr>
        <w:pStyle w:val="paragrafesraas"/>
        <w:tabs>
          <w:tab w:val="clear" w:pos="2989"/>
          <w:tab w:val="num" w:pos="1276"/>
        </w:tabs>
        <w:ind w:left="851"/>
        <w:rPr>
          <w:color w:val="000000"/>
          <w:sz w:val="24"/>
          <w:szCs w:val="24"/>
        </w:rPr>
      </w:pPr>
      <w:bookmarkStart w:id="142" w:name="_Ref61273171"/>
      <w:r w:rsidRPr="0042617A">
        <w:rPr>
          <w:sz w:val="24"/>
          <w:szCs w:val="24"/>
        </w:rPr>
        <w:t>Visa Pirkimo metu Investuotojo pateikta informacija, įskaitant informaciją apie jų veiklą, patirtį, žinių ir kvalifikuoto personalo turėjimą, finansinę būklę, sutartinius įsipareigojimus, akcininkus</w:t>
      </w:r>
      <w:r w:rsidR="0037545C" w:rsidRPr="0042617A">
        <w:rPr>
          <w:sz w:val="24"/>
          <w:szCs w:val="24"/>
        </w:rPr>
        <w:t xml:space="preserve"> / dalyvius</w:t>
      </w:r>
      <w:r w:rsidRPr="0042617A">
        <w:rPr>
          <w:sz w:val="24"/>
          <w:szCs w:val="24"/>
        </w:rPr>
        <w:t>, Susijusias bendroves yra teisinga, išsami ir atspindi tikrąją padėtį;</w:t>
      </w:r>
      <w:bookmarkEnd w:id="142"/>
    </w:p>
    <w:p w14:paraId="53B56F3E" w14:textId="0FA0F060" w:rsidR="00F467EC" w:rsidRPr="00D06A2E" w:rsidRDefault="00F467EC" w:rsidP="007C71C4">
      <w:pPr>
        <w:pStyle w:val="paragrafesraas"/>
        <w:tabs>
          <w:tab w:val="clear" w:pos="2989"/>
          <w:tab w:val="num" w:pos="1418"/>
        </w:tabs>
        <w:ind w:left="851"/>
        <w:rPr>
          <w:color w:val="000000"/>
          <w:sz w:val="24"/>
          <w:szCs w:val="24"/>
        </w:rPr>
      </w:pPr>
      <w:bookmarkStart w:id="143" w:name="_Ref61273130"/>
      <w:r w:rsidRPr="00D06A2E">
        <w:rPr>
          <w:sz w:val="24"/>
          <w:szCs w:val="24"/>
        </w:rPr>
        <w:t>Investuotojas ir Privatus subjektas surinko visą, jų manymu, būtiną ir pakankamą informaciją, reikalingą vykdyti jų įsipareigojimus pagal Sutartį. Investuotojo ir Privataus subjekto surinkta informacija, nurodyta šiame punkte, apsiriboja Valdžios subjekto Pirkimo metu pateikta informacija bei kita viešai iki Pasiūlymų pateikimo paskelbta inform</w:t>
      </w:r>
      <w:r w:rsidR="00600986" w:rsidRPr="00D06A2E">
        <w:rPr>
          <w:sz w:val="24"/>
          <w:szCs w:val="24"/>
        </w:rPr>
        <w:t>acija,</w:t>
      </w:r>
      <w:r w:rsidR="004C3D9B" w:rsidRPr="00D06A2E">
        <w:rPr>
          <w:sz w:val="24"/>
          <w:szCs w:val="24"/>
        </w:rPr>
        <w:t xml:space="preserve"> kuri yra skelbiama ar publikuojama ES, Lietuvos Respublikos valstybės / savivaldybių institucijų oficialiose interneto svetainėse ar oficialiuose informaciniuose leidiniuose arba yra kaupiama ir saugoma viešuosiuose valstybės registruose ar informacinėse sistemose ir</w:t>
      </w:r>
      <w:r w:rsidR="004C3D9B" w:rsidRPr="00D91BD5">
        <w:rPr>
          <w:sz w:val="24"/>
          <w:szCs w:val="24"/>
        </w:rPr>
        <w:t xml:space="preserve"> </w:t>
      </w:r>
      <w:r w:rsidRPr="00D91BD5">
        <w:rPr>
          <w:sz w:val="24"/>
          <w:szCs w:val="24"/>
        </w:rPr>
        <w:t>su kuria bet kuris subjektas galėjo susipažinti be jokių apribojimų</w:t>
      </w:r>
      <w:r w:rsidR="004C3D9B" w:rsidRPr="00D06A2E">
        <w:rPr>
          <w:sz w:val="24"/>
          <w:szCs w:val="24"/>
        </w:rPr>
        <w:t xml:space="preserve">, o taip pat tokia informacija dėl kurios gavimo vadovaujantis teisės aktais Investuotojas ar Privatus subjektas turėjo </w:t>
      </w:r>
      <w:r w:rsidR="009F337E" w:rsidRPr="008C12CF">
        <w:rPr>
          <w:sz w:val="24"/>
          <w:szCs w:val="24"/>
        </w:rPr>
        <w:t>pareigą</w:t>
      </w:r>
      <w:r w:rsidR="009F337E" w:rsidRPr="00D06A2E">
        <w:rPr>
          <w:sz w:val="24"/>
          <w:szCs w:val="24"/>
        </w:rPr>
        <w:t xml:space="preserve"> </w:t>
      </w:r>
      <w:r w:rsidR="004C3D9B" w:rsidRPr="00D06A2E">
        <w:rPr>
          <w:sz w:val="24"/>
          <w:szCs w:val="24"/>
        </w:rPr>
        <w:t>kreiptis į valstybės / savivaldybės institucijas</w:t>
      </w:r>
      <w:r w:rsidR="006C0C1F" w:rsidRPr="00D06A2E">
        <w:rPr>
          <w:sz w:val="24"/>
          <w:szCs w:val="24"/>
        </w:rPr>
        <w:t>;</w:t>
      </w:r>
      <w:bookmarkEnd w:id="143"/>
    </w:p>
    <w:p w14:paraId="72797377" w14:textId="77777777" w:rsidR="00F467EC" w:rsidRPr="0042617A" w:rsidRDefault="00F467EC" w:rsidP="007C71C4">
      <w:pPr>
        <w:pStyle w:val="paragrafesraas"/>
        <w:tabs>
          <w:tab w:val="clear" w:pos="2989"/>
          <w:tab w:val="num" w:pos="1418"/>
        </w:tabs>
        <w:ind w:left="851"/>
        <w:rPr>
          <w:sz w:val="24"/>
          <w:szCs w:val="24"/>
        </w:rPr>
      </w:pPr>
      <w:bookmarkStart w:id="144" w:name="_Ref56749591"/>
      <w:r w:rsidRPr="0042617A">
        <w:rPr>
          <w:sz w:val="24"/>
          <w:szCs w:val="24"/>
        </w:rPr>
        <w:t xml:space="preserve">Investuotojas ir Privatus subjektas patvirtina, kad turėjo galimybę susipažinti su visais </w:t>
      </w:r>
      <w:r w:rsidR="006C0C1F" w:rsidRPr="0042617A">
        <w:rPr>
          <w:sz w:val="24"/>
          <w:szCs w:val="24"/>
        </w:rPr>
        <w:t>jiems pateiktais ir viešai prieinamais</w:t>
      </w:r>
      <w:r w:rsidRPr="0042617A">
        <w:rPr>
          <w:sz w:val="24"/>
          <w:szCs w:val="24"/>
        </w:rPr>
        <w:t xml:space="preserve"> dokumentais ir informacija, kurių pagrindu Investuotojas ir Privatus subjektas turėjo galimybę daryti savarankiškas išvadas apie Šalių teises ir pareigas pagal Sutartį bei spręsti dėl dalyvavimo Pirkime. Investuotojas ir Privatus subjektas prisiima visą atsakomybę dėl Sutartimi prisiimamų įsipareigojimų ir su jais susijusios rizikos vertinimo;</w:t>
      </w:r>
      <w:bookmarkEnd w:id="144"/>
    </w:p>
    <w:p w14:paraId="384F832F" w14:textId="77777777" w:rsidR="00F467EC" w:rsidRPr="0042617A" w:rsidRDefault="008D67B4" w:rsidP="007C71C4">
      <w:pPr>
        <w:pStyle w:val="paragrafesraas"/>
        <w:tabs>
          <w:tab w:val="clear" w:pos="2989"/>
          <w:tab w:val="num" w:pos="1418"/>
        </w:tabs>
        <w:ind w:left="851"/>
        <w:rPr>
          <w:sz w:val="24"/>
          <w:szCs w:val="24"/>
        </w:rPr>
      </w:pPr>
      <w:r w:rsidRPr="0042617A">
        <w:rPr>
          <w:sz w:val="24"/>
          <w:szCs w:val="24"/>
        </w:rPr>
        <w:t xml:space="preserve">Sutarties sudarymo metu </w:t>
      </w:r>
      <w:r w:rsidR="00F467EC" w:rsidRPr="0042617A">
        <w:rPr>
          <w:sz w:val="24"/>
          <w:szCs w:val="24"/>
        </w:rPr>
        <w:t>Privačiam subjektui ir Investuotojui nėra žinoma apie jokias aplinkybes, kurios galėtų sutrukdyti tinkamą Sutartimi prisiimtų įsipareigojimų vykdymą;</w:t>
      </w:r>
    </w:p>
    <w:p w14:paraId="5D686BBA" w14:textId="77777777" w:rsidR="0066636A" w:rsidRPr="0042617A" w:rsidRDefault="00A96FEF" w:rsidP="007C71C4">
      <w:pPr>
        <w:pStyle w:val="paragrafesraas"/>
        <w:tabs>
          <w:tab w:val="clear" w:pos="2989"/>
          <w:tab w:val="num" w:pos="1418"/>
        </w:tabs>
        <w:ind w:left="851"/>
        <w:rPr>
          <w:sz w:val="24"/>
          <w:szCs w:val="24"/>
        </w:rPr>
      </w:pPr>
      <w:r w:rsidRPr="0042617A">
        <w:rPr>
          <w:sz w:val="24"/>
          <w:szCs w:val="24"/>
        </w:rPr>
        <w:t xml:space="preserve"> </w:t>
      </w:r>
      <w:bookmarkStart w:id="145" w:name="_Ref56749593"/>
      <w:r w:rsidR="0066636A" w:rsidRPr="0042617A">
        <w:rPr>
          <w:rFonts w:eastAsiaTheme="minorHAnsi"/>
          <w:spacing w:val="0"/>
          <w:sz w:val="24"/>
          <w:szCs w:val="24"/>
        </w:rPr>
        <w:t>Privatus subjektas ir Investuotojas turi arba turi galimybę gauti finansinius išteklius reikalingus Sutarčiai tinkamai įvykdyti</w:t>
      </w:r>
      <w:r w:rsidR="00C03780">
        <w:rPr>
          <w:rFonts w:eastAsiaTheme="minorHAnsi"/>
          <w:spacing w:val="0"/>
          <w:sz w:val="24"/>
          <w:szCs w:val="24"/>
        </w:rPr>
        <w:t>.</w:t>
      </w:r>
      <w:r w:rsidR="0004523E">
        <w:rPr>
          <w:rFonts w:eastAsiaTheme="minorHAnsi"/>
          <w:spacing w:val="0"/>
          <w:sz w:val="24"/>
          <w:szCs w:val="24"/>
        </w:rPr>
        <w:t xml:space="preserve"> Šis patvirtinimas netaikomas papildom</w:t>
      </w:r>
      <w:r w:rsidR="005A34A6">
        <w:rPr>
          <w:rFonts w:eastAsiaTheme="minorHAnsi"/>
          <w:spacing w:val="0"/>
          <w:sz w:val="24"/>
          <w:szCs w:val="24"/>
        </w:rPr>
        <w:t>oms</w:t>
      </w:r>
      <w:r w:rsidR="0004523E">
        <w:rPr>
          <w:rFonts w:eastAsiaTheme="minorHAnsi"/>
          <w:spacing w:val="0"/>
          <w:sz w:val="24"/>
          <w:szCs w:val="24"/>
        </w:rPr>
        <w:t xml:space="preserve"> investicij</w:t>
      </w:r>
      <w:r w:rsidR="005A34A6">
        <w:rPr>
          <w:rFonts w:eastAsiaTheme="minorHAnsi"/>
          <w:spacing w:val="0"/>
          <w:sz w:val="24"/>
          <w:szCs w:val="24"/>
        </w:rPr>
        <w:t>oms</w:t>
      </w:r>
      <w:r w:rsidR="0004523E">
        <w:rPr>
          <w:rFonts w:eastAsiaTheme="minorHAnsi"/>
          <w:spacing w:val="0"/>
          <w:sz w:val="24"/>
          <w:szCs w:val="24"/>
        </w:rPr>
        <w:t>, kurios gali būti reikalingos Papildomų darbų ir (ar) paslaugų pirkimo atveju;</w:t>
      </w:r>
      <w:bookmarkEnd w:id="145"/>
    </w:p>
    <w:p w14:paraId="09F9AD9E" w14:textId="77777777" w:rsidR="00F467EC" w:rsidRPr="0042617A" w:rsidRDefault="00F467EC" w:rsidP="007C71C4">
      <w:pPr>
        <w:pStyle w:val="paragrafesraas"/>
        <w:tabs>
          <w:tab w:val="clear" w:pos="2989"/>
          <w:tab w:val="num" w:pos="1418"/>
        </w:tabs>
        <w:ind w:left="851"/>
        <w:rPr>
          <w:sz w:val="24"/>
          <w:szCs w:val="24"/>
        </w:rPr>
      </w:pPr>
      <w:bookmarkStart w:id="146" w:name="_Ref61273236"/>
      <w:r w:rsidRPr="0042617A">
        <w:rPr>
          <w:spacing w:val="0"/>
          <w:sz w:val="24"/>
          <w:szCs w:val="24"/>
        </w:rPr>
        <w:t xml:space="preserve">Privatus subjektas </w:t>
      </w:r>
      <w:r w:rsidR="001C0CFC" w:rsidRPr="0042617A">
        <w:rPr>
          <w:rFonts w:eastAsiaTheme="minorHAnsi"/>
          <w:spacing w:val="0"/>
          <w:sz w:val="24"/>
          <w:szCs w:val="24"/>
        </w:rPr>
        <w:t xml:space="preserve">ir Investuotojas </w:t>
      </w:r>
      <w:r w:rsidRPr="0042617A">
        <w:rPr>
          <w:spacing w:val="0"/>
          <w:sz w:val="24"/>
          <w:szCs w:val="24"/>
        </w:rPr>
        <w:t>nėra nemok</w:t>
      </w:r>
      <w:r w:rsidR="001C0CFC" w:rsidRPr="0042617A">
        <w:rPr>
          <w:spacing w:val="0"/>
          <w:sz w:val="24"/>
          <w:szCs w:val="24"/>
        </w:rPr>
        <w:t>ū</w:t>
      </w:r>
      <w:r w:rsidRPr="0042617A">
        <w:rPr>
          <w:spacing w:val="0"/>
          <w:sz w:val="24"/>
          <w:szCs w:val="24"/>
        </w:rPr>
        <w:t>s, likviduojam</w:t>
      </w:r>
      <w:r w:rsidR="001C0CFC" w:rsidRPr="0042617A">
        <w:rPr>
          <w:spacing w:val="0"/>
          <w:sz w:val="24"/>
          <w:szCs w:val="24"/>
        </w:rPr>
        <w:t>i</w:t>
      </w:r>
      <w:r w:rsidRPr="0042617A">
        <w:rPr>
          <w:spacing w:val="0"/>
          <w:sz w:val="24"/>
          <w:szCs w:val="24"/>
        </w:rPr>
        <w:t>, restruktūrizuojam</w:t>
      </w:r>
      <w:r w:rsidR="001C0CFC" w:rsidRPr="0042617A">
        <w:rPr>
          <w:spacing w:val="0"/>
          <w:sz w:val="24"/>
          <w:szCs w:val="24"/>
        </w:rPr>
        <w:t>i</w:t>
      </w:r>
      <w:r w:rsidRPr="0042617A">
        <w:rPr>
          <w:spacing w:val="0"/>
          <w:sz w:val="24"/>
          <w:szCs w:val="24"/>
        </w:rPr>
        <w:t>, j</w:t>
      </w:r>
      <w:r w:rsidR="001C0CFC" w:rsidRPr="0042617A">
        <w:rPr>
          <w:spacing w:val="0"/>
          <w:sz w:val="24"/>
          <w:szCs w:val="24"/>
        </w:rPr>
        <w:t>ų</w:t>
      </w:r>
      <w:r w:rsidRPr="0042617A">
        <w:rPr>
          <w:spacing w:val="0"/>
          <w:sz w:val="24"/>
          <w:szCs w:val="24"/>
        </w:rPr>
        <w:t xml:space="preserve"> atžvilgiu nėra </w:t>
      </w:r>
      <w:r w:rsidR="001C0CFC" w:rsidRPr="0042617A">
        <w:rPr>
          <w:spacing w:val="0"/>
          <w:sz w:val="24"/>
          <w:szCs w:val="24"/>
        </w:rPr>
        <w:t xml:space="preserve">inicijuojamos ar </w:t>
      </w:r>
      <w:r w:rsidRPr="0042617A">
        <w:rPr>
          <w:spacing w:val="0"/>
          <w:sz w:val="24"/>
          <w:szCs w:val="24"/>
        </w:rPr>
        <w:t>vykdomos bankroto</w:t>
      </w:r>
      <w:r w:rsidR="001C0CFC" w:rsidRPr="0042617A">
        <w:rPr>
          <w:spacing w:val="0"/>
          <w:sz w:val="24"/>
          <w:szCs w:val="24"/>
        </w:rPr>
        <w:t xml:space="preserve">, </w:t>
      </w:r>
      <w:r w:rsidR="001C0CFC" w:rsidRPr="0042617A">
        <w:rPr>
          <w:sz w:val="24"/>
          <w:szCs w:val="24"/>
        </w:rPr>
        <w:t>restruktūrizavimo, reorganizavimo ar likvidavimo</w:t>
      </w:r>
      <w:r w:rsidRPr="0042617A">
        <w:rPr>
          <w:spacing w:val="0"/>
          <w:sz w:val="24"/>
          <w:szCs w:val="24"/>
        </w:rPr>
        <w:t xml:space="preserve"> procedūros, ji</w:t>
      </w:r>
      <w:r w:rsidR="001C0CFC" w:rsidRPr="0042617A">
        <w:rPr>
          <w:spacing w:val="0"/>
          <w:sz w:val="24"/>
          <w:szCs w:val="24"/>
        </w:rPr>
        <w:t>e</w:t>
      </w:r>
      <w:r w:rsidRPr="0042617A">
        <w:rPr>
          <w:spacing w:val="0"/>
          <w:sz w:val="24"/>
          <w:szCs w:val="24"/>
        </w:rPr>
        <w:t xml:space="preserve"> nėra sustabdę arba apriboję savo veiklos</w:t>
      </w:r>
      <w:r w:rsidR="00C21DCF" w:rsidRPr="0042617A">
        <w:rPr>
          <w:spacing w:val="0"/>
          <w:sz w:val="24"/>
          <w:szCs w:val="24"/>
        </w:rPr>
        <w:t xml:space="preserve">, </w:t>
      </w:r>
      <w:r w:rsidR="00C21DCF" w:rsidRPr="00446A51">
        <w:rPr>
          <w:sz w:val="24"/>
          <w:szCs w:val="24"/>
        </w:rPr>
        <w:t>jų atžvilgiu nėra inicijuota jokių bankroto, restruktūrizavimo, reorganizavimo arba likvidavimo bylų</w:t>
      </w:r>
      <w:r w:rsidR="00033A00" w:rsidRPr="00446A51">
        <w:rPr>
          <w:sz w:val="24"/>
          <w:szCs w:val="24"/>
        </w:rPr>
        <w:t>.</w:t>
      </w:r>
      <w:bookmarkEnd w:id="146"/>
    </w:p>
    <w:p w14:paraId="4A864138" w14:textId="77777777" w:rsidR="00F467EC" w:rsidRPr="0042617A" w:rsidRDefault="00292400" w:rsidP="007C71C4">
      <w:pPr>
        <w:pStyle w:val="paragrafesraas"/>
        <w:tabs>
          <w:tab w:val="clear" w:pos="2989"/>
          <w:tab w:val="num" w:pos="1418"/>
        </w:tabs>
        <w:ind w:left="851"/>
        <w:rPr>
          <w:sz w:val="24"/>
          <w:szCs w:val="24"/>
        </w:rPr>
      </w:pPr>
      <w:r w:rsidRPr="0042617A">
        <w:rPr>
          <w:sz w:val="24"/>
          <w:szCs w:val="24"/>
        </w:rPr>
        <w:t xml:space="preserve">Sutartį pasirašantys </w:t>
      </w:r>
      <w:r w:rsidR="00F467EC" w:rsidRPr="0042617A">
        <w:rPr>
          <w:sz w:val="24"/>
          <w:szCs w:val="24"/>
        </w:rPr>
        <w:t>Privataus subjekto ir Investuotojo atstovai turi visus įgaliojimus sudaryti Sutartį.</w:t>
      </w:r>
    </w:p>
    <w:p w14:paraId="1B80CB60" w14:textId="77777777" w:rsidR="00F467EC" w:rsidRPr="0042617A" w:rsidRDefault="00F467EC" w:rsidP="00E85BD6">
      <w:pPr>
        <w:pStyle w:val="paragrafai"/>
        <w:ind w:left="709"/>
        <w:rPr>
          <w:color w:val="000000"/>
          <w:sz w:val="24"/>
          <w:szCs w:val="24"/>
        </w:rPr>
      </w:pPr>
      <w:bookmarkStart w:id="147" w:name="_Toc284496673"/>
      <w:r w:rsidRPr="0042617A">
        <w:rPr>
          <w:sz w:val="24"/>
          <w:szCs w:val="24"/>
        </w:rPr>
        <w:t xml:space="preserve">Privatus subjektas ir Investuotojas privalo nedelsiant informuoti </w:t>
      </w:r>
      <w:r w:rsidR="003C54A3" w:rsidRPr="0042617A">
        <w:rPr>
          <w:sz w:val="24"/>
          <w:szCs w:val="24"/>
        </w:rPr>
        <w:t>V</w:t>
      </w:r>
      <w:r w:rsidRPr="0042617A">
        <w:rPr>
          <w:sz w:val="24"/>
          <w:szCs w:val="24"/>
        </w:rPr>
        <w:t>aldžios subjektą apie bet kokius įvykius ar aplinkybes, dėl kurių bet kuris iš Investuotojo ir Privataus subjekto pareiškimų ar garantijų taps neteisinga arba galėtų tokia tapti ateityje.</w:t>
      </w:r>
      <w:bookmarkEnd w:id="147"/>
    </w:p>
    <w:p w14:paraId="3706E709" w14:textId="77777777" w:rsidR="00F467EC" w:rsidRDefault="00F467EC" w:rsidP="00250684">
      <w:pPr>
        <w:pStyle w:val="paragrafai"/>
        <w:ind w:left="993"/>
        <w:rPr>
          <w:sz w:val="24"/>
          <w:szCs w:val="24"/>
        </w:rPr>
      </w:pPr>
      <w:bookmarkStart w:id="148" w:name="_Toc284496674"/>
      <w:r w:rsidRPr="0042617A">
        <w:rPr>
          <w:sz w:val="24"/>
          <w:szCs w:val="24"/>
        </w:rPr>
        <w:lastRenderedPageBreak/>
        <w:t xml:space="preserve">Privatus subjektas ir Investuotojas supranta, kad Valdžios subjektas sudaro Sutartį tiktai </w:t>
      </w:r>
      <w:r w:rsidR="005A34A6">
        <w:rPr>
          <w:sz w:val="24"/>
          <w:szCs w:val="24"/>
        </w:rPr>
        <w:t xml:space="preserve">remiantis </w:t>
      </w:r>
      <w:r w:rsidRPr="0042617A">
        <w:rPr>
          <w:sz w:val="24"/>
          <w:szCs w:val="24"/>
        </w:rPr>
        <w:t xml:space="preserve">Privataus subjekto ir Investuotojo pareiškimais ir garantijomis bei jų Valdžios subjektui pateikta informacija. Valdžios subjektas neatliko jokio savarankiško patikrinimo dėl Investuotojo ir Privataus subjekto pareiškimų ir garantijų teisingumo </w:t>
      </w:r>
      <w:r w:rsidR="00A076AE" w:rsidRPr="0042617A">
        <w:rPr>
          <w:sz w:val="24"/>
          <w:szCs w:val="24"/>
        </w:rPr>
        <w:t>bei</w:t>
      </w:r>
      <w:r w:rsidRPr="0042617A">
        <w:rPr>
          <w:sz w:val="24"/>
          <w:szCs w:val="24"/>
        </w:rPr>
        <w:t xml:space="preserve"> tikslumo.</w:t>
      </w:r>
      <w:bookmarkEnd w:id="148"/>
    </w:p>
    <w:p w14:paraId="1EDA10D9" w14:textId="116D3BE4" w:rsidR="0004523E" w:rsidRPr="0042617A" w:rsidRDefault="0004523E" w:rsidP="00250684">
      <w:pPr>
        <w:pStyle w:val="paragrafai"/>
        <w:ind w:left="993"/>
        <w:rPr>
          <w:sz w:val="24"/>
          <w:szCs w:val="24"/>
        </w:rPr>
      </w:pPr>
      <w:r>
        <w:rPr>
          <w:sz w:val="24"/>
          <w:szCs w:val="24"/>
        </w:rPr>
        <w:t xml:space="preserve"> </w:t>
      </w:r>
      <w:r w:rsidRPr="0042617A">
        <w:rPr>
          <w:sz w:val="24"/>
          <w:szCs w:val="24"/>
        </w:rPr>
        <w:t xml:space="preserve">Sutarties </w:t>
      </w:r>
      <w:r w:rsidRPr="00446A51">
        <w:rPr>
          <w:sz w:val="24"/>
          <w:szCs w:val="24"/>
        </w:rPr>
        <w:fldChar w:fldCharType="begin"/>
      </w:r>
      <w:r w:rsidRPr="0042617A">
        <w:rPr>
          <w:sz w:val="24"/>
          <w:szCs w:val="24"/>
        </w:rPr>
        <w:instrText xml:space="preserve"> REF _Ref136254579 \r \h  \* MERGEFORMAT </w:instrText>
      </w:r>
      <w:r w:rsidRPr="00446A51">
        <w:rPr>
          <w:sz w:val="24"/>
          <w:szCs w:val="24"/>
        </w:rPr>
      </w:r>
      <w:r w:rsidRPr="00446A51">
        <w:rPr>
          <w:sz w:val="24"/>
          <w:szCs w:val="24"/>
        </w:rPr>
        <w:fldChar w:fldCharType="separate"/>
      </w:r>
      <w:r w:rsidR="00B87438">
        <w:rPr>
          <w:sz w:val="24"/>
          <w:szCs w:val="24"/>
        </w:rPr>
        <w:t>7.1</w:t>
      </w:r>
      <w:r w:rsidRPr="00446A51">
        <w:rPr>
          <w:sz w:val="24"/>
          <w:szCs w:val="24"/>
        </w:rPr>
        <w:fldChar w:fldCharType="end"/>
      </w:r>
      <w:r w:rsidRPr="0042617A">
        <w:rPr>
          <w:sz w:val="24"/>
          <w:szCs w:val="24"/>
        </w:rPr>
        <w:t xml:space="preserve"> punkte nurodyti Investuotojo ir Privataus subjekto pareiškimai ir garantijos galioja ir galios visa apimtimi nuo Sutarties sudarymo </w:t>
      </w:r>
      <w:r w:rsidR="0081115D" w:rsidRPr="0042617A">
        <w:rPr>
          <w:sz w:val="24"/>
          <w:szCs w:val="24"/>
        </w:rPr>
        <w:t>moment</w:t>
      </w:r>
      <w:r w:rsidR="0081115D">
        <w:rPr>
          <w:sz w:val="24"/>
          <w:szCs w:val="24"/>
        </w:rPr>
        <w:t>o.</w:t>
      </w:r>
    </w:p>
    <w:p w14:paraId="2EC520BC" w14:textId="77777777" w:rsidR="00F467EC" w:rsidRPr="0042617A" w:rsidRDefault="00F467EC" w:rsidP="00F467EC">
      <w:pPr>
        <w:pStyle w:val="paragrafai"/>
        <w:numPr>
          <w:ilvl w:val="0"/>
          <w:numId w:val="0"/>
        </w:numPr>
        <w:ind w:left="495"/>
        <w:rPr>
          <w:sz w:val="24"/>
          <w:szCs w:val="24"/>
        </w:rPr>
      </w:pPr>
      <w:bookmarkStart w:id="149" w:name="_Ref135670443"/>
      <w:bookmarkStart w:id="150" w:name="_Toc141511355"/>
      <w:bookmarkStart w:id="151" w:name="_Toc284496676"/>
      <w:bookmarkStart w:id="152" w:name="_Toc293074445"/>
      <w:bookmarkStart w:id="153" w:name="_Toc297646370"/>
      <w:bookmarkStart w:id="154" w:name="_Toc300049717"/>
      <w:bookmarkStart w:id="155" w:name="_Toc309205492"/>
      <w:bookmarkStart w:id="156" w:name="_Ref317601802"/>
    </w:p>
    <w:p w14:paraId="5B85A636" w14:textId="77777777" w:rsidR="00F467EC" w:rsidRPr="00446A51" w:rsidRDefault="00F1637A" w:rsidP="003857FD">
      <w:pPr>
        <w:pStyle w:val="Antrat1"/>
        <w:spacing w:before="0"/>
        <w:ind w:left="426"/>
      </w:pPr>
      <w:bookmarkStart w:id="157" w:name="_Toc98421386"/>
      <w:r w:rsidRPr="00820CDB">
        <w:t xml:space="preserve">žemės </w:t>
      </w:r>
      <w:r w:rsidR="00140F59" w:rsidRPr="00820CDB">
        <w:t>sklyp</w:t>
      </w:r>
      <w:r w:rsidR="00A12C5D" w:rsidRPr="00820CDB">
        <w:t>o</w:t>
      </w:r>
      <w:r w:rsidR="00191AA8" w:rsidRPr="00820CDB">
        <w:t xml:space="preserve"> </w:t>
      </w:r>
      <w:r w:rsidR="00140F59" w:rsidRPr="00820CDB">
        <w:t xml:space="preserve">perdavimas, </w:t>
      </w:r>
      <w:r w:rsidR="00140F59" w:rsidRPr="00446A51">
        <w:t>t</w:t>
      </w:r>
      <w:r w:rsidR="00F467EC" w:rsidRPr="00446A51">
        <w:t>urto sukūrimas ir grąžinimas</w:t>
      </w:r>
      <w:r w:rsidR="00051778">
        <w:t xml:space="preserve"> / perdavimas</w:t>
      </w:r>
      <w:bookmarkEnd w:id="157"/>
    </w:p>
    <w:p w14:paraId="31463E42" w14:textId="77777777" w:rsidR="00F467EC" w:rsidRPr="0042617A" w:rsidRDefault="00F467EC" w:rsidP="00F467EC"/>
    <w:p w14:paraId="6ECF3F3E" w14:textId="77777777" w:rsidR="0054764D" w:rsidRPr="0042617A" w:rsidRDefault="008E531A" w:rsidP="00AF7FA7">
      <w:pPr>
        <w:pStyle w:val="Antrat2"/>
        <w:tabs>
          <w:tab w:val="clear" w:pos="495"/>
        </w:tabs>
        <w:ind w:left="567"/>
        <w:rPr>
          <w:sz w:val="24"/>
          <w:szCs w:val="24"/>
        </w:rPr>
      </w:pPr>
      <w:bookmarkStart w:id="158" w:name="_Toc98421387"/>
      <w:bookmarkEnd w:id="149"/>
      <w:bookmarkEnd w:id="150"/>
      <w:bookmarkEnd w:id="151"/>
      <w:bookmarkEnd w:id="152"/>
      <w:bookmarkEnd w:id="153"/>
      <w:bookmarkEnd w:id="154"/>
      <w:bookmarkEnd w:id="155"/>
      <w:bookmarkEnd w:id="156"/>
      <w:r w:rsidRPr="00DA3AAE">
        <w:rPr>
          <w:color w:val="632423"/>
          <w:sz w:val="24"/>
          <w:szCs w:val="24"/>
        </w:rPr>
        <w:t>Ž</w:t>
      </w:r>
      <w:r w:rsidR="00675262" w:rsidRPr="00DA3AAE">
        <w:rPr>
          <w:color w:val="632423"/>
          <w:sz w:val="24"/>
          <w:szCs w:val="24"/>
        </w:rPr>
        <w:t xml:space="preserve">emės </w:t>
      </w:r>
      <w:r w:rsidR="0059319C" w:rsidRPr="00DA3AAE">
        <w:rPr>
          <w:color w:val="632423"/>
          <w:sz w:val="24"/>
          <w:szCs w:val="24"/>
        </w:rPr>
        <w:t>sklypas</w:t>
      </w:r>
      <w:bookmarkEnd w:id="158"/>
      <w:r w:rsidR="0059319C" w:rsidRPr="00DA3AAE">
        <w:rPr>
          <w:color w:val="632423"/>
          <w:sz w:val="24"/>
          <w:szCs w:val="24"/>
        </w:rPr>
        <w:t xml:space="preserve"> </w:t>
      </w:r>
      <w:r w:rsidR="00400C59" w:rsidRPr="00DA3AAE">
        <w:rPr>
          <w:color w:val="632423"/>
          <w:sz w:val="24"/>
          <w:szCs w:val="24"/>
        </w:rPr>
        <w:t xml:space="preserve"> </w:t>
      </w:r>
    </w:p>
    <w:p w14:paraId="1FBA227D" w14:textId="48401CB0" w:rsidR="0054764D" w:rsidRPr="0042617A" w:rsidRDefault="0054764D" w:rsidP="0054764D">
      <w:pPr>
        <w:pStyle w:val="paragrafai"/>
        <w:tabs>
          <w:tab w:val="num" w:pos="567"/>
        </w:tabs>
        <w:ind w:left="567" w:hanging="567"/>
        <w:rPr>
          <w:sz w:val="24"/>
          <w:szCs w:val="24"/>
        </w:rPr>
      </w:pPr>
      <w:bookmarkStart w:id="159" w:name="_Ref407550015"/>
      <w:r w:rsidRPr="0042617A">
        <w:rPr>
          <w:sz w:val="24"/>
          <w:szCs w:val="24"/>
        </w:rPr>
        <w:t xml:space="preserve">Valdžios subjektas įsipareigoja </w:t>
      </w:r>
      <w:r w:rsidRPr="00F73FBC">
        <w:rPr>
          <w:sz w:val="24"/>
          <w:szCs w:val="24"/>
        </w:rPr>
        <w:t xml:space="preserve">užtikrinti, kad </w:t>
      </w:r>
      <w:r w:rsidRPr="00DA3AAE">
        <w:rPr>
          <w:sz w:val="24"/>
          <w:szCs w:val="24"/>
        </w:rPr>
        <w:t>Žemės sklypa</w:t>
      </w:r>
      <w:r w:rsidR="0062400A" w:rsidRPr="00DA3AAE">
        <w:rPr>
          <w:sz w:val="24"/>
          <w:szCs w:val="24"/>
        </w:rPr>
        <w:t>s</w:t>
      </w:r>
      <w:r w:rsidR="009E1C6C" w:rsidRPr="00DA3AAE">
        <w:rPr>
          <w:sz w:val="24"/>
          <w:szCs w:val="24"/>
        </w:rPr>
        <w:t xml:space="preserve"> </w:t>
      </w:r>
      <w:r w:rsidR="00017ECA" w:rsidRPr="00793868">
        <w:rPr>
          <w:sz w:val="24"/>
          <w:szCs w:val="24"/>
        </w:rPr>
        <w:t xml:space="preserve">Sutarties </w:t>
      </w:r>
      <w:r w:rsidR="00664EE8" w:rsidRPr="00793868">
        <w:rPr>
          <w:sz w:val="24"/>
          <w:szCs w:val="24"/>
        </w:rPr>
        <w:fldChar w:fldCharType="begin"/>
      </w:r>
      <w:r w:rsidR="00664EE8" w:rsidRPr="00793868">
        <w:rPr>
          <w:sz w:val="24"/>
          <w:szCs w:val="24"/>
        </w:rPr>
        <w:instrText xml:space="preserve"> REF _Ref283374680 \r \h </w:instrText>
      </w:r>
      <w:r w:rsidR="002D5DCF" w:rsidRPr="00793868">
        <w:rPr>
          <w:sz w:val="24"/>
          <w:szCs w:val="24"/>
        </w:rPr>
        <w:instrText xml:space="preserve"> \* MERGEFORMAT </w:instrText>
      </w:r>
      <w:r w:rsidR="00664EE8" w:rsidRPr="00793868">
        <w:rPr>
          <w:sz w:val="24"/>
          <w:szCs w:val="24"/>
        </w:rPr>
      </w:r>
      <w:r w:rsidR="00664EE8" w:rsidRPr="00793868">
        <w:rPr>
          <w:sz w:val="24"/>
          <w:szCs w:val="24"/>
        </w:rPr>
        <w:fldChar w:fldCharType="separate"/>
      </w:r>
      <w:r w:rsidR="00B87438">
        <w:rPr>
          <w:sz w:val="24"/>
          <w:szCs w:val="24"/>
        </w:rPr>
        <w:t>3.2</w:t>
      </w:r>
      <w:r w:rsidR="00664EE8" w:rsidRPr="00793868">
        <w:rPr>
          <w:sz w:val="24"/>
          <w:szCs w:val="24"/>
        </w:rPr>
        <w:fldChar w:fldCharType="end"/>
      </w:r>
      <w:r w:rsidRPr="00793868">
        <w:rPr>
          <w:sz w:val="24"/>
          <w:szCs w:val="24"/>
        </w:rPr>
        <w:t xml:space="preserve"> punkte nurodytu terminu </w:t>
      </w:r>
      <w:r w:rsidR="00820CDB">
        <w:rPr>
          <w:sz w:val="24"/>
          <w:szCs w:val="24"/>
        </w:rPr>
        <w:t xml:space="preserve">būtų išnuomotas </w:t>
      </w:r>
      <w:r w:rsidRPr="00793868">
        <w:rPr>
          <w:sz w:val="24"/>
          <w:szCs w:val="24"/>
        </w:rPr>
        <w:t xml:space="preserve">Privačiam </w:t>
      </w:r>
      <w:r w:rsidRPr="0042617A">
        <w:rPr>
          <w:sz w:val="24"/>
          <w:szCs w:val="24"/>
        </w:rPr>
        <w:t>subjektui.</w:t>
      </w:r>
      <w:bookmarkEnd w:id="159"/>
      <w:r w:rsidRPr="0042617A">
        <w:rPr>
          <w:sz w:val="24"/>
          <w:szCs w:val="24"/>
        </w:rPr>
        <w:t xml:space="preserve"> </w:t>
      </w:r>
    </w:p>
    <w:p w14:paraId="42C9DDB7" w14:textId="096C25CD" w:rsidR="00A076AE" w:rsidRDefault="00A076AE" w:rsidP="00A076AE">
      <w:pPr>
        <w:pStyle w:val="paragrafai"/>
        <w:tabs>
          <w:tab w:val="num" w:pos="567"/>
        </w:tabs>
        <w:ind w:left="567" w:hanging="567"/>
        <w:rPr>
          <w:sz w:val="24"/>
          <w:szCs w:val="24"/>
        </w:rPr>
      </w:pPr>
      <w:r w:rsidRPr="00DA3AAE">
        <w:rPr>
          <w:sz w:val="24"/>
          <w:szCs w:val="24"/>
        </w:rPr>
        <w:t>Privatus subjektas privalo ne vėliau kaip per 5 (penkias) Darbo dienas nuo esamo (-ų) Žemės sklyp</w:t>
      </w:r>
      <w:r w:rsidR="00793868">
        <w:rPr>
          <w:sz w:val="24"/>
          <w:szCs w:val="24"/>
        </w:rPr>
        <w:t>o</w:t>
      </w:r>
      <w:r w:rsidRPr="00DA3AAE">
        <w:rPr>
          <w:sz w:val="24"/>
          <w:szCs w:val="24"/>
        </w:rPr>
        <w:t xml:space="preserve"> valdytojo (-ų) turimų teisių į Žemės sklyp</w:t>
      </w:r>
      <w:r w:rsidR="00793868">
        <w:rPr>
          <w:sz w:val="24"/>
          <w:szCs w:val="24"/>
        </w:rPr>
        <w:t>ą</w:t>
      </w:r>
      <w:r w:rsidRPr="00DA3AAE">
        <w:rPr>
          <w:sz w:val="24"/>
          <w:szCs w:val="24"/>
        </w:rPr>
        <w:t xml:space="preserve"> atsisakymo ir įrodymų apie tai pateikimo Privačiam subjektui </w:t>
      </w:r>
      <w:r w:rsidR="00E751B0" w:rsidRPr="00DA3AAE">
        <w:rPr>
          <w:sz w:val="24"/>
          <w:szCs w:val="24"/>
        </w:rPr>
        <w:t xml:space="preserve">termino </w:t>
      </w:r>
      <w:r w:rsidRPr="00DA3AAE">
        <w:rPr>
          <w:sz w:val="24"/>
          <w:szCs w:val="24"/>
        </w:rPr>
        <w:t xml:space="preserve">kreiptis </w:t>
      </w:r>
      <w:r w:rsidR="00EC0745">
        <w:rPr>
          <w:sz w:val="24"/>
          <w:szCs w:val="24"/>
        </w:rPr>
        <w:t xml:space="preserve">į Valdžios subjektą </w:t>
      </w:r>
      <w:r w:rsidRPr="00DA3AAE">
        <w:rPr>
          <w:sz w:val="24"/>
          <w:szCs w:val="24"/>
        </w:rPr>
        <w:t>dėl Nuomos sutar</w:t>
      </w:r>
      <w:r w:rsidR="00793868">
        <w:rPr>
          <w:sz w:val="24"/>
          <w:szCs w:val="24"/>
        </w:rPr>
        <w:t>ties</w:t>
      </w:r>
      <w:r w:rsidRPr="00DA3AAE">
        <w:rPr>
          <w:sz w:val="24"/>
          <w:szCs w:val="24"/>
        </w:rPr>
        <w:t xml:space="preserve"> sudarymo.</w:t>
      </w:r>
      <w:r w:rsidRPr="00446A51">
        <w:rPr>
          <w:sz w:val="24"/>
          <w:szCs w:val="24"/>
        </w:rPr>
        <w:t xml:space="preserve"> </w:t>
      </w:r>
    </w:p>
    <w:p w14:paraId="554B9A2F" w14:textId="5D6884CD" w:rsidR="00793868" w:rsidRPr="00E379FD" w:rsidRDefault="00793868" w:rsidP="00772440">
      <w:pPr>
        <w:pStyle w:val="paragrafai"/>
        <w:tabs>
          <w:tab w:val="num" w:pos="567"/>
          <w:tab w:val="num" w:pos="921"/>
        </w:tabs>
        <w:ind w:left="567" w:hanging="567"/>
        <w:rPr>
          <w:sz w:val="24"/>
          <w:szCs w:val="24"/>
        </w:rPr>
      </w:pPr>
      <w:r w:rsidRPr="00593510">
        <w:rPr>
          <w:sz w:val="24"/>
          <w:szCs w:val="24"/>
        </w:rPr>
        <w:t>Žemės sklyp</w:t>
      </w:r>
      <w:r w:rsidR="00772440">
        <w:rPr>
          <w:sz w:val="24"/>
          <w:szCs w:val="24"/>
        </w:rPr>
        <w:t>a</w:t>
      </w:r>
      <w:r w:rsidRPr="00593510">
        <w:rPr>
          <w:sz w:val="24"/>
          <w:szCs w:val="24"/>
        </w:rPr>
        <w:t xml:space="preserve">s </w:t>
      </w:r>
      <w:proofErr w:type="spellStart"/>
      <w:r w:rsidRPr="00593510">
        <w:rPr>
          <w:sz w:val="24"/>
          <w:szCs w:val="24"/>
        </w:rPr>
        <w:t>Privačam</w:t>
      </w:r>
      <w:proofErr w:type="spellEnd"/>
      <w:r w:rsidRPr="00593510">
        <w:rPr>
          <w:sz w:val="24"/>
          <w:szCs w:val="24"/>
        </w:rPr>
        <w:t xml:space="preserve"> subjektui išnuomojamas Darbų vykdymo laikotarpiui</w:t>
      </w:r>
      <w:r w:rsidR="00772440">
        <w:rPr>
          <w:sz w:val="24"/>
          <w:szCs w:val="24"/>
        </w:rPr>
        <w:t xml:space="preserve"> iki </w:t>
      </w:r>
      <w:r w:rsidR="00DB4EC4">
        <w:rPr>
          <w:sz w:val="24"/>
          <w:szCs w:val="24"/>
        </w:rPr>
        <w:t>Eksploatacijos pradžios.</w:t>
      </w:r>
    </w:p>
    <w:p w14:paraId="5066DBB5" w14:textId="77777777" w:rsidR="0054764D" w:rsidRPr="00793868" w:rsidRDefault="0054764D" w:rsidP="000D65CE">
      <w:pPr>
        <w:pStyle w:val="paragrafai"/>
        <w:tabs>
          <w:tab w:val="num" w:pos="567"/>
          <w:tab w:val="left" w:pos="851"/>
        </w:tabs>
        <w:ind w:left="567" w:hanging="567"/>
        <w:rPr>
          <w:sz w:val="24"/>
          <w:szCs w:val="24"/>
        </w:rPr>
      </w:pPr>
      <w:r w:rsidRPr="00DA3AAE">
        <w:rPr>
          <w:sz w:val="24"/>
          <w:szCs w:val="24"/>
        </w:rPr>
        <w:t>Žemės sklyp</w:t>
      </w:r>
      <w:r w:rsidR="00C9414F" w:rsidRPr="00DA3AAE">
        <w:rPr>
          <w:sz w:val="24"/>
          <w:szCs w:val="24"/>
        </w:rPr>
        <w:t>e</w:t>
      </w:r>
      <w:r w:rsidR="00772440">
        <w:rPr>
          <w:sz w:val="24"/>
          <w:szCs w:val="24"/>
        </w:rPr>
        <w:t xml:space="preserve"> </w:t>
      </w:r>
      <w:r w:rsidRPr="00DA3AAE">
        <w:rPr>
          <w:sz w:val="24"/>
          <w:szCs w:val="24"/>
        </w:rPr>
        <w:t>Privatus subjektas neturi teisės atlikti jokių statybos darbų, išskyrus šioje Sutartyje numatytus Darbus</w:t>
      </w:r>
      <w:r w:rsidR="005A34A6">
        <w:rPr>
          <w:sz w:val="24"/>
          <w:szCs w:val="24"/>
        </w:rPr>
        <w:t>,</w:t>
      </w:r>
      <w:r w:rsidRPr="00DA3AAE">
        <w:rPr>
          <w:sz w:val="24"/>
          <w:szCs w:val="24"/>
        </w:rPr>
        <w:t xml:space="preserve"> bei turi teisę naudoti Žemės sklyp</w:t>
      </w:r>
      <w:r w:rsidR="007A6965" w:rsidRPr="00DA3AAE">
        <w:rPr>
          <w:sz w:val="24"/>
          <w:szCs w:val="24"/>
        </w:rPr>
        <w:t>ą</w:t>
      </w:r>
      <w:r w:rsidR="009E1C6C" w:rsidRPr="00DA3AAE">
        <w:rPr>
          <w:sz w:val="24"/>
          <w:szCs w:val="24"/>
        </w:rPr>
        <w:t xml:space="preserve"> </w:t>
      </w:r>
      <w:r w:rsidRPr="00DA3AAE">
        <w:rPr>
          <w:sz w:val="24"/>
          <w:szCs w:val="24"/>
        </w:rPr>
        <w:t>Paslaugų teikimui ir kitai veiklai</w:t>
      </w:r>
      <w:r w:rsidR="009C78A2" w:rsidRPr="00DA3AAE">
        <w:rPr>
          <w:sz w:val="24"/>
          <w:szCs w:val="24"/>
        </w:rPr>
        <w:t xml:space="preserve"> šios Sutarties tikslams įgyvendinti</w:t>
      </w:r>
      <w:r w:rsidRPr="00DA3AAE">
        <w:rPr>
          <w:sz w:val="24"/>
          <w:szCs w:val="24"/>
        </w:rPr>
        <w:t>. Privatus subjektas neturi teisės bet kokiu būdu suvaržyti savo nuomos teisių į Žemės sklyp</w:t>
      </w:r>
      <w:r w:rsidR="00B315F7" w:rsidRPr="00DA3AAE">
        <w:rPr>
          <w:sz w:val="24"/>
          <w:szCs w:val="24"/>
        </w:rPr>
        <w:t>ą</w:t>
      </w:r>
      <w:r w:rsidRPr="00793868">
        <w:rPr>
          <w:sz w:val="24"/>
          <w:szCs w:val="24"/>
        </w:rPr>
        <w:t>.</w:t>
      </w:r>
    </w:p>
    <w:p w14:paraId="15079868" w14:textId="77777777" w:rsidR="007C55D4" w:rsidRPr="007C55D4" w:rsidRDefault="007C55D4" w:rsidP="000D65CE">
      <w:pPr>
        <w:pStyle w:val="paragrafai"/>
        <w:tabs>
          <w:tab w:val="num" w:pos="567"/>
          <w:tab w:val="left" w:pos="851"/>
        </w:tabs>
        <w:ind w:left="567" w:hanging="567"/>
        <w:rPr>
          <w:sz w:val="24"/>
          <w:szCs w:val="24"/>
        </w:rPr>
      </w:pPr>
      <w:bookmarkStart w:id="160" w:name="_Toc284496679"/>
      <w:r w:rsidRPr="007C55D4">
        <w:rPr>
          <w:sz w:val="24"/>
          <w:szCs w:val="24"/>
        </w:rPr>
        <w:t>Po Darbų atlikimo Privatus subjektas privalo atlikti su tuo susijusių Žemės sklypo registro duomenų pasikeitimų registravimą Nekilnojamojo turto registre ir atlikti kitus su tuo susijusius veiksmus (įskaitant su tuo susijusių išlaidų padengimą). Valdžios subjektas, pagal kompetenciją, suteikia visą tam reikalingą ir turimą informaciją bei įgaliojimus. Ši sąlyga taikoma tik tiek, kiek tai yra s</w:t>
      </w:r>
      <w:r w:rsidR="00772440">
        <w:rPr>
          <w:sz w:val="24"/>
          <w:szCs w:val="24"/>
        </w:rPr>
        <w:t>usiję su Privataus subjekto iki E</w:t>
      </w:r>
      <w:r w:rsidRPr="007C55D4">
        <w:rPr>
          <w:sz w:val="24"/>
          <w:szCs w:val="24"/>
        </w:rPr>
        <w:t>ksploatacijos pradžios atliktais Darbais.</w:t>
      </w:r>
    </w:p>
    <w:p w14:paraId="5F6E859A" w14:textId="0DBB9DD8" w:rsidR="00793868" w:rsidRDefault="00793868" w:rsidP="000D65CE">
      <w:pPr>
        <w:pStyle w:val="paragrafai"/>
        <w:tabs>
          <w:tab w:val="left" w:pos="851"/>
        </w:tabs>
        <w:ind w:left="567"/>
        <w:rPr>
          <w:sz w:val="24"/>
          <w:szCs w:val="24"/>
        </w:rPr>
      </w:pPr>
      <w:r>
        <w:rPr>
          <w:sz w:val="24"/>
          <w:szCs w:val="24"/>
        </w:rPr>
        <w:t xml:space="preserve">Nuomos sutarties galiojimo pabaiga sutampa su </w:t>
      </w:r>
      <w:r w:rsidR="00382A2D">
        <w:rPr>
          <w:sz w:val="24"/>
          <w:szCs w:val="24"/>
        </w:rPr>
        <w:t xml:space="preserve">Eksploatacijos </w:t>
      </w:r>
      <w:proofErr w:type="spellStart"/>
      <w:r w:rsidR="00382A2D">
        <w:rPr>
          <w:sz w:val="24"/>
          <w:szCs w:val="24"/>
        </w:rPr>
        <w:t>pradžia.</w:t>
      </w:r>
      <w:r>
        <w:rPr>
          <w:sz w:val="24"/>
          <w:szCs w:val="24"/>
        </w:rPr>
        <w:t>Privatu</w:t>
      </w:r>
      <w:r w:rsidR="005A34A6">
        <w:rPr>
          <w:sz w:val="24"/>
          <w:szCs w:val="24"/>
        </w:rPr>
        <w:t>s</w:t>
      </w:r>
      <w:proofErr w:type="spellEnd"/>
      <w:r>
        <w:rPr>
          <w:sz w:val="24"/>
          <w:szCs w:val="24"/>
        </w:rPr>
        <w:t xml:space="preserve"> subjektas savo lėšomis ir rizika privalo imtis visų reikiamų veiksmų, kad Nuomos sutartis būtų nutraukta, atsižvelgiant į šiame punkte nurodytus Nuomos sutarties galiojimo terminus. </w:t>
      </w:r>
    </w:p>
    <w:p w14:paraId="2E084B26" w14:textId="77777777" w:rsidR="00793868" w:rsidRDefault="00793868" w:rsidP="000D65CE">
      <w:pPr>
        <w:pStyle w:val="paragrafai"/>
        <w:tabs>
          <w:tab w:val="left" w:pos="851"/>
        </w:tabs>
        <w:ind w:left="567"/>
        <w:rPr>
          <w:sz w:val="24"/>
          <w:szCs w:val="24"/>
        </w:rPr>
      </w:pPr>
      <w:r>
        <w:rPr>
          <w:sz w:val="24"/>
          <w:szCs w:val="24"/>
        </w:rPr>
        <w:t xml:space="preserve">Valdžios subjektas </w:t>
      </w:r>
      <w:proofErr w:type="spellStart"/>
      <w:r>
        <w:rPr>
          <w:sz w:val="24"/>
          <w:szCs w:val="24"/>
        </w:rPr>
        <w:t>įspareigoja</w:t>
      </w:r>
      <w:proofErr w:type="spellEnd"/>
      <w:r>
        <w:rPr>
          <w:sz w:val="24"/>
          <w:szCs w:val="24"/>
        </w:rPr>
        <w:t xml:space="preserve"> bendradarbiauti, kad Privatus subjektas būtų atleistas nuo žemės nuomos mokesčio už Žemės sklypo nuomą. Tuo atveju, jeigu Privatus subjektas nebus atleistas nuo žemės nuomos mokesčio, Valdžios subjektas įsipareigoja visiškai atlyginti Privataus subjekto sumokėtą žemės nuomos mokestį</w:t>
      </w:r>
      <w:r w:rsidR="00E379FD">
        <w:rPr>
          <w:sz w:val="24"/>
          <w:szCs w:val="24"/>
        </w:rPr>
        <w:t>, kuris neįskaičiuojamas į Metinį atlyginimą</w:t>
      </w:r>
      <w:r>
        <w:rPr>
          <w:sz w:val="24"/>
          <w:szCs w:val="24"/>
        </w:rPr>
        <w:t>.</w:t>
      </w:r>
    </w:p>
    <w:p w14:paraId="69017DA6" w14:textId="5CC22FBF" w:rsidR="00487096" w:rsidRPr="008C12CF" w:rsidRDefault="00487096" w:rsidP="000D65CE">
      <w:pPr>
        <w:pStyle w:val="paragrafai"/>
        <w:tabs>
          <w:tab w:val="left" w:pos="851"/>
        </w:tabs>
        <w:ind w:left="567"/>
        <w:rPr>
          <w:sz w:val="24"/>
          <w:szCs w:val="24"/>
        </w:rPr>
      </w:pPr>
      <w:r>
        <w:rPr>
          <w:sz w:val="24"/>
          <w:szCs w:val="24"/>
        </w:rPr>
        <w:t xml:space="preserve">Valdžios subjektas prisiima riziką, susijusią su Žemės </w:t>
      </w:r>
      <w:r w:rsidRPr="008C12CF">
        <w:rPr>
          <w:sz w:val="24"/>
          <w:szCs w:val="24"/>
        </w:rPr>
        <w:t>sklyp</w:t>
      </w:r>
      <w:r w:rsidR="00F76D0E" w:rsidRPr="008C12CF">
        <w:rPr>
          <w:sz w:val="24"/>
          <w:szCs w:val="24"/>
        </w:rPr>
        <w:t>u</w:t>
      </w:r>
      <w:r w:rsidR="005A34A6" w:rsidRPr="008C12CF">
        <w:rPr>
          <w:sz w:val="24"/>
          <w:szCs w:val="24"/>
        </w:rPr>
        <w:t>,</w:t>
      </w:r>
      <w:r w:rsidRPr="008C12CF">
        <w:rPr>
          <w:sz w:val="24"/>
          <w:szCs w:val="24"/>
        </w:rPr>
        <w:t xml:space="preserve"> dėl:</w:t>
      </w:r>
    </w:p>
    <w:p w14:paraId="793E2EFB" w14:textId="77777777" w:rsidR="00155A1B" w:rsidRPr="008C12CF" w:rsidRDefault="00487096" w:rsidP="00E85BD6">
      <w:pPr>
        <w:pStyle w:val="paragrafesraas"/>
        <w:tabs>
          <w:tab w:val="clear" w:pos="2989"/>
          <w:tab w:val="num" w:pos="1134"/>
        </w:tabs>
        <w:ind w:left="851"/>
        <w:rPr>
          <w:sz w:val="24"/>
          <w:szCs w:val="24"/>
        </w:rPr>
      </w:pPr>
      <w:r w:rsidRPr="008C12CF">
        <w:rPr>
          <w:sz w:val="24"/>
          <w:szCs w:val="24"/>
        </w:rPr>
        <w:t xml:space="preserve">Žemės sklypo daiktinių teisių apribojimų, jeigu šie apribojimai nebuvo atskleisti </w:t>
      </w:r>
      <w:r w:rsidR="00545747" w:rsidRPr="008C12CF">
        <w:rPr>
          <w:sz w:val="24"/>
          <w:szCs w:val="24"/>
        </w:rPr>
        <w:t xml:space="preserve">Investuotojui ir (ar) </w:t>
      </w:r>
      <w:r w:rsidRPr="008C12CF">
        <w:rPr>
          <w:sz w:val="24"/>
          <w:szCs w:val="24"/>
        </w:rPr>
        <w:t>Privačiam subjektui ir informacija a</w:t>
      </w:r>
      <w:r w:rsidR="009D6B1B" w:rsidRPr="008C12CF">
        <w:rPr>
          <w:sz w:val="24"/>
          <w:szCs w:val="24"/>
        </w:rPr>
        <w:t>pie juos nėra viešai prieinama;</w:t>
      </w:r>
    </w:p>
    <w:p w14:paraId="619D3FAE" w14:textId="1020E663" w:rsidR="00155A1B" w:rsidRPr="008C12CF" w:rsidRDefault="00155A1B" w:rsidP="00E85BD6">
      <w:pPr>
        <w:pStyle w:val="paragrafesraas"/>
        <w:tabs>
          <w:tab w:val="clear" w:pos="2989"/>
          <w:tab w:val="num" w:pos="1134"/>
        </w:tabs>
        <w:ind w:left="851"/>
        <w:rPr>
          <w:sz w:val="24"/>
          <w:szCs w:val="24"/>
        </w:rPr>
      </w:pPr>
      <w:bookmarkStart w:id="161" w:name="_Ref60909135"/>
      <w:r w:rsidRPr="008C12CF">
        <w:rPr>
          <w:sz w:val="24"/>
          <w:szCs w:val="24"/>
        </w:rPr>
        <w:t xml:space="preserve">Investuotojui ir Privačiam subjektui pateiktos informacijos apie Žemės sklypo </w:t>
      </w:r>
      <w:r w:rsidR="00C33941" w:rsidRPr="008C12CF">
        <w:rPr>
          <w:sz w:val="24"/>
          <w:szCs w:val="24"/>
        </w:rPr>
        <w:t xml:space="preserve">būklę ir jo tinkamumą </w:t>
      </w:r>
      <w:r w:rsidR="00827368" w:rsidRPr="008C12CF">
        <w:rPr>
          <w:sz w:val="24"/>
          <w:szCs w:val="24"/>
        </w:rPr>
        <w:t xml:space="preserve">(pavyzdžiui, </w:t>
      </w:r>
      <w:r w:rsidR="00C33941" w:rsidRPr="008C12CF">
        <w:rPr>
          <w:sz w:val="24"/>
          <w:szCs w:val="24"/>
        </w:rPr>
        <w:t xml:space="preserve">dėl grunto </w:t>
      </w:r>
      <w:r w:rsidR="00827368" w:rsidRPr="008C12CF">
        <w:rPr>
          <w:sz w:val="24"/>
          <w:szCs w:val="24"/>
        </w:rPr>
        <w:t>užterštumo</w:t>
      </w:r>
      <w:r w:rsidR="00F76D0E" w:rsidRPr="008C12CF">
        <w:rPr>
          <w:sz w:val="24"/>
          <w:szCs w:val="24"/>
        </w:rPr>
        <w:t>, grunto sudėties</w:t>
      </w:r>
      <w:r w:rsidR="00827368" w:rsidRPr="008C12CF">
        <w:rPr>
          <w:sz w:val="24"/>
          <w:szCs w:val="24"/>
        </w:rPr>
        <w:t>)</w:t>
      </w:r>
      <w:r w:rsidR="003335F8" w:rsidRPr="008C12CF">
        <w:rPr>
          <w:sz w:val="24"/>
          <w:szCs w:val="24"/>
        </w:rPr>
        <w:t xml:space="preserve"> </w:t>
      </w:r>
      <w:r w:rsidRPr="008C12CF">
        <w:rPr>
          <w:sz w:val="24"/>
          <w:szCs w:val="24"/>
        </w:rPr>
        <w:t xml:space="preserve">teisingumo, </w:t>
      </w:r>
      <w:r w:rsidR="00C33941" w:rsidRPr="008C12CF">
        <w:rPr>
          <w:sz w:val="24"/>
          <w:szCs w:val="24"/>
        </w:rPr>
        <w:t xml:space="preserve">išskyrus kai </w:t>
      </w:r>
      <w:r w:rsidR="00827368" w:rsidRPr="008C12CF">
        <w:rPr>
          <w:sz w:val="24"/>
          <w:szCs w:val="24"/>
        </w:rPr>
        <w:t>Žemės sklypo netinkamum</w:t>
      </w:r>
      <w:r w:rsidR="00C33941" w:rsidRPr="008C12CF">
        <w:rPr>
          <w:sz w:val="24"/>
          <w:szCs w:val="24"/>
        </w:rPr>
        <w:t>ą</w:t>
      </w:r>
      <w:r w:rsidR="00827368" w:rsidRPr="008C12CF">
        <w:rPr>
          <w:sz w:val="24"/>
          <w:szCs w:val="24"/>
        </w:rPr>
        <w:t xml:space="preserve"> lėmė Privataus subjekto </w:t>
      </w:r>
      <w:r w:rsidR="00C33941" w:rsidRPr="008C12CF">
        <w:rPr>
          <w:sz w:val="24"/>
          <w:szCs w:val="24"/>
        </w:rPr>
        <w:t>(</w:t>
      </w:r>
      <w:r w:rsidR="00827368" w:rsidRPr="008C12CF">
        <w:rPr>
          <w:sz w:val="24"/>
          <w:szCs w:val="24"/>
        </w:rPr>
        <w:t>jo pasitelktų Subtiekėjų (ar kitų ūkio subjektų)</w:t>
      </w:r>
      <w:r w:rsidR="00C33941" w:rsidRPr="008C12CF">
        <w:rPr>
          <w:sz w:val="24"/>
          <w:szCs w:val="24"/>
        </w:rPr>
        <w:t>)</w:t>
      </w:r>
      <w:r w:rsidR="00827368" w:rsidRPr="008C12CF">
        <w:rPr>
          <w:sz w:val="24"/>
          <w:szCs w:val="24"/>
        </w:rPr>
        <w:t xml:space="preserve"> </w:t>
      </w:r>
      <w:r w:rsidR="00827368" w:rsidRPr="008C12CF">
        <w:rPr>
          <w:sz w:val="24"/>
          <w:szCs w:val="24"/>
        </w:rPr>
        <w:lastRenderedPageBreak/>
        <w:t>veiksmai</w:t>
      </w:r>
      <w:r w:rsidR="00C33941" w:rsidRPr="008C12CF">
        <w:rPr>
          <w:sz w:val="24"/>
          <w:szCs w:val="24"/>
        </w:rPr>
        <w:t xml:space="preserve">. Pateiktos informacijos nepakankamumas ir </w:t>
      </w:r>
      <w:proofErr w:type="spellStart"/>
      <w:r w:rsidR="00C33941" w:rsidRPr="008C12CF">
        <w:rPr>
          <w:sz w:val="24"/>
          <w:szCs w:val="24"/>
        </w:rPr>
        <w:t>neišsamumas</w:t>
      </w:r>
      <w:proofErr w:type="spellEnd"/>
      <w:r w:rsidR="00C33941" w:rsidRPr="008C12CF">
        <w:rPr>
          <w:sz w:val="24"/>
          <w:szCs w:val="24"/>
        </w:rPr>
        <w:t xml:space="preserve"> nėra laikomas informacijos neteisingumu</w:t>
      </w:r>
      <w:r w:rsidR="00165C7D" w:rsidRPr="008C12CF">
        <w:rPr>
          <w:sz w:val="24"/>
          <w:szCs w:val="24"/>
        </w:rPr>
        <w:t>;</w:t>
      </w:r>
      <w:r w:rsidR="00827368" w:rsidRPr="008C12CF">
        <w:rPr>
          <w:sz w:val="24"/>
          <w:szCs w:val="24"/>
        </w:rPr>
        <w:t xml:space="preserve"> </w:t>
      </w:r>
      <w:bookmarkEnd w:id="161"/>
    </w:p>
    <w:p w14:paraId="4B93EEBA" w14:textId="09A02E6B" w:rsidR="00F76D0E" w:rsidRPr="008C12CF" w:rsidRDefault="00AE1C0B" w:rsidP="000D65CE">
      <w:pPr>
        <w:pStyle w:val="paragrafesraas"/>
        <w:tabs>
          <w:tab w:val="clear" w:pos="2989"/>
          <w:tab w:val="num" w:pos="1134"/>
        </w:tabs>
        <w:ind w:left="709"/>
        <w:rPr>
          <w:sz w:val="24"/>
          <w:szCs w:val="24"/>
        </w:rPr>
      </w:pPr>
      <w:bookmarkStart w:id="162" w:name="_Ref95233595"/>
      <w:r w:rsidRPr="008C12CF">
        <w:rPr>
          <w:sz w:val="24"/>
          <w:szCs w:val="24"/>
        </w:rPr>
        <w:t>statybinių atliekų Žemės sklype buvimo;</w:t>
      </w:r>
      <w:bookmarkEnd w:id="162"/>
    </w:p>
    <w:p w14:paraId="68A0D0A6" w14:textId="77777777" w:rsidR="00487096" w:rsidRDefault="00487096" w:rsidP="000D65CE">
      <w:pPr>
        <w:pStyle w:val="paragrafesraas"/>
        <w:tabs>
          <w:tab w:val="clear" w:pos="2989"/>
          <w:tab w:val="num" w:pos="1134"/>
        </w:tabs>
        <w:ind w:left="709"/>
        <w:rPr>
          <w:sz w:val="24"/>
          <w:szCs w:val="24"/>
        </w:rPr>
      </w:pPr>
      <w:bookmarkStart w:id="163" w:name="_Ref60909257"/>
      <w:r>
        <w:rPr>
          <w:sz w:val="24"/>
          <w:szCs w:val="24"/>
        </w:rPr>
        <w:t>Specialiųjų Žemės sklypo naudojimo sąlygų nustatymo / pakeitimo, jeigu Valdžios subjektas neatskleidė visų jam žinomų Žemės sklypo naudojimo sąlygų arba neatsižvelgė į Investuotojo Pirkimo metu pateiktus pasiūlymus dėl Žemės sklypų naudojimo sąlygų, kai sprendimas dėl tokių sąlygų priklauso Valdžios subjekto kompetencijai</w:t>
      </w:r>
      <w:r w:rsidR="00920A54">
        <w:rPr>
          <w:sz w:val="24"/>
          <w:szCs w:val="24"/>
        </w:rPr>
        <w:t>;</w:t>
      </w:r>
      <w:bookmarkEnd w:id="163"/>
    </w:p>
    <w:p w14:paraId="7C71535B" w14:textId="77777777" w:rsidR="009334C5" w:rsidRDefault="009334C5" w:rsidP="00E85BD6">
      <w:pPr>
        <w:pStyle w:val="paragrafesraas"/>
        <w:tabs>
          <w:tab w:val="clear" w:pos="2989"/>
          <w:tab w:val="num" w:pos="1134"/>
        </w:tabs>
        <w:ind w:left="709"/>
        <w:rPr>
          <w:sz w:val="24"/>
          <w:szCs w:val="24"/>
        </w:rPr>
      </w:pPr>
      <w:r>
        <w:rPr>
          <w:sz w:val="24"/>
          <w:szCs w:val="24"/>
        </w:rPr>
        <w:t>Žemės sklypo (statybvietės) prieinamumo.</w:t>
      </w:r>
    </w:p>
    <w:p w14:paraId="2297CF35" w14:textId="77777777" w:rsidR="00487096" w:rsidRPr="00772440" w:rsidRDefault="00487096" w:rsidP="00E85BD6">
      <w:pPr>
        <w:pStyle w:val="paragrafai"/>
        <w:ind w:left="426"/>
        <w:rPr>
          <w:sz w:val="24"/>
          <w:szCs w:val="24"/>
          <w:lang w:val="en-GB"/>
        </w:rPr>
      </w:pPr>
      <w:r w:rsidRPr="00772440">
        <w:rPr>
          <w:sz w:val="24"/>
          <w:szCs w:val="24"/>
        </w:rPr>
        <w:t xml:space="preserve">Privatus subjektas prisiima riziką dėl: </w:t>
      </w:r>
    </w:p>
    <w:p w14:paraId="34F4F58D" w14:textId="40189B7D" w:rsidR="00155A1B" w:rsidRPr="008C12CF" w:rsidRDefault="003335F8" w:rsidP="000D65CE">
      <w:pPr>
        <w:pStyle w:val="paragrafesraas"/>
        <w:tabs>
          <w:tab w:val="clear" w:pos="2989"/>
          <w:tab w:val="num" w:pos="1418"/>
        </w:tabs>
        <w:ind w:left="851"/>
        <w:rPr>
          <w:sz w:val="24"/>
          <w:szCs w:val="24"/>
        </w:rPr>
      </w:pPr>
      <w:r w:rsidRPr="009D6B1B">
        <w:rPr>
          <w:sz w:val="24"/>
          <w:szCs w:val="24"/>
        </w:rPr>
        <w:t xml:space="preserve">Žemės sklypo </w:t>
      </w:r>
      <w:r w:rsidR="00545747">
        <w:rPr>
          <w:sz w:val="24"/>
          <w:szCs w:val="24"/>
        </w:rPr>
        <w:t xml:space="preserve">būklės ir tinkamumo </w:t>
      </w:r>
      <w:r w:rsidR="00827368" w:rsidRPr="009D6B1B">
        <w:rPr>
          <w:sz w:val="24"/>
          <w:szCs w:val="24"/>
        </w:rPr>
        <w:t>(pavyzdžiui</w:t>
      </w:r>
      <w:r w:rsidRPr="009D6B1B">
        <w:rPr>
          <w:sz w:val="24"/>
          <w:szCs w:val="24"/>
        </w:rPr>
        <w:t xml:space="preserve">, </w:t>
      </w:r>
      <w:r w:rsidR="00545747">
        <w:rPr>
          <w:sz w:val="24"/>
          <w:szCs w:val="24"/>
        </w:rPr>
        <w:t xml:space="preserve">grunto </w:t>
      </w:r>
      <w:r w:rsidR="00827368" w:rsidRPr="008C12CF">
        <w:rPr>
          <w:sz w:val="24"/>
          <w:szCs w:val="24"/>
        </w:rPr>
        <w:t>užterštumo</w:t>
      </w:r>
      <w:r w:rsidR="00AE1C0B" w:rsidRPr="008C12CF">
        <w:rPr>
          <w:sz w:val="24"/>
          <w:szCs w:val="24"/>
        </w:rPr>
        <w:t>, grunto sudėties</w:t>
      </w:r>
      <w:r w:rsidR="00827368" w:rsidRPr="008C12CF">
        <w:rPr>
          <w:sz w:val="24"/>
          <w:szCs w:val="24"/>
        </w:rPr>
        <w:t xml:space="preserve">) </w:t>
      </w:r>
      <w:r w:rsidRPr="008C12CF">
        <w:rPr>
          <w:sz w:val="24"/>
          <w:szCs w:val="24"/>
        </w:rPr>
        <w:t xml:space="preserve">išskyrus Sutarties </w:t>
      </w:r>
      <w:r w:rsidR="009D6B1B" w:rsidRPr="008C12CF">
        <w:rPr>
          <w:sz w:val="24"/>
          <w:szCs w:val="24"/>
          <w:lang w:val="en-US"/>
        </w:rPr>
        <w:fldChar w:fldCharType="begin"/>
      </w:r>
      <w:r w:rsidR="009D6B1B" w:rsidRPr="008C12CF">
        <w:rPr>
          <w:sz w:val="24"/>
          <w:szCs w:val="24"/>
        </w:rPr>
        <w:instrText xml:space="preserve"> REF _Ref60909135 \r \h </w:instrText>
      </w:r>
      <w:r w:rsidR="00AE1C0B" w:rsidRPr="008C12CF">
        <w:rPr>
          <w:sz w:val="24"/>
          <w:szCs w:val="24"/>
          <w:lang w:val="en-US"/>
        </w:rPr>
        <w:instrText xml:space="preserve"> \* MERGEFORMAT </w:instrText>
      </w:r>
      <w:r w:rsidR="009D6B1B" w:rsidRPr="008C12CF">
        <w:rPr>
          <w:sz w:val="24"/>
          <w:szCs w:val="24"/>
          <w:lang w:val="en-US"/>
        </w:rPr>
      </w:r>
      <w:r w:rsidR="009D6B1B" w:rsidRPr="008C12CF">
        <w:rPr>
          <w:sz w:val="24"/>
          <w:szCs w:val="24"/>
          <w:lang w:val="en-US"/>
        </w:rPr>
        <w:fldChar w:fldCharType="separate"/>
      </w:r>
      <w:r w:rsidR="00B87438">
        <w:rPr>
          <w:sz w:val="24"/>
          <w:szCs w:val="24"/>
        </w:rPr>
        <w:t>8.8.2</w:t>
      </w:r>
      <w:r w:rsidR="009D6B1B" w:rsidRPr="008C12CF">
        <w:rPr>
          <w:sz w:val="24"/>
          <w:szCs w:val="24"/>
          <w:lang w:val="en-US"/>
        </w:rPr>
        <w:fldChar w:fldCharType="end"/>
      </w:r>
      <w:r w:rsidR="009D6B1B" w:rsidRPr="008C12CF">
        <w:rPr>
          <w:sz w:val="24"/>
          <w:szCs w:val="24"/>
          <w:lang w:val="en-US"/>
        </w:rPr>
        <w:t xml:space="preserve"> </w:t>
      </w:r>
      <w:proofErr w:type="spellStart"/>
      <w:r w:rsidRPr="008C12CF">
        <w:rPr>
          <w:sz w:val="24"/>
          <w:szCs w:val="24"/>
          <w:lang w:val="en-US"/>
        </w:rPr>
        <w:t>punkt</w:t>
      </w:r>
      <w:r w:rsidR="00AE1C0B" w:rsidRPr="008C12CF">
        <w:rPr>
          <w:sz w:val="24"/>
          <w:szCs w:val="24"/>
          <w:lang w:val="en-US"/>
        </w:rPr>
        <w:t>uose</w:t>
      </w:r>
      <w:proofErr w:type="spellEnd"/>
      <w:r w:rsidRPr="008C12CF">
        <w:rPr>
          <w:sz w:val="24"/>
          <w:szCs w:val="24"/>
          <w:lang w:val="en-US"/>
        </w:rPr>
        <w:t xml:space="preserve"> </w:t>
      </w:r>
      <w:proofErr w:type="spellStart"/>
      <w:r w:rsidRPr="008C12CF">
        <w:rPr>
          <w:sz w:val="24"/>
          <w:szCs w:val="24"/>
          <w:lang w:val="en-US"/>
        </w:rPr>
        <w:t>numatyt</w:t>
      </w:r>
      <w:r w:rsidR="00AE1C0B" w:rsidRPr="008C12CF">
        <w:rPr>
          <w:sz w:val="24"/>
          <w:szCs w:val="24"/>
          <w:lang w:val="en-US"/>
        </w:rPr>
        <w:t>us</w:t>
      </w:r>
      <w:proofErr w:type="spellEnd"/>
      <w:r w:rsidRPr="008C12CF">
        <w:rPr>
          <w:sz w:val="24"/>
          <w:szCs w:val="24"/>
          <w:lang w:val="en-US"/>
        </w:rPr>
        <w:t xml:space="preserve"> </w:t>
      </w:r>
      <w:proofErr w:type="spellStart"/>
      <w:r w:rsidRPr="008C12CF">
        <w:rPr>
          <w:sz w:val="24"/>
          <w:szCs w:val="24"/>
          <w:lang w:val="en-US"/>
        </w:rPr>
        <w:t>atvej</w:t>
      </w:r>
      <w:r w:rsidR="00AE1C0B" w:rsidRPr="008C12CF">
        <w:rPr>
          <w:sz w:val="24"/>
          <w:szCs w:val="24"/>
          <w:lang w:val="en-US"/>
        </w:rPr>
        <w:t>us</w:t>
      </w:r>
      <w:proofErr w:type="spellEnd"/>
      <w:r w:rsidR="00155A1B" w:rsidRPr="008C12CF">
        <w:rPr>
          <w:sz w:val="24"/>
          <w:szCs w:val="24"/>
        </w:rPr>
        <w:t xml:space="preserve">; </w:t>
      </w:r>
    </w:p>
    <w:p w14:paraId="347CFF23" w14:textId="77777777" w:rsidR="00685534" w:rsidRDefault="00487096" w:rsidP="000D65CE">
      <w:pPr>
        <w:pStyle w:val="paragrafesraas"/>
        <w:tabs>
          <w:tab w:val="clear" w:pos="2989"/>
          <w:tab w:val="num" w:pos="1418"/>
        </w:tabs>
        <w:ind w:left="851"/>
        <w:rPr>
          <w:sz w:val="24"/>
          <w:szCs w:val="24"/>
        </w:rPr>
      </w:pPr>
      <w:r w:rsidRPr="00772440">
        <w:rPr>
          <w:sz w:val="24"/>
          <w:szCs w:val="24"/>
        </w:rPr>
        <w:t>Žemės sklypų daiktinių teisių apribojimų, jeigu šie apribojimai buvo</w:t>
      </w:r>
      <w:r w:rsidR="008F237D">
        <w:rPr>
          <w:spacing w:val="0"/>
          <w:sz w:val="24"/>
          <w:szCs w:val="24"/>
        </w:rPr>
        <w:t xml:space="preserve"> atskleisti </w:t>
      </w:r>
      <w:r w:rsidR="00545747">
        <w:rPr>
          <w:spacing w:val="0"/>
          <w:sz w:val="24"/>
          <w:szCs w:val="24"/>
        </w:rPr>
        <w:t xml:space="preserve">Investuotojui ir (ar) </w:t>
      </w:r>
      <w:r w:rsidR="008F237D">
        <w:rPr>
          <w:spacing w:val="0"/>
          <w:sz w:val="24"/>
          <w:szCs w:val="24"/>
        </w:rPr>
        <w:t xml:space="preserve">Privačiam subjektui arba informacija apie juos yra </w:t>
      </w:r>
      <w:r w:rsidR="00685534">
        <w:rPr>
          <w:spacing w:val="0"/>
          <w:sz w:val="24"/>
          <w:szCs w:val="24"/>
        </w:rPr>
        <w:t>viešai prieinama;</w:t>
      </w:r>
    </w:p>
    <w:p w14:paraId="3A549E2F" w14:textId="476E686F" w:rsidR="00685534" w:rsidRDefault="00165C7D" w:rsidP="000D65CE">
      <w:pPr>
        <w:pStyle w:val="paragrafesraas"/>
        <w:tabs>
          <w:tab w:val="clear" w:pos="2989"/>
          <w:tab w:val="num" w:pos="1418"/>
        </w:tabs>
        <w:ind w:left="851"/>
        <w:rPr>
          <w:sz w:val="24"/>
          <w:szCs w:val="24"/>
        </w:rPr>
      </w:pPr>
      <w:r>
        <w:rPr>
          <w:spacing w:val="0"/>
          <w:sz w:val="24"/>
          <w:szCs w:val="24"/>
        </w:rPr>
        <w:t>s</w:t>
      </w:r>
      <w:r w:rsidR="00685534">
        <w:rPr>
          <w:spacing w:val="0"/>
          <w:sz w:val="24"/>
          <w:szCs w:val="24"/>
        </w:rPr>
        <w:t>pecialiųjų Žemės sklypo naudojimo sąlygų nustatymo / pakeitimo</w:t>
      </w:r>
      <w:r w:rsidR="009D6B1B">
        <w:rPr>
          <w:spacing w:val="0"/>
          <w:sz w:val="24"/>
          <w:szCs w:val="24"/>
        </w:rPr>
        <w:t xml:space="preserve">, išskyrus Sutarties </w:t>
      </w:r>
      <w:r w:rsidR="009D6B1B">
        <w:rPr>
          <w:spacing w:val="0"/>
          <w:sz w:val="24"/>
          <w:szCs w:val="24"/>
        </w:rPr>
        <w:fldChar w:fldCharType="begin"/>
      </w:r>
      <w:r w:rsidR="009D6B1B">
        <w:rPr>
          <w:spacing w:val="0"/>
          <w:sz w:val="24"/>
          <w:szCs w:val="24"/>
        </w:rPr>
        <w:instrText xml:space="preserve"> REF _Ref60909257 \r \h </w:instrText>
      </w:r>
      <w:r w:rsidR="009D6B1B">
        <w:rPr>
          <w:spacing w:val="0"/>
          <w:sz w:val="24"/>
          <w:szCs w:val="24"/>
        </w:rPr>
      </w:r>
      <w:r w:rsidR="009D6B1B">
        <w:rPr>
          <w:spacing w:val="0"/>
          <w:sz w:val="24"/>
          <w:szCs w:val="24"/>
        </w:rPr>
        <w:fldChar w:fldCharType="separate"/>
      </w:r>
      <w:r w:rsidR="00B87438">
        <w:rPr>
          <w:spacing w:val="0"/>
          <w:sz w:val="24"/>
          <w:szCs w:val="24"/>
        </w:rPr>
        <w:t>8.8.4</w:t>
      </w:r>
      <w:r w:rsidR="009D6B1B">
        <w:rPr>
          <w:spacing w:val="0"/>
          <w:sz w:val="24"/>
          <w:szCs w:val="24"/>
        </w:rPr>
        <w:fldChar w:fldCharType="end"/>
      </w:r>
      <w:r w:rsidR="009D6B1B">
        <w:rPr>
          <w:spacing w:val="0"/>
          <w:sz w:val="24"/>
          <w:szCs w:val="24"/>
        </w:rPr>
        <w:t xml:space="preserve"> </w:t>
      </w:r>
      <w:r w:rsidR="003335F8">
        <w:rPr>
          <w:spacing w:val="0"/>
          <w:sz w:val="24"/>
          <w:szCs w:val="24"/>
        </w:rPr>
        <w:t>punkte numatytą atvejį</w:t>
      </w:r>
      <w:r w:rsidR="00685534">
        <w:rPr>
          <w:spacing w:val="0"/>
          <w:sz w:val="24"/>
          <w:szCs w:val="24"/>
        </w:rPr>
        <w:t>;</w:t>
      </w:r>
    </w:p>
    <w:p w14:paraId="5B453AF4" w14:textId="77777777" w:rsidR="00685534" w:rsidRDefault="00685534" w:rsidP="000D65CE">
      <w:pPr>
        <w:pStyle w:val="paragrafesraas"/>
        <w:tabs>
          <w:tab w:val="clear" w:pos="2989"/>
          <w:tab w:val="num" w:pos="1418"/>
        </w:tabs>
        <w:ind w:left="851"/>
        <w:rPr>
          <w:sz w:val="24"/>
          <w:szCs w:val="24"/>
        </w:rPr>
      </w:pPr>
      <w:r>
        <w:rPr>
          <w:spacing w:val="0"/>
          <w:sz w:val="24"/>
          <w:szCs w:val="24"/>
        </w:rPr>
        <w:t>inžinerinių tinklų Žemės sklype (tiek ir už jo ribų) perkėlimu, vietos jiems</w:t>
      </w:r>
      <w:r w:rsidR="005A34A6">
        <w:rPr>
          <w:spacing w:val="0"/>
          <w:sz w:val="24"/>
          <w:szCs w:val="24"/>
        </w:rPr>
        <w:t xml:space="preserve"> </w:t>
      </w:r>
      <w:r>
        <w:rPr>
          <w:spacing w:val="0"/>
          <w:sz w:val="24"/>
          <w:szCs w:val="24"/>
        </w:rPr>
        <w:t xml:space="preserve">parinkimu ir jų pajungimu prie Objekto tokiu būdu, kad būtų tenkinami Specifikacijose ir Pasiūlyme nustatyti reikalavimai; </w:t>
      </w:r>
    </w:p>
    <w:p w14:paraId="09F3803B" w14:textId="77777777" w:rsidR="00487096" w:rsidRDefault="00487096" w:rsidP="000D65CE">
      <w:pPr>
        <w:pStyle w:val="paragrafesraas"/>
        <w:tabs>
          <w:tab w:val="clear" w:pos="2989"/>
          <w:tab w:val="num" w:pos="1418"/>
        </w:tabs>
        <w:ind w:left="851"/>
        <w:rPr>
          <w:sz w:val="24"/>
          <w:szCs w:val="24"/>
        </w:rPr>
      </w:pPr>
      <w:r w:rsidRPr="00772440">
        <w:rPr>
          <w:spacing w:val="0"/>
          <w:sz w:val="24"/>
          <w:szCs w:val="24"/>
        </w:rPr>
        <w:t xml:space="preserve"> </w:t>
      </w:r>
      <w:r w:rsidR="00685534">
        <w:rPr>
          <w:spacing w:val="0"/>
          <w:sz w:val="24"/>
          <w:szCs w:val="24"/>
        </w:rPr>
        <w:t>reikalingų sutarčių su Komunalinių paslaugų teikėjais sudarymo.</w:t>
      </w:r>
    </w:p>
    <w:bookmarkEnd w:id="160"/>
    <w:p w14:paraId="5D8B05E3" w14:textId="77777777" w:rsidR="00F467EC" w:rsidRPr="0042617A" w:rsidRDefault="00F467EC" w:rsidP="00593510">
      <w:pPr>
        <w:pStyle w:val="paragrafai"/>
        <w:numPr>
          <w:ilvl w:val="0"/>
          <w:numId w:val="0"/>
        </w:numPr>
        <w:ind w:left="921"/>
        <w:rPr>
          <w:sz w:val="24"/>
          <w:szCs w:val="24"/>
        </w:rPr>
      </w:pPr>
    </w:p>
    <w:p w14:paraId="396DC6FB" w14:textId="77777777" w:rsidR="00F467EC" w:rsidRPr="0042617A" w:rsidRDefault="00F467EC" w:rsidP="00AF7FA7">
      <w:pPr>
        <w:pStyle w:val="Antrat2"/>
        <w:tabs>
          <w:tab w:val="clear" w:pos="495"/>
        </w:tabs>
        <w:ind w:left="993"/>
        <w:rPr>
          <w:sz w:val="24"/>
          <w:szCs w:val="24"/>
        </w:rPr>
      </w:pPr>
      <w:bookmarkStart w:id="164" w:name="_Toc284496691"/>
      <w:bookmarkStart w:id="165" w:name="_Toc293074447"/>
      <w:bookmarkStart w:id="166" w:name="_Toc297646372"/>
      <w:bookmarkStart w:id="167" w:name="_Toc300049719"/>
      <w:bookmarkStart w:id="168" w:name="_Toc309205494"/>
      <w:bookmarkStart w:id="169" w:name="_Ref485969641"/>
      <w:bookmarkStart w:id="170" w:name="_Toc98421388"/>
      <w:bookmarkStart w:id="171" w:name="_Ref137267303"/>
      <w:r w:rsidRPr="0042617A">
        <w:rPr>
          <w:sz w:val="24"/>
          <w:szCs w:val="24"/>
        </w:rPr>
        <w:t xml:space="preserve">Darbų atlikimas, Naujo turto </w:t>
      </w:r>
      <w:r w:rsidR="00E52EE4" w:rsidRPr="0042617A">
        <w:rPr>
          <w:sz w:val="24"/>
          <w:szCs w:val="24"/>
        </w:rPr>
        <w:t xml:space="preserve">įsigijimas ar </w:t>
      </w:r>
      <w:r w:rsidRPr="0042617A">
        <w:rPr>
          <w:sz w:val="24"/>
          <w:szCs w:val="24"/>
        </w:rPr>
        <w:t>sukūrimas</w:t>
      </w:r>
      <w:bookmarkEnd w:id="164"/>
      <w:bookmarkEnd w:id="165"/>
      <w:bookmarkEnd w:id="166"/>
      <w:bookmarkEnd w:id="167"/>
      <w:bookmarkEnd w:id="168"/>
      <w:bookmarkEnd w:id="169"/>
      <w:bookmarkEnd w:id="170"/>
    </w:p>
    <w:p w14:paraId="43776C24" w14:textId="77777777" w:rsidR="00AB2A1B" w:rsidRDefault="00AB2A1B" w:rsidP="000D65CE">
      <w:pPr>
        <w:pStyle w:val="paragrafai"/>
        <w:tabs>
          <w:tab w:val="num" w:pos="6096"/>
        </w:tabs>
        <w:ind w:left="993"/>
        <w:rPr>
          <w:sz w:val="24"/>
          <w:szCs w:val="24"/>
        </w:rPr>
      </w:pPr>
      <w:bookmarkStart w:id="172" w:name="_Toc284496692"/>
      <w:r>
        <w:rPr>
          <w:sz w:val="24"/>
          <w:szCs w:val="24"/>
        </w:rPr>
        <w:t xml:space="preserve">Privatus subjektas turi atlikti Darbus laikydamasis: </w:t>
      </w:r>
    </w:p>
    <w:p w14:paraId="577C7C91" w14:textId="77777777" w:rsidR="00AB2A1B" w:rsidRDefault="00AB2A1B" w:rsidP="000D65CE">
      <w:pPr>
        <w:pStyle w:val="paragrafesraas"/>
        <w:tabs>
          <w:tab w:val="num" w:pos="6096"/>
        </w:tabs>
        <w:ind w:left="1276"/>
        <w:rPr>
          <w:sz w:val="24"/>
          <w:szCs w:val="24"/>
          <w:lang w:val="en-GB"/>
        </w:rPr>
      </w:pPr>
      <w:proofErr w:type="spellStart"/>
      <w:r w:rsidRPr="00155A1B">
        <w:rPr>
          <w:sz w:val="24"/>
          <w:szCs w:val="24"/>
          <w:lang w:val="en-GB"/>
        </w:rPr>
        <w:t>Sutartyje</w:t>
      </w:r>
      <w:proofErr w:type="spellEnd"/>
      <w:r w:rsidRPr="00155A1B">
        <w:rPr>
          <w:sz w:val="24"/>
          <w:szCs w:val="24"/>
          <w:lang w:val="en-GB"/>
        </w:rPr>
        <w:t xml:space="preserve">, </w:t>
      </w:r>
      <w:proofErr w:type="spellStart"/>
      <w:r w:rsidRPr="00155A1B">
        <w:rPr>
          <w:sz w:val="24"/>
          <w:szCs w:val="24"/>
          <w:lang w:val="en-GB"/>
        </w:rPr>
        <w:t>įskaitant</w:t>
      </w:r>
      <w:proofErr w:type="spellEnd"/>
      <w:r w:rsidRPr="00155A1B">
        <w:rPr>
          <w:sz w:val="24"/>
          <w:szCs w:val="24"/>
          <w:lang w:val="en-GB"/>
        </w:rPr>
        <w:t xml:space="preserve"> </w:t>
      </w:r>
      <w:proofErr w:type="spellStart"/>
      <w:r w:rsidRPr="00155A1B">
        <w:rPr>
          <w:sz w:val="24"/>
          <w:szCs w:val="24"/>
          <w:lang w:val="en-GB"/>
        </w:rPr>
        <w:t>Pasiūlymą</w:t>
      </w:r>
      <w:proofErr w:type="spellEnd"/>
      <w:r w:rsidRPr="00155A1B">
        <w:rPr>
          <w:sz w:val="24"/>
          <w:szCs w:val="24"/>
          <w:lang w:val="en-GB"/>
        </w:rPr>
        <w:t xml:space="preserve">, </w:t>
      </w:r>
      <w:proofErr w:type="spellStart"/>
      <w:r w:rsidRPr="00155A1B">
        <w:rPr>
          <w:sz w:val="24"/>
          <w:szCs w:val="24"/>
          <w:lang w:val="en-GB"/>
        </w:rPr>
        <w:t>nustatytų</w:t>
      </w:r>
      <w:proofErr w:type="spellEnd"/>
      <w:r w:rsidRPr="00155A1B">
        <w:rPr>
          <w:sz w:val="24"/>
          <w:szCs w:val="24"/>
          <w:lang w:val="en-GB"/>
        </w:rPr>
        <w:t xml:space="preserve"> </w:t>
      </w:r>
      <w:proofErr w:type="spellStart"/>
      <w:r w:rsidRPr="00155A1B">
        <w:rPr>
          <w:sz w:val="24"/>
          <w:szCs w:val="24"/>
          <w:lang w:val="en-GB"/>
        </w:rPr>
        <w:t>terminų</w:t>
      </w:r>
      <w:proofErr w:type="spellEnd"/>
      <w:r>
        <w:rPr>
          <w:sz w:val="24"/>
          <w:szCs w:val="24"/>
          <w:lang w:val="en-GB"/>
        </w:rPr>
        <w:t>;</w:t>
      </w:r>
    </w:p>
    <w:p w14:paraId="5DC39832" w14:textId="77777777" w:rsidR="00AB2A1B" w:rsidRPr="00155A1B" w:rsidRDefault="00AB2A1B" w:rsidP="000D65CE">
      <w:pPr>
        <w:pStyle w:val="paragrafesraas"/>
        <w:tabs>
          <w:tab w:val="num" w:pos="6096"/>
        </w:tabs>
        <w:ind w:left="1276"/>
        <w:rPr>
          <w:sz w:val="24"/>
          <w:szCs w:val="24"/>
          <w:lang w:val="en-GB"/>
        </w:rPr>
      </w:pPr>
      <w:r w:rsidRPr="0089398A">
        <w:rPr>
          <w:sz w:val="24"/>
          <w:szCs w:val="24"/>
        </w:rPr>
        <w:t>Sutartyje, įskaitant Specifikacijas ir Pasiūlymą, bei teisės aktuose nustatytų reikalavimų, taikomų projektavimui, statybos, įrengimo, montavimo ir kitiems darbams</w:t>
      </w:r>
      <w:r>
        <w:rPr>
          <w:sz w:val="24"/>
          <w:szCs w:val="24"/>
        </w:rPr>
        <w:t>;</w:t>
      </w:r>
    </w:p>
    <w:p w14:paraId="33B2A7FB" w14:textId="33E7B246" w:rsidR="00AB2A1B" w:rsidRPr="00155A1B" w:rsidRDefault="00AB2A1B" w:rsidP="000D65CE">
      <w:pPr>
        <w:pStyle w:val="paragrafesraas"/>
        <w:tabs>
          <w:tab w:val="num" w:pos="6096"/>
        </w:tabs>
        <w:ind w:left="1276"/>
        <w:rPr>
          <w:sz w:val="24"/>
          <w:szCs w:val="24"/>
          <w:lang w:val="en-GB"/>
        </w:rPr>
      </w:pPr>
      <w:r w:rsidRPr="0089398A">
        <w:rPr>
          <w:sz w:val="24"/>
          <w:szCs w:val="24"/>
        </w:rPr>
        <w:t>Sutartyje, įskai</w:t>
      </w:r>
      <w:r w:rsidR="00155A1B">
        <w:rPr>
          <w:sz w:val="24"/>
          <w:szCs w:val="24"/>
        </w:rPr>
        <w:t>t</w:t>
      </w:r>
      <w:r w:rsidRPr="0089398A">
        <w:rPr>
          <w:sz w:val="24"/>
          <w:szCs w:val="24"/>
        </w:rPr>
        <w:t>ant Specifikacijas ir Pasiūlymą, bei teisės aktuose nustatytų reikalavimų, taikomų teik</w:t>
      </w:r>
      <w:r w:rsidR="00445DC1">
        <w:rPr>
          <w:sz w:val="24"/>
          <w:szCs w:val="24"/>
        </w:rPr>
        <w:t>ia</w:t>
      </w:r>
      <w:r w:rsidRPr="0089398A">
        <w:rPr>
          <w:sz w:val="24"/>
          <w:szCs w:val="24"/>
        </w:rPr>
        <w:t>moms Paslaugoms</w:t>
      </w:r>
      <w:r>
        <w:rPr>
          <w:sz w:val="24"/>
          <w:szCs w:val="24"/>
        </w:rPr>
        <w:t>.</w:t>
      </w:r>
    </w:p>
    <w:p w14:paraId="67E31EA6" w14:textId="77777777" w:rsidR="00AB2A1B" w:rsidRDefault="00AB2A1B" w:rsidP="000D65CE">
      <w:pPr>
        <w:pStyle w:val="paragrafai"/>
        <w:tabs>
          <w:tab w:val="num" w:pos="6096"/>
        </w:tabs>
        <w:ind w:left="993"/>
        <w:rPr>
          <w:sz w:val="24"/>
          <w:szCs w:val="24"/>
        </w:rPr>
      </w:pPr>
      <w:r>
        <w:rPr>
          <w:sz w:val="24"/>
          <w:szCs w:val="24"/>
        </w:rPr>
        <w:t>Projektavimo riziką prisiima Privatus subjektas.</w:t>
      </w:r>
    </w:p>
    <w:p w14:paraId="0F1BB7AD" w14:textId="77777777" w:rsidR="00AB2A1B" w:rsidRDefault="00AB2A1B" w:rsidP="000D65CE">
      <w:pPr>
        <w:pStyle w:val="paragrafai"/>
        <w:tabs>
          <w:tab w:val="num" w:pos="6096"/>
        </w:tabs>
        <w:ind w:left="993"/>
        <w:rPr>
          <w:sz w:val="24"/>
          <w:szCs w:val="24"/>
        </w:rPr>
      </w:pPr>
      <w:r>
        <w:rPr>
          <w:sz w:val="24"/>
          <w:szCs w:val="24"/>
        </w:rPr>
        <w:t>Valdžios subjektas prisiima projektavimo riziką tik dėl:</w:t>
      </w:r>
    </w:p>
    <w:p w14:paraId="35621482" w14:textId="77777777" w:rsidR="00AB2A1B" w:rsidRPr="00155A1B" w:rsidRDefault="00A01456" w:rsidP="000D65CE">
      <w:pPr>
        <w:pStyle w:val="paragrafesraas"/>
        <w:tabs>
          <w:tab w:val="clear" w:pos="2989"/>
          <w:tab w:val="num" w:pos="2269"/>
        </w:tabs>
        <w:ind w:left="1418"/>
      </w:pPr>
      <w:r>
        <w:rPr>
          <w:color w:val="000000"/>
          <w:sz w:val="24"/>
          <w:szCs w:val="24"/>
        </w:rPr>
        <w:t>p</w:t>
      </w:r>
      <w:r w:rsidR="005203E2" w:rsidRPr="0089398A">
        <w:rPr>
          <w:color w:val="000000"/>
          <w:sz w:val="24"/>
          <w:szCs w:val="24"/>
        </w:rPr>
        <w:t xml:space="preserve">rojektavimo paslaugų teikimo metu paaiškėja </w:t>
      </w:r>
      <w:r w:rsidR="005203E2" w:rsidRPr="0089398A">
        <w:rPr>
          <w:sz w:val="24"/>
          <w:szCs w:val="24"/>
        </w:rPr>
        <w:t>Valdžios subjekto</w:t>
      </w:r>
      <w:r w:rsidR="005203E2" w:rsidRPr="0089398A">
        <w:rPr>
          <w:color w:val="000000"/>
          <w:sz w:val="24"/>
          <w:szCs w:val="24"/>
        </w:rPr>
        <w:t xml:space="preserve"> parengtų poveikio aplinkai vertinimo ar Pirkimo dokumentų netikslumai / trūkumai</w:t>
      </w:r>
      <w:r w:rsidR="005203E2">
        <w:rPr>
          <w:color w:val="000000"/>
          <w:sz w:val="24"/>
          <w:szCs w:val="24"/>
        </w:rPr>
        <w:t>;</w:t>
      </w:r>
    </w:p>
    <w:p w14:paraId="0EB97C99" w14:textId="77777777" w:rsidR="005203E2" w:rsidRPr="00155A1B" w:rsidRDefault="00A01456" w:rsidP="000D65CE">
      <w:pPr>
        <w:pStyle w:val="paragrafesraas"/>
        <w:tabs>
          <w:tab w:val="clear" w:pos="2989"/>
          <w:tab w:val="num" w:pos="2269"/>
        </w:tabs>
        <w:ind w:left="1418"/>
      </w:pPr>
      <w:r>
        <w:rPr>
          <w:color w:val="000000"/>
          <w:sz w:val="24"/>
          <w:szCs w:val="24"/>
        </w:rPr>
        <w:t>p</w:t>
      </w:r>
      <w:r w:rsidR="005203E2" w:rsidRPr="0089398A">
        <w:rPr>
          <w:color w:val="000000"/>
          <w:sz w:val="24"/>
          <w:szCs w:val="24"/>
        </w:rPr>
        <w:t>aaiškėja iš anksto nežinomi apribojimai dėl kultūros paveldo apsaugos reikalavimų</w:t>
      </w:r>
      <w:r w:rsidR="005203E2">
        <w:rPr>
          <w:color w:val="000000"/>
          <w:sz w:val="24"/>
          <w:szCs w:val="24"/>
        </w:rPr>
        <w:t>;</w:t>
      </w:r>
    </w:p>
    <w:p w14:paraId="7CEDA3FD" w14:textId="77777777" w:rsidR="005203E2" w:rsidRPr="00556C30" w:rsidRDefault="005203E2" w:rsidP="000D65CE">
      <w:pPr>
        <w:pStyle w:val="paragrafesraas"/>
        <w:tabs>
          <w:tab w:val="clear" w:pos="2989"/>
          <w:tab w:val="num" w:pos="2269"/>
        </w:tabs>
        <w:ind w:left="1418"/>
      </w:pPr>
      <w:r w:rsidRPr="0089398A">
        <w:rPr>
          <w:sz w:val="24"/>
          <w:szCs w:val="24"/>
        </w:rPr>
        <w:t>Investuotojas Pirkimo metu pasiūlė patikslinti Valdžios subjekto nustatytus netikslius reikalavimus Objektui, tačiau Valdžios subjektas nepatikslino atitinkamų reikalavimų</w:t>
      </w:r>
      <w:r>
        <w:rPr>
          <w:sz w:val="24"/>
          <w:szCs w:val="24"/>
        </w:rPr>
        <w:t>.</w:t>
      </w:r>
    </w:p>
    <w:p w14:paraId="43B919C5" w14:textId="77777777" w:rsidR="009D3C52" w:rsidRPr="00556C30" w:rsidRDefault="009D3C52" w:rsidP="000D65CE">
      <w:pPr>
        <w:pStyle w:val="paragrafesraas"/>
        <w:tabs>
          <w:tab w:val="clear" w:pos="2989"/>
          <w:tab w:val="num" w:pos="1560"/>
        </w:tabs>
        <w:ind w:left="1134"/>
        <w:rPr>
          <w:sz w:val="24"/>
          <w:szCs w:val="24"/>
        </w:rPr>
      </w:pPr>
      <w:r w:rsidRPr="00556C30">
        <w:rPr>
          <w:sz w:val="24"/>
          <w:szCs w:val="24"/>
        </w:rPr>
        <w:t>Valdžios subjekto iniciatyva pakeistų Objekto techninių sprendinių.</w:t>
      </w:r>
    </w:p>
    <w:bookmarkEnd w:id="172"/>
    <w:p w14:paraId="2F1E73F5" w14:textId="5AAEF727" w:rsidR="005B09A1" w:rsidRPr="0042617A" w:rsidRDefault="005B09A1" w:rsidP="000D65CE">
      <w:pPr>
        <w:pStyle w:val="paragrafai"/>
        <w:tabs>
          <w:tab w:val="num" w:pos="6096"/>
        </w:tabs>
        <w:ind w:left="1418" w:hanging="779"/>
        <w:rPr>
          <w:sz w:val="24"/>
          <w:szCs w:val="24"/>
        </w:rPr>
      </w:pPr>
      <w:r>
        <w:rPr>
          <w:sz w:val="24"/>
          <w:szCs w:val="24"/>
        </w:rPr>
        <w:lastRenderedPageBreak/>
        <w:t>Ne vėliau, kaip per 1 (vieną) mėn</w:t>
      </w:r>
      <w:r w:rsidR="005963B2">
        <w:rPr>
          <w:sz w:val="24"/>
          <w:szCs w:val="24"/>
        </w:rPr>
        <w:t>e</w:t>
      </w:r>
      <w:r>
        <w:rPr>
          <w:sz w:val="24"/>
          <w:szCs w:val="24"/>
        </w:rPr>
        <w:t>sį nuo Sutarties įsigaliojimo visa apimtimi dienos Privatus subjektas turi pateikti Valdžios subjektui Darbų atlikimo planą. Valdžios subjektas turi teisę ne vėliau, kaip per 20 (dvidešimt) dienų pateikti pastabas / pasiūlymus Darbų atlikimo pl</w:t>
      </w:r>
      <w:r w:rsidR="005963B2">
        <w:rPr>
          <w:sz w:val="24"/>
          <w:szCs w:val="24"/>
        </w:rPr>
        <w:t>a</w:t>
      </w:r>
      <w:r>
        <w:rPr>
          <w:sz w:val="24"/>
          <w:szCs w:val="24"/>
        </w:rPr>
        <w:t>nui, tačiau Privatus subjektas neprivalo į juos ats</w:t>
      </w:r>
      <w:r w:rsidR="005A34A6">
        <w:rPr>
          <w:sz w:val="24"/>
          <w:szCs w:val="24"/>
        </w:rPr>
        <w:t>i</w:t>
      </w:r>
      <w:r>
        <w:rPr>
          <w:sz w:val="24"/>
          <w:szCs w:val="24"/>
        </w:rPr>
        <w:t>žvelgti</w:t>
      </w:r>
      <w:r w:rsidR="005203E2">
        <w:rPr>
          <w:sz w:val="24"/>
          <w:szCs w:val="24"/>
        </w:rPr>
        <w:t xml:space="preserve"> veikdamas savo rizika ir gali pradėti Darbus</w:t>
      </w:r>
      <w:r w:rsidR="00445DC1" w:rsidRPr="00445DC1">
        <w:rPr>
          <w:sz w:val="24"/>
          <w:szCs w:val="24"/>
        </w:rPr>
        <w:t xml:space="preserve">, </w:t>
      </w:r>
      <w:r w:rsidR="00445DC1" w:rsidRPr="00556C30">
        <w:rPr>
          <w:rFonts w:eastAsia="Calibri"/>
          <w:sz w:val="24"/>
        </w:rPr>
        <w:t>nepriklausomai nuo to ar Valdžios subjektas pastabas/pasiūlymus pateikė, ar ne, t. y.</w:t>
      </w:r>
      <w:r>
        <w:rPr>
          <w:sz w:val="24"/>
          <w:szCs w:val="24"/>
        </w:rPr>
        <w:t xml:space="preserve"> Valdžios subjektui nepateikus pastabų / pasiūlymų Darbų vykdymo planui per šiame punkte nurodytą terminą, laikoma, kad Valdžios subjektas jų neturi.</w:t>
      </w:r>
    </w:p>
    <w:p w14:paraId="3E534C3B" w14:textId="77777777" w:rsidR="005203E2" w:rsidRDefault="005203E2" w:rsidP="000D65CE">
      <w:pPr>
        <w:pStyle w:val="paragrafai"/>
        <w:tabs>
          <w:tab w:val="num" w:pos="6096"/>
        </w:tabs>
        <w:ind w:left="1418" w:hanging="779"/>
        <w:rPr>
          <w:sz w:val="24"/>
          <w:szCs w:val="24"/>
        </w:rPr>
      </w:pPr>
      <w:bookmarkStart w:id="173" w:name="_Ref407783091"/>
      <w:r>
        <w:rPr>
          <w:sz w:val="24"/>
          <w:szCs w:val="24"/>
        </w:rPr>
        <w:t>Darbų, įskaitant statybos, įrengimo ir montavimo darbų ir žalos aplinkai atliekant šiuos Darbus</w:t>
      </w:r>
      <w:r w:rsidR="005A34A6">
        <w:rPr>
          <w:sz w:val="24"/>
          <w:szCs w:val="24"/>
        </w:rPr>
        <w:t>,</w:t>
      </w:r>
      <w:r>
        <w:rPr>
          <w:sz w:val="24"/>
          <w:szCs w:val="24"/>
        </w:rPr>
        <w:t xml:space="preserve"> riziką prisiima Privatus subjektas.</w:t>
      </w:r>
    </w:p>
    <w:p w14:paraId="1CA03F30" w14:textId="77777777" w:rsidR="005203E2" w:rsidRDefault="005203E2" w:rsidP="000D65CE">
      <w:pPr>
        <w:pStyle w:val="paragrafai"/>
        <w:tabs>
          <w:tab w:val="num" w:pos="6096"/>
        </w:tabs>
        <w:ind w:left="1418" w:hanging="779"/>
        <w:rPr>
          <w:sz w:val="24"/>
          <w:szCs w:val="24"/>
        </w:rPr>
      </w:pPr>
      <w:r>
        <w:rPr>
          <w:sz w:val="24"/>
          <w:szCs w:val="24"/>
        </w:rPr>
        <w:t>Privatus subjektas atsakingas už reikalingų darbo priemonių, metodų ir darbo laiko parinkimą tokiu būdu, kad būtų kuo mažiau trukdoma tretiesiems asmenims (pavyzdžiui, aplinkiniams gyventojams)</w:t>
      </w:r>
      <w:r w:rsidR="00A01456">
        <w:rPr>
          <w:sz w:val="24"/>
          <w:szCs w:val="24"/>
        </w:rPr>
        <w:t>.</w:t>
      </w:r>
    </w:p>
    <w:p w14:paraId="4AA4E06A" w14:textId="6291458C" w:rsidR="009D5C3E" w:rsidRPr="009D5C3E" w:rsidRDefault="009D5C3E" w:rsidP="000D65CE">
      <w:pPr>
        <w:pStyle w:val="paragrafai"/>
        <w:tabs>
          <w:tab w:val="num" w:pos="6096"/>
        </w:tabs>
        <w:ind w:left="1418" w:hanging="779"/>
        <w:rPr>
          <w:sz w:val="24"/>
          <w:szCs w:val="24"/>
        </w:rPr>
      </w:pPr>
      <w:r w:rsidRPr="009D5C3E">
        <w:rPr>
          <w:sz w:val="24"/>
          <w:szCs w:val="24"/>
        </w:rPr>
        <w:t>Baigiantis projektavimo Darbams, bet ne vė</w:t>
      </w:r>
      <w:r>
        <w:rPr>
          <w:sz w:val="24"/>
          <w:szCs w:val="24"/>
        </w:rPr>
        <w:t xml:space="preserve">liau, kaip likus </w:t>
      </w:r>
      <w:r w:rsidR="00D06A2E" w:rsidRPr="008C12CF">
        <w:rPr>
          <w:sz w:val="24"/>
          <w:szCs w:val="24"/>
        </w:rPr>
        <w:t xml:space="preserve">14 (keturiolikai) dienų </w:t>
      </w:r>
      <w:r w:rsidRPr="008C12CF">
        <w:rPr>
          <w:sz w:val="24"/>
          <w:szCs w:val="24"/>
        </w:rPr>
        <w:t xml:space="preserve">iki statybos rangos Darbų pradžios, Privatus subjektas turi pateikti Valdžios subjektui </w:t>
      </w:r>
      <w:r w:rsidR="00D91BD5" w:rsidRPr="008C12CF">
        <w:rPr>
          <w:sz w:val="24"/>
          <w:szCs w:val="24"/>
        </w:rPr>
        <w:t xml:space="preserve">pasirašytų </w:t>
      </w:r>
      <w:r w:rsidRPr="008C12CF">
        <w:rPr>
          <w:sz w:val="24"/>
          <w:szCs w:val="24"/>
        </w:rPr>
        <w:t>statybos darbų sutarčių su Pasiūlyme</w:t>
      </w:r>
      <w:r w:rsidRPr="009D5C3E">
        <w:rPr>
          <w:sz w:val="24"/>
          <w:szCs w:val="24"/>
        </w:rPr>
        <w:t xml:space="preserve"> nurodytais Subtiekėjais kopijas.</w:t>
      </w:r>
    </w:p>
    <w:p w14:paraId="32422364" w14:textId="77777777" w:rsidR="00136F0B" w:rsidRPr="0042617A" w:rsidRDefault="00136F0B" w:rsidP="000D65CE">
      <w:pPr>
        <w:pStyle w:val="paragrafai"/>
        <w:tabs>
          <w:tab w:val="num" w:pos="2268"/>
          <w:tab w:val="num" w:pos="6096"/>
        </w:tabs>
        <w:ind w:left="1418" w:hanging="779"/>
        <w:rPr>
          <w:sz w:val="24"/>
          <w:szCs w:val="24"/>
        </w:rPr>
      </w:pPr>
      <w:bookmarkStart w:id="174" w:name="_Ref61273034"/>
      <w:r w:rsidRPr="0042617A">
        <w:rPr>
          <w:sz w:val="24"/>
          <w:szCs w:val="24"/>
        </w:rPr>
        <w:t>Rengiant Projektinę dokumentaciją ir kaip Darbų rezultatą sukuriant Objektą:</w:t>
      </w:r>
      <w:bookmarkEnd w:id="173"/>
      <w:bookmarkEnd w:id="174"/>
    </w:p>
    <w:p w14:paraId="2E5487D9" w14:textId="57E7F490" w:rsidR="00136F0B" w:rsidRDefault="00136F0B" w:rsidP="00E85BD6">
      <w:pPr>
        <w:pStyle w:val="paragrafesraas"/>
        <w:tabs>
          <w:tab w:val="clear" w:pos="2989"/>
        </w:tabs>
        <w:ind w:left="1134" w:hanging="426"/>
        <w:rPr>
          <w:spacing w:val="0"/>
          <w:sz w:val="24"/>
          <w:szCs w:val="24"/>
        </w:rPr>
      </w:pPr>
      <w:r w:rsidRPr="0042617A">
        <w:rPr>
          <w:spacing w:val="0"/>
          <w:sz w:val="24"/>
          <w:szCs w:val="24"/>
        </w:rPr>
        <w:t xml:space="preserve">Privatus subjektas privalo parengti ar užtikrinti, kad būtų parengta Objekto </w:t>
      </w:r>
      <w:r w:rsidR="00D4105E">
        <w:rPr>
          <w:spacing w:val="0"/>
          <w:sz w:val="24"/>
          <w:szCs w:val="24"/>
        </w:rPr>
        <w:t>P</w:t>
      </w:r>
      <w:r w:rsidRPr="0042617A">
        <w:rPr>
          <w:spacing w:val="0"/>
          <w:sz w:val="24"/>
          <w:szCs w:val="24"/>
        </w:rPr>
        <w:t xml:space="preserve">rojektinė dokumentacija. Projektinė dokumentacija </w:t>
      </w:r>
      <w:r w:rsidR="00903852">
        <w:rPr>
          <w:spacing w:val="0"/>
          <w:sz w:val="24"/>
          <w:szCs w:val="24"/>
        </w:rPr>
        <w:t xml:space="preserve">kartu su </w:t>
      </w:r>
      <w:r w:rsidR="00684B3D">
        <w:rPr>
          <w:spacing w:val="0"/>
          <w:sz w:val="24"/>
          <w:szCs w:val="24"/>
        </w:rPr>
        <w:t xml:space="preserve">užpildyta </w:t>
      </w:r>
      <w:r w:rsidR="00903852" w:rsidRPr="00CC56E9">
        <w:rPr>
          <w:spacing w:val="0"/>
          <w:sz w:val="24"/>
          <w:szCs w:val="24"/>
        </w:rPr>
        <w:t xml:space="preserve">Sutarties </w:t>
      </w:r>
      <w:r w:rsidR="00CC56E9" w:rsidRPr="00155A1B">
        <w:rPr>
          <w:spacing w:val="0"/>
          <w:sz w:val="24"/>
          <w:szCs w:val="24"/>
        </w:rPr>
        <w:fldChar w:fldCharType="begin"/>
      </w:r>
      <w:r w:rsidR="00CC56E9" w:rsidRPr="00155A1B">
        <w:rPr>
          <w:spacing w:val="0"/>
          <w:sz w:val="24"/>
          <w:szCs w:val="24"/>
        </w:rPr>
        <w:instrText xml:space="preserve"> REF _Ref56588283 \r \h </w:instrText>
      </w:r>
      <w:r w:rsidR="00CC56E9">
        <w:rPr>
          <w:spacing w:val="0"/>
          <w:sz w:val="24"/>
          <w:szCs w:val="24"/>
        </w:rPr>
        <w:instrText xml:space="preserve"> \* MERGEFORMAT </w:instrText>
      </w:r>
      <w:r w:rsidR="00CC56E9" w:rsidRPr="00155A1B">
        <w:rPr>
          <w:spacing w:val="0"/>
          <w:sz w:val="24"/>
          <w:szCs w:val="24"/>
        </w:rPr>
      </w:r>
      <w:r w:rsidR="00CC56E9" w:rsidRPr="00155A1B">
        <w:rPr>
          <w:spacing w:val="0"/>
          <w:sz w:val="24"/>
          <w:szCs w:val="24"/>
        </w:rPr>
        <w:fldChar w:fldCharType="separate"/>
      </w:r>
      <w:r w:rsidR="00B87438">
        <w:rPr>
          <w:spacing w:val="0"/>
          <w:sz w:val="24"/>
          <w:szCs w:val="24"/>
        </w:rPr>
        <w:t>11</w:t>
      </w:r>
      <w:r w:rsidR="00CC56E9" w:rsidRPr="00155A1B">
        <w:rPr>
          <w:spacing w:val="0"/>
          <w:sz w:val="24"/>
          <w:szCs w:val="24"/>
        </w:rPr>
        <w:fldChar w:fldCharType="end"/>
      </w:r>
      <w:r w:rsidR="00903852" w:rsidRPr="00CC56E9">
        <w:rPr>
          <w:spacing w:val="0"/>
          <w:sz w:val="24"/>
          <w:szCs w:val="24"/>
        </w:rPr>
        <w:t xml:space="preserve"> </w:t>
      </w:r>
      <w:r w:rsidR="00684B3D">
        <w:rPr>
          <w:spacing w:val="0"/>
          <w:sz w:val="24"/>
          <w:szCs w:val="24"/>
        </w:rPr>
        <w:t>priedo</w:t>
      </w:r>
      <w:r w:rsidR="00903852">
        <w:rPr>
          <w:spacing w:val="0"/>
          <w:sz w:val="24"/>
          <w:szCs w:val="24"/>
        </w:rPr>
        <w:t xml:space="preserve"> </w:t>
      </w:r>
      <w:r w:rsidR="00903852" w:rsidRPr="00155A1B">
        <w:rPr>
          <w:i/>
          <w:spacing w:val="0"/>
          <w:sz w:val="24"/>
          <w:szCs w:val="24"/>
        </w:rPr>
        <w:t>Darbų vertinimas ir priėmimas</w:t>
      </w:r>
      <w:r w:rsidR="00903852">
        <w:rPr>
          <w:spacing w:val="0"/>
          <w:sz w:val="24"/>
          <w:szCs w:val="24"/>
        </w:rPr>
        <w:t xml:space="preserve"> </w:t>
      </w:r>
      <w:r w:rsidR="004754F1">
        <w:rPr>
          <w:spacing w:val="0"/>
          <w:sz w:val="24"/>
          <w:szCs w:val="24"/>
        </w:rPr>
        <w:fldChar w:fldCharType="begin"/>
      </w:r>
      <w:r w:rsidR="004754F1">
        <w:rPr>
          <w:spacing w:val="0"/>
          <w:sz w:val="24"/>
          <w:szCs w:val="24"/>
        </w:rPr>
        <w:instrText xml:space="preserve"> REF _Ref58402219 \r \h </w:instrText>
      </w:r>
      <w:r w:rsidR="004754F1">
        <w:rPr>
          <w:spacing w:val="0"/>
          <w:sz w:val="24"/>
          <w:szCs w:val="24"/>
        </w:rPr>
      </w:r>
      <w:r w:rsidR="004754F1">
        <w:rPr>
          <w:spacing w:val="0"/>
          <w:sz w:val="24"/>
          <w:szCs w:val="24"/>
        </w:rPr>
        <w:fldChar w:fldCharType="separate"/>
      </w:r>
      <w:r w:rsidR="00B87438">
        <w:rPr>
          <w:spacing w:val="0"/>
          <w:sz w:val="24"/>
          <w:szCs w:val="24"/>
        </w:rPr>
        <w:t>2.3</w:t>
      </w:r>
      <w:r w:rsidR="004754F1">
        <w:rPr>
          <w:spacing w:val="0"/>
          <w:sz w:val="24"/>
          <w:szCs w:val="24"/>
        </w:rPr>
        <w:fldChar w:fldCharType="end"/>
      </w:r>
      <w:r w:rsidR="004754F1">
        <w:rPr>
          <w:spacing w:val="0"/>
          <w:sz w:val="24"/>
          <w:szCs w:val="24"/>
        </w:rPr>
        <w:t xml:space="preserve"> </w:t>
      </w:r>
      <w:r w:rsidR="00684B3D">
        <w:rPr>
          <w:spacing w:val="0"/>
          <w:sz w:val="24"/>
          <w:szCs w:val="24"/>
        </w:rPr>
        <w:t xml:space="preserve">punkte </w:t>
      </w:r>
      <w:r w:rsidR="00903852">
        <w:rPr>
          <w:spacing w:val="0"/>
          <w:sz w:val="24"/>
          <w:szCs w:val="24"/>
        </w:rPr>
        <w:t xml:space="preserve">nurodyta </w:t>
      </w:r>
      <w:r w:rsidR="00684B3D">
        <w:rPr>
          <w:spacing w:val="0"/>
          <w:sz w:val="24"/>
          <w:szCs w:val="24"/>
        </w:rPr>
        <w:t>lentele</w:t>
      </w:r>
      <w:r w:rsidR="005A34A6">
        <w:rPr>
          <w:spacing w:val="0"/>
          <w:sz w:val="24"/>
          <w:szCs w:val="24"/>
        </w:rPr>
        <w:t>,</w:t>
      </w:r>
      <w:r w:rsidR="00903852">
        <w:rPr>
          <w:spacing w:val="0"/>
          <w:sz w:val="24"/>
          <w:szCs w:val="24"/>
        </w:rPr>
        <w:t xml:space="preserve"> </w:t>
      </w:r>
      <w:r w:rsidRPr="0042617A">
        <w:rPr>
          <w:spacing w:val="0"/>
          <w:sz w:val="24"/>
          <w:szCs w:val="24"/>
        </w:rPr>
        <w:t xml:space="preserve">turi būti pateikiama Valdžios subjektui peržiūrai bei pastabų ir (ar) pasiūlymų pateikimui etapais (techninio </w:t>
      </w:r>
      <w:r w:rsidR="005B09A1">
        <w:rPr>
          <w:spacing w:val="0"/>
          <w:sz w:val="24"/>
          <w:szCs w:val="24"/>
        </w:rPr>
        <w:t xml:space="preserve">darbo </w:t>
      </w:r>
      <w:r w:rsidRPr="0042617A">
        <w:rPr>
          <w:spacing w:val="0"/>
          <w:sz w:val="24"/>
          <w:szCs w:val="24"/>
        </w:rPr>
        <w:t>projekto</w:t>
      </w:r>
      <w:r w:rsidR="00F86AD3" w:rsidRPr="0042617A">
        <w:rPr>
          <w:spacing w:val="0"/>
          <w:sz w:val="24"/>
          <w:szCs w:val="24"/>
        </w:rPr>
        <w:t xml:space="preserve"> </w:t>
      </w:r>
      <w:r w:rsidR="005B09A1">
        <w:rPr>
          <w:spacing w:val="0"/>
          <w:sz w:val="24"/>
          <w:szCs w:val="24"/>
        </w:rPr>
        <w:t xml:space="preserve">arba techninio projekto </w:t>
      </w:r>
      <w:r w:rsidR="00F86AD3" w:rsidRPr="0042617A">
        <w:rPr>
          <w:spacing w:val="0"/>
          <w:sz w:val="24"/>
          <w:szCs w:val="24"/>
        </w:rPr>
        <w:t>sudedamosios</w:t>
      </w:r>
      <w:r w:rsidR="00855E8C" w:rsidRPr="0042617A">
        <w:rPr>
          <w:spacing w:val="0"/>
          <w:sz w:val="24"/>
          <w:szCs w:val="24"/>
        </w:rPr>
        <w:t xml:space="preserve"> </w:t>
      </w:r>
      <w:r w:rsidRPr="0042617A">
        <w:rPr>
          <w:spacing w:val="0"/>
          <w:sz w:val="24"/>
          <w:szCs w:val="24"/>
        </w:rPr>
        <w:t>dalys</w:t>
      </w:r>
      <w:r w:rsidR="001C4CDB">
        <w:rPr>
          <w:spacing w:val="0"/>
          <w:sz w:val="24"/>
          <w:szCs w:val="24"/>
        </w:rPr>
        <w:t xml:space="preserve"> kartu su statybos skaičiuojamosios kainos nustatymu</w:t>
      </w:r>
      <w:r w:rsidRPr="0042617A">
        <w:rPr>
          <w:spacing w:val="0"/>
          <w:sz w:val="24"/>
          <w:szCs w:val="24"/>
        </w:rPr>
        <w:t xml:space="preserve"> prieš atliekant techninio projekto ekspertizę, techninio projekto ir darb</w:t>
      </w:r>
      <w:r w:rsidR="00855E8C" w:rsidRPr="0042617A">
        <w:rPr>
          <w:spacing w:val="0"/>
          <w:sz w:val="24"/>
          <w:szCs w:val="24"/>
        </w:rPr>
        <w:t>o</w:t>
      </w:r>
      <w:r w:rsidRPr="0042617A">
        <w:rPr>
          <w:spacing w:val="0"/>
          <w:sz w:val="24"/>
          <w:szCs w:val="24"/>
        </w:rPr>
        <w:t xml:space="preserve"> projekto pakeitimai ir užbaigtas darb</w:t>
      </w:r>
      <w:r w:rsidR="009517A6">
        <w:rPr>
          <w:spacing w:val="0"/>
          <w:sz w:val="24"/>
          <w:szCs w:val="24"/>
        </w:rPr>
        <w:t>o</w:t>
      </w:r>
      <w:r w:rsidRPr="0042617A">
        <w:rPr>
          <w:spacing w:val="0"/>
          <w:sz w:val="24"/>
          <w:szCs w:val="24"/>
        </w:rPr>
        <w:t xml:space="preserve"> projektas</w:t>
      </w:r>
      <w:r w:rsidR="00855E8C" w:rsidRPr="0042617A">
        <w:rPr>
          <w:spacing w:val="0"/>
          <w:sz w:val="24"/>
          <w:szCs w:val="24"/>
        </w:rPr>
        <w:t xml:space="preserve"> </w:t>
      </w:r>
      <w:r w:rsidR="00855E8C" w:rsidRPr="00446A51">
        <w:rPr>
          <w:spacing w:val="0"/>
          <w:sz w:val="24"/>
          <w:szCs w:val="24"/>
        </w:rPr>
        <w:t>prieš pradedant įgyvendinti darbus</w:t>
      </w:r>
      <w:r w:rsidRPr="0042617A">
        <w:rPr>
          <w:spacing w:val="0"/>
          <w:sz w:val="24"/>
          <w:szCs w:val="24"/>
        </w:rPr>
        <w:t>)</w:t>
      </w:r>
      <w:r w:rsidR="005B09A1">
        <w:rPr>
          <w:spacing w:val="0"/>
          <w:sz w:val="24"/>
          <w:szCs w:val="24"/>
        </w:rPr>
        <w:t>.</w:t>
      </w:r>
      <w:r w:rsidRPr="0042617A">
        <w:rPr>
          <w:spacing w:val="0"/>
          <w:sz w:val="24"/>
          <w:szCs w:val="24"/>
        </w:rPr>
        <w:t xml:space="preserve"> Rengdamas Projektinę dokumentaciją ar užtikrindamas, kad ji būtų parengta, Privatus subjektas privalo Specifikacijose ir (ar) Pasiūlyme nenumatytus techninių ir darbo projektų sprendinius iš anksto prieš šios Projektinės dokumentacijos galutinių dokumentų patvirtinimą pateikti Valdžios subjektui. Parengtos Projektinės dokumentacijos </w:t>
      </w:r>
      <w:r w:rsidR="005B09A1">
        <w:rPr>
          <w:spacing w:val="0"/>
          <w:sz w:val="24"/>
          <w:szCs w:val="24"/>
        </w:rPr>
        <w:t xml:space="preserve">po </w:t>
      </w:r>
      <w:r w:rsidRPr="0042617A">
        <w:rPr>
          <w:spacing w:val="0"/>
          <w:sz w:val="24"/>
          <w:szCs w:val="24"/>
        </w:rPr>
        <w:t xml:space="preserve">vieną originalų egzempliorių ar tinkamai patvirtintą kopiją Privatus subjektas privalo nedelsiant pateikti Valdžios subjektui. Atlikus </w:t>
      </w:r>
      <w:r w:rsidR="005B09A1">
        <w:rPr>
          <w:spacing w:val="0"/>
          <w:sz w:val="24"/>
          <w:szCs w:val="24"/>
        </w:rPr>
        <w:t>D</w:t>
      </w:r>
      <w:r w:rsidRPr="0042617A">
        <w:rPr>
          <w:spacing w:val="0"/>
          <w:sz w:val="24"/>
          <w:szCs w:val="24"/>
        </w:rPr>
        <w:t>arbus</w:t>
      </w:r>
      <w:r w:rsidR="001C4CDB">
        <w:rPr>
          <w:spacing w:val="0"/>
          <w:sz w:val="24"/>
          <w:szCs w:val="24"/>
        </w:rPr>
        <w:t>,</w:t>
      </w:r>
      <w:r w:rsidR="00487124">
        <w:rPr>
          <w:spacing w:val="0"/>
          <w:sz w:val="24"/>
          <w:szCs w:val="24"/>
        </w:rPr>
        <w:t xml:space="preserve"> </w:t>
      </w:r>
      <w:r w:rsidR="001C4CDB">
        <w:rPr>
          <w:spacing w:val="0"/>
          <w:sz w:val="24"/>
          <w:szCs w:val="24"/>
        </w:rPr>
        <w:t xml:space="preserve">įforminus Objekto statybos užbaigimą teisės aktų nustatyta tvarka, informuojant Valdžios subjektą, kaip numatyta Sutarties </w:t>
      </w:r>
      <w:r w:rsidR="001C4CDB">
        <w:rPr>
          <w:spacing w:val="0"/>
          <w:sz w:val="24"/>
          <w:szCs w:val="24"/>
        </w:rPr>
        <w:fldChar w:fldCharType="begin"/>
      </w:r>
      <w:r w:rsidR="001C4CDB">
        <w:rPr>
          <w:spacing w:val="0"/>
          <w:sz w:val="24"/>
          <w:szCs w:val="24"/>
        </w:rPr>
        <w:instrText xml:space="preserve"> REF _Ref56589609 \r \h </w:instrText>
      </w:r>
      <w:r w:rsidR="001C4CDB">
        <w:rPr>
          <w:spacing w:val="0"/>
          <w:sz w:val="24"/>
          <w:szCs w:val="24"/>
        </w:rPr>
      </w:r>
      <w:r w:rsidR="001C4CDB">
        <w:rPr>
          <w:spacing w:val="0"/>
          <w:sz w:val="24"/>
          <w:szCs w:val="24"/>
        </w:rPr>
        <w:fldChar w:fldCharType="separate"/>
      </w:r>
      <w:r w:rsidR="00B87438">
        <w:rPr>
          <w:spacing w:val="0"/>
          <w:sz w:val="24"/>
          <w:szCs w:val="24"/>
        </w:rPr>
        <w:t>9.8.5</w:t>
      </w:r>
      <w:r w:rsidR="001C4CDB">
        <w:rPr>
          <w:spacing w:val="0"/>
          <w:sz w:val="24"/>
          <w:szCs w:val="24"/>
        </w:rPr>
        <w:fldChar w:fldCharType="end"/>
      </w:r>
      <w:r w:rsidR="001C4CDB">
        <w:rPr>
          <w:spacing w:val="0"/>
          <w:sz w:val="24"/>
          <w:szCs w:val="24"/>
        </w:rPr>
        <w:t xml:space="preserve"> punkte nustatyta tvarka,</w:t>
      </w:r>
      <w:r w:rsidRPr="0042617A">
        <w:rPr>
          <w:spacing w:val="0"/>
          <w:sz w:val="24"/>
          <w:szCs w:val="24"/>
        </w:rPr>
        <w:t xml:space="preserve"> Privatus subjekt</w:t>
      </w:r>
      <w:r w:rsidR="001C4CDB">
        <w:rPr>
          <w:spacing w:val="0"/>
          <w:sz w:val="24"/>
          <w:szCs w:val="24"/>
        </w:rPr>
        <w:t>as</w:t>
      </w:r>
      <w:r w:rsidRPr="0042617A">
        <w:rPr>
          <w:spacing w:val="0"/>
          <w:sz w:val="24"/>
          <w:szCs w:val="24"/>
        </w:rPr>
        <w:t xml:space="preserve"> turi </w:t>
      </w:r>
      <w:r w:rsidR="001C4CDB">
        <w:rPr>
          <w:spacing w:val="0"/>
          <w:sz w:val="24"/>
          <w:szCs w:val="24"/>
        </w:rPr>
        <w:t>pateikti Valdžios subjektui visos</w:t>
      </w:r>
      <w:r w:rsidR="001C4CDB" w:rsidRPr="0042617A">
        <w:rPr>
          <w:spacing w:val="0"/>
          <w:sz w:val="24"/>
          <w:szCs w:val="24"/>
        </w:rPr>
        <w:t xml:space="preserve"> </w:t>
      </w:r>
      <w:r w:rsidRPr="0042617A">
        <w:rPr>
          <w:spacing w:val="0"/>
          <w:sz w:val="24"/>
          <w:szCs w:val="24"/>
        </w:rPr>
        <w:t>Projektinės dokumentacijos versiją su žyma „Taip pastatyta“</w:t>
      </w:r>
      <w:r w:rsidR="005B09A1">
        <w:rPr>
          <w:spacing w:val="0"/>
          <w:sz w:val="24"/>
          <w:szCs w:val="24"/>
        </w:rPr>
        <w:t xml:space="preserve"> per </w:t>
      </w:r>
      <w:r w:rsidR="00D91BD5" w:rsidRPr="008C12CF">
        <w:rPr>
          <w:spacing w:val="0"/>
          <w:sz w:val="24"/>
          <w:szCs w:val="24"/>
        </w:rPr>
        <w:t>60 (šešiasdešimt)</w:t>
      </w:r>
      <w:r w:rsidR="005B09A1">
        <w:rPr>
          <w:spacing w:val="0"/>
          <w:sz w:val="24"/>
          <w:szCs w:val="24"/>
        </w:rPr>
        <w:t>dienų nuo Objekto statybos užbaigimo akto išdavimo dienos</w:t>
      </w:r>
      <w:r w:rsidRPr="0042617A">
        <w:rPr>
          <w:spacing w:val="0"/>
          <w:sz w:val="24"/>
          <w:szCs w:val="24"/>
        </w:rPr>
        <w:t>. Su Projektine dokumentacija turi būti pateikta ir išpildomoji dokumentacija, t.</w:t>
      </w:r>
      <w:r w:rsidR="00EB2405" w:rsidRPr="0042617A">
        <w:rPr>
          <w:spacing w:val="0"/>
          <w:sz w:val="24"/>
          <w:szCs w:val="24"/>
        </w:rPr>
        <w:t xml:space="preserve"> </w:t>
      </w:r>
      <w:r w:rsidRPr="0042617A">
        <w:rPr>
          <w:spacing w:val="0"/>
          <w:sz w:val="24"/>
          <w:szCs w:val="24"/>
        </w:rPr>
        <w:t>y. panaudotų medžiagų sertifikatai, atitikties deklaracijos, sistemų bandymo protokolai, įrenginių / prietaisų naudojimo instrukcijos ir t.</w:t>
      </w:r>
      <w:r w:rsidR="0091512A" w:rsidRPr="0042617A">
        <w:rPr>
          <w:spacing w:val="0"/>
          <w:sz w:val="24"/>
          <w:szCs w:val="24"/>
        </w:rPr>
        <w:t xml:space="preserve"> </w:t>
      </w:r>
      <w:r w:rsidRPr="0042617A">
        <w:rPr>
          <w:spacing w:val="0"/>
          <w:sz w:val="24"/>
          <w:szCs w:val="24"/>
        </w:rPr>
        <w:t xml:space="preserve">t.). </w:t>
      </w:r>
      <w:r w:rsidR="001C4CDB">
        <w:rPr>
          <w:spacing w:val="0"/>
          <w:sz w:val="24"/>
          <w:szCs w:val="24"/>
        </w:rPr>
        <w:t>Projektinė dokumentacija gali būti perduodama suskaitmeninta elektroniniame formate, o užsienio kalba išduoti dokumentai – originalo kalba. Atspausdintą pilnos Projektinės dokumentacijos komplektą</w:t>
      </w:r>
      <w:r w:rsidR="005A34A6">
        <w:rPr>
          <w:spacing w:val="0"/>
          <w:sz w:val="24"/>
          <w:szCs w:val="24"/>
        </w:rPr>
        <w:t>,</w:t>
      </w:r>
      <w:r w:rsidR="001C4CDB">
        <w:rPr>
          <w:spacing w:val="0"/>
          <w:sz w:val="24"/>
          <w:szCs w:val="24"/>
        </w:rPr>
        <w:t xml:space="preserve"> kartu su dokumentų vertimais į lietuvių kalbą Privatus subjektas perduoda Valdžios subjektui ne vėliau, kaip per </w:t>
      </w:r>
      <w:r w:rsidR="008C00FF" w:rsidRPr="008C12CF">
        <w:rPr>
          <w:spacing w:val="0"/>
          <w:sz w:val="24"/>
          <w:szCs w:val="24"/>
        </w:rPr>
        <w:t xml:space="preserve">60 (šešiasdešimt) </w:t>
      </w:r>
      <w:r w:rsidR="001C4CDB" w:rsidRPr="008C00FF">
        <w:rPr>
          <w:spacing w:val="0"/>
          <w:sz w:val="24"/>
          <w:szCs w:val="24"/>
        </w:rPr>
        <w:t>dienų</w:t>
      </w:r>
      <w:r w:rsidR="001C4CDB">
        <w:rPr>
          <w:spacing w:val="0"/>
          <w:sz w:val="24"/>
          <w:szCs w:val="24"/>
        </w:rPr>
        <w:t xml:space="preserve"> nuo Darbų užbaigimo.</w:t>
      </w:r>
    </w:p>
    <w:p w14:paraId="7BEC6579" w14:textId="65AF16DE" w:rsidR="009330D3" w:rsidRPr="009330D3" w:rsidRDefault="009330D3" w:rsidP="00E85BD6">
      <w:pPr>
        <w:pStyle w:val="paragrafesraas"/>
        <w:tabs>
          <w:tab w:val="clear" w:pos="2989"/>
          <w:tab w:val="num" w:pos="567"/>
          <w:tab w:val="left" w:pos="993"/>
          <w:tab w:val="num" w:pos="1418"/>
          <w:tab w:val="left" w:pos="1843"/>
        </w:tabs>
        <w:ind w:left="1134" w:hanging="709"/>
        <w:rPr>
          <w:spacing w:val="0"/>
          <w:sz w:val="24"/>
          <w:szCs w:val="24"/>
        </w:rPr>
      </w:pPr>
      <w:r w:rsidRPr="009330D3">
        <w:rPr>
          <w:spacing w:val="0"/>
          <w:sz w:val="24"/>
          <w:szCs w:val="24"/>
        </w:rPr>
        <w:t xml:space="preserve">Privatus subjektas parengtus </w:t>
      </w:r>
      <w:r w:rsidRPr="008D65A1">
        <w:rPr>
          <w:spacing w:val="0"/>
          <w:sz w:val="24"/>
          <w:szCs w:val="24"/>
        </w:rPr>
        <w:t xml:space="preserve">Objekto pasiūlymus, statybos techninį darbo projektą arba techninį projektą </w:t>
      </w:r>
      <w:r w:rsidR="00BD18E3" w:rsidRPr="008D65A1">
        <w:rPr>
          <w:spacing w:val="0"/>
          <w:sz w:val="24"/>
          <w:szCs w:val="24"/>
        </w:rPr>
        <w:t>prieš ekspertizę</w:t>
      </w:r>
      <w:r w:rsidRPr="009330D3">
        <w:rPr>
          <w:spacing w:val="0"/>
          <w:sz w:val="24"/>
          <w:szCs w:val="24"/>
        </w:rPr>
        <w:t xml:space="preserve"> ir pakoreguotą pagal privalomąsias ekspertizės pastabas, </w:t>
      </w:r>
      <w:r w:rsidRPr="009330D3">
        <w:rPr>
          <w:spacing w:val="0"/>
          <w:sz w:val="24"/>
          <w:szCs w:val="24"/>
        </w:rPr>
        <w:lastRenderedPageBreak/>
        <w:t xml:space="preserve">taip pat atskiras Objekto statybos darbo projekto dalis (ne vėliau kaip 30 (trisdešimt) dienų prieš pradedant vykdyti atitinkamus Darbus pagal tas darbo projekto dalis) įsipareigoja pateikti peržiūrėti Valdžios subjektui. Valdžios subjektas įvertina Projektinės dokumentacijos atitikimą Specifikacijoms, Pasiūlymui ir kitiems Sutartyje nustatytiems reikalavimams vadovaudamasis Sutarties </w:t>
      </w:r>
      <w:r w:rsidR="00382A2D">
        <w:rPr>
          <w:spacing w:val="0"/>
          <w:sz w:val="24"/>
          <w:szCs w:val="24"/>
        </w:rPr>
        <w:fldChar w:fldCharType="begin"/>
      </w:r>
      <w:r w:rsidR="00382A2D">
        <w:rPr>
          <w:spacing w:val="0"/>
          <w:sz w:val="24"/>
          <w:szCs w:val="24"/>
        </w:rPr>
        <w:instrText xml:space="preserve"> REF _Ref56588283 \r \h </w:instrText>
      </w:r>
      <w:r w:rsidR="00382A2D">
        <w:rPr>
          <w:spacing w:val="0"/>
          <w:sz w:val="24"/>
          <w:szCs w:val="24"/>
        </w:rPr>
      </w:r>
      <w:r w:rsidR="00382A2D">
        <w:rPr>
          <w:spacing w:val="0"/>
          <w:sz w:val="24"/>
          <w:szCs w:val="24"/>
        </w:rPr>
        <w:fldChar w:fldCharType="separate"/>
      </w:r>
      <w:r w:rsidR="00B87438">
        <w:rPr>
          <w:spacing w:val="0"/>
          <w:sz w:val="24"/>
          <w:szCs w:val="24"/>
        </w:rPr>
        <w:t>11</w:t>
      </w:r>
      <w:r w:rsidR="00382A2D">
        <w:rPr>
          <w:spacing w:val="0"/>
          <w:sz w:val="24"/>
          <w:szCs w:val="24"/>
        </w:rPr>
        <w:fldChar w:fldCharType="end"/>
      </w:r>
      <w:r w:rsidRPr="009330D3">
        <w:rPr>
          <w:spacing w:val="0"/>
          <w:sz w:val="24"/>
          <w:szCs w:val="24"/>
        </w:rPr>
        <w:t xml:space="preserve"> priede </w:t>
      </w:r>
      <w:r w:rsidR="00382A2D" w:rsidRPr="009D5C3E">
        <w:rPr>
          <w:i/>
          <w:spacing w:val="0"/>
          <w:sz w:val="24"/>
          <w:szCs w:val="24"/>
        </w:rPr>
        <w:t>Darbų vertinimas ir priėmimas</w:t>
      </w:r>
      <w:r w:rsidR="00382A2D">
        <w:rPr>
          <w:spacing w:val="0"/>
          <w:sz w:val="24"/>
          <w:szCs w:val="24"/>
        </w:rPr>
        <w:t xml:space="preserve"> </w:t>
      </w:r>
      <w:r w:rsidRPr="009330D3">
        <w:rPr>
          <w:spacing w:val="0"/>
          <w:sz w:val="24"/>
          <w:szCs w:val="24"/>
        </w:rPr>
        <w:t xml:space="preserve">nustatyta tvarka. </w:t>
      </w:r>
    </w:p>
    <w:p w14:paraId="36FDC466" w14:textId="77777777" w:rsidR="00F467EC" w:rsidRPr="00244D5A" w:rsidRDefault="00F467EC" w:rsidP="000D65CE">
      <w:pPr>
        <w:pStyle w:val="paragrafesraas"/>
        <w:tabs>
          <w:tab w:val="clear" w:pos="2989"/>
          <w:tab w:val="num" w:pos="567"/>
          <w:tab w:val="left" w:pos="993"/>
          <w:tab w:val="num" w:pos="1418"/>
          <w:tab w:val="left" w:pos="1843"/>
        </w:tabs>
        <w:ind w:left="993" w:hanging="709"/>
        <w:rPr>
          <w:sz w:val="24"/>
          <w:szCs w:val="24"/>
        </w:rPr>
      </w:pPr>
      <w:r w:rsidRPr="00FC3638">
        <w:rPr>
          <w:spacing w:val="0"/>
          <w:sz w:val="24"/>
          <w:szCs w:val="24"/>
        </w:rPr>
        <w:t>Darbai privalo būti vykdomi vadovaujantis Gera verslo praktika, siekiant maksimalios kokybės ir efektyvumo bei laikantis visų Darbams taikomų teisės aktų reikalavimų, įskaitant aplinkosaugos reikalavimus.</w:t>
      </w:r>
    </w:p>
    <w:p w14:paraId="40645732" w14:textId="5C62FB85" w:rsidR="001C4CDB" w:rsidRPr="0042617A" w:rsidRDefault="001C4CDB" w:rsidP="000D65CE">
      <w:pPr>
        <w:pStyle w:val="paragrafesraas"/>
        <w:tabs>
          <w:tab w:val="clear" w:pos="2989"/>
          <w:tab w:val="num" w:pos="567"/>
          <w:tab w:val="left" w:pos="993"/>
          <w:tab w:val="num" w:pos="1418"/>
          <w:tab w:val="left" w:pos="1843"/>
        </w:tabs>
        <w:ind w:left="993" w:hanging="709"/>
        <w:rPr>
          <w:sz w:val="24"/>
          <w:szCs w:val="24"/>
        </w:rPr>
      </w:pPr>
      <w:r>
        <w:rPr>
          <w:spacing w:val="0"/>
          <w:sz w:val="24"/>
          <w:szCs w:val="24"/>
        </w:rPr>
        <w:t xml:space="preserve">Privatus subjektas </w:t>
      </w:r>
      <w:r w:rsidRPr="009330D3">
        <w:rPr>
          <w:sz w:val="24"/>
          <w:szCs w:val="24"/>
        </w:rPr>
        <w:t xml:space="preserve">Valdžios subjekto vardu organizuoja Objekto statybos užbaigimo įforminimo teisės aktų nustatyta tvarka bei jo nuosavybės įregistravimą </w:t>
      </w:r>
      <w:r w:rsidR="00C55091">
        <w:rPr>
          <w:sz w:val="24"/>
          <w:szCs w:val="24"/>
        </w:rPr>
        <w:t xml:space="preserve">Klaipėdos rajono savivaldybės </w:t>
      </w:r>
      <w:r w:rsidRPr="009330D3">
        <w:rPr>
          <w:sz w:val="24"/>
          <w:szCs w:val="24"/>
        </w:rPr>
        <w:t xml:space="preserve">vardu vadovaujantis Sutarties </w:t>
      </w:r>
      <w:r w:rsidR="00C01BDF" w:rsidRPr="009330D3">
        <w:rPr>
          <w:sz w:val="24"/>
          <w:szCs w:val="24"/>
        </w:rPr>
        <w:fldChar w:fldCharType="begin"/>
      </w:r>
      <w:r w:rsidR="00C01BDF" w:rsidRPr="009330D3">
        <w:rPr>
          <w:sz w:val="24"/>
          <w:szCs w:val="24"/>
        </w:rPr>
        <w:instrText xml:space="preserve"> REF _Ref406595472 \r \h </w:instrText>
      </w:r>
      <w:r w:rsidR="00C01BDF" w:rsidRPr="009330D3">
        <w:rPr>
          <w:sz w:val="24"/>
          <w:szCs w:val="24"/>
        </w:rPr>
      </w:r>
      <w:r w:rsidR="00C01BDF" w:rsidRPr="009330D3">
        <w:rPr>
          <w:sz w:val="24"/>
          <w:szCs w:val="24"/>
        </w:rPr>
        <w:fldChar w:fldCharType="separate"/>
      </w:r>
      <w:r w:rsidR="00B87438">
        <w:rPr>
          <w:sz w:val="24"/>
          <w:szCs w:val="24"/>
        </w:rPr>
        <w:t>9.12</w:t>
      </w:r>
      <w:r w:rsidR="00C01BDF" w:rsidRPr="009330D3">
        <w:rPr>
          <w:sz w:val="24"/>
          <w:szCs w:val="24"/>
        </w:rPr>
        <w:fldChar w:fldCharType="end"/>
      </w:r>
      <w:r w:rsidRPr="009330D3">
        <w:rPr>
          <w:sz w:val="24"/>
          <w:szCs w:val="24"/>
        </w:rPr>
        <w:t xml:space="preserve"> punktu.</w:t>
      </w:r>
    </w:p>
    <w:p w14:paraId="6471E058" w14:textId="3A9C928F" w:rsidR="00F52D9D" w:rsidRPr="009330D3" w:rsidRDefault="00FC1187" w:rsidP="000D65CE">
      <w:pPr>
        <w:pStyle w:val="paragrafesraas"/>
        <w:tabs>
          <w:tab w:val="clear" w:pos="2989"/>
          <w:tab w:val="num" w:pos="567"/>
          <w:tab w:val="left" w:pos="993"/>
          <w:tab w:val="num" w:pos="1418"/>
          <w:tab w:val="left" w:pos="1843"/>
        </w:tabs>
        <w:ind w:left="993" w:hanging="709"/>
        <w:rPr>
          <w:sz w:val="24"/>
          <w:szCs w:val="24"/>
        </w:rPr>
      </w:pPr>
      <w:bookmarkStart w:id="175" w:name="_Ref56589609"/>
      <w:bookmarkStart w:id="176" w:name="_Ref396470435"/>
      <w:r w:rsidRPr="0042617A">
        <w:rPr>
          <w:spacing w:val="0"/>
          <w:sz w:val="24"/>
          <w:szCs w:val="24"/>
        </w:rPr>
        <w:t xml:space="preserve">Užbaigus </w:t>
      </w:r>
      <w:r w:rsidR="00C01BDF">
        <w:rPr>
          <w:spacing w:val="0"/>
          <w:sz w:val="24"/>
          <w:szCs w:val="24"/>
        </w:rPr>
        <w:t xml:space="preserve">visus </w:t>
      </w:r>
      <w:r w:rsidR="001D0DF2">
        <w:rPr>
          <w:spacing w:val="0"/>
          <w:sz w:val="24"/>
          <w:szCs w:val="24"/>
        </w:rPr>
        <w:t>Darbus</w:t>
      </w:r>
      <w:r w:rsidR="00204D27" w:rsidRPr="0042617A">
        <w:rPr>
          <w:spacing w:val="0"/>
          <w:sz w:val="24"/>
          <w:szCs w:val="24"/>
        </w:rPr>
        <w:t xml:space="preserve"> </w:t>
      </w:r>
      <w:r w:rsidR="00C01BDF">
        <w:rPr>
          <w:spacing w:val="0"/>
          <w:sz w:val="24"/>
          <w:szCs w:val="24"/>
        </w:rPr>
        <w:t xml:space="preserve">bei įforminus Objekto statybos užbaigimą teisės aktų nustatyta tvarka, </w:t>
      </w:r>
      <w:r w:rsidR="00F467EC" w:rsidRPr="0042617A">
        <w:rPr>
          <w:spacing w:val="0"/>
          <w:sz w:val="24"/>
          <w:szCs w:val="24"/>
        </w:rPr>
        <w:t>Privatus subjektas apie tai informuoja Valdžios subjektą</w:t>
      </w:r>
      <w:r w:rsidR="00684B3D">
        <w:rPr>
          <w:spacing w:val="0"/>
          <w:sz w:val="24"/>
          <w:szCs w:val="24"/>
        </w:rPr>
        <w:t xml:space="preserve"> bei pateikia užpildytą Sutarties </w:t>
      </w:r>
      <w:r w:rsidR="00684B3D">
        <w:rPr>
          <w:spacing w:val="0"/>
          <w:sz w:val="24"/>
          <w:szCs w:val="24"/>
        </w:rPr>
        <w:fldChar w:fldCharType="begin"/>
      </w:r>
      <w:r w:rsidR="00684B3D">
        <w:rPr>
          <w:spacing w:val="0"/>
          <w:sz w:val="24"/>
          <w:szCs w:val="24"/>
        </w:rPr>
        <w:instrText xml:space="preserve"> REF _Ref56588283 \r \h </w:instrText>
      </w:r>
      <w:r w:rsidR="00684B3D">
        <w:rPr>
          <w:spacing w:val="0"/>
          <w:sz w:val="24"/>
          <w:szCs w:val="24"/>
        </w:rPr>
      </w:r>
      <w:r w:rsidR="00684B3D">
        <w:rPr>
          <w:spacing w:val="0"/>
          <w:sz w:val="24"/>
          <w:szCs w:val="24"/>
        </w:rPr>
        <w:fldChar w:fldCharType="separate"/>
      </w:r>
      <w:r w:rsidR="00B87438">
        <w:rPr>
          <w:spacing w:val="0"/>
          <w:sz w:val="24"/>
          <w:szCs w:val="24"/>
        </w:rPr>
        <w:t>11</w:t>
      </w:r>
      <w:r w:rsidR="00684B3D">
        <w:rPr>
          <w:spacing w:val="0"/>
          <w:sz w:val="24"/>
          <w:szCs w:val="24"/>
        </w:rPr>
        <w:fldChar w:fldCharType="end"/>
      </w:r>
      <w:r w:rsidR="00684B3D">
        <w:rPr>
          <w:spacing w:val="0"/>
          <w:sz w:val="24"/>
          <w:szCs w:val="24"/>
        </w:rPr>
        <w:t xml:space="preserve"> priedo </w:t>
      </w:r>
      <w:r w:rsidR="00684B3D" w:rsidRPr="00A6355F">
        <w:rPr>
          <w:i/>
          <w:spacing w:val="0"/>
          <w:sz w:val="24"/>
          <w:szCs w:val="24"/>
        </w:rPr>
        <w:t>Darbų vertinimas ir priėmimas</w:t>
      </w:r>
      <w:r w:rsidR="00684B3D">
        <w:rPr>
          <w:spacing w:val="0"/>
          <w:sz w:val="24"/>
          <w:szCs w:val="24"/>
        </w:rPr>
        <w:t xml:space="preserve"> </w:t>
      </w:r>
      <w:r w:rsidR="00684B3D">
        <w:rPr>
          <w:spacing w:val="0"/>
          <w:sz w:val="24"/>
          <w:szCs w:val="24"/>
        </w:rPr>
        <w:fldChar w:fldCharType="begin"/>
      </w:r>
      <w:r w:rsidR="00684B3D">
        <w:rPr>
          <w:spacing w:val="0"/>
          <w:sz w:val="24"/>
          <w:szCs w:val="24"/>
        </w:rPr>
        <w:instrText xml:space="preserve"> REF _Ref58392220 \r \h </w:instrText>
      </w:r>
      <w:r w:rsidR="00684B3D">
        <w:rPr>
          <w:spacing w:val="0"/>
          <w:sz w:val="24"/>
          <w:szCs w:val="24"/>
        </w:rPr>
      </w:r>
      <w:r w:rsidR="00684B3D">
        <w:rPr>
          <w:spacing w:val="0"/>
          <w:sz w:val="24"/>
          <w:szCs w:val="24"/>
        </w:rPr>
        <w:fldChar w:fldCharType="separate"/>
      </w:r>
      <w:r w:rsidR="00B87438">
        <w:rPr>
          <w:spacing w:val="0"/>
          <w:sz w:val="24"/>
          <w:szCs w:val="24"/>
        </w:rPr>
        <w:t>3</w:t>
      </w:r>
      <w:r w:rsidR="00684B3D">
        <w:rPr>
          <w:spacing w:val="0"/>
          <w:sz w:val="24"/>
          <w:szCs w:val="24"/>
        </w:rPr>
        <w:fldChar w:fldCharType="end"/>
      </w:r>
      <w:r w:rsidR="00684B3D">
        <w:rPr>
          <w:spacing w:val="0"/>
          <w:sz w:val="24"/>
          <w:szCs w:val="24"/>
        </w:rPr>
        <w:t xml:space="preserve"> punkte nurodytą lentelę</w:t>
      </w:r>
      <w:r w:rsidR="00F467EC" w:rsidRPr="0042617A">
        <w:rPr>
          <w:spacing w:val="0"/>
          <w:sz w:val="24"/>
          <w:szCs w:val="24"/>
        </w:rPr>
        <w:t xml:space="preserve">. </w:t>
      </w:r>
      <w:bookmarkStart w:id="177" w:name="_Ref291590662"/>
      <w:bookmarkEnd w:id="175"/>
      <w:r w:rsidR="00265368">
        <w:rPr>
          <w:spacing w:val="0"/>
          <w:sz w:val="24"/>
          <w:szCs w:val="24"/>
        </w:rPr>
        <w:t xml:space="preserve">Valdžios subjektas įvertina Darbų atitikimą Specifikacijoms, Pasiūlymui ir kitiems Sutartyje nustatytiems reikalavimams vadovaudamasis Sutarties </w:t>
      </w:r>
      <w:r w:rsidR="00265368">
        <w:rPr>
          <w:spacing w:val="0"/>
          <w:sz w:val="24"/>
          <w:szCs w:val="24"/>
        </w:rPr>
        <w:fldChar w:fldCharType="begin"/>
      </w:r>
      <w:r w:rsidR="00265368">
        <w:rPr>
          <w:spacing w:val="0"/>
          <w:sz w:val="24"/>
          <w:szCs w:val="24"/>
        </w:rPr>
        <w:instrText xml:space="preserve"> REF _Ref56588283 \r \h </w:instrText>
      </w:r>
      <w:r w:rsidR="00265368">
        <w:rPr>
          <w:spacing w:val="0"/>
          <w:sz w:val="24"/>
          <w:szCs w:val="24"/>
        </w:rPr>
      </w:r>
      <w:r w:rsidR="00265368">
        <w:rPr>
          <w:spacing w:val="0"/>
          <w:sz w:val="24"/>
          <w:szCs w:val="24"/>
        </w:rPr>
        <w:fldChar w:fldCharType="separate"/>
      </w:r>
      <w:r w:rsidR="00B87438">
        <w:rPr>
          <w:spacing w:val="0"/>
          <w:sz w:val="24"/>
          <w:szCs w:val="24"/>
        </w:rPr>
        <w:t>11</w:t>
      </w:r>
      <w:r w:rsidR="00265368">
        <w:rPr>
          <w:spacing w:val="0"/>
          <w:sz w:val="24"/>
          <w:szCs w:val="24"/>
        </w:rPr>
        <w:fldChar w:fldCharType="end"/>
      </w:r>
      <w:r w:rsidR="00265368">
        <w:rPr>
          <w:spacing w:val="0"/>
          <w:sz w:val="24"/>
          <w:szCs w:val="24"/>
        </w:rPr>
        <w:t xml:space="preserve"> priede </w:t>
      </w:r>
      <w:r w:rsidR="00265368" w:rsidRPr="009D5C3E">
        <w:rPr>
          <w:i/>
          <w:spacing w:val="0"/>
          <w:sz w:val="24"/>
          <w:szCs w:val="24"/>
        </w:rPr>
        <w:t>Darbų vertinimas ir priėmimas</w:t>
      </w:r>
      <w:r w:rsidR="00265368">
        <w:rPr>
          <w:spacing w:val="0"/>
          <w:sz w:val="24"/>
          <w:szCs w:val="24"/>
        </w:rPr>
        <w:t xml:space="preserve"> nustatyta tvarka.</w:t>
      </w:r>
      <w:r w:rsidR="00F467EC" w:rsidRPr="0042617A">
        <w:rPr>
          <w:spacing w:val="0"/>
          <w:sz w:val="24"/>
          <w:szCs w:val="24"/>
        </w:rPr>
        <w:t xml:space="preserve"> </w:t>
      </w:r>
      <w:bookmarkEnd w:id="176"/>
      <w:bookmarkEnd w:id="177"/>
    </w:p>
    <w:p w14:paraId="7FB87F3C" w14:textId="49CFCC8E" w:rsidR="00F467EC" w:rsidRPr="0042617A" w:rsidRDefault="00F467EC" w:rsidP="000D65CE">
      <w:pPr>
        <w:pStyle w:val="paragrafesraas"/>
        <w:tabs>
          <w:tab w:val="clear" w:pos="2989"/>
          <w:tab w:val="num" w:pos="567"/>
          <w:tab w:val="left" w:pos="993"/>
          <w:tab w:val="num" w:pos="1418"/>
          <w:tab w:val="left" w:pos="1843"/>
        </w:tabs>
        <w:ind w:left="993" w:hanging="851"/>
        <w:rPr>
          <w:sz w:val="24"/>
          <w:szCs w:val="24"/>
        </w:rPr>
      </w:pPr>
      <w:r w:rsidRPr="0042617A">
        <w:rPr>
          <w:spacing w:val="0"/>
          <w:sz w:val="24"/>
          <w:szCs w:val="24"/>
        </w:rPr>
        <w:t>Darbų</w:t>
      </w:r>
      <w:r w:rsidR="00F140C7">
        <w:rPr>
          <w:spacing w:val="0"/>
          <w:sz w:val="24"/>
          <w:szCs w:val="24"/>
        </w:rPr>
        <w:t xml:space="preserve"> </w:t>
      </w:r>
      <w:r w:rsidRPr="0042617A">
        <w:rPr>
          <w:spacing w:val="0"/>
          <w:sz w:val="24"/>
          <w:szCs w:val="24"/>
        </w:rPr>
        <w:t>atlikimo metu Valdžios subjektas ir visi jo įgalioti asmenys</w:t>
      </w:r>
      <w:r w:rsidR="00C86479" w:rsidRPr="0042617A">
        <w:rPr>
          <w:spacing w:val="0"/>
          <w:sz w:val="24"/>
          <w:szCs w:val="24"/>
        </w:rPr>
        <w:t>,</w:t>
      </w:r>
      <w:r w:rsidRPr="0042617A">
        <w:rPr>
          <w:spacing w:val="0"/>
          <w:sz w:val="24"/>
          <w:szCs w:val="24"/>
        </w:rPr>
        <w:t xml:space="preserve"> </w:t>
      </w:r>
      <w:r w:rsidR="00C86479" w:rsidRPr="0042617A">
        <w:rPr>
          <w:spacing w:val="0"/>
          <w:sz w:val="24"/>
          <w:szCs w:val="24"/>
        </w:rPr>
        <w:t xml:space="preserve">kurių sąrašas iš anksto suderinamas su Privačiu subjektu, </w:t>
      </w:r>
      <w:r w:rsidRPr="0042617A">
        <w:rPr>
          <w:spacing w:val="0"/>
          <w:sz w:val="24"/>
          <w:szCs w:val="24"/>
        </w:rPr>
        <w:t>turi teisę įeiti į Darbų vykdymo vietą, tikrinti bei prižiūrėti Darbų</w:t>
      </w:r>
      <w:r w:rsidR="00F140C7">
        <w:rPr>
          <w:spacing w:val="0"/>
          <w:sz w:val="24"/>
          <w:szCs w:val="24"/>
        </w:rPr>
        <w:t xml:space="preserve"> </w:t>
      </w:r>
      <w:r w:rsidRPr="008C12CF">
        <w:rPr>
          <w:spacing w:val="0"/>
          <w:sz w:val="24"/>
          <w:szCs w:val="24"/>
        </w:rPr>
        <w:t>atlikimą</w:t>
      </w:r>
      <w:r w:rsidR="00F204C7" w:rsidRPr="008C12CF">
        <w:rPr>
          <w:rFonts w:ascii="Arial" w:eastAsia="Arial" w:hAnsi="Arial" w:cs="Arial"/>
          <w:color w:val="000000"/>
          <w:spacing w:val="0"/>
        </w:rPr>
        <w:t xml:space="preserve"> </w:t>
      </w:r>
      <w:r w:rsidR="00F204C7" w:rsidRPr="008C12CF">
        <w:rPr>
          <w:spacing w:val="0"/>
          <w:sz w:val="24"/>
          <w:szCs w:val="24"/>
        </w:rPr>
        <w:t>apie tai raštu įspėdamas Privatų subjektą ne vėliau kaip prieš 1 Darbo dieną</w:t>
      </w:r>
      <w:r w:rsidRPr="008C12CF">
        <w:rPr>
          <w:spacing w:val="0"/>
          <w:sz w:val="24"/>
          <w:szCs w:val="24"/>
        </w:rPr>
        <w:t>. Privatus</w:t>
      </w:r>
      <w:r w:rsidRPr="0042617A">
        <w:rPr>
          <w:spacing w:val="0"/>
          <w:sz w:val="24"/>
          <w:szCs w:val="24"/>
        </w:rPr>
        <w:t xml:space="preserve"> subjektas </w:t>
      </w:r>
      <w:r w:rsidR="002126A0" w:rsidRPr="0042617A">
        <w:rPr>
          <w:spacing w:val="0"/>
          <w:sz w:val="24"/>
          <w:szCs w:val="24"/>
        </w:rPr>
        <w:t xml:space="preserve">ir jo pasitelktas (-i) Subtiekėjas (-ai) </w:t>
      </w:r>
      <w:r w:rsidRPr="0042617A">
        <w:rPr>
          <w:spacing w:val="0"/>
          <w:sz w:val="24"/>
          <w:szCs w:val="24"/>
        </w:rPr>
        <w:t xml:space="preserve">privalo sudaryti visas protingas galimybes Valdžios subjektui ir jo įgaliotiems asmenims tikrinti ir prižiūrėti Darbų </w:t>
      </w:r>
      <w:r w:rsidR="00C55091">
        <w:rPr>
          <w:spacing w:val="0"/>
          <w:sz w:val="24"/>
          <w:szCs w:val="24"/>
        </w:rPr>
        <w:t>a</w:t>
      </w:r>
      <w:r w:rsidRPr="0042617A">
        <w:rPr>
          <w:spacing w:val="0"/>
          <w:sz w:val="24"/>
          <w:szCs w:val="24"/>
        </w:rPr>
        <w:t>tlikimą.</w:t>
      </w:r>
    </w:p>
    <w:p w14:paraId="63F616E2" w14:textId="77777777" w:rsidR="00F467EC" w:rsidRPr="00C55091" w:rsidRDefault="00011BD0" w:rsidP="000D65CE">
      <w:pPr>
        <w:pStyle w:val="paragrafesraas"/>
        <w:tabs>
          <w:tab w:val="clear" w:pos="2989"/>
          <w:tab w:val="num" w:pos="993"/>
          <w:tab w:val="num" w:pos="1418"/>
          <w:tab w:val="left" w:pos="1843"/>
        </w:tabs>
        <w:ind w:left="993" w:hanging="851"/>
        <w:rPr>
          <w:sz w:val="24"/>
          <w:szCs w:val="24"/>
        </w:rPr>
      </w:pPr>
      <w:r w:rsidRPr="0089398A">
        <w:rPr>
          <w:sz w:val="24"/>
          <w:szCs w:val="24"/>
        </w:rPr>
        <w:t>Privatus subjektas visais atvejais atsako už Darbų ir jų rezultato atitikimą Specifikacijoms, Pasiūlymui ir teisės aktams. Po to, kai Valdžios subjektas ar jo įgalioti asmenys faktiškai patikrina Darbų atitikimą ir pasirašo atitikimo Specifikacijoms ir / ar Pasiūlymui patvirtinimo aktą, Privatus subjektas atsako už Darbų ir jų rezultato – sukurto Objekto tinkamumą ir jo būklės palaikymą pagal Sutarties reikalavimus</w:t>
      </w:r>
      <w:r w:rsidR="00F467EC" w:rsidRPr="00C55091">
        <w:rPr>
          <w:sz w:val="24"/>
          <w:szCs w:val="24"/>
        </w:rPr>
        <w:t>.</w:t>
      </w:r>
    </w:p>
    <w:p w14:paraId="72D8C021" w14:textId="77777777" w:rsidR="00F467EC" w:rsidRPr="0042617A" w:rsidRDefault="00F467EC" w:rsidP="000D65CE">
      <w:pPr>
        <w:pStyle w:val="paragrafesraas"/>
        <w:tabs>
          <w:tab w:val="clear" w:pos="2989"/>
          <w:tab w:val="num" w:pos="567"/>
          <w:tab w:val="left" w:pos="993"/>
          <w:tab w:val="num" w:pos="1418"/>
          <w:tab w:val="left" w:pos="1843"/>
        </w:tabs>
        <w:ind w:left="993" w:hanging="851"/>
        <w:rPr>
          <w:sz w:val="24"/>
          <w:szCs w:val="24"/>
        </w:rPr>
      </w:pPr>
      <w:r w:rsidRPr="0042617A">
        <w:rPr>
          <w:spacing w:val="0"/>
          <w:sz w:val="24"/>
          <w:szCs w:val="24"/>
        </w:rPr>
        <w:t xml:space="preserve">Privatus subjektas privalo savo sąskaita gauti visus sutikimus ir leidimus, kurie pagal teisės aktų reikalavimus yra būtini tam, kad, užbaigus atitinkamus Darbus, jų rezultatus būtų galima teisėtai naudoti pagal jų </w:t>
      </w:r>
      <w:r w:rsidRPr="00053FEC">
        <w:rPr>
          <w:spacing w:val="0"/>
          <w:sz w:val="24"/>
          <w:szCs w:val="24"/>
        </w:rPr>
        <w:t xml:space="preserve">paskirtį ir pateikti Valdžios subjektui minėtų sutikimų ir leidimų kopijas. </w:t>
      </w:r>
      <w:r w:rsidR="00F51DFE" w:rsidRPr="00053FEC">
        <w:rPr>
          <w:spacing w:val="0"/>
          <w:sz w:val="24"/>
          <w:szCs w:val="24"/>
        </w:rPr>
        <w:t>Tais atvejais, kai tai numatyta Sutartyje, ir kitais atvejais</w:t>
      </w:r>
      <w:r w:rsidRPr="00053FEC">
        <w:rPr>
          <w:spacing w:val="0"/>
          <w:sz w:val="24"/>
          <w:szCs w:val="24"/>
        </w:rPr>
        <w:t>, kai pagal teisės aktų reikalavimus tinkamam Darbų</w:t>
      </w:r>
      <w:r w:rsidR="00053FEC">
        <w:rPr>
          <w:spacing w:val="0"/>
          <w:sz w:val="24"/>
          <w:szCs w:val="24"/>
        </w:rPr>
        <w:t xml:space="preserve"> </w:t>
      </w:r>
      <w:r w:rsidRPr="00053FEC">
        <w:rPr>
          <w:spacing w:val="0"/>
          <w:sz w:val="24"/>
          <w:szCs w:val="24"/>
        </w:rPr>
        <w:t>rezultatų naudojimui, valdymui ir disponavimui Valdžios subjektas privalo turėti aukščiau šiame punkte nurodytų sutikimų ir leidimų originalus, Privatus subjektas privalo juos pateikti Valdžios subjektui.</w:t>
      </w:r>
    </w:p>
    <w:p w14:paraId="004F9EA3" w14:textId="17858832" w:rsidR="00F467EC" w:rsidRPr="0042617A" w:rsidRDefault="00F467EC" w:rsidP="000D65CE">
      <w:pPr>
        <w:pStyle w:val="paragrafesraas"/>
        <w:tabs>
          <w:tab w:val="clear" w:pos="2989"/>
          <w:tab w:val="num" w:pos="567"/>
          <w:tab w:val="left" w:pos="993"/>
          <w:tab w:val="num" w:pos="1418"/>
          <w:tab w:val="left" w:pos="1843"/>
        </w:tabs>
        <w:ind w:left="993" w:hanging="851"/>
        <w:rPr>
          <w:sz w:val="24"/>
          <w:szCs w:val="24"/>
        </w:rPr>
      </w:pPr>
      <w:bookmarkStart w:id="178" w:name="_Ref406569380"/>
      <w:r w:rsidRPr="0042617A">
        <w:rPr>
          <w:spacing w:val="0"/>
          <w:sz w:val="24"/>
          <w:szCs w:val="24"/>
        </w:rPr>
        <w:t xml:space="preserve">Tuo atveju, jeigu tarp Šalių kyla ginčas ar nesutarimas dėl Darbų </w:t>
      </w:r>
      <w:r w:rsidR="00C01BDF">
        <w:rPr>
          <w:spacing w:val="0"/>
          <w:sz w:val="24"/>
          <w:szCs w:val="24"/>
        </w:rPr>
        <w:t xml:space="preserve">ir Objekto </w:t>
      </w:r>
      <w:r w:rsidRPr="0042617A">
        <w:rPr>
          <w:spacing w:val="0"/>
          <w:sz w:val="24"/>
          <w:szCs w:val="24"/>
        </w:rPr>
        <w:t xml:space="preserve">ar jų dalių </w:t>
      </w:r>
      <w:r w:rsidR="005F5DA6" w:rsidRPr="0042617A">
        <w:rPr>
          <w:spacing w:val="0"/>
          <w:sz w:val="24"/>
          <w:szCs w:val="24"/>
        </w:rPr>
        <w:t>neatitikimų</w:t>
      </w:r>
      <w:r w:rsidR="00B9588D">
        <w:rPr>
          <w:spacing w:val="0"/>
          <w:sz w:val="24"/>
          <w:szCs w:val="24"/>
        </w:rPr>
        <w:t xml:space="preserve">, jis sprendžiamas vadovaujantis Sutarties </w:t>
      </w:r>
      <w:r w:rsidR="00B9588D">
        <w:rPr>
          <w:spacing w:val="0"/>
          <w:sz w:val="24"/>
          <w:szCs w:val="24"/>
        </w:rPr>
        <w:fldChar w:fldCharType="begin"/>
      </w:r>
      <w:r w:rsidR="00B9588D">
        <w:rPr>
          <w:spacing w:val="0"/>
          <w:sz w:val="24"/>
          <w:szCs w:val="24"/>
        </w:rPr>
        <w:instrText xml:space="preserve"> REF _Ref286319572 \r \h </w:instrText>
      </w:r>
      <w:r w:rsidR="00B9588D">
        <w:rPr>
          <w:spacing w:val="0"/>
          <w:sz w:val="24"/>
          <w:szCs w:val="24"/>
        </w:rPr>
      </w:r>
      <w:r w:rsidR="00B9588D">
        <w:rPr>
          <w:spacing w:val="0"/>
          <w:sz w:val="24"/>
          <w:szCs w:val="24"/>
        </w:rPr>
        <w:fldChar w:fldCharType="separate"/>
      </w:r>
      <w:r w:rsidR="00B87438">
        <w:rPr>
          <w:spacing w:val="0"/>
          <w:sz w:val="24"/>
          <w:szCs w:val="24"/>
        </w:rPr>
        <w:t>51</w:t>
      </w:r>
      <w:r w:rsidR="00B9588D">
        <w:rPr>
          <w:spacing w:val="0"/>
          <w:sz w:val="24"/>
          <w:szCs w:val="24"/>
        </w:rPr>
        <w:fldChar w:fldCharType="end"/>
      </w:r>
      <w:r w:rsidR="00B9588D">
        <w:rPr>
          <w:spacing w:val="0"/>
          <w:sz w:val="24"/>
          <w:szCs w:val="24"/>
        </w:rPr>
        <w:t xml:space="preserve"> punkto nuostatomis. </w:t>
      </w:r>
      <w:bookmarkEnd w:id="178"/>
    </w:p>
    <w:p w14:paraId="09859561" w14:textId="77777777" w:rsidR="00A95803" w:rsidRDefault="00A95803" w:rsidP="00E85BD6">
      <w:pPr>
        <w:pStyle w:val="paragrafai"/>
        <w:tabs>
          <w:tab w:val="num" w:pos="1418"/>
          <w:tab w:val="left" w:pos="1843"/>
        </w:tabs>
        <w:ind w:left="709" w:hanging="567"/>
        <w:rPr>
          <w:sz w:val="24"/>
          <w:szCs w:val="24"/>
        </w:rPr>
      </w:pPr>
      <w:bookmarkStart w:id="179" w:name="_Ref407610390"/>
      <w:r w:rsidRPr="007062DF">
        <w:rPr>
          <w:sz w:val="24"/>
          <w:szCs w:val="24"/>
        </w:rPr>
        <w:t xml:space="preserve">Privatus subjektas turi atlikti visus kitus veiksmus, reikalingus tam, kad </w:t>
      </w:r>
      <w:r w:rsidR="00C01BDF">
        <w:rPr>
          <w:sz w:val="24"/>
          <w:szCs w:val="24"/>
        </w:rPr>
        <w:t xml:space="preserve">pagal Specifikacijas ir Pasiūlymo reikalavimus </w:t>
      </w:r>
      <w:r w:rsidRPr="007062DF">
        <w:rPr>
          <w:sz w:val="24"/>
          <w:szCs w:val="24"/>
        </w:rPr>
        <w:t>būtų sukurtas Objektas (įskaitant, be apribojimų, prireikus gauti naujas Objekto prisijungimo sąlygas, gauti statybą leidžiančius dokumentus ir kt.)</w:t>
      </w:r>
      <w:r w:rsidR="00FD52C6" w:rsidRPr="00C01BDF">
        <w:rPr>
          <w:sz w:val="24"/>
          <w:szCs w:val="24"/>
        </w:rPr>
        <w:t>, išskyrus Papildomus darbus ir paslaugas.</w:t>
      </w:r>
    </w:p>
    <w:p w14:paraId="64C06CA0" w14:textId="5423F70E" w:rsidR="00244D5A" w:rsidRPr="007062DF" w:rsidRDefault="00244D5A" w:rsidP="000D65CE">
      <w:pPr>
        <w:pStyle w:val="paragrafai"/>
        <w:tabs>
          <w:tab w:val="num" w:pos="1418"/>
          <w:tab w:val="left" w:pos="1843"/>
        </w:tabs>
        <w:ind w:left="993" w:hanging="567"/>
        <w:rPr>
          <w:sz w:val="24"/>
          <w:szCs w:val="24"/>
        </w:rPr>
      </w:pPr>
      <w:r w:rsidRPr="00244D5A">
        <w:rPr>
          <w:sz w:val="24"/>
          <w:szCs w:val="24"/>
        </w:rPr>
        <w:lastRenderedPageBreak/>
        <w:t xml:space="preserve">Sutarties galiojimo metu Naujas turtas nuosavybės teise priklausys Privačiam subjektui iki jo perdavimo Valdžios subjektui Sutarties 10 punkte nustatyta tvarka. Visus su Naujo turto registravimu (kai jis privalomas pagal teisės aktus) susijusius veiksmus (įskaitant su tuo susijusių išlaidų padengimą) privalo atlikti Privatus subjektas, Valdžios subjektui suteikiant visą tam reikalingą informaciją ir įgaliojimus. </w:t>
      </w:r>
    </w:p>
    <w:bookmarkEnd w:id="179"/>
    <w:p w14:paraId="45141BCB" w14:textId="77777777" w:rsidR="00F467EC" w:rsidRPr="0042617A" w:rsidRDefault="005A34A6" w:rsidP="000D65CE">
      <w:pPr>
        <w:pStyle w:val="paragrafai"/>
        <w:tabs>
          <w:tab w:val="num" w:pos="1418"/>
          <w:tab w:val="left" w:pos="1843"/>
        </w:tabs>
        <w:ind w:left="993" w:hanging="493"/>
        <w:rPr>
          <w:sz w:val="24"/>
          <w:szCs w:val="24"/>
        </w:rPr>
      </w:pPr>
      <w:r>
        <w:rPr>
          <w:sz w:val="24"/>
          <w:szCs w:val="24"/>
        </w:rPr>
        <w:t xml:space="preserve"> </w:t>
      </w:r>
      <w:r w:rsidR="00F467EC" w:rsidRPr="0042617A">
        <w:rPr>
          <w:sz w:val="24"/>
          <w:szCs w:val="24"/>
        </w:rPr>
        <w:t xml:space="preserve">Už </w:t>
      </w:r>
      <w:r w:rsidR="00A205D0">
        <w:rPr>
          <w:sz w:val="24"/>
          <w:szCs w:val="24"/>
        </w:rPr>
        <w:t>Turto</w:t>
      </w:r>
      <w:r w:rsidR="00F467EC" w:rsidRPr="0042617A">
        <w:rPr>
          <w:sz w:val="24"/>
          <w:szCs w:val="24"/>
        </w:rPr>
        <w:t xml:space="preserve"> naudojimą ir valdymą</w:t>
      </w:r>
      <w:r w:rsidR="0073222F" w:rsidRPr="0042617A">
        <w:rPr>
          <w:sz w:val="24"/>
          <w:szCs w:val="24"/>
        </w:rPr>
        <w:t>,</w:t>
      </w:r>
      <w:r w:rsidR="00F467EC" w:rsidRPr="0042617A">
        <w:rPr>
          <w:sz w:val="24"/>
          <w:szCs w:val="24"/>
        </w:rPr>
        <w:t xml:space="preserve"> </w:t>
      </w:r>
      <w:r w:rsidR="0073222F" w:rsidRPr="0042617A">
        <w:rPr>
          <w:sz w:val="24"/>
          <w:szCs w:val="24"/>
        </w:rPr>
        <w:t xml:space="preserve">kiek tai susiję su Paslaugų teikimu, </w:t>
      </w:r>
      <w:r w:rsidR="00F467EC" w:rsidRPr="0042617A">
        <w:rPr>
          <w:sz w:val="24"/>
          <w:szCs w:val="24"/>
        </w:rPr>
        <w:t>nepažeidžiant Specifikacijų, Pasiūlymo ir Finansinio veiklos modelio bei teisės aktų, įskaitant ir t</w:t>
      </w:r>
      <w:r w:rsidR="00244D5A">
        <w:rPr>
          <w:sz w:val="24"/>
          <w:szCs w:val="24"/>
        </w:rPr>
        <w:t xml:space="preserve">eisės aktus, reglamentuojančius </w:t>
      </w:r>
      <w:r w:rsidR="001317AA" w:rsidRPr="0042617A">
        <w:rPr>
          <w:sz w:val="24"/>
          <w:szCs w:val="24"/>
        </w:rPr>
        <w:t xml:space="preserve">statinių priežiūrą, </w:t>
      </w:r>
      <w:r w:rsidR="00F467EC" w:rsidRPr="0042617A">
        <w:rPr>
          <w:sz w:val="24"/>
          <w:szCs w:val="24"/>
        </w:rPr>
        <w:t>aplinkos apsaugą, darbų saugą, higienos normų laikymąsi, atsako Privatus subjektas.</w:t>
      </w:r>
    </w:p>
    <w:p w14:paraId="2F7B17F5" w14:textId="77777777" w:rsidR="00587C2E" w:rsidRPr="0042617A" w:rsidRDefault="00587C2E" w:rsidP="000D65CE">
      <w:pPr>
        <w:pStyle w:val="paragrafai"/>
        <w:tabs>
          <w:tab w:val="num" w:pos="1418"/>
          <w:tab w:val="left" w:pos="1560"/>
          <w:tab w:val="left" w:pos="1843"/>
        </w:tabs>
        <w:ind w:left="993" w:hanging="567"/>
        <w:rPr>
          <w:sz w:val="24"/>
          <w:szCs w:val="24"/>
        </w:rPr>
      </w:pPr>
      <w:bookmarkStart w:id="180" w:name="_Ref406595472"/>
      <w:bookmarkStart w:id="181" w:name="_Ref404657215"/>
      <w:r w:rsidRPr="0042617A">
        <w:rPr>
          <w:sz w:val="24"/>
          <w:szCs w:val="24"/>
        </w:rPr>
        <w:t>Sutarties galiojimo metu Objektas nuo jo įsigijimo ar sukūrimo momento šios Sutarties pagrindu nuosavybės teise priklausys</w:t>
      </w:r>
      <w:r w:rsidR="00C55091">
        <w:rPr>
          <w:sz w:val="24"/>
          <w:szCs w:val="24"/>
        </w:rPr>
        <w:t xml:space="preserve"> Klaipėdos rajono savivaldybei</w:t>
      </w:r>
      <w:r w:rsidRPr="0042617A">
        <w:rPr>
          <w:sz w:val="24"/>
          <w:szCs w:val="24"/>
        </w:rPr>
        <w:t>, o Privatus subjektas O</w:t>
      </w:r>
      <w:r w:rsidR="00EC3C68">
        <w:rPr>
          <w:sz w:val="24"/>
          <w:szCs w:val="24"/>
        </w:rPr>
        <w:t>bjektą valdys ir naudos patikėjimo</w:t>
      </w:r>
      <w:r w:rsidRPr="0042617A">
        <w:rPr>
          <w:sz w:val="24"/>
          <w:szCs w:val="24"/>
        </w:rPr>
        <w:t xml:space="preserve"> teise. Visus su Objekto registravimu (kai jis privalomas pagal teisės aktus) susijusius veiksmus privalo atlikti Privatus subjektas, Valdžios subjektui suteikiant visą tam reikalingą informaciją ir įgaliojimus. </w:t>
      </w:r>
      <w:r w:rsidR="008D65A1" w:rsidRPr="00C155F9">
        <w:rPr>
          <w:sz w:val="24"/>
          <w:szCs w:val="24"/>
        </w:rPr>
        <w:t>Užbaigus</w:t>
      </w:r>
      <w:r w:rsidRPr="00C155F9">
        <w:rPr>
          <w:sz w:val="24"/>
          <w:szCs w:val="24"/>
        </w:rPr>
        <w:t xml:space="preserve"> statyti Objektą Privatus subjektas įsipareigoja </w:t>
      </w:r>
      <w:r w:rsidR="00A205D0" w:rsidRPr="00C155F9">
        <w:rPr>
          <w:sz w:val="24"/>
          <w:szCs w:val="24"/>
        </w:rPr>
        <w:t>nedelsiant, bet ne vėliau, kaip per 5 (penkias) Darbo dienas nuo Darbų patvirtinimo akto gavimo dienos,</w:t>
      </w:r>
      <w:r w:rsidR="00A205D0">
        <w:rPr>
          <w:sz w:val="24"/>
          <w:szCs w:val="24"/>
        </w:rPr>
        <w:t xml:space="preserve"> pateikti </w:t>
      </w:r>
      <w:r w:rsidR="000C3BD0">
        <w:rPr>
          <w:sz w:val="24"/>
          <w:szCs w:val="24"/>
        </w:rPr>
        <w:t>Lietuvos Respublikos nekilnojamojo turto registrui prašymą, šią Sutartį ir Valdžios subjekto įgaliojimą, kad būtų įregistruot</w:t>
      </w:r>
      <w:r w:rsidR="0075523D">
        <w:rPr>
          <w:sz w:val="24"/>
          <w:szCs w:val="24"/>
        </w:rPr>
        <w:t>a</w:t>
      </w:r>
      <w:r w:rsidR="000C3BD0">
        <w:rPr>
          <w:sz w:val="24"/>
          <w:szCs w:val="24"/>
        </w:rPr>
        <w:t xml:space="preserve"> </w:t>
      </w:r>
      <w:r w:rsidR="00244D5A">
        <w:rPr>
          <w:sz w:val="24"/>
          <w:szCs w:val="24"/>
        </w:rPr>
        <w:t>Klaipėdos rajono savivaldybės</w:t>
      </w:r>
      <w:r w:rsidR="000C3BD0">
        <w:rPr>
          <w:sz w:val="24"/>
          <w:szCs w:val="24"/>
        </w:rPr>
        <w:t xml:space="preserve"> nuosavybės teisė į užbaigtą Objektą, o jį įregistravus Nekilnojamojo turto registre ne vėliau, kaip per </w:t>
      </w:r>
      <w:r w:rsidR="000C3BD0" w:rsidRPr="00244D5A">
        <w:rPr>
          <w:sz w:val="24"/>
          <w:szCs w:val="24"/>
        </w:rPr>
        <w:t>10</w:t>
      </w:r>
      <w:r w:rsidR="000C3BD0">
        <w:rPr>
          <w:sz w:val="24"/>
          <w:szCs w:val="24"/>
        </w:rPr>
        <w:t xml:space="preserve"> (dešimt) Darbo dienų </w:t>
      </w:r>
      <w:proofErr w:type="spellStart"/>
      <w:r w:rsidR="000C3BD0">
        <w:rPr>
          <w:sz w:val="24"/>
          <w:szCs w:val="24"/>
        </w:rPr>
        <w:t>krieptis</w:t>
      </w:r>
      <w:proofErr w:type="spellEnd"/>
      <w:r w:rsidR="000C3BD0">
        <w:rPr>
          <w:sz w:val="24"/>
          <w:szCs w:val="24"/>
        </w:rPr>
        <w:t xml:space="preserve"> į Valdži</w:t>
      </w:r>
      <w:r w:rsidR="00EC3C68">
        <w:rPr>
          <w:sz w:val="24"/>
          <w:szCs w:val="24"/>
        </w:rPr>
        <w:t>os subjektą dėl Objekto patikėjimo</w:t>
      </w:r>
      <w:r w:rsidR="000C3BD0">
        <w:rPr>
          <w:sz w:val="24"/>
          <w:szCs w:val="24"/>
        </w:rPr>
        <w:t xml:space="preserve"> sutarties sudarymo.</w:t>
      </w:r>
      <w:r w:rsidRPr="0042617A">
        <w:rPr>
          <w:sz w:val="24"/>
          <w:szCs w:val="24"/>
        </w:rPr>
        <w:t xml:space="preserve"> Valdžios subjektas nedelsiant, bet ne vėliau kaip per 5 (penkias) Darbo dienas, privalo sudaryti </w:t>
      </w:r>
      <w:r w:rsidR="00EC3C68">
        <w:rPr>
          <w:sz w:val="24"/>
          <w:szCs w:val="24"/>
        </w:rPr>
        <w:t>patikėjimo</w:t>
      </w:r>
      <w:r w:rsidR="008D65A1">
        <w:rPr>
          <w:sz w:val="24"/>
          <w:szCs w:val="24"/>
        </w:rPr>
        <w:t xml:space="preserve"> sutartį.</w:t>
      </w:r>
      <w:r w:rsidRPr="0042617A">
        <w:rPr>
          <w:sz w:val="24"/>
          <w:szCs w:val="24"/>
        </w:rPr>
        <w:t xml:space="preserve"> </w:t>
      </w:r>
      <w:r w:rsidR="00EC3C68">
        <w:rPr>
          <w:sz w:val="24"/>
          <w:szCs w:val="24"/>
        </w:rPr>
        <w:t>Šalims sudarius tokią patikėjimo</w:t>
      </w:r>
      <w:r w:rsidRPr="0042617A">
        <w:rPr>
          <w:sz w:val="24"/>
          <w:szCs w:val="24"/>
        </w:rPr>
        <w:t xml:space="preserve"> sutartį, Privatus subjektas turi </w:t>
      </w:r>
      <w:r w:rsidR="005A5A9F" w:rsidRPr="0042617A">
        <w:rPr>
          <w:sz w:val="24"/>
          <w:szCs w:val="24"/>
        </w:rPr>
        <w:t xml:space="preserve">ją </w:t>
      </w:r>
      <w:r w:rsidRPr="0042617A">
        <w:rPr>
          <w:sz w:val="24"/>
          <w:szCs w:val="24"/>
        </w:rPr>
        <w:t>įregistruoti Nekilnojamojo turto registre</w:t>
      </w:r>
      <w:r w:rsidR="00EC3C68">
        <w:rPr>
          <w:sz w:val="24"/>
          <w:szCs w:val="24"/>
        </w:rPr>
        <w:t xml:space="preserve"> per patikėjimo</w:t>
      </w:r>
      <w:r w:rsidR="005A5A9F" w:rsidRPr="0042617A">
        <w:rPr>
          <w:sz w:val="24"/>
          <w:szCs w:val="24"/>
        </w:rPr>
        <w:t xml:space="preserve"> sutartyje nustatytą terminą</w:t>
      </w:r>
      <w:r w:rsidRPr="0042617A">
        <w:rPr>
          <w:sz w:val="24"/>
          <w:szCs w:val="24"/>
        </w:rPr>
        <w:t>.</w:t>
      </w:r>
      <w:bookmarkEnd w:id="180"/>
      <w:r w:rsidR="007A2464">
        <w:rPr>
          <w:sz w:val="24"/>
          <w:szCs w:val="24"/>
        </w:rPr>
        <w:t xml:space="preserve"> </w:t>
      </w:r>
    </w:p>
    <w:p w14:paraId="2052EA59" w14:textId="02C9C934" w:rsidR="00587C2E" w:rsidRDefault="00587C2E" w:rsidP="000D65CE">
      <w:pPr>
        <w:pStyle w:val="paragrafai"/>
        <w:tabs>
          <w:tab w:val="num" w:pos="1418"/>
          <w:tab w:val="left" w:pos="1843"/>
        </w:tabs>
        <w:ind w:left="993" w:hanging="567"/>
        <w:rPr>
          <w:sz w:val="24"/>
          <w:szCs w:val="24"/>
        </w:rPr>
      </w:pPr>
      <w:r w:rsidRPr="0042617A">
        <w:rPr>
          <w:sz w:val="24"/>
          <w:szCs w:val="24"/>
        </w:rPr>
        <w:t xml:space="preserve"> Š</w:t>
      </w:r>
      <w:r w:rsidR="00B2117F">
        <w:rPr>
          <w:sz w:val="24"/>
          <w:szCs w:val="24"/>
        </w:rPr>
        <w:t xml:space="preserve">ia Sutartimi </w:t>
      </w:r>
      <w:r w:rsidR="00B2117F" w:rsidRPr="008D65A1">
        <w:rPr>
          <w:sz w:val="24"/>
          <w:szCs w:val="24"/>
        </w:rPr>
        <w:t xml:space="preserve">Valdžios subjektas, </w:t>
      </w:r>
      <w:r w:rsidR="00985046">
        <w:rPr>
          <w:sz w:val="24"/>
          <w:szCs w:val="24"/>
        </w:rPr>
        <w:t>Švietimo įstaiga</w:t>
      </w:r>
      <w:r w:rsidR="00B2117F">
        <w:rPr>
          <w:sz w:val="24"/>
          <w:szCs w:val="24"/>
        </w:rPr>
        <w:t xml:space="preserve"> (jų</w:t>
      </w:r>
      <w:r w:rsidRPr="0042617A">
        <w:rPr>
          <w:sz w:val="24"/>
          <w:szCs w:val="24"/>
        </w:rPr>
        <w:t xml:space="preserve"> atstovai, darbuotojai ir kiti asmenys) be atskiros sutarties įgyja teisę naudotis Objektu ar atitinkama jo dalimi tiek, kiek tai būtina teisės aktuose apibrėžtų Valdžios subjekto</w:t>
      </w:r>
      <w:r w:rsidR="00985046">
        <w:rPr>
          <w:sz w:val="24"/>
          <w:szCs w:val="24"/>
        </w:rPr>
        <w:t>, Švietimo įstaigos</w:t>
      </w:r>
      <w:r w:rsidRPr="0042617A">
        <w:rPr>
          <w:sz w:val="24"/>
          <w:szCs w:val="24"/>
        </w:rPr>
        <w:t xml:space="preserve"> funkcijų vykdymui. Kitais atvejais, šie asmenys naudotis Objektu  gali tik iš anksto suderinus su Privačiu subjektu.</w:t>
      </w:r>
      <w:bookmarkEnd w:id="181"/>
    </w:p>
    <w:p w14:paraId="27F511BB" w14:textId="7B3EA814" w:rsidR="00A95803" w:rsidRPr="008C12CF" w:rsidRDefault="00A95803" w:rsidP="000D65CE">
      <w:pPr>
        <w:pStyle w:val="paragrafai"/>
        <w:tabs>
          <w:tab w:val="num" w:pos="1418"/>
          <w:tab w:val="left" w:pos="1843"/>
        </w:tabs>
        <w:ind w:left="993" w:hanging="567"/>
        <w:rPr>
          <w:sz w:val="24"/>
          <w:szCs w:val="24"/>
        </w:rPr>
      </w:pPr>
      <w:r w:rsidRPr="003C3ADC">
        <w:rPr>
          <w:sz w:val="24"/>
          <w:szCs w:val="24"/>
        </w:rPr>
        <w:t>Privatus subjekt</w:t>
      </w:r>
      <w:r w:rsidR="005A34A6" w:rsidRPr="003C3ADC">
        <w:rPr>
          <w:sz w:val="24"/>
          <w:szCs w:val="24"/>
        </w:rPr>
        <w:t>a</w:t>
      </w:r>
      <w:r w:rsidRPr="003C3ADC">
        <w:rPr>
          <w:sz w:val="24"/>
          <w:szCs w:val="24"/>
        </w:rPr>
        <w:t xml:space="preserve">s privalo užtikrinti, jog </w:t>
      </w:r>
      <w:r w:rsidR="00985046" w:rsidRPr="003C3ADC">
        <w:rPr>
          <w:sz w:val="24"/>
          <w:szCs w:val="24"/>
        </w:rPr>
        <w:t xml:space="preserve">jis pats ir/ arba </w:t>
      </w:r>
      <w:r w:rsidRPr="003C3ADC">
        <w:rPr>
          <w:sz w:val="24"/>
          <w:szCs w:val="24"/>
        </w:rPr>
        <w:t>Subtiekėjai</w:t>
      </w:r>
      <w:r w:rsidR="00985046" w:rsidRPr="003C3ADC">
        <w:rPr>
          <w:sz w:val="24"/>
          <w:szCs w:val="24"/>
        </w:rPr>
        <w:t>, kurie atlieka Darbus,</w:t>
      </w:r>
      <w:r w:rsidRPr="003C3ADC">
        <w:rPr>
          <w:sz w:val="24"/>
          <w:szCs w:val="24"/>
        </w:rPr>
        <w:t xml:space="preserve"> būtų įsidiegę atitinkamose savo atliekamų Darbų srityse sertifikuotą aplinkos apsaugos valdymo sistemą, atitinkančią LST EN ISO 14001 arba lygiavertį standartą, ir sertifikuotas darbuotojų saugos ir sveikatos vadybos darbe sistemas, atitinkančias </w:t>
      </w:r>
      <w:r w:rsidR="00D97AC9" w:rsidRPr="003C3ADC">
        <w:rPr>
          <w:sz w:val="24"/>
          <w:szCs w:val="24"/>
        </w:rPr>
        <w:t xml:space="preserve">ISO 45001 </w:t>
      </w:r>
      <w:r w:rsidRPr="003C3ADC">
        <w:rPr>
          <w:sz w:val="24"/>
          <w:szCs w:val="24"/>
        </w:rPr>
        <w:t xml:space="preserve"> ar lygiavertį standartą, ir Darbų vykdymo laikotarpiu iki Objekto pripažinimo tinkamu naudoti teisės aktų nustatyta tvarka laikytis jų reikalavimų</w:t>
      </w:r>
      <w:r w:rsidRPr="008C12CF">
        <w:rPr>
          <w:sz w:val="24"/>
          <w:szCs w:val="24"/>
        </w:rPr>
        <w:t>.</w:t>
      </w:r>
      <w:r w:rsidR="003C3ADC" w:rsidRPr="008C12CF">
        <w:rPr>
          <w:sz w:val="24"/>
          <w:szCs w:val="24"/>
        </w:rPr>
        <w:t xml:space="preserve"> Šis reikalavimas netaikomas </w:t>
      </w:r>
      <w:proofErr w:type="spellStart"/>
      <w:r w:rsidR="003C3ADC" w:rsidRPr="008C12CF">
        <w:rPr>
          <w:sz w:val="24"/>
          <w:szCs w:val="24"/>
        </w:rPr>
        <w:t>sub</w:t>
      </w:r>
      <w:proofErr w:type="spellEnd"/>
      <w:r w:rsidR="003C3ADC" w:rsidRPr="008C12CF">
        <w:rPr>
          <w:sz w:val="24"/>
          <w:szCs w:val="24"/>
        </w:rPr>
        <w:t xml:space="preserve">-subtiekėjams bei tuo atveju, jei Privataus subjekto ir/ ar Subtiekėjo, kurie atlieka Darbus, atliekamų Darbų vertė neviršija </w:t>
      </w:r>
      <w:r w:rsidR="009305C6" w:rsidRPr="008C12CF">
        <w:rPr>
          <w:sz w:val="24"/>
          <w:szCs w:val="24"/>
        </w:rPr>
        <w:t xml:space="preserve">Sutarties </w:t>
      </w:r>
      <w:r w:rsidR="009305C6" w:rsidRPr="008C12CF">
        <w:rPr>
          <w:sz w:val="24"/>
          <w:szCs w:val="24"/>
        </w:rPr>
        <w:fldChar w:fldCharType="begin"/>
      </w:r>
      <w:r w:rsidR="009305C6" w:rsidRPr="008C12CF">
        <w:rPr>
          <w:sz w:val="24"/>
          <w:szCs w:val="24"/>
        </w:rPr>
        <w:instrText xml:space="preserve"> REF _Ref406570617 \r \h  \* MERGEFORMAT </w:instrText>
      </w:r>
      <w:r w:rsidR="009305C6" w:rsidRPr="008C12CF">
        <w:rPr>
          <w:sz w:val="24"/>
          <w:szCs w:val="24"/>
        </w:rPr>
      </w:r>
      <w:r w:rsidR="009305C6" w:rsidRPr="008C12CF">
        <w:rPr>
          <w:sz w:val="24"/>
          <w:szCs w:val="24"/>
        </w:rPr>
        <w:fldChar w:fldCharType="separate"/>
      </w:r>
      <w:r w:rsidR="00B87438">
        <w:rPr>
          <w:sz w:val="24"/>
          <w:szCs w:val="24"/>
        </w:rPr>
        <w:t>18.6</w:t>
      </w:r>
      <w:r w:rsidR="009305C6" w:rsidRPr="008C12CF">
        <w:rPr>
          <w:sz w:val="24"/>
          <w:szCs w:val="24"/>
        </w:rPr>
        <w:fldChar w:fldCharType="end"/>
      </w:r>
      <w:r w:rsidR="009305C6" w:rsidRPr="008C12CF">
        <w:rPr>
          <w:sz w:val="24"/>
          <w:szCs w:val="24"/>
        </w:rPr>
        <w:t xml:space="preserve"> punkte </w:t>
      </w:r>
      <w:r w:rsidR="003C3ADC" w:rsidRPr="008C12CF">
        <w:rPr>
          <w:sz w:val="24"/>
          <w:szCs w:val="24"/>
        </w:rPr>
        <w:t>nurodytos Darbų vertės per kalendorinius metus.</w:t>
      </w:r>
    </w:p>
    <w:p w14:paraId="7FB5EBA7" w14:textId="77777777" w:rsidR="00A95803" w:rsidRPr="00FE5431" w:rsidRDefault="00A95803" w:rsidP="00B2117F">
      <w:pPr>
        <w:pStyle w:val="paragrafai"/>
        <w:numPr>
          <w:ilvl w:val="0"/>
          <w:numId w:val="0"/>
        </w:numPr>
        <w:tabs>
          <w:tab w:val="left" w:pos="1701"/>
        </w:tabs>
        <w:ind w:left="426"/>
        <w:rPr>
          <w:sz w:val="24"/>
          <w:szCs w:val="24"/>
        </w:rPr>
      </w:pPr>
    </w:p>
    <w:p w14:paraId="011E52C5" w14:textId="77777777" w:rsidR="00F467EC" w:rsidRPr="004A4988" w:rsidRDefault="00F467EC" w:rsidP="00EF5A29">
      <w:pPr>
        <w:pStyle w:val="Antrat2"/>
        <w:tabs>
          <w:tab w:val="num" w:pos="1063"/>
        </w:tabs>
        <w:ind w:left="993"/>
        <w:rPr>
          <w:sz w:val="24"/>
          <w:szCs w:val="24"/>
        </w:rPr>
      </w:pPr>
      <w:bookmarkStart w:id="182" w:name="_Toc284496693"/>
      <w:bookmarkStart w:id="183" w:name="_Toc293074448"/>
      <w:bookmarkStart w:id="184" w:name="_Toc297646373"/>
      <w:bookmarkStart w:id="185" w:name="_Toc300049720"/>
      <w:bookmarkStart w:id="186" w:name="_Toc309205495"/>
      <w:bookmarkStart w:id="187" w:name="_Ref317601848"/>
      <w:bookmarkStart w:id="188" w:name="_Ref396469419"/>
      <w:bookmarkStart w:id="189" w:name="_Ref441072545"/>
      <w:bookmarkStart w:id="190" w:name="_Ref485815647"/>
      <w:bookmarkStart w:id="191" w:name="_Toc98421389"/>
      <w:r w:rsidRPr="004A4988">
        <w:rPr>
          <w:sz w:val="24"/>
          <w:szCs w:val="24"/>
        </w:rPr>
        <w:t>Turto grąžinimas</w:t>
      </w:r>
      <w:bookmarkEnd w:id="182"/>
      <w:bookmarkEnd w:id="183"/>
      <w:bookmarkEnd w:id="184"/>
      <w:bookmarkEnd w:id="185"/>
      <w:bookmarkEnd w:id="186"/>
      <w:bookmarkEnd w:id="187"/>
      <w:bookmarkEnd w:id="188"/>
      <w:bookmarkEnd w:id="189"/>
      <w:r w:rsidR="00051778" w:rsidRPr="004A4988">
        <w:rPr>
          <w:sz w:val="24"/>
          <w:szCs w:val="24"/>
        </w:rPr>
        <w:t xml:space="preserve"> / perdavimas</w:t>
      </w:r>
      <w:bookmarkEnd w:id="190"/>
      <w:bookmarkEnd w:id="191"/>
    </w:p>
    <w:p w14:paraId="0359EEAA" w14:textId="2CE0057B" w:rsidR="00DD746C" w:rsidRPr="008C12CF" w:rsidRDefault="00DD746C" w:rsidP="004A4B5C">
      <w:pPr>
        <w:pStyle w:val="paragrafai"/>
        <w:tabs>
          <w:tab w:val="left" w:pos="1418"/>
        </w:tabs>
        <w:ind w:left="993" w:hanging="567"/>
        <w:rPr>
          <w:sz w:val="24"/>
          <w:szCs w:val="24"/>
        </w:rPr>
      </w:pPr>
      <w:r w:rsidRPr="008C12CF">
        <w:rPr>
          <w:sz w:val="24"/>
          <w:szCs w:val="24"/>
        </w:rPr>
        <w:t>Viso Objekto likutinės vertės rizika</w:t>
      </w:r>
      <w:r w:rsidR="00C10613" w:rsidRPr="008C12CF">
        <w:rPr>
          <w:sz w:val="24"/>
          <w:szCs w:val="24"/>
        </w:rPr>
        <w:t xml:space="preserve">, </w:t>
      </w:r>
      <w:proofErr w:type="spellStart"/>
      <w:r w:rsidR="00C10613" w:rsidRPr="008C12CF">
        <w:rPr>
          <w:sz w:val="24"/>
          <w:szCs w:val="24"/>
        </w:rPr>
        <w:t>t.y</w:t>
      </w:r>
      <w:proofErr w:type="spellEnd"/>
      <w:r w:rsidR="00C10613" w:rsidRPr="008C12CF">
        <w:rPr>
          <w:sz w:val="24"/>
          <w:szCs w:val="24"/>
        </w:rPr>
        <w:t xml:space="preserve">. atitikimas kiekybiniams ir kokybiniams reikalavimams bei rodikliams, kurie nustatyti Sutartyje, įskaitant Specifikacijose, atsižvelgiant į normalų nusidėvėjimą, </w:t>
      </w:r>
      <w:r w:rsidRPr="008C12CF">
        <w:rPr>
          <w:sz w:val="24"/>
          <w:szCs w:val="24"/>
        </w:rPr>
        <w:t>priskiriama Privačiam subjektui</w:t>
      </w:r>
      <w:r w:rsidR="008024FD" w:rsidRPr="008C12CF">
        <w:rPr>
          <w:sz w:val="24"/>
          <w:szCs w:val="24"/>
        </w:rPr>
        <w:t xml:space="preserve">, išskyrus Sutarties </w:t>
      </w:r>
      <w:r w:rsidR="008024FD" w:rsidRPr="008C12CF">
        <w:rPr>
          <w:sz w:val="24"/>
          <w:szCs w:val="24"/>
        </w:rPr>
        <w:fldChar w:fldCharType="begin"/>
      </w:r>
      <w:r w:rsidR="008024FD" w:rsidRPr="008C12CF">
        <w:rPr>
          <w:sz w:val="24"/>
          <w:szCs w:val="24"/>
        </w:rPr>
        <w:instrText xml:space="preserve"> REF _Ref94624564 \r \h  \* MERGEFORMAT </w:instrText>
      </w:r>
      <w:r w:rsidR="008024FD" w:rsidRPr="008C12CF">
        <w:rPr>
          <w:sz w:val="24"/>
          <w:szCs w:val="24"/>
        </w:rPr>
      </w:r>
      <w:r w:rsidR="008024FD" w:rsidRPr="008C12CF">
        <w:rPr>
          <w:sz w:val="24"/>
          <w:szCs w:val="24"/>
        </w:rPr>
        <w:fldChar w:fldCharType="separate"/>
      </w:r>
      <w:r w:rsidR="00B87438">
        <w:rPr>
          <w:sz w:val="24"/>
          <w:szCs w:val="24"/>
        </w:rPr>
        <w:t>10.2</w:t>
      </w:r>
      <w:r w:rsidR="008024FD" w:rsidRPr="008C12CF">
        <w:rPr>
          <w:sz w:val="24"/>
          <w:szCs w:val="24"/>
        </w:rPr>
        <w:fldChar w:fldCharType="end"/>
      </w:r>
      <w:r w:rsidR="008024FD" w:rsidRPr="008C12CF">
        <w:rPr>
          <w:sz w:val="24"/>
          <w:szCs w:val="24"/>
        </w:rPr>
        <w:t xml:space="preserve"> punkte nurodytą atvejį.</w:t>
      </w:r>
    </w:p>
    <w:p w14:paraId="2C25B1D9" w14:textId="77777777" w:rsidR="00B4585E" w:rsidRDefault="00B4585E" w:rsidP="004A4B5C">
      <w:pPr>
        <w:pStyle w:val="paragrafai"/>
        <w:tabs>
          <w:tab w:val="left" w:pos="1418"/>
        </w:tabs>
        <w:ind w:left="993" w:hanging="567"/>
        <w:rPr>
          <w:sz w:val="24"/>
          <w:szCs w:val="24"/>
        </w:rPr>
      </w:pPr>
      <w:bookmarkStart w:id="192" w:name="_Ref94624564"/>
      <w:r>
        <w:rPr>
          <w:sz w:val="24"/>
          <w:szCs w:val="24"/>
        </w:rPr>
        <w:lastRenderedPageBreak/>
        <w:t>Valdžios subjektas prisiima Objekto likutinės vertės riziką tik dėl Valdžios subjekto sudarytų sandorių su trečiosiomis šalimis, jeigu dėl jų buvo nustatyti Objekto valdymo, naudojimo ir disponavimo teisių apribojimai.</w:t>
      </w:r>
      <w:bookmarkEnd w:id="192"/>
    </w:p>
    <w:p w14:paraId="3D2498BF" w14:textId="77777777" w:rsidR="00286BA0" w:rsidRPr="007C7FBA" w:rsidRDefault="00286BA0" w:rsidP="004A4B5C">
      <w:pPr>
        <w:pStyle w:val="paragrafai"/>
        <w:tabs>
          <w:tab w:val="left" w:pos="1418"/>
        </w:tabs>
        <w:ind w:left="993" w:hanging="567"/>
        <w:rPr>
          <w:sz w:val="24"/>
          <w:szCs w:val="24"/>
        </w:rPr>
      </w:pPr>
      <w:r w:rsidRPr="0042617A">
        <w:rPr>
          <w:sz w:val="24"/>
          <w:szCs w:val="24"/>
        </w:rPr>
        <w:t xml:space="preserve">Pasibaigus Sutarties galiojimui ar ją nutraukus prieš terminą šioje Sutartyje nustatyta tvarka ir sąlygomis, </w:t>
      </w:r>
      <w:r w:rsidR="007C7FBA">
        <w:rPr>
          <w:sz w:val="24"/>
          <w:szCs w:val="24"/>
        </w:rPr>
        <w:t>Turtas</w:t>
      </w:r>
      <w:r w:rsidR="00304B10">
        <w:rPr>
          <w:sz w:val="24"/>
          <w:szCs w:val="24"/>
        </w:rPr>
        <w:t xml:space="preserve"> </w:t>
      </w:r>
      <w:r w:rsidRPr="0042617A">
        <w:rPr>
          <w:sz w:val="24"/>
          <w:szCs w:val="24"/>
        </w:rPr>
        <w:t>turi būti</w:t>
      </w:r>
      <w:r w:rsidR="007C7FBA">
        <w:rPr>
          <w:sz w:val="24"/>
          <w:szCs w:val="24"/>
        </w:rPr>
        <w:t xml:space="preserve"> grąžinamas (perduodamas)</w:t>
      </w:r>
      <w:r w:rsidRPr="0042617A">
        <w:rPr>
          <w:sz w:val="24"/>
          <w:szCs w:val="24"/>
        </w:rPr>
        <w:t xml:space="preserve"> </w:t>
      </w:r>
      <w:r w:rsidR="007C7FBA" w:rsidRPr="00060139">
        <w:rPr>
          <w:sz w:val="24"/>
          <w:szCs w:val="24"/>
        </w:rPr>
        <w:t>Valdžios subjekt</w:t>
      </w:r>
      <w:r w:rsidR="005A34A6">
        <w:rPr>
          <w:sz w:val="24"/>
          <w:szCs w:val="24"/>
        </w:rPr>
        <w:t>ui</w:t>
      </w:r>
      <w:r w:rsidR="007C7FBA" w:rsidRPr="00060139">
        <w:rPr>
          <w:sz w:val="24"/>
          <w:szCs w:val="24"/>
        </w:rPr>
        <w:t xml:space="preserve"> arba kit</w:t>
      </w:r>
      <w:r w:rsidR="005A34A6">
        <w:rPr>
          <w:sz w:val="24"/>
          <w:szCs w:val="24"/>
        </w:rPr>
        <w:t>am</w:t>
      </w:r>
      <w:r w:rsidR="007C7FBA" w:rsidRPr="00060139">
        <w:rPr>
          <w:sz w:val="24"/>
          <w:szCs w:val="24"/>
        </w:rPr>
        <w:t xml:space="preserve"> jo įgaliot</w:t>
      </w:r>
      <w:r w:rsidR="005A34A6">
        <w:rPr>
          <w:sz w:val="24"/>
          <w:szCs w:val="24"/>
        </w:rPr>
        <w:t>am</w:t>
      </w:r>
      <w:r w:rsidR="007C7FBA" w:rsidRPr="00060139">
        <w:rPr>
          <w:sz w:val="24"/>
          <w:szCs w:val="24"/>
        </w:rPr>
        <w:t xml:space="preserve"> asmen</w:t>
      </w:r>
      <w:r w:rsidR="005A34A6">
        <w:rPr>
          <w:sz w:val="24"/>
          <w:szCs w:val="24"/>
        </w:rPr>
        <w:t>iui</w:t>
      </w:r>
      <w:r w:rsidRPr="00060139">
        <w:rPr>
          <w:sz w:val="24"/>
          <w:szCs w:val="24"/>
        </w:rPr>
        <w:t>.</w:t>
      </w:r>
      <w:r w:rsidRPr="00446A51">
        <w:rPr>
          <w:color w:val="00B050"/>
          <w:sz w:val="24"/>
          <w:szCs w:val="24"/>
        </w:rPr>
        <w:t xml:space="preserve"> </w:t>
      </w:r>
      <w:r w:rsidR="007A2464">
        <w:rPr>
          <w:sz w:val="24"/>
          <w:szCs w:val="24"/>
        </w:rPr>
        <w:t>Šalys</w:t>
      </w:r>
      <w:r w:rsidRPr="00DA3AAE">
        <w:rPr>
          <w:sz w:val="24"/>
          <w:szCs w:val="24"/>
        </w:rPr>
        <w:t xml:space="preserve"> įsipareigoja įforminti nuosavybės teisių į Naują turtą perleidimą tokia forma, kokia bus reikalaujama pagal Sutarties pasibaigimo (nutraukimo) momentu taikytinus teisės aktus. </w:t>
      </w:r>
      <w:r w:rsidR="007A2464">
        <w:rPr>
          <w:sz w:val="24"/>
          <w:szCs w:val="24"/>
        </w:rPr>
        <w:t>Šalys patvirtina, kad Naujo turto kaina yra įskaičiuota į Valdžios subjekto pagal šią Sutartį Privačiam subjektui mokamą Metinį atlyginimą arba kompensaciją, jeigu Sutartis nutraukiama prieš terminą, todėl u</w:t>
      </w:r>
      <w:r w:rsidRPr="00DA3AAE">
        <w:rPr>
          <w:sz w:val="24"/>
          <w:szCs w:val="24"/>
        </w:rPr>
        <w:t>ž perleidžiamas nuosavybės teises į Naują turtą</w:t>
      </w:r>
      <w:r w:rsidR="007A2464">
        <w:rPr>
          <w:sz w:val="24"/>
          <w:szCs w:val="24"/>
        </w:rPr>
        <w:t xml:space="preserve"> Valdžios subjektas nieko nemoka Privačiam subjektui.</w:t>
      </w:r>
      <w:r w:rsidRPr="007C7FBA">
        <w:rPr>
          <w:sz w:val="24"/>
          <w:szCs w:val="24"/>
        </w:rPr>
        <w:t xml:space="preserve"> </w:t>
      </w:r>
    </w:p>
    <w:p w14:paraId="4004B9CE" w14:textId="7CDF4848" w:rsidR="00C21A0D" w:rsidRPr="009D5C3E" w:rsidRDefault="00805751" w:rsidP="004A4B5C">
      <w:pPr>
        <w:pStyle w:val="paragrafai"/>
        <w:tabs>
          <w:tab w:val="left" w:pos="1560"/>
        </w:tabs>
        <w:ind w:left="993" w:hanging="567"/>
        <w:rPr>
          <w:sz w:val="24"/>
          <w:szCs w:val="24"/>
        </w:rPr>
      </w:pPr>
      <w:r w:rsidRPr="0042617A">
        <w:rPr>
          <w:sz w:val="24"/>
          <w:szCs w:val="24"/>
        </w:rPr>
        <w:t xml:space="preserve">Grąžinamas (perduodamas) </w:t>
      </w:r>
      <w:r w:rsidR="007A2464">
        <w:rPr>
          <w:sz w:val="24"/>
          <w:szCs w:val="24"/>
        </w:rPr>
        <w:t>Objektas</w:t>
      </w:r>
      <w:r w:rsidR="007A2464" w:rsidRPr="0042617A">
        <w:rPr>
          <w:sz w:val="24"/>
          <w:szCs w:val="24"/>
        </w:rPr>
        <w:t xml:space="preserve"> </w:t>
      </w:r>
      <w:r w:rsidRPr="0042617A">
        <w:rPr>
          <w:sz w:val="24"/>
          <w:szCs w:val="24"/>
        </w:rPr>
        <w:t xml:space="preserve">grąžinimo metu turi atitikti kiekybinius ir kokybinius reikalavimus bei rodiklius, kurie nustatyti </w:t>
      </w:r>
      <w:r w:rsidR="007A2464">
        <w:rPr>
          <w:sz w:val="24"/>
          <w:szCs w:val="24"/>
        </w:rPr>
        <w:t xml:space="preserve">Sutartyje, įskaitant </w:t>
      </w:r>
      <w:r w:rsidRPr="0042617A">
        <w:rPr>
          <w:sz w:val="24"/>
          <w:szCs w:val="24"/>
        </w:rPr>
        <w:t xml:space="preserve">Specifikacijose, atsižvelgiant į normalų nusidėvėjimą, sudarant galimybę toliau </w:t>
      </w:r>
      <w:r w:rsidR="007A2464">
        <w:rPr>
          <w:sz w:val="24"/>
          <w:szCs w:val="24"/>
        </w:rPr>
        <w:t>Objektą</w:t>
      </w:r>
      <w:r w:rsidR="007A2464" w:rsidRPr="0042617A">
        <w:rPr>
          <w:sz w:val="24"/>
          <w:szCs w:val="24"/>
        </w:rPr>
        <w:t xml:space="preserve"> </w:t>
      </w:r>
      <w:r w:rsidRPr="0042617A">
        <w:rPr>
          <w:sz w:val="24"/>
          <w:szCs w:val="24"/>
        </w:rPr>
        <w:t>tinkamai eksploatuoti</w:t>
      </w:r>
      <w:r w:rsidR="007A2464">
        <w:rPr>
          <w:sz w:val="24"/>
          <w:szCs w:val="24"/>
        </w:rPr>
        <w:t xml:space="preserve"> ne trumpesnį nei </w:t>
      </w:r>
      <w:r w:rsidR="00F87CA5">
        <w:rPr>
          <w:sz w:val="24"/>
          <w:szCs w:val="24"/>
        </w:rPr>
        <w:t xml:space="preserve"> Sutarties </w:t>
      </w:r>
      <w:r w:rsidR="00F87CA5">
        <w:rPr>
          <w:sz w:val="24"/>
          <w:szCs w:val="24"/>
        </w:rPr>
        <w:fldChar w:fldCharType="begin"/>
      </w:r>
      <w:r w:rsidR="00F87CA5">
        <w:rPr>
          <w:sz w:val="24"/>
          <w:szCs w:val="24"/>
        </w:rPr>
        <w:instrText xml:space="preserve"> REF _Ref500333774 \r \h </w:instrText>
      </w:r>
      <w:r w:rsidR="00F87CA5">
        <w:rPr>
          <w:sz w:val="24"/>
          <w:szCs w:val="24"/>
        </w:rPr>
      </w:r>
      <w:r w:rsidR="00F87CA5">
        <w:rPr>
          <w:sz w:val="24"/>
          <w:szCs w:val="24"/>
        </w:rPr>
        <w:fldChar w:fldCharType="separate"/>
      </w:r>
      <w:r w:rsidR="00B87438">
        <w:rPr>
          <w:sz w:val="24"/>
          <w:szCs w:val="24"/>
        </w:rPr>
        <w:t>9</w:t>
      </w:r>
      <w:r w:rsidR="00F87CA5">
        <w:rPr>
          <w:sz w:val="24"/>
          <w:szCs w:val="24"/>
        </w:rPr>
        <w:fldChar w:fldCharType="end"/>
      </w:r>
      <w:r w:rsidR="00F87CA5">
        <w:rPr>
          <w:sz w:val="24"/>
          <w:szCs w:val="24"/>
        </w:rPr>
        <w:t xml:space="preserve"> priede </w:t>
      </w:r>
      <w:r w:rsidR="00DF7731">
        <w:rPr>
          <w:i/>
          <w:sz w:val="24"/>
          <w:szCs w:val="24"/>
        </w:rPr>
        <w:t>Turto gyvavimo trukmė</w:t>
      </w:r>
      <w:r w:rsidR="00F87CA5">
        <w:rPr>
          <w:sz w:val="24"/>
          <w:szCs w:val="24"/>
        </w:rPr>
        <w:t xml:space="preserve"> </w:t>
      </w:r>
      <w:r w:rsidR="0010157A">
        <w:rPr>
          <w:sz w:val="24"/>
          <w:szCs w:val="24"/>
        </w:rPr>
        <w:t>ir Lietuvos Respublikos teisės aktuose nurodytą laikotarpį</w:t>
      </w:r>
      <w:r w:rsidRPr="0042617A">
        <w:rPr>
          <w:sz w:val="24"/>
          <w:szCs w:val="24"/>
        </w:rPr>
        <w:t xml:space="preserve">. </w:t>
      </w:r>
      <w:r w:rsidR="0010157A">
        <w:rPr>
          <w:sz w:val="24"/>
          <w:szCs w:val="24"/>
        </w:rPr>
        <w:t xml:space="preserve">Perduodamas Naujas turtas turi atitikti Naujo turto sąrašą, nurodytą </w:t>
      </w:r>
      <w:r w:rsidR="0010157A" w:rsidRPr="0010157A">
        <w:rPr>
          <w:sz w:val="24"/>
          <w:szCs w:val="24"/>
        </w:rPr>
        <w:t xml:space="preserve">Sutarties </w:t>
      </w:r>
      <w:r w:rsidR="0010157A" w:rsidRPr="00B2117F">
        <w:rPr>
          <w:sz w:val="24"/>
          <w:szCs w:val="24"/>
        </w:rPr>
        <w:fldChar w:fldCharType="begin"/>
      </w:r>
      <w:r w:rsidR="0010157A" w:rsidRPr="00B2117F">
        <w:rPr>
          <w:sz w:val="24"/>
          <w:szCs w:val="24"/>
        </w:rPr>
        <w:instrText xml:space="preserve"> REF _Ref56596400 \w \h </w:instrText>
      </w:r>
      <w:r w:rsidR="0010157A">
        <w:rPr>
          <w:sz w:val="24"/>
          <w:szCs w:val="24"/>
        </w:rPr>
        <w:instrText xml:space="preserve"> \* MERGEFORMAT </w:instrText>
      </w:r>
      <w:r w:rsidR="0010157A" w:rsidRPr="00B2117F">
        <w:rPr>
          <w:sz w:val="24"/>
          <w:szCs w:val="24"/>
        </w:rPr>
      </w:r>
      <w:r w:rsidR="0010157A" w:rsidRPr="00B2117F">
        <w:rPr>
          <w:sz w:val="24"/>
          <w:szCs w:val="24"/>
        </w:rPr>
        <w:fldChar w:fldCharType="separate"/>
      </w:r>
      <w:r w:rsidR="00B87438">
        <w:rPr>
          <w:sz w:val="24"/>
          <w:szCs w:val="24"/>
        </w:rPr>
        <w:t>17.1.4</w:t>
      </w:r>
      <w:r w:rsidR="0010157A" w:rsidRPr="00B2117F">
        <w:rPr>
          <w:sz w:val="24"/>
          <w:szCs w:val="24"/>
        </w:rPr>
        <w:fldChar w:fldCharType="end"/>
      </w:r>
      <w:r w:rsidR="0010157A" w:rsidRPr="0010157A">
        <w:rPr>
          <w:sz w:val="24"/>
          <w:szCs w:val="24"/>
        </w:rPr>
        <w:t xml:space="preserve"> punkte</w:t>
      </w:r>
      <w:r w:rsidR="009D5C3E" w:rsidRPr="009D5C3E">
        <w:rPr>
          <w:sz w:val="24"/>
          <w:szCs w:val="24"/>
        </w:rPr>
        <w:t xml:space="preserve">, </w:t>
      </w:r>
      <w:bookmarkStart w:id="193" w:name="_Hlk90451889"/>
      <w:r w:rsidR="009D5C3E" w:rsidRPr="009D5C3E">
        <w:rPr>
          <w:sz w:val="24"/>
          <w:szCs w:val="24"/>
        </w:rPr>
        <w:t>išskyrus Sutarties vykdymo metu visiškai fiziškai nudėvėtą Naują turtą</w:t>
      </w:r>
      <w:bookmarkEnd w:id="193"/>
      <w:r w:rsidR="009D5C3E" w:rsidRPr="009D5C3E">
        <w:rPr>
          <w:sz w:val="24"/>
          <w:szCs w:val="24"/>
        </w:rPr>
        <w:t>.</w:t>
      </w:r>
    </w:p>
    <w:p w14:paraId="1058F0E6" w14:textId="1ADDB41C" w:rsidR="00C21A0D" w:rsidRPr="0075523D" w:rsidRDefault="000208DB" w:rsidP="00B2117F">
      <w:pPr>
        <w:pStyle w:val="paragrafai"/>
        <w:tabs>
          <w:tab w:val="left" w:pos="1560"/>
        </w:tabs>
        <w:ind w:left="993" w:hanging="567"/>
        <w:rPr>
          <w:sz w:val="24"/>
          <w:szCs w:val="24"/>
        </w:rPr>
      </w:pPr>
      <w:bookmarkStart w:id="194" w:name="_Ref407611085"/>
      <w:r w:rsidRPr="00060139">
        <w:rPr>
          <w:sz w:val="24"/>
          <w:szCs w:val="24"/>
        </w:rPr>
        <w:t xml:space="preserve">Pagal šį </w:t>
      </w:r>
      <w:r w:rsidR="00F87CA5" w:rsidRPr="00060139">
        <w:rPr>
          <w:sz w:val="24"/>
          <w:szCs w:val="24"/>
        </w:rPr>
        <w:fldChar w:fldCharType="begin"/>
      </w:r>
      <w:r w:rsidR="00F87CA5" w:rsidRPr="00060139">
        <w:rPr>
          <w:sz w:val="24"/>
          <w:szCs w:val="24"/>
        </w:rPr>
        <w:instrText xml:space="preserve"> REF _Ref485815647 \r \h </w:instrText>
      </w:r>
      <w:r w:rsidR="00E6464A">
        <w:rPr>
          <w:sz w:val="24"/>
          <w:szCs w:val="24"/>
        </w:rPr>
        <w:instrText xml:space="preserve"> \* MERGEFORMAT </w:instrText>
      </w:r>
      <w:r w:rsidR="00F87CA5" w:rsidRPr="00060139">
        <w:rPr>
          <w:sz w:val="24"/>
          <w:szCs w:val="24"/>
        </w:rPr>
      </w:r>
      <w:r w:rsidR="00F87CA5" w:rsidRPr="00060139">
        <w:rPr>
          <w:sz w:val="24"/>
          <w:szCs w:val="24"/>
        </w:rPr>
        <w:fldChar w:fldCharType="separate"/>
      </w:r>
      <w:r w:rsidR="00B87438">
        <w:rPr>
          <w:sz w:val="24"/>
          <w:szCs w:val="24"/>
        </w:rPr>
        <w:t>10</w:t>
      </w:r>
      <w:r w:rsidR="00F87CA5" w:rsidRPr="00060139">
        <w:rPr>
          <w:sz w:val="24"/>
          <w:szCs w:val="24"/>
        </w:rPr>
        <w:fldChar w:fldCharType="end"/>
      </w:r>
      <w:r w:rsidR="00F87CA5" w:rsidRPr="00060139">
        <w:rPr>
          <w:sz w:val="24"/>
          <w:szCs w:val="24"/>
        </w:rPr>
        <w:t xml:space="preserve"> </w:t>
      </w:r>
      <w:r w:rsidRPr="00060139">
        <w:rPr>
          <w:sz w:val="24"/>
          <w:szCs w:val="24"/>
        </w:rPr>
        <w:t xml:space="preserve">punktą grąžinamo (perduodamo) </w:t>
      </w:r>
      <w:r w:rsidR="004C08CA">
        <w:rPr>
          <w:sz w:val="24"/>
          <w:szCs w:val="24"/>
        </w:rPr>
        <w:t>Objekto</w:t>
      </w:r>
      <w:r w:rsidR="004C08CA" w:rsidRPr="00060139">
        <w:rPr>
          <w:sz w:val="24"/>
          <w:szCs w:val="24"/>
        </w:rPr>
        <w:t xml:space="preserve"> </w:t>
      </w:r>
      <w:r w:rsidR="00F467EC" w:rsidRPr="00060139">
        <w:rPr>
          <w:sz w:val="24"/>
          <w:szCs w:val="24"/>
        </w:rPr>
        <w:t>būklę</w:t>
      </w:r>
      <w:r w:rsidR="0075523D">
        <w:rPr>
          <w:sz w:val="24"/>
          <w:szCs w:val="24"/>
        </w:rPr>
        <w:t xml:space="preserve">, atsižvelgiant į Sutarties  </w:t>
      </w:r>
      <w:r w:rsidR="0075523D">
        <w:rPr>
          <w:sz w:val="24"/>
          <w:szCs w:val="24"/>
        </w:rPr>
        <w:fldChar w:fldCharType="begin"/>
      </w:r>
      <w:r w:rsidR="0075523D">
        <w:rPr>
          <w:sz w:val="24"/>
          <w:szCs w:val="24"/>
        </w:rPr>
        <w:instrText xml:space="preserve"> REF _Ref56588283 \r \h </w:instrText>
      </w:r>
      <w:r w:rsidR="00B2117F">
        <w:rPr>
          <w:sz w:val="24"/>
          <w:szCs w:val="24"/>
        </w:rPr>
        <w:instrText xml:space="preserve"> \* MERGEFORMAT </w:instrText>
      </w:r>
      <w:r w:rsidR="0075523D">
        <w:rPr>
          <w:sz w:val="24"/>
          <w:szCs w:val="24"/>
        </w:rPr>
      </w:r>
      <w:r w:rsidR="0075523D">
        <w:rPr>
          <w:sz w:val="24"/>
          <w:szCs w:val="24"/>
        </w:rPr>
        <w:fldChar w:fldCharType="separate"/>
      </w:r>
      <w:r w:rsidR="00B87438">
        <w:rPr>
          <w:sz w:val="24"/>
          <w:szCs w:val="24"/>
        </w:rPr>
        <w:t>11</w:t>
      </w:r>
      <w:r w:rsidR="0075523D">
        <w:rPr>
          <w:sz w:val="24"/>
          <w:szCs w:val="24"/>
        </w:rPr>
        <w:fldChar w:fldCharType="end"/>
      </w:r>
      <w:r w:rsidR="00F467EC" w:rsidRPr="00060139">
        <w:rPr>
          <w:sz w:val="24"/>
          <w:szCs w:val="24"/>
        </w:rPr>
        <w:t xml:space="preserve"> </w:t>
      </w:r>
      <w:r w:rsidR="00B2117F">
        <w:rPr>
          <w:sz w:val="24"/>
          <w:szCs w:val="24"/>
        </w:rPr>
        <w:t xml:space="preserve">priedo </w:t>
      </w:r>
      <w:r w:rsidR="0075523D" w:rsidRPr="00B2117F">
        <w:rPr>
          <w:i/>
          <w:sz w:val="24"/>
          <w:szCs w:val="24"/>
        </w:rPr>
        <w:t>Darbų vertinimas ir priėmimas</w:t>
      </w:r>
      <w:r w:rsidR="0075523D">
        <w:rPr>
          <w:sz w:val="24"/>
          <w:szCs w:val="24"/>
        </w:rPr>
        <w:t xml:space="preserve"> </w:t>
      </w:r>
      <w:r w:rsidR="0075523D">
        <w:rPr>
          <w:sz w:val="24"/>
          <w:szCs w:val="24"/>
        </w:rPr>
        <w:fldChar w:fldCharType="begin"/>
      </w:r>
      <w:r w:rsidR="0075523D">
        <w:rPr>
          <w:sz w:val="24"/>
          <w:szCs w:val="24"/>
        </w:rPr>
        <w:instrText xml:space="preserve"> REF _Ref58413137 \r \h </w:instrText>
      </w:r>
      <w:r w:rsidR="00B2117F">
        <w:rPr>
          <w:sz w:val="24"/>
          <w:szCs w:val="24"/>
        </w:rPr>
        <w:instrText xml:space="preserve"> \* MERGEFORMAT </w:instrText>
      </w:r>
      <w:r w:rsidR="0075523D">
        <w:rPr>
          <w:sz w:val="24"/>
          <w:szCs w:val="24"/>
        </w:rPr>
      </w:r>
      <w:r w:rsidR="0075523D">
        <w:rPr>
          <w:sz w:val="24"/>
          <w:szCs w:val="24"/>
        </w:rPr>
        <w:fldChar w:fldCharType="separate"/>
      </w:r>
      <w:r w:rsidR="00B87438">
        <w:rPr>
          <w:sz w:val="24"/>
          <w:szCs w:val="24"/>
        </w:rPr>
        <w:t>4</w:t>
      </w:r>
      <w:r w:rsidR="0075523D">
        <w:rPr>
          <w:sz w:val="24"/>
          <w:szCs w:val="24"/>
        </w:rPr>
        <w:fldChar w:fldCharType="end"/>
      </w:r>
      <w:r w:rsidR="0075523D">
        <w:rPr>
          <w:sz w:val="24"/>
          <w:szCs w:val="24"/>
        </w:rPr>
        <w:t xml:space="preserve"> punkto nuostatas, </w:t>
      </w:r>
      <w:r w:rsidR="009D5C3E" w:rsidRPr="009D5C3E">
        <w:rPr>
          <w:sz w:val="24"/>
          <w:szCs w:val="24"/>
        </w:rPr>
        <w:t xml:space="preserve">ir Naują turtą pagal sąrašą, nurodytą Sutarties </w:t>
      </w:r>
      <w:r w:rsidR="009D5C3E" w:rsidRPr="009D5C3E">
        <w:rPr>
          <w:sz w:val="24"/>
          <w:szCs w:val="24"/>
        </w:rPr>
        <w:fldChar w:fldCharType="begin"/>
      </w:r>
      <w:r w:rsidR="009D5C3E" w:rsidRPr="00AD6FB3">
        <w:rPr>
          <w:sz w:val="24"/>
          <w:szCs w:val="24"/>
        </w:rPr>
        <w:instrText xml:space="preserve"> REF _Ref56596400 \r \h  \* MERGEFORMAT </w:instrText>
      </w:r>
      <w:r w:rsidR="009D5C3E" w:rsidRPr="009D5C3E">
        <w:rPr>
          <w:sz w:val="24"/>
          <w:szCs w:val="24"/>
        </w:rPr>
      </w:r>
      <w:r w:rsidR="009D5C3E" w:rsidRPr="009D5C3E">
        <w:rPr>
          <w:sz w:val="24"/>
          <w:szCs w:val="24"/>
        </w:rPr>
        <w:fldChar w:fldCharType="separate"/>
      </w:r>
      <w:r w:rsidR="00B87438">
        <w:rPr>
          <w:sz w:val="24"/>
          <w:szCs w:val="24"/>
        </w:rPr>
        <w:t>17.1.4</w:t>
      </w:r>
      <w:r w:rsidR="009D5C3E" w:rsidRPr="009D5C3E">
        <w:rPr>
          <w:sz w:val="24"/>
          <w:szCs w:val="24"/>
        </w:rPr>
        <w:fldChar w:fldCharType="end"/>
      </w:r>
      <w:r w:rsidR="009D5C3E" w:rsidRPr="009D5C3E">
        <w:rPr>
          <w:sz w:val="24"/>
          <w:szCs w:val="24"/>
        </w:rPr>
        <w:t xml:space="preserve"> punkte,</w:t>
      </w:r>
      <w:r w:rsidR="009D5C3E">
        <w:rPr>
          <w:sz w:val="24"/>
          <w:szCs w:val="24"/>
        </w:rPr>
        <w:t xml:space="preserve"> </w:t>
      </w:r>
      <w:r w:rsidR="00F467EC" w:rsidRPr="00060139">
        <w:rPr>
          <w:sz w:val="24"/>
          <w:szCs w:val="24"/>
        </w:rPr>
        <w:t>patikrina iš Privataus subjekto ir Valdžios subjekto atstovų sudaryta komisija, kurią sudaro po</w:t>
      </w:r>
      <w:r w:rsidR="007C7FBA" w:rsidRPr="00060139">
        <w:rPr>
          <w:sz w:val="24"/>
          <w:szCs w:val="24"/>
        </w:rPr>
        <w:t xml:space="preserve"> 3 (tris)</w:t>
      </w:r>
      <w:r w:rsidR="00F467EC" w:rsidRPr="00060139">
        <w:rPr>
          <w:sz w:val="24"/>
          <w:szCs w:val="24"/>
        </w:rPr>
        <w:t xml:space="preserve"> </w:t>
      </w:r>
      <w:r w:rsidR="007C7FBA" w:rsidRPr="00060139">
        <w:rPr>
          <w:sz w:val="24"/>
          <w:szCs w:val="24"/>
        </w:rPr>
        <w:t xml:space="preserve">Valdžios ir Privataus subjekto </w:t>
      </w:r>
      <w:r w:rsidR="00F467EC" w:rsidRPr="00060139">
        <w:rPr>
          <w:sz w:val="24"/>
          <w:szCs w:val="24"/>
        </w:rPr>
        <w:t xml:space="preserve"> atstov</w:t>
      </w:r>
      <w:r w:rsidR="007C7FBA" w:rsidRPr="00060139">
        <w:rPr>
          <w:sz w:val="24"/>
          <w:szCs w:val="24"/>
        </w:rPr>
        <w:t>us</w:t>
      </w:r>
      <w:r w:rsidR="00C21A0D" w:rsidRPr="00060139">
        <w:rPr>
          <w:sz w:val="24"/>
          <w:szCs w:val="24"/>
        </w:rPr>
        <w:t xml:space="preserve">, kompetentingus įvertinti </w:t>
      </w:r>
      <w:r w:rsidR="004C08CA">
        <w:rPr>
          <w:sz w:val="24"/>
          <w:szCs w:val="24"/>
        </w:rPr>
        <w:t>Objekto</w:t>
      </w:r>
      <w:r w:rsidR="004C08CA" w:rsidRPr="00060139">
        <w:rPr>
          <w:sz w:val="24"/>
          <w:szCs w:val="24"/>
        </w:rPr>
        <w:t xml:space="preserve"> </w:t>
      </w:r>
      <w:r w:rsidR="00C21A0D" w:rsidRPr="00060139">
        <w:rPr>
          <w:sz w:val="24"/>
          <w:szCs w:val="24"/>
        </w:rPr>
        <w:t>būklę,</w:t>
      </w:r>
      <w:r w:rsidR="00F467EC" w:rsidRPr="00060139">
        <w:rPr>
          <w:sz w:val="24"/>
          <w:szCs w:val="24"/>
        </w:rPr>
        <w:t xml:space="preserve"> ir kurios pirmininku skiriamas</w:t>
      </w:r>
      <w:r w:rsidR="007C7FBA" w:rsidRPr="00060139">
        <w:rPr>
          <w:sz w:val="24"/>
          <w:szCs w:val="24"/>
        </w:rPr>
        <w:t xml:space="preserve"> Valdžios subjekto atstovas</w:t>
      </w:r>
      <w:r w:rsidR="00F467EC" w:rsidRPr="00060139">
        <w:rPr>
          <w:sz w:val="24"/>
          <w:szCs w:val="24"/>
        </w:rPr>
        <w:t xml:space="preserve">. </w:t>
      </w:r>
      <w:r w:rsidR="00C21A0D" w:rsidRPr="00060139">
        <w:rPr>
          <w:sz w:val="24"/>
          <w:szCs w:val="24"/>
        </w:rPr>
        <w:t xml:space="preserve">Komisijos sprendimai priimami </w:t>
      </w:r>
      <w:r w:rsidR="00B60CED">
        <w:rPr>
          <w:sz w:val="24"/>
          <w:szCs w:val="24"/>
        </w:rPr>
        <w:t xml:space="preserve">ir ginčai sprendžiami </w:t>
      </w:r>
      <w:r w:rsidR="00C21A0D" w:rsidRPr="00060139">
        <w:rPr>
          <w:sz w:val="24"/>
          <w:szCs w:val="24"/>
        </w:rPr>
        <w:t xml:space="preserve">Sutarties </w:t>
      </w:r>
      <w:r w:rsidR="00C21A0D" w:rsidRPr="00060139">
        <w:rPr>
          <w:sz w:val="24"/>
          <w:szCs w:val="24"/>
        </w:rPr>
        <w:fldChar w:fldCharType="begin"/>
      </w:r>
      <w:r w:rsidR="00C21A0D" w:rsidRPr="00060139">
        <w:rPr>
          <w:sz w:val="24"/>
          <w:szCs w:val="24"/>
        </w:rPr>
        <w:instrText xml:space="preserve"> REF _Ref286319572 \r \h </w:instrText>
      </w:r>
      <w:r w:rsidR="002D5DCF" w:rsidRPr="00060139">
        <w:rPr>
          <w:sz w:val="24"/>
          <w:szCs w:val="24"/>
        </w:rPr>
        <w:instrText xml:space="preserve"> \* MERGEFORMAT </w:instrText>
      </w:r>
      <w:r w:rsidR="00C21A0D" w:rsidRPr="00060139">
        <w:rPr>
          <w:sz w:val="24"/>
          <w:szCs w:val="24"/>
        </w:rPr>
      </w:r>
      <w:r w:rsidR="00C21A0D" w:rsidRPr="00060139">
        <w:rPr>
          <w:sz w:val="24"/>
          <w:szCs w:val="24"/>
        </w:rPr>
        <w:fldChar w:fldCharType="separate"/>
      </w:r>
      <w:r w:rsidR="00B87438">
        <w:rPr>
          <w:sz w:val="24"/>
          <w:szCs w:val="24"/>
        </w:rPr>
        <w:t>51</w:t>
      </w:r>
      <w:r w:rsidR="00C21A0D" w:rsidRPr="00060139">
        <w:rPr>
          <w:sz w:val="24"/>
          <w:szCs w:val="24"/>
        </w:rPr>
        <w:fldChar w:fldCharType="end"/>
      </w:r>
      <w:r w:rsidR="00C21A0D" w:rsidRPr="00060139">
        <w:rPr>
          <w:sz w:val="24"/>
          <w:szCs w:val="24"/>
        </w:rPr>
        <w:t xml:space="preserve"> punkte nustatyta tvarka. Savo darbą dėl grąžinamo (perduodamo) </w:t>
      </w:r>
      <w:r w:rsidR="004C08CA">
        <w:rPr>
          <w:sz w:val="24"/>
          <w:szCs w:val="24"/>
        </w:rPr>
        <w:t>Objekto</w:t>
      </w:r>
      <w:r w:rsidR="004C08CA" w:rsidRPr="00060139">
        <w:rPr>
          <w:sz w:val="24"/>
          <w:szCs w:val="24"/>
        </w:rPr>
        <w:t xml:space="preserve"> </w:t>
      </w:r>
      <w:r w:rsidR="00C21A0D" w:rsidRPr="00060139">
        <w:rPr>
          <w:sz w:val="24"/>
          <w:szCs w:val="24"/>
        </w:rPr>
        <w:t xml:space="preserve">būklės nurodyta komisija pradeda likus ne mažiau kaip 12 (dvylikai) mėnesių iki Sutarties termino pabaigos, o priešlaikinio Sutarties nutraukimo atveju – ne vėliau kaip </w:t>
      </w:r>
      <w:r w:rsidR="006A45B7" w:rsidRPr="008C12CF">
        <w:rPr>
          <w:sz w:val="24"/>
          <w:szCs w:val="24"/>
        </w:rPr>
        <w:t xml:space="preserve">likus 60 (šešiasdešimt) dienų iki Sutarties nutraukimo </w:t>
      </w:r>
      <w:r w:rsidR="00C21A0D" w:rsidRPr="00060139">
        <w:rPr>
          <w:sz w:val="24"/>
          <w:szCs w:val="24"/>
        </w:rPr>
        <w:t xml:space="preserve">tam, kad kaip galima anksčiau būtų identifikuoti galimi grąžinamo (perduodamo) </w:t>
      </w:r>
      <w:r w:rsidR="004C08CA" w:rsidRPr="009D5C3E">
        <w:rPr>
          <w:sz w:val="24"/>
          <w:szCs w:val="24"/>
        </w:rPr>
        <w:t xml:space="preserve">Objekto </w:t>
      </w:r>
      <w:r w:rsidR="009D5C3E" w:rsidRPr="009D5C3E">
        <w:rPr>
          <w:sz w:val="24"/>
          <w:szCs w:val="24"/>
        </w:rPr>
        <w:t>ir Naujo turto</w:t>
      </w:r>
      <w:r w:rsidR="009D5C3E">
        <w:rPr>
          <w:sz w:val="24"/>
          <w:szCs w:val="24"/>
        </w:rPr>
        <w:t xml:space="preserve"> </w:t>
      </w:r>
      <w:r w:rsidR="00C21A0D" w:rsidRPr="00060139">
        <w:rPr>
          <w:sz w:val="24"/>
          <w:szCs w:val="24"/>
        </w:rPr>
        <w:t>neatitikimai nustatytiems reikalavimams ir Privatus subjektas iki Sutarties termino pabaigos galėtų tuos neatitikimus pašalinti.</w:t>
      </w:r>
      <w:r w:rsidR="004C08CA">
        <w:rPr>
          <w:sz w:val="24"/>
          <w:szCs w:val="24"/>
        </w:rPr>
        <w:t xml:space="preserve"> Turto patikrinimo rezultatai fiksuojami Objekto</w:t>
      </w:r>
      <w:r w:rsidR="009D5C3E" w:rsidRPr="009D5C3E">
        <w:rPr>
          <w:sz w:val="24"/>
          <w:szCs w:val="24"/>
        </w:rPr>
        <w:t xml:space="preserve"> ir Naujo turto</w:t>
      </w:r>
      <w:r w:rsidR="004C08CA">
        <w:rPr>
          <w:sz w:val="24"/>
          <w:szCs w:val="24"/>
        </w:rPr>
        <w:t xml:space="preserve"> būklės patikrinimo akte, </w:t>
      </w:r>
      <w:r w:rsidR="009D5C3E" w:rsidRPr="009D5C3E">
        <w:rPr>
          <w:sz w:val="24"/>
          <w:szCs w:val="24"/>
        </w:rPr>
        <w:t>kuris turi būti parengiamas ne vėliau, kaip per 1 (vieną) mėnesį nuo Objekto ir Naujo turto būklės patikrinimo pradžios ir</w:t>
      </w:r>
      <w:r w:rsidR="009D5C3E">
        <w:rPr>
          <w:sz w:val="24"/>
          <w:szCs w:val="24"/>
        </w:rPr>
        <w:t xml:space="preserve"> </w:t>
      </w:r>
      <w:r w:rsidR="004C08CA">
        <w:rPr>
          <w:sz w:val="24"/>
          <w:szCs w:val="24"/>
        </w:rPr>
        <w:t>kurį pasirašo visi komisijos nariai</w:t>
      </w:r>
      <w:r w:rsidR="004C08CA" w:rsidRPr="0075523D">
        <w:rPr>
          <w:sz w:val="24"/>
          <w:szCs w:val="24"/>
        </w:rPr>
        <w:t>.</w:t>
      </w:r>
      <w:bookmarkEnd w:id="194"/>
    </w:p>
    <w:p w14:paraId="3F1E71F5" w14:textId="77777777" w:rsidR="00C577C6" w:rsidRDefault="00F467EC" w:rsidP="00C577C6">
      <w:pPr>
        <w:pStyle w:val="paragrafai"/>
        <w:tabs>
          <w:tab w:val="left" w:pos="1418"/>
        </w:tabs>
        <w:ind w:left="993" w:hanging="567"/>
        <w:rPr>
          <w:sz w:val="24"/>
          <w:szCs w:val="24"/>
        </w:rPr>
      </w:pPr>
      <w:bookmarkStart w:id="195" w:name="_Ref57870233"/>
      <w:bookmarkStart w:id="196" w:name="_Ref56597532"/>
      <w:r w:rsidRPr="00C577C6">
        <w:rPr>
          <w:sz w:val="24"/>
          <w:szCs w:val="24"/>
        </w:rPr>
        <w:t xml:space="preserve">Jeigu </w:t>
      </w:r>
      <w:r w:rsidR="004C08CA">
        <w:rPr>
          <w:sz w:val="24"/>
          <w:szCs w:val="24"/>
        </w:rPr>
        <w:t xml:space="preserve">komisija </w:t>
      </w:r>
      <w:r w:rsidR="00C577C6" w:rsidRPr="00C577C6">
        <w:rPr>
          <w:sz w:val="24"/>
          <w:szCs w:val="24"/>
        </w:rPr>
        <w:t xml:space="preserve">nustato, kad grąžinamo / </w:t>
      </w:r>
      <w:r w:rsidR="0010157A" w:rsidRPr="00C577C6">
        <w:rPr>
          <w:sz w:val="24"/>
          <w:szCs w:val="24"/>
        </w:rPr>
        <w:t xml:space="preserve">perduodamo </w:t>
      </w:r>
      <w:r w:rsidR="004C08CA">
        <w:rPr>
          <w:sz w:val="24"/>
          <w:szCs w:val="24"/>
        </w:rPr>
        <w:t>Objekto</w:t>
      </w:r>
      <w:r w:rsidR="004C08CA" w:rsidRPr="00C577C6">
        <w:rPr>
          <w:sz w:val="24"/>
          <w:szCs w:val="24"/>
        </w:rPr>
        <w:t xml:space="preserve"> </w:t>
      </w:r>
      <w:r w:rsidR="00C577C6" w:rsidRPr="00C577C6">
        <w:rPr>
          <w:sz w:val="24"/>
          <w:szCs w:val="24"/>
        </w:rPr>
        <w:t>kuris nors elementas ar dalis</w:t>
      </w:r>
      <w:r w:rsidR="009D5C3E">
        <w:rPr>
          <w:sz w:val="24"/>
          <w:szCs w:val="24"/>
        </w:rPr>
        <w:t>, ar Naujas turtas</w:t>
      </w:r>
      <w:r w:rsidR="00C577C6" w:rsidRPr="00C577C6">
        <w:rPr>
          <w:sz w:val="24"/>
          <w:szCs w:val="24"/>
        </w:rPr>
        <w:t xml:space="preserve"> nėra tokios </w:t>
      </w:r>
      <w:r w:rsidRPr="00C577C6">
        <w:rPr>
          <w:sz w:val="24"/>
          <w:szCs w:val="24"/>
        </w:rPr>
        <w:t>būklė</w:t>
      </w:r>
      <w:r w:rsidR="00C577C6" w:rsidRPr="00C577C6">
        <w:rPr>
          <w:sz w:val="24"/>
          <w:szCs w:val="24"/>
        </w:rPr>
        <w:t>s, kuri atitiktų grąžinimo reikalavimus, per 5 (penkias) Darbo dienas</w:t>
      </w:r>
      <w:r w:rsidRPr="00C577C6">
        <w:rPr>
          <w:sz w:val="24"/>
          <w:szCs w:val="24"/>
        </w:rPr>
        <w:t xml:space="preserve"> </w:t>
      </w:r>
      <w:r w:rsidR="00C577C6" w:rsidRPr="00C577C6">
        <w:rPr>
          <w:sz w:val="24"/>
          <w:szCs w:val="24"/>
        </w:rPr>
        <w:t xml:space="preserve">po patikrinimo pabaigos </w:t>
      </w:r>
      <w:r w:rsidR="00C577C6" w:rsidRPr="004C08CA">
        <w:rPr>
          <w:sz w:val="24"/>
          <w:szCs w:val="24"/>
        </w:rPr>
        <w:t>Privatus subjektas pateikia Valdžios subjektui</w:t>
      </w:r>
      <w:r w:rsidR="00C577C6">
        <w:rPr>
          <w:sz w:val="24"/>
          <w:szCs w:val="24"/>
        </w:rPr>
        <w:t>:</w:t>
      </w:r>
      <w:bookmarkEnd w:id="195"/>
    </w:p>
    <w:p w14:paraId="0E06AC02" w14:textId="77777777" w:rsidR="00C577C6" w:rsidRPr="007062DF" w:rsidRDefault="00C577C6" w:rsidP="000D65CE">
      <w:pPr>
        <w:pStyle w:val="paragrafesraas"/>
        <w:tabs>
          <w:tab w:val="clear" w:pos="2989"/>
          <w:tab w:val="num" w:pos="2269"/>
        </w:tabs>
        <w:ind w:left="1276"/>
      </w:pPr>
      <w:r w:rsidRPr="007062DF">
        <w:rPr>
          <w:sz w:val="24"/>
          <w:szCs w:val="24"/>
        </w:rPr>
        <w:t xml:space="preserve">pasiūlymą dėl darbų, siekiant ištaisyti nustatytus </w:t>
      </w:r>
      <w:r w:rsidR="004C08CA">
        <w:rPr>
          <w:sz w:val="24"/>
          <w:szCs w:val="24"/>
        </w:rPr>
        <w:t>Objekto</w:t>
      </w:r>
      <w:r w:rsidRPr="007062DF">
        <w:rPr>
          <w:sz w:val="24"/>
          <w:szCs w:val="24"/>
        </w:rPr>
        <w:t xml:space="preserve"> elemento ar dalies </w:t>
      </w:r>
      <w:r>
        <w:rPr>
          <w:sz w:val="24"/>
          <w:szCs w:val="24"/>
        </w:rPr>
        <w:t>neatitikimus</w:t>
      </w:r>
      <w:r w:rsidRPr="007062DF">
        <w:rPr>
          <w:sz w:val="24"/>
          <w:szCs w:val="24"/>
        </w:rPr>
        <w:t>,</w:t>
      </w:r>
      <w:r>
        <w:rPr>
          <w:sz w:val="24"/>
          <w:szCs w:val="24"/>
        </w:rPr>
        <w:t xml:space="preserve"> atlikimo, kuriame turi būti nurodyta tokių</w:t>
      </w:r>
      <w:r w:rsidRPr="00C577C6">
        <w:rPr>
          <w:sz w:val="24"/>
          <w:szCs w:val="24"/>
        </w:rPr>
        <w:t xml:space="preserve"> </w:t>
      </w:r>
      <w:r>
        <w:rPr>
          <w:sz w:val="24"/>
          <w:szCs w:val="24"/>
        </w:rPr>
        <w:t xml:space="preserve">darbų </w:t>
      </w:r>
      <w:r w:rsidRPr="00C577C6">
        <w:rPr>
          <w:sz w:val="24"/>
          <w:szCs w:val="24"/>
        </w:rPr>
        <w:t>apimtis, atlikimo būdas</w:t>
      </w:r>
      <w:r w:rsidRPr="007062DF">
        <w:rPr>
          <w:sz w:val="24"/>
          <w:szCs w:val="24"/>
        </w:rPr>
        <w:t>,</w:t>
      </w:r>
      <w:r w:rsidRPr="00C577C6">
        <w:rPr>
          <w:sz w:val="24"/>
          <w:szCs w:val="24"/>
        </w:rPr>
        <w:t xml:space="preserve"> terminas</w:t>
      </w:r>
      <w:r w:rsidRPr="007062DF">
        <w:rPr>
          <w:sz w:val="24"/>
          <w:szCs w:val="24"/>
        </w:rPr>
        <w:t xml:space="preserve"> ir </w:t>
      </w:r>
      <w:r>
        <w:rPr>
          <w:sz w:val="24"/>
          <w:szCs w:val="24"/>
        </w:rPr>
        <w:t xml:space="preserve">sąmata, </w:t>
      </w:r>
      <w:r w:rsidRPr="00823844">
        <w:rPr>
          <w:sz w:val="24"/>
          <w:szCs w:val="24"/>
        </w:rPr>
        <w:t xml:space="preserve">jeigu Privatus subjektas planuoja ištaisyti </w:t>
      </w:r>
      <w:r>
        <w:rPr>
          <w:sz w:val="24"/>
          <w:szCs w:val="24"/>
        </w:rPr>
        <w:t>neatitikimus</w:t>
      </w:r>
      <w:r w:rsidRPr="00823844">
        <w:rPr>
          <w:sz w:val="24"/>
          <w:szCs w:val="24"/>
        </w:rPr>
        <w:t xml:space="preserve"> atliekant darbus</w:t>
      </w:r>
      <w:r>
        <w:rPr>
          <w:sz w:val="24"/>
          <w:szCs w:val="24"/>
        </w:rPr>
        <w:t>; arba</w:t>
      </w:r>
    </w:p>
    <w:p w14:paraId="310180B3" w14:textId="77777777" w:rsidR="00C577C6" w:rsidRPr="009D5C3E" w:rsidRDefault="00C577C6" w:rsidP="000D65CE">
      <w:pPr>
        <w:pStyle w:val="paragrafesraas"/>
        <w:tabs>
          <w:tab w:val="clear" w:pos="2989"/>
          <w:tab w:val="num" w:pos="2269"/>
        </w:tabs>
        <w:ind w:left="1276"/>
      </w:pPr>
      <w:r>
        <w:rPr>
          <w:sz w:val="24"/>
          <w:szCs w:val="24"/>
        </w:rPr>
        <w:t xml:space="preserve">pasiūlymą dėl </w:t>
      </w:r>
      <w:r w:rsidR="004C08CA">
        <w:rPr>
          <w:sz w:val="24"/>
          <w:szCs w:val="24"/>
        </w:rPr>
        <w:t>Objekto</w:t>
      </w:r>
      <w:r>
        <w:rPr>
          <w:sz w:val="24"/>
          <w:szCs w:val="24"/>
        </w:rPr>
        <w:t xml:space="preserve"> elemento ar dalies, pakeitimo kitu lygiaverčiu elementu ar dalimi, kuriame turi būti detaliai aprašytas naujas siūlomas elementas ar dalis, pakeitimo terminas bei sąmata</w:t>
      </w:r>
      <w:r w:rsidRPr="009D5C3E">
        <w:rPr>
          <w:sz w:val="24"/>
          <w:szCs w:val="24"/>
        </w:rPr>
        <w:t xml:space="preserve">. </w:t>
      </w:r>
    </w:p>
    <w:p w14:paraId="21B320CE" w14:textId="1738197A" w:rsidR="009D5C3E" w:rsidRPr="009D5C3E" w:rsidRDefault="009D5C3E" w:rsidP="000D65CE">
      <w:pPr>
        <w:pStyle w:val="paragrafesraas"/>
        <w:tabs>
          <w:tab w:val="clear" w:pos="2989"/>
          <w:tab w:val="num" w:pos="2269"/>
        </w:tabs>
        <w:ind w:left="1276"/>
        <w:rPr>
          <w:sz w:val="24"/>
          <w:szCs w:val="24"/>
        </w:rPr>
      </w:pPr>
      <w:r w:rsidRPr="009D5C3E">
        <w:rPr>
          <w:sz w:val="24"/>
          <w:szCs w:val="24"/>
        </w:rPr>
        <w:lastRenderedPageBreak/>
        <w:t xml:space="preserve">pasiūlymą dėl Naujo turto pakeitimo kitu lygiaverčiu, jeigu patikrinimo metu nustatoma, kad Naujas </w:t>
      </w:r>
      <w:proofErr w:type="spellStart"/>
      <w:r w:rsidRPr="009D5C3E">
        <w:rPr>
          <w:sz w:val="24"/>
          <w:szCs w:val="24"/>
        </w:rPr>
        <w:t>tutas</w:t>
      </w:r>
      <w:proofErr w:type="spellEnd"/>
      <w:r w:rsidRPr="009D5C3E">
        <w:rPr>
          <w:sz w:val="24"/>
          <w:szCs w:val="24"/>
        </w:rPr>
        <w:t xml:space="preserve"> neatitinka sąrašo, nurodyto Sutarties  </w:t>
      </w:r>
      <w:r>
        <w:rPr>
          <w:sz w:val="24"/>
          <w:szCs w:val="24"/>
        </w:rPr>
        <w:fldChar w:fldCharType="begin"/>
      </w:r>
      <w:r>
        <w:rPr>
          <w:sz w:val="24"/>
          <w:szCs w:val="24"/>
        </w:rPr>
        <w:instrText xml:space="preserve"> REF _Ref56596400 \r \h </w:instrText>
      </w:r>
      <w:r>
        <w:rPr>
          <w:sz w:val="24"/>
          <w:szCs w:val="24"/>
        </w:rPr>
      </w:r>
      <w:r>
        <w:rPr>
          <w:sz w:val="24"/>
          <w:szCs w:val="24"/>
        </w:rPr>
        <w:fldChar w:fldCharType="separate"/>
      </w:r>
      <w:r w:rsidR="00B87438">
        <w:rPr>
          <w:sz w:val="24"/>
          <w:szCs w:val="24"/>
        </w:rPr>
        <w:t>17.1.4</w:t>
      </w:r>
      <w:r>
        <w:rPr>
          <w:sz w:val="24"/>
          <w:szCs w:val="24"/>
        </w:rPr>
        <w:fldChar w:fldCharType="end"/>
      </w:r>
      <w:r>
        <w:rPr>
          <w:sz w:val="24"/>
          <w:szCs w:val="24"/>
        </w:rPr>
        <w:t xml:space="preserve"> </w:t>
      </w:r>
      <w:r w:rsidRPr="009D5C3E">
        <w:rPr>
          <w:sz w:val="24"/>
          <w:szCs w:val="24"/>
        </w:rPr>
        <w:t xml:space="preserve">punkte, išskyrus Sutarties vykdymo metu visiškai fiziškai nudėvėtą Naują turtą. </w:t>
      </w:r>
    </w:p>
    <w:p w14:paraId="6FFE4724" w14:textId="1F6F5B67" w:rsidR="00C577C6" w:rsidRDefault="00C577C6" w:rsidP="004A4B5C">
      <w:pPr>
        <w:pStyle w:val="paragrafai"/>
        <w:tabs>
          <w:tab w:val="left" w:pos="1418"/>
        </w:tabs>
        <w:ind w:left="993" w:hanging="567"/>
        <w:rPr>
          <w:sz w:val="24"/>
          <w:szCs w:val="24"/>
        </w:rPr>
      </w:pPr>
      <w:r>
        <w:rPr>
          <w:sz w:val="24"/>
          <w:szCs w:val="24"/>
        </w:rPr>
        <w:t xml:space="preserve"> </w:t>
      </w:r>
      <w:bookmarkStart w:id="197" w:name="_Ref57871541"/>
      <w:r>
        <w:rPr>
          <w:sz w:val="24"/>
          <w:szCs w:val="24"/>
        </w:rPr>
        <w:t xml:space="preserve">Valdžios subjektas, gavęs iš Privataus subjekto Sutarties </w:t>
      </w:r>
      <w:r>
        <w:rPr>
          <w:sz w:val="24"/>
          <w:szCs w:val="24"/>
        </w:rPr>
        <w:fldChar w:fldCharType="begin"/>
      </w:r>
      <w:r>
        <w:rPr>
          <w:sz w:val="24"/>
          <w:szCs w:val="24"/>
        </w:rPr>
        <w:instrText xml:space="preserve"> REF _Ref57870233 \r \h </w:instrText>
      </w:r>
      <w:r>
        <w:rPr>
          <w:sz w:val="24"/>
          <w:szCs w:val="24"/>
        </w:rPr>
      </w:r>
      <w:r>
        <w:rPr>
          <w:sz w:val="24"/>
          <w:szCs w:val="24"/>
        </w:rPr>
        <w:fldChar w:fldCharType="separate"/>
      </w:r>
      <w:r w:rsidR="00B87438">
        <w:rPr>
          <w:sz w:val="24"/>
          <w:szCs w:val="24"/>
        </w:rPr>
        <w:t>10.6</w:t>
      </w:r>
      <w:r>
        <w:rPr>
          <w:sz w:val="24"/>
          <w:szCs w:val="24"/>
        </w:rPr>
        <w:fldChar w:fldCharType="end"/>
      </w:r>
      <w:r>
        <w:rPr>
          <w:sz w:val="24"/>
          <w:szCs w:val="24"/>
        </w:rPr>
        <w:t xml:space="preserve"> punkte nurodytą pasiūlymą, per </w:t>
      </w:r>
      <w:r w:rsidRPr="0005056B">
        <w:rPr>
          <w:sz w:val="24"/>
          <w:szCs w:val="24"/>
        </w:rPr>
        <w:t>5</w:t>
      </w:r>
      <w:r>
        <w:rPr>
          <w:sz w:val="24"/>
          <w:szCs w:val="24"/>
        </w:rPr>
        <w:t xml:space="preserve"> (penkias) Darbo dienas turi pateikti pritarimą dėl nustatytų </w:t>
      </w:r>
      <w:r w:rsidR="004C08CA">
        <w:rPr>
          <w:sz w:val="24"/>
          <w:szCs w:val="24"/>
        </w:rPr>
        <w:t>Objekto</w:t>
      </w:r>
      <w:r>
        <w:rPr>
          <w:sz w:val="24"/>
          <w:szCs w:val="24"/>
        </w:rPr>
        <w:t xml:space="preserve"> </w:t>
      </w:r>
      <w:r w:rsidR="00F561D7" w:rsidRPr="00F561D7">
        <w:rPr>
          <w:sz w:val="24"/>
          <w:szCs w:val="24"/>
        </w:rPr>
        <w:t>ir Naujo turto</w:t>
      </w:r>
      <w:r w:rsidR="00F561D7">
        <w:rPr>
          <w:sz w:val="24"/>
          <w:szCs w:val="24"/>
        </w:rPr>
        <w:t xml:space="preserve"> </w:t>
      </w:r>
      <w:r>
        <w:rPr>
          <w:sz w:val="24"/>
          <w:szCs w:val="24"/>
        </w:rPr>
        <w:t>neatitikimų ištaisymo arba pareikšti pastabas. Jeigu Valdžios subjektas pare</w:t>
      </w:r>
      <w:r w:rsidR="005A34A6">
        <w:rPr>
          <w:sz w:val="24"/>
          <w:szCs w:val="24"/>
        </w:rPr>
        <w:t>i</w:t>
      </w:r>
      <w:r>
        <w:rPr>
          <w:sz w:val="24"/>
          <w:szCs w:val="24"/>
        </w:rPr>
        <w:t xml:space="preserve">škia pastabas dėl Privataus subjekto pasiūlymo, nurodyto Sutarties </w:t>
      </w:r>
      <w:r>
        <w:rPr>
          <w:sz w:val="24"/>
          <w:szCs w:val="24"/>
        </w:rPr>
        <w:fldChar w:fldCharType="begin"/>
      </w:r>
      <w:r>
        <w:rPr>
          <w:sz w:val="24"/>
          <w:szCs w:val="24"/>
        </w:rPr>
        <w:instrText xml:space="preserve"> REF _Ref57870233 \r \h </w:instrText>
      </w:r>
      <w:r>
        <w:rPr>
          <w:sz w:val="24"/>
          <w:szCs w:val="24"/>
        </w:rPr>
      </w:r>
      <w:r>
        <w:rPr>
          <w:sz w:val="24"/>
          <w:szCs w:val="24"/>
        </w:rPr>
        <w:fldChar w:fldCharType="separate"/>
      </w:r>
      <w:r w:rsidR="00B87438">
        <w:rPr>
          <w:sz w:val="24"/>
          <w:szCs w:val="24"/>
        </w:rPr>
        <w:t>10.6</w:t>
      </w:r>
      <w:r>
        <w:rPr>
          <w:sz w:val="24"/>
          <w:szCs w:val="24"/>
        </w:rPr>
        <w:fldChar w:fldCharType="end"/>
      </w:r>
      <w:r>
        <w:rPr>
          <w:sz w:val="24"/>
          <w:szCs w:val="24"/>
        </w:rPr>
        <w:t xml:space="preserve"> punkte, Privatus subjektas turi per protingą terminą, kuris negali būti ilgesnis, kaip </w:t>
      </w:r>
      <w:r w:rsidRPr="0005056B">
        <w:rPr>
          <w:sz w:val="24"/>
          <w:szCs w:val="24"/>
        </w:rPr>
        <w:t>5</w:t>
      </w:r>
      <w:r>
        <w:rPr>
          <w:sz w:val="24"/>
          <w:szCs w:val="24"/>
        </w:rPr>
        <w:t xml:space="preserve"> (penkios) Darbo dienos</w:t>
      </w:r>
      <w:r w:rsidRPr="0005056B">
        <w:rPr>
          <w:sz w:val="24"/>
          <w:szCs w:val="24"/>
        </w:rPr>
        <w:t xml:space="preserve">, </w:t>
      </w:r>
      <w:r>
        <w:rPr>
          <w:sz w:val="24"/>
          <w:szCs w:val="24"/>
        </w:rPr>
        <w:t>patikslinti pasiūlymą pagal Valdžios subjekto pateiktas pastabas</w:t>
      </w:r>
      <w:r w:rsidRPr="00C577C6">
        <w:rPr>
          <w:sz w:val="24"/>
          <w:szCs w:val="24"/>
        </w:rPr>
        <w:t xml:space="preserve"> ir </w:t>
      </w:r>
      <w:r>
        <w:rPr>
          <w:sz w:val="24"/>
          <w:szCs w:val="24"/>
        </w:rPr>
        <w:t>jį pateikti Valdžios subjektui.</w:t>
      </w:r>
      <w:bookmarkEnd w:id="197"/>
    </w:p>
    <w:p w14:paraId="08FC14C9" w14:textId="77777777" w:rsidR="00C577C6" w:rsidRDefault="00C577C6" w:rsidP="004A4B5C">
      <w:pPr>
        <w:pStyle w:val="paragrafai"/>
        <w:tabs>
          <w:tab w:val="left" w:pos="1418"/>
        </w:tabs>
        <w:ind w:left="993" w:hanging="567"/>
        <w:rPr>
          <w:sz w:val="24"/>
          <w:szCs w:val="24"/>
        </w:rPr>
      </w:pPr>
      <w:r>
        <w:rPr>
          <w:sz w:val="24"/>
          <w:szCs w:val="24"/>
        </w:rPr>
        <w:t xml:space="preserve"> Darbus pašalinant nustatytus </w:t>
      </w:r>
      <w:r w:rsidR="004C08CA">
        <w:rPr>
          <w:sz w:val="24"/>
          <w:szCs w:val="24"/>
        </w:rPr>
        <w:t>Objekto</w:t>
      </w:r>
      <w:r>
        <w:rPr>
          <w:sz w:val="24"/>
          <w:szCs w:val="24"/>
        </w:rPr>
        <w:t xml:space="preserve"> būklės neatitikimus arba atskiro </w:t>
      </w:r>
      <w:r w:rsidR="004C08CA">
        <w:rPr>
          <w:sz w:val="24"/>
          <w:szCs w:val="24"/>
        </w:rPr>
        <w:t>Objekto</w:t>
      </w:r>
      <w:r>
        <w:rPr>
          <w:sz w:val="24"/>
          <w:szCs w:val="24"/>
        </w:rPr>
        <w:t xml:space="preserve"> elemento ar dalies, dėl kurio nustatytas </w:t>
      </w:r>
      <w:r w:rsidR="004C08CA">
        <w:rPr>
          <w:sz w:val="24"/>
          <w:szCs w:val="24"/>
        </w:rPr>
        <w:t>Objekto</w:t>
      </w:r>
      <w:r>
        <w:rPr>
          <w:sz w:val="24"/>
          <w:szCs w:val="24"/>
        </w:rPr>
        <w:t xml:space="preserve"> </w:t>
      </w:r>
      <w:r w:rsidR="00F561D7" w:rsidRPr="00F561D7">
        <w:rPr>
          <w:sz w:val="24"/>
          <w:szCs w:val="24"/>
        </w:rPr>
        <w:t>ar Naujo turto</w:t>
      </w:r>
      <w:r w:rsidR="00F561D7">
        <w:rPr>
          <w:sz w:val="24"/>
          <w:szCs w:val="24"/>
        </w:rPr>
        <w:t xml:space="preserve"> </w:t>
      </w:r>
      <w:r>
        <w:rPr>
          <w:sz w:val="24"/>
          <w:szCs w:val="24"/>
        </w:rPr>
        <w:t>būklės neatitikimas, pakeitimą lygiaverči</w:t>
      </w:r>
      <w:r w:rsidR="0005056B">
        <w:rPr>
          <w:sz w:val="24"/>
          <w:szCs w:val="24"/>
        </w:rPr>
        <w:t>u</w:t>
      </w:r>
      <w:r>
        <w:rPr>
          <w:sz w:val="24"/>
          <w:szCs w:val="24"/>
        </w:rPr>
        <w:t xml:space="preserve"> Privatus subjektas atlieka savo sąskaita. </w:t>
      </w:r>
    </w:p>
    <w:p w14:paraId="49B61B4A" w14:textId="21EB0A29" w:rsidR="00C577C6" w:rsidRPr="00D34C75" w:rsidRDefault="00C577C6" w:rsidP="004A4B5C">
      <w:pPr>
        <w:pStyle w:val="paragrafai"/>
        <w:tabs>
          <w:tab w:val="left" w:pos="1418"/>
        </w:tabs>
        <w:ind w:left="993" w:hanging="567"/>
        <w:rPr>
          <w:sz w:val="24"/>
          <w:szCs w:val="24"/>
        </w:rPr>
      </w:pPr>
      <w:r>
        <w:rPr>
          <w:sz w:val="24"/>
          <w:szCs w:val="24"/>
        </w:rPr>
        <w:t xml:space="preserve">Jeigu Privatus subjektas neištaiso </w:t>
      </w:r>
      <w:r w:rsidR="004C08CA">
        <w:rPr>
          <w:sz w:val="24"/>
          <w:szCs w:val="24"/>
        </w:rPr>
        <w:t>Objekto</w:t>
      </w:r>
      <w:r>
        <w:rPr>
          <w:sz w:val="24"/>
          <w:szCs w:val="24"/>
        </w:rPr>
        <w:t xml:space="preserve"> </w:t>
      </w:r>
      <w:r w:rsidR="00F561D7" w:rsidRPr="00F561D7">
        <w:rPr>
          <w:sz w:val="24"/>
          <w:szCs w:val="24"/>
        </w:rPr>
        <w:t>ar Naujo turto</w:t>
      </w:r>
      <w:r w:rsidR="00F561D7">
        <w:rPr>
          <w:sz w:val="24"/>
          <w:szCs w:val="24"/>
        </w:rPr>
        <w:t xml:space="preserve"> </w:t>
      </w:r>
      <w:r>
        <w:rPr>
          <w:sz w:val="24"/>
          <w:szCs w:val="24"/>
        </w:rPr>
        <w:t xml:space="preserve">neatitikimų per pasiūlyme, </w:t>
      </w:r>
      <w:r w:rsidR="0005056B">
        <w:rPr>
          <w:sz w:val="24"/>
          <w:szCs w:val="24"/>
        </w:rPr>
        <w:t>kaip nurodyta</w:t>
      </w:r>
      <w:r>
        <w:rPr>
          <w:sz w:val="24"/>
          <w:szCs w:val="24"/>
        </w:rPr>
        <w:t xml:space="preserve"> Sutarties </w:t>
      </w:r>
      <w:r>
        <w:rPr>
          <w:sz w:val="24"/>
          <w:szCs w:val="24"/>
        </w:rPr>
        <w:fldChar w:fldCharType="begin"/>
      </w:r>
      <w:r>
        <w:rPr>
          <w:sz w:val="24"/>
          <w:szCs w:val="24"/>
        </w:rPr>
        <w:instrText xml:space="preserve"> REF _Ref57870233 \r \h </w:instrText>
      </w:r>
      <w:r>
        <w:rPr>
          <w:sz w:val="24"/>
          <w:szCs w:val="24"/>
        </w:rPr>
      </w:r>
      <w:r>
        <w:rPr>
          <w:sz w:val="24"/>
          <w:szCs w:val="24"/>
        </w:rPr>
        <w:fldChar w:fldCharType="separate"/>
      </w:r>
      <w:r w:rsidR="00B87438">
        <w:rPr>
          <w:sz w:val="24"/>
          <w:szCs w:val="24"/>
        </w:rPr>
        <w:t>10.6</w:t>
      </w:r>
      <w:r>
        <w:rPr>
          <w:sz w:val="24"/>
          <w:szCs w:val="24"/>
        </w:rPr>
        <w:fldChar w:fldCharType="end"/>
      </w:r>
      <w:r>
        <w:rPr>
          <w:sz w:val="24"/>
          <w:szCs w:val="24"/>
        </w:rPr>
        <w:t xml:space="preserve"> punkte</w:t>
      </w:r>
      <w:r w:rsidR="0005056B">
        <w:rPr>
          <w:sz w:val="24"/>
          <w:szCs w:val="24"/>
        </w:rPr>
        <w:t>,</w:t>
      </w:r>
      <w:r>
        <w:rPr>
          <w:sz w:val="24"/>
          <w:szCs w:val="24"/>
        </w:rPr>
        <w:t xml:space="preserve"> ar patikslintame pasiūlyme, kaip nurodyta Sutarties </w:t>
      </w:r>
      <w:r>
        <w:rPr>
          <w:sz w:val="24"/>
          <w:szCs w:val="24"/>
        </w:rPr>
        <w:fldChar w:fldCharType="begin"/>
      </w:r>
      <w:r>
        <w:rPr>
          <w:sz w:val="24"/>
          <w:szCs w:val="24"/>
        </w:rPr>
        <w:instrText xml:space="preserve"> REF _Ref57871541 \r \h </w:instrText>
      </w:r>
      <w:r>
        <w:rPr>
          <w:sz w:val="24"/>
          <w:szCs w:val="24"/>
        </w:rPr>
      </w:r>
      <w:r>
        <w:rPr>
          <w:sz w:val="24"/>
          <w:szCs w:val="24"/>
        </w:rPr>
        <w:fldChar w:fldCharType="separate"/>
      </w:r>
      <w:r w:rsidR="00B87438">
        <w:rPr>
          <w:sz w:val="24"/>
          <w:szCs w:val="24"/>
        </w:rPr>
        <w:t>10.7</w:t>
      </w:r>
      <w:r>
        <w:rPr>
          <w:sz w:val="24"/>
          <w:szCs w:val="24"/>
        </w:rPr>
        <w:fldChar w:fldCharType="end"/>
      </w:r>
      <w:r>
        <w:rPr>
          <w:sz w:val="24"/>
          <w:szCs w:val="24"/>
        </w:rPr>
        <w:t xml:space="preserve"> punkte, nustatytą terminą, </w:t>
      </w:r>
      <w:r w:rsidR="004C08CA">
        <w:rPr>
          <w:sz w:val="24"/>
          <w:szCs w:val="24"/>
        </w:rPr>
        <w:t>Objekto</w:t>
      </w:r>
      <w:r>
        <w:rPr>
          <w:sz w:val="24"/>
          <w:szCs w:val="24"/>
        </w:rPr>
        <w:t xml:space="preserve"> </w:t>
      </w:r>
      <w:r w:rsidR="00F561D7" w:rsidRPr="00F561D7">
        <w:rPr>
          <w:sz w:val="24"/>
          <w:szCs w:val="24"/>
        </w:rPr>
        <w:t>ar Naujo turto</w:t>
      </w:r>
      <w:r w:rsidR="00F561D7">
        <w:rPr>
          <w:sz w:val="24"/>
          <w:szCs w:val="24"/>
        </w:rPr>
        <w:t xml:space="preserve"> </w:t>
      </w:r>
      <w:r>
        <w:rPr>
          <w:sz w:val="24"/>
          <w:szCs w:val="24"/>
        </w:rPr>
        <w:t xml:space="preserve">neatitikimo išlaidos, nurodytos Privataus subjekto pasiūlyme </w:t>
      </w:r>
      <w:r w:rsidRPr="00D34C75">
        <w:rPr>
          <w:sz w:val="24"/>
          <w:szCs w:val="24"/>
        </w:rPr>
        <w:t xml:space="preserve">yra </w:t>
      </w:r>
      <w:r w:rsidR="00D34C75" w:rsidRPr="008C12CF">
        <w:rPr>
          <w:sz w:val="24"/>
          <w:szCs w:val="24"/>
        </w:rPr>
        <w:t xml:space="preserve">atlyginamos Sutarties </w:t>
      </w:r>
      <w:r w:rsidR="00865387" w:rsidRPr="008C12CF">
        <w:rPr>
          <w:sz w:val="24"/>
          <w:szCs w:val="24"/>
        </w:rPr>
        <w:fldChar w:fldCharType="begin"/>
      </w:r>
      <w:r w:rsidR="00865387" w:rsidRPr="008C12CF">
        <w:rPr>
          <w:sz w:val="24"/>
          <w:szCs w:val="24"/>
        </w:rPr>
        <w:instrText xml:space="preserve"> REF _Ref94625136 \r \h  \* MERGEFORMAT </w:instrText>
      </w:r>
      <w:r w:rsidR="00865387" w:rsidRPr="008C12CF">
        <w:rPr>
          <w:sz w:val="24"/>
          <w:szCs w:val="24"/>
        </w:rPr>
      </w:r>
      <w:r w:rsidR="00865387" w:rsidRPr="008C12CF">
        <w:rPr>
          <w:sz w:val="24"/>
          <w:szCs w:val="24"/>
        </w:rPr>
        <w:fldChar w:fldCharType="separate"/>
      </w:r>
      <w:r w:rsidR="00B87438">
        <w:rPr>
          <w:sz w:val="24"/>
          <w:szCs w:val="24"/>
        </w:rPr>
        <w:t>10.15</w:t>
      </w:r>
      <w:r w:rsidR="00865387" w:rsidRPr="008C12CF">
        <w:rPr>
          <w:sz w:val="24"/>
          <w:szCs w:val="24"/>
        </w:rPr>
        <w:fldChar w:fldCharType="end"/>
      </w:r>
      <w:r w:rsidR="00865387" w:rsidRPr="008C12CF">
        <w:rPr>
          <w:sz w:val="24"/>
          <w:szCs w:val="24"/>
        </w:rPr>
        <w:t xml:space="preserve"> </w:t>
      </w:r>
      <w:r w:rsidR="00D34C75" w:rsidRPr="008C12CF">
        <w:rPr>
          <w:sz w:val="24"/>
          <w:szCs w:val="24"/>
        </w:rPr>
        <w:t>punkte numatyta tvarka.</w:t>
      </w:r>
    </w:p>
    <w:bookmarkEnd w:id="196"/>
    <w:p w14:paraId="6A41CF88" w14:textId="5E153BF9" w:rsidR="0010157A" w:rsidRDefault="00C577C6" w:rsidP="004A4B5C">
      <w:pPr>
        <w:pStyle w:val="paragrafai"/>
        <w:tabs>
          <w:tab w:val="left" w:pos="1418"/>
        </w:tabs>
        <w:ind w:left="993" w:hanging="567"/>
        <w:rPr>
          <w:sz w:val="24"/>
          <w:szCs w:val="24"/>
        </w:rPr>
      </w:pPr>
      <w:r>
        <w:rPr>
          <w:sz w:val="24"/>
          <w:szCs w:val="24"/>
        </w:rPr>
        <w:t xml:space="preserve"> N</w:t>
      </w:r>
      <w:r w:rsidR="00776F6A">
        <w:rPr>
          <w:sz w:val="24"/>
          <w:szCs w:val="24"/>
        </w:rPr>
        <w:t xml:space="preserve">aujas turtas, atitinkantis Naujo turto sąrašą, nurodytą Sutarties </w:t>
      </w:r>
      <w:r w:rsidR="00776F6A">
        <w:rPr>
          <w:sz w:val="24"/>
          <w:szCs w:val="24"/>
        </w:rPr>
        <w:fldChar w:fldCharType="begin"/>
      </w:r>
      <w:r w:rsidR="00776F6A">
        <w:rPr>
          <w:sz w:val="24"/>
          <w:szCs w:val="24"/>
        </w:rPr>
        <w:instrText xml:space="preserve"> REF _Ref56596400 \w \h </w:instrText>
      </w:r>
      <w:r w:rsidR="00776F6A">
        <w:rPr>
          <w:sz w:val="24"/>
          <w:szCs w:val="24"/>
        </w:rPr>
      </w:r>
      <w:r w:rsidR="00776F6A">
        <w:rPr>
          <w:sz w:val="24"/>
          <w:szCs w:val="24"/>
        </w:rPr>
        <w:fldChar w:fldCharType="separate"/>
      </w:r>
      <w:r w:rsidR="00B87438">
        <w:rPr>
          <w:sz w:val="24"/>
          <w:szCs w:val="24"/>
        </w:rPr>
        <w:t>17.1.4</w:t>
      </w:r>
      <w:r w:rsidR="00776F6A">
        <w:rPr>
          <w:sz w:val="24"/>
          <w:szCs w:val="24"/>
        </w:rPr>
        <w:fldChar w:fldCharType="end"/>
      </w:r>
      <w:r w:rsidR="00776F6A">
        <w:rPr>
          <w:sz w:val="24"/>
          <w:szCs w:val="24"/>
        </w:rPr>
        <w:t xml:space="preserve"> punkte, pagal Valdžios subjekto ir Privataus subjekto pasirašomą perdavimo – priėmimo aktą Privataus subjekto privalo būti perduotas Valdžios subjektui ne vėliau, kaip likus </w:t>
      </w:r>
      <w:r w:rsidR="00776F6A" w:rsidRPr="0005056B">
        <w:rPr>
          <w:sz w:val="24"/>
          <w:szCs w:val="24"/>
        </w:rPr>
        <w:t>2</w:t>
      </w:r>
      <w:r w:rsidR="00776F6A">
        <w:rPr>
          <w:sz w:val="24"/>
          <w:szCs w:val="24"/>
        </w:rPr>
        <w:t xml:space="preserve"> (dviem) Darbo dienoms iki Sutarties pasibaigimo ar nutraukimo dienos.</w:t>
      </w:r>
      <w:r w:rsidR="004C08CA">
        <w:rPr>
          <w:sz w:val="24"/>
          <w:szCs w:val="24"/>
        </w:rPr>
        <w:t xml:space="preserve"> </w:t>
      </w:r>
    </w:p>
    <w:p w14:paraId="79C37297" w14:textId="77777777" w:rsidR="004C08CA" w:rsidRDefault="004C08CA" w:rsidP="007C7FBA">
      <w:pPr>
        <w:pStyle w:val="paragrafai"/>
        <w:tabs>
          <w:tab w:val="left" w:pos="1418"/>
        </w:tabs>
        <w:ind w:left="993" w:hanging="567"/>
        <w:rPr>
          <w:sz w:val="24"/>
          <w:szCs w:val="24"/>
        </w:rPr>
      </w:pPr>
      <w:bookmarkStart w:id="198" w:name="_Ref57873018"/>
      <w:bookmarkStart w:id="199" w:name="_Ref485886938"/>
      <w:r>
        <w:rPr>
          <w:sz w:val="24"/>
          <w:szCs w:val="24"/>
        </w:rPr>
        <w:t xml:space="preserve">Ne vėliau, kaip likus </w:t>
      </w:r>
      <w:r w:rsidRPr="0005056B">
        <w:rPr>
          <w:sz w:val="24"/>
          <w:szCs w:val="24"/>
        </w:rPr>
        <w:t>1</w:t>
      </w:r>
      <w:r>
        <w:rPr>
          <w:sz w:val="24"/>
          <w:szCs w:val="24"/>
        </w:rPr>
        <w:t xml:space="preserve"> (vienam) mėnesiui iki Sutarties pabaigos, Valdžios subjekto ir Privataus subjekto atstovai atlieka </w:t>
      </w:r>
      <w:r w:rsidR="00C10613">
        <w:rPr>
          <w:sz w:val="24"/>
          <w:szCs w:val="24"/>
        </w:rPr>
        <w:t xml:space="preserve">pakartotinį </w:t>
      </w:r>
      <w:r>
        <w:rPr>
          <w:sz w:val="24"/>
          <w:szCs w:val="24"/>
        </w:rPr>
        <w:t>bendrą Objekto ir Naujo turto patikrinimą. Tokio patikrinimo metu turi būti patikrinta ar Turto būklė atitinka Sutartyje nustatytus reikalavimus, įskaitant</w:t>
      </w:r>
      <w:r w:rsidR="005A34A6">
        <w:rPr>
          <w:sz w:val="24"/>
          <w:szCs w:val="24"/>
        </w:rPr>
        <w:t>,</w:t>
      </w:r>
      <w:r>
        <w:rPr>
          <w:sz w:val="24"/>
          <w:szCs w:val="24"/>
        </w:rPr>
        <w:t xml:space="preserve"> ar bu</w:t>
      </w:r>
      <w:r w:rsidR="00904E9E">
        <w:rPr>
          <w:sz w:val="24"/>
          <w:szCs w:val="24"/>
        </w:rPr>
        <w:t>v</w:t>
      </w:r>
      <w:r>
        <w:rPr>
          <w:sz w:val="24"/>
          <w:szCs w:val="24"/>
        </w:rPr>
        <w:t>o ištaisyti Turto atskirų elementų ar dalių trūkumai, nustatyti pirmojo patikrinimo metu.</w:t>
      </w:r>
      <w:bookmarkEnd w:id="198"/>
      <w:r>
        <w:rPr>
          <w:sz w:val="24"/>
          <w:szCs w:val="24"/>
        </w:rPr>
        <w:t xml:space="preserve"> </w:t>
      </w:r>
    </w:p>
    <w:p w14:paraId="5A0FF10E" w14:textId="7E43903A" w:rsidR="00C62B8F" w:rsidRDefault="004C08CA" w:rsidP="007C7FBA">
      <w:pPr>
        <w:pStyle w:val="paragrafai"/>
        <w:tabs>
          <w:tab w:val="left" w:pos="1418"/>
        </w:tabs>
        <w:ind w:left="993" w:hanging="567"/>
        <w:rPr>
          <w:sz w:val="24"/>
          <w:szCs w:val="24"/>
        </w:rPr>
      </w:pPr>
      <w:bookmarkStart w:id="200" w:name="_Ref57874471"/>
      <w:r>
        <w:rPr>
          <w:sz w:val="24"/>
          <w:szCs w:val="24"/>
        </w:rPr>
        <w:t xml:space="preserve">Patikrinus Turto būklę, kaip nurodyta Sutarties </w:t>
      </w:r>
      <w:r>
        <w:rPr>
          <w:sz w:val="24"/>
          <w:szCs w:val="24"/>
        </w:rPr>
        <w:fldChar w:fldCharType="begin"/>
      </w:r>
      <w:r>
        <w:rPr>
          <w:sz w:val="24"/>
          <w:szCs w:val="24"/>
        </w:rPr>
        <w:instrText xml:space="preserve"> REF _Ref57873018 \r \h </w:instrText>
      </w:r>
      <w:r>
        <w:rPr>
          <w:sz w:val="24"/>
          <w:szCs w:val="24"/>
        </w:rPr>
      </w:r>
      <w:r>
        <w:rPr>
          <w:sz w:val="24"/>
          <w:szCs w:val="24"/>
        </w:rPr>
        <w:fldChar w:fldCharType="separate"/>
      </w:r>
      <w:r w:rsidR="00B87438">
        <w:rPr>
          <w:sz w:val="24"/>
          <w:szCs w:val="24"/>
        </w:rPr>
        <w:t>10.11</w:t>
      </w:r>
      <w:r>
        <w:rPr>
          <w:sz w:val="24"/>
          <w:szCs w:val="24"/>
        </w:rPr>
        <w:fldChar w:fldCharType="end"/>
      </w:r>
      <w:r>
        <w:rPr>
          <w:sz w:val="24"/>
          <w:szCs w:val="24"/>
        </w:rPr>
        <w:t xml:space="preserve"> punkte, Valdžios subjektas </w:t>
      </w:r>
      <w:r w:rsidR="00F561D7">
        <w:rPr>
          <w:sz w:val="24"/>
          <w:szCs w:val="24"/>
        </w:rPr>
        <w:t xml:space="preserve">ir Privatus subjektas </w:t>
      </w:r>
      <w:r w:rsidR="00C62B8F">
        <w:rPr>
          <w:sz w:val="24"/>
          <w:szCs w:val="24"/>
        </w:rPr>
        <w:t>Sutarties pasibaigimo dieną</w:t>
      </w:r>
      <w:r>
        <w:rPr>
          <w:sz w:val="24"/>
          <w:szCs w:val="24"/>
        </w:rPr>
        <w:t>:</w:t>
      </w:r>
      <w:bookmarkEnd w:id="200"/>
      <w:r>
        <w:rPr>
          <w:sz w:val="24"/>
          <w:szCs w:val="24"/>
        </w:rPr>
        <w:t xml:space="preserve"> </w:t>
      </w:r>
    </w:p>
    <w:p w14:paraId="309F9D00" w14:textId="77777777" w:rsidR="00C62B8F" w:rsidRDefault="00C62B8F" w:rsidP="000D65CE">
      <w:pPr>
        <w:pStyle w:val="paragrafesraas"/>
        <w:tabs>
          <w:tab w:val="clear" w:pos="2989"/>
          <w:tab w:val="left" w:pos="1418"/>
        </w:tabs>
        <w:ind w:left="1276"/>
        <w:rPr>
          <w:sz w:val="24"/>
          <w:szCs w:val="24"/>
        </w:rPr>
      </w:pPr>
      <w:r>
        <w:rPr>
          <w:sz w:val="24"/>
          <w:szCs w:val="24"/>
        </w:rPr>
        <w:t>p</w:t>
      </w:r>
      <w:r w:rsidRPr="0005056B">
        <w:rPr>
          <w:sz w:val="24"/>
          <w:szCs w:val="24"/>
        </w:rPr>
        <w:t xml:space="preserve">asirašo </w:t>
      </w:r>
      <w:r w:rsidR="004C08CA" w:rsidRPr="0005056B">
        <w:rPr>
          <w:sz w:val="24"/>
          <w:szCs w:val="24"/>
        </w:rPr>
        <w:t xml:space="preserve">Turto </w:t>
      </w:r>
      <w:r>
        <w:rPr>
          <w:sz w:val="24"/>
          <w:szCs w:val="24"/>
        </w:rPr>
        <w:t xml:space="preserve">perdavimo – priėmimo aktą patvirtindamas, kad Turto būklė atitinka Sutarties reikalavimus; </w:t>
      </w:r>
    </w:p>
    <w:p w14:paraId="7656C697" w14:textId="77777777" w:rsidR="004C08CA" w:rsidRPr="0005056B" w:rsidRDefault="00C62B8F" w:rsidP="000D65CE">
      <w:pPr>
        <w:pStyle w:val="paragrafesraas"/>
        <w:tabs>
          <w:tab w:val="clear" w:pos="2989"/>
          <w:tab w:val="left" w:pos="1418"/>
        </w:tabs>
        <w:ind w:left="1276"/>
        <w:rPr>
          <w:sz w:val="24"/>
          <w:szCs w:val="24"/>
        </w:rPr>
      </w:pPr>
      <w:bookmarkStart w:id="201" w:name="_Ref57873885"/>
      <w:r>
        <w:rPr>
          <w:sz w:val="24"/>
          <w:szCs w:val="24"/>
        </w:rPr>
        <w:t xml:space="preserve">pasirašo Turto perdavimo – priėmimo aktą nurodydamas, kad Turto būklė neatitinka Sutarties reikalavimų bei detalizuoja tokius neatitikimus ir jų ištaisymo vertę. </w:t>
      </w:r>
      <w:bookmarkEnd w:id="201"/>
    </w:p>
    <w:p w14:paraId="7A0D7488" w14:textId="1E3330D6" w:rsidR="00F467EC" w:rsidRPr="0005056B" w:rsidRDefault="004C08CA" w:rsidP="000D65CE">
      <w:pPr>
        <w:pStyle w:val="paragrafai"/>
        <w:tabs>
          <w:tab w:val="left" w:pos="1134"/>
        </w:tabs>
        <w:ind w:left="993" w:hanging="567"/>
        <w:rPr>
          <w:sz w:val="24"/>
          <w:szCs w:val="24"/>
        </w:rPr>
      </w:pPr>
      <w:r>
        <w:rPr>
          <w:sz w:val="24"/>
          <w:szCs w:val="24"/>
        </w:rPr>
        <w:t xml:space="preserve">Sutarties priešlaikinio nutraukimo atveju pakartotinas Turto būklės patikrinimas neatliekamas. </w:t>
      </w:r>
      <w:r w:rsidR="00C867B4">
        <w:rPr>
          <w:sz w:val="24"/>
          <w:szCs w:val="24"/>
        </w:rPr>
        <w:t xml:space="preserve">Tokiu atveju Valdžios subjektas pasirašo Turto perdavimo – priėmimo aktą Sutarties </w:t>
      </w:r>
      <w:r w:rsidR="00C867B4">
        <w:rPr>
          <w:sz w:val="24"/>
          <w:szCs w:val="24"/>
        </w:rPr>
        <w:fldChar w:fldCharType="begin"/>
      </w:r>
      <w:r w:rsidR="00C867B4">
        <w:rPr>
          <w:sz w:val="24"/>
          <w:szCs w:val="24"/>
        </w:rPr>
        <w:instrText xml:space="preserve"> REF _Ref57874471 \r \h </w:instrText>
      </w:r>
      <w:r w:rsidR="00C867B4">
        <w:rPr>
          <w:sz w:val="24"/>
          <w:szCs w:val="24"/>
        </w:rPr>
      </w:r>
      <w:r w:rsidR="00C867B4">
        <w:rPr>
          <w:sz w:val="24"/>
          <w:szCs w:val="24"/>
        </w:rPr>
        <w:fldChar w:fldCharType="separate"/>
      </w:r>
      <w:r w:rsidR="00B87438">
        <w:rPr>
          <w:sz w:val="24"/>
          <w:szCs w:val="24"/>
        </w:rPr>
        <w:t>10.12</w:t>
      </w:r>
      <w:r w:rsidR="00C867B4">
        <w:rPr>
          <w:sz w:val="24"/>
          <w:szCs w:val="24"/>
        </w:rPr>
        <w:fldChar w:fldCharType="end"/>
      </w:r>
      <w:r w:rsidR="00C867B4">
        <w:rPr>
          <w:sz w:val="24"/>
          <w:szCs w:val="24"/>
        </w:rPr>
        <w:t xml:space="preserve"> punkte nustatyta tvarka.</w:t>
      </w:r>
      <w:bookmarkEnd w:id="199"/>
    </w:p>
    <w:p w14:paraId="713C71FA" w14:textId="77777777" w:rsidR="00156821" w:rsidRPr="0005056B" w:rsidRDefault="00776F6A" w:rsidP="000D65CE">
      <w:pPr>
        <w:pStyle w:val="paragrafai"/>
        <w:tabs>
          <w:tab w:val="left" w:pos="1134"/>
        </w:tabs>
        <w:ind w:left="993" w:hanging="567"/>
        <w:rPr>
          <w:sz w:val="24"/>
          <w:szCs w:val="24"/>
        </w:rPr>
      </w:pPr>
      <w:r w:rsidRPr="0005056B">
        <w:rPr>
          <w:sz w:val="24"/>
          <w:szCs w:val="24"/>
        </w:rPr>
        <w:t xml:space="preserve">Po perdavimo – priėmimo akto pasirašymo nustačius Turto trūkumus ar kitokius neatitikimus Sutarties </w:t>
      </w:r>
      <w:r w:rsidR="00C867B4">
        <w:rPr>
          <w:sz w:val="24"/>
          <w:szCs w:val="24"/>
        </w:rPr>
        <w:t>reikalavimams</w:t>
      </w:r>
      <w:r w:rsidRPr="0005056B">
        <w:rPr>
          <w:sz w:val="24"/>
          <w:szCs w:val="24"/>
        </w:rPr>
        <w:t xml:space="preserve">, jei tie trūkumai ar neatitikimai negalėjo būti nustatyti priimant Turtą (paslėpti trūkumai ar neatitikimai), taip pat jei jie buvo Privataus subjekto tyčia paslėpti, Valdžios subjektas privalo apie juos pranešti Privačiam subjektui per protingą terminą po jų nustatymo, o Privatus subjektas privalo juos pašalinti per su Valdžios subjektu suderintą terminą. </w:t>
      </w:r>
    </w:p>
    <w:p w14:paraId="36ED654E" w14:textId="5498F6F0" w:rsidR="00B4585E" w:rsidRDefault="004C08CA" w:rsidP="000D65CE">
      <w:pPr>
        <w:pStyle w:val="paragrafai"/>
        <w:tabs>
          <w:tab w:val="left" w:pos="1134"/>
        </w:tabs>
        <w:ind w:left="993" w:hanging="567"/>
        <w:rPr>
          <w:sz w:val="24"/>
          <w:szCs w:val="24"/>
        </w:rPr>
      </w:pPr>
      <w:bookmarkStart w:id="202" w:name="_Ref94625136"/>
      <w:r>
        <w:rPr>
          <w:sz w:val="24"/>
          <w:szCs w:val="24"/>
        </w:rPr>
        <w:lastRenderedPageBreak/>
        <w:t xml:space="preserve">Jeigu Privatus subjektas neištaiso Turto neatitikimų per pasiūlyme, </w:t>
      </w:r>
      <w:r w:rsidR="0005056B">
        <w:rPr>
          <w:sz w:val="24"/>
          <w:szCs w:val="24"/>
        </w:rPr>
        <w:t xml:space="preserve">kaip nurodyta </w:t>
      </w:r>
      <w:r>
        <w:rPr>
          <w:sz w:val="24"/>
          <w:szCs w:val="24"/>
        </w:rPr>
        <w:t xml:space="preserve">Sutarties </w:t>
      </w:r>
      <w:r>
        <w:rPr>
          <w:sz w:val="24"/>
          <w:szCs w:val="24"/>
        </w:rPr>
        <w:fldChar w:fldCharType="begin"/>
      </w:r>
      <w:r>
        <w:rPr>
          <w:sz w:val="24"/>
          <w:szCs w:val="24"/>
        </w:rPr>
        <w:instrText xml:space="preserve"> REF _Ref57870233 \r \h </w:instrText>
      </w:r>
      <w:r>
        <w:rPr>
          <w:sz w:val="24"/>
          <w:szCs w:val="24"/>
        </w:rPr>
      </w:r>
      <w:r>
        <w:rPr>
          <w:sz w:val="24"/>
          <w:szCs w:val="24"/>
        </w:rPr>
        <w:fldChar w:fldCharType="separate"/>
      </w:r>
      <w:r w:rsidR="00B87438">
        <w:rPr>
          <w:sz w:val="24"/>
          <w:szCs w:val="24"/>
        </w:rPr>
        <w:t>10.6</w:t>
      </w:r>
      <w:r>
        <w:rPr>
          <w:sz w:val="24"/>
          <w:szCs w:val="24"/>
        </w:rPr>
        <w:fldChar w:fldCharType="end"/>
      </w:r>
      <w:r>
        <w:rPr>
          <w:sz w:val="24"/>
          <w:szCs w:val="24"/>
        </w:rPr>
        <w:t xml:space="preserve"> punkte</w:t>
      </w:r>
      <w:r w:rsidR="0005056B">
        <w:rPr>
          <w:sz w:val="24"/>
          <w:szCs w:val="24"/>
        </w:rPr>
        <w:t>,</w:t>
      </w:r>
      <w:r>
        <w:rPr>
          <w:sz w:val="24"/>
          <w:szCs w:val="24"/>
        </w:rPr>
        <w:t xml:space="preserve"> ar patikslintame pasiūlyme, kaip nurodyta Sutarties </w:t>
      </w:r>
      <w:r>
        <w:rPr>
          <w:sz w:val="24"/>
          <w:szCs w:val="24"/>
        </w:rPr>
        <w:fldChar w:fldCharType="begin"/>
      </w:r>
      <w:r>
        <w:rPr>
          <w:sz w:val="24"/>
          <w:szCs w:val="24"/>
        </w:rPr>
        <w:instrText xml:space="preserve"> REF _Ref57871541 \r \h </w:instrText>
      </w:r>
      <w:r>
        <w:rPr>
          <w:sz w:val="24"/>
          <w:szCs w:val="24"/>
        </w:rPr>
      </w:r>
      <w:r>
        <w:rPr>
          <w:sz w:val="24"/>
          <w:szCs w:val="24"/>
        </w:rPr>
        <w:fldChar w:fldCharType="separate"/>
      </w:r>
      <w:r w:rsidR="00B87438">
        <w:rPr>
          <w:sz w:val="24"/>
          <w:szCs w:val="24"/>
        </w:rPr>
        <w:t>10.7</w:t>
      </w:r>
      <w:r>
        <w:rPr>
          <w:sz w:val="24"/>
          <w:szCs w:val="24"/>
        </w:rPr>
        <w:fldChar w:fldCharType="end"/>
      </w:r>
      <w:r>
        <w:rPr>
          <w:sz w:val="24"/>
          <w:szCs w:val="24"/>
        </w:rPr>
        <w:t xml:space="preserve"> punkte, nustatytą terminą, </w:t>
      </w:r>
      <w:r w:rsidR="00C62B8F">
        <w:rPr>
          <w:sz w:val="24"/>
          <w:szCs w:val="24"/>
        </w:rPr>
        <w:t xml:space="preserve">arba Valdžios subjektui </w:t>
      </w:r>
      <w:proofErr w:type="spellStart"/>
      <w:r w:rsidR="00C62B8F">
        <w:rPr>
          <w:sz w:val="24"/>
          <w:szCs w:val="24"/>
        </w:rPr>
        <w:t>pasirašus</w:t>
      </w:r>
      <w:proofErr w:type="spellEnd"/>
      <w:r w:rsidR="00C62B8F">
        <w:rPr>
          <w:sz w:val="24"/>
          <w:szCs w:val="24"/>
        </w:rPr>
        <w:t xml:space="preserve"> Turto perdavimo – priėmimo aktą, kaip nurodyta Sutarties </w:t>
      </w:r>
      <w:r w:rsidR="00C62B8F">
        <w:rPr>
          <w:sz w:val="24"/>
          <w:szCs w:val="24"/>
        </w:rPr>
        <w:fldChar w:fldCharType="begin"/>
      </w:r>
      <w:r w:rsidR="00C62B8F">
        <w:rPr>
          <w:sz w:val="24"/>
          <w:szCs w:val="24"/>
        </w:rPr>
        <w:instrText xml:space="preserve"> REF _Ref57873885 \r \h </w:instrText>
      </w:r>
      <w:r w:rsidR="00C62B8F">
        <w:rPr>
          <w:sz w:val="24"/>
          <w:szCs w:val="24"/>
        </w:rPr>
      </w:r>
      <w:r w:rsidR="00C62B8F">
        <w:rPr>
          <w:sz w:val="24"/>
          <w:szCs w:val="24"/>
        </w:rPr>
        <w:fldChar w:fldCharType="separate"/>
      </w:r>
      <w:r w:rsidR="00B87438">
        <w:rPr>
          <w:sz w:val="24"/>
          <w:szCs w:val="24"/>
        </w:rPr>
        <w:t>10.12.2</w:t>
      </w:r>
      <w:r w:rsidR="00C62B8F">
        <w:rPr>
          <w:sz w:val="24"/>
          <w:szCs w:val="24"/>
        </w:rPr>
        <w:fldChar w:fldCharType="end"/>
      </w:r>
      <w:r w:rsidR="00C62B8F">
        <w:rPr>
          <w:sz w:val="24"/>
          <w:szCs w:val="24"/>
        </w:rPr>
        <w:t xml:space="preserve"> punkte, </w:t>
      </w:r>
      <w:r>
        <w:rPr>
          <w:sz w:val="24"/>
          <w:szCs w:val="24"/>
        </w:rPr>
        <w:t xml:space="preserve">Turto neatitikimo išlaidos, nurodytos Privataus subjekto pasiūlyme </w:t>
      </w:r>
      <w:r w:rsidR="00C62B8F">
        <w:rPr>
          <w:sz w:val="24"/>
          <w:szCs w:val="24"/>
        </w:rPr>
        <w:t xml:space="preserve">arba Valdžios subjekto pasirašytame Turto perdavimo – priėmimo akte </w:t>
      </w:r>
      <w:r>
        <w:rPr>
          <w:sz w:val="24"/>
          <w:szCs w:val="24"/>
        </w:rPr>
        <w:t>yra</w:t>
      </w:r>
      <w:r w:rsidR="00B4585E">
        <w:rPr>
          <w:sz w:val="24"/>
          <w:szCs w:val="24"/>
        </w:rPr>
        <w:t>:</w:t>
      </w:r>
      <w:bookmarkEnd w:id="202"/>
    </w:p>
    <w:p w14:paraId="4C5420F3" w14:textId="48EB7666" w:rsidR="00B4585E" w:rsidRPr="008C12CF" w:rsidRDefault="004C08CA" w:rsidP="000D65CE">
      <w:pPr>
        <w:pStyle w:val="paragrafesraas"/>
        <w:tabs>
          <w:tab w:val="clear" w:pos="2989"/>
          <w:tab w:val="num" w:pos="1418"/>
        </w:tabs>
        <w:ind w:left="1276"/>
        <w:rPr>
          <w:sz w:val="24"/>
          <w:szCs w:val="24"/>
        </w:rPr>
      </w:pPr>
      <w:r w:rsidRPr="0005056B">
        <w:rPr>
          <w:sz w:val="24"/>
          <w:szCs w:val="24"/>
        </w:rPr>
        <w:t xml:space="preserve"> </w:t>
      </w:r>
      <w:r w:rsidR="00865387" w:rsidRPr="008C12CF">
        <w:rPr>
          <w:sz w:val="24"/>
          <w:szCs w:val="24"/>
        </w:rPr>
        <w:t xml:space="preserve">Privataus subjekto sumokama Valdžios subjektui ne vėliau, kaip likus 5 (penkioms) Darbo dienoms iki Sutarties pasibaigimo dienos; arba </w:t>
      </w:r>
    </w:p>
    <w:p w14:paraId="5280EC48" w14:textId="706E200F" w:rsidR="004C08CA" w:rsidRPr="00C155F9" w:rsidRDefault="00B12B88" w:rsidP="000D65CE">
      <w:pPr>
        <w:pStyle w:val="paragrafesraas"/>
        <w:tabs>
          <w:tab w:val="clear" w:pos="2989"/>
          <w:tab w:val="num" w:pos="1418"/>
        </w:tabs>
        <w:ind w:left="1276"/>
        <w:rPr>
          <w:strike/>
          <w:sz w:val="24"/>
          <w:szCs w:val="24"/>
        </w:rPr>
      </w:pPr>
      <w:r>
        <w:rPr>
          <w:sz w:val="24"/>
          <w:szCs w:val="24"/>
        </w:rPr>
        <w:t xml:space="preserve"> atlyginamos pasinaudojus Prievolių įvykdymo užtikrinimu Sutarties </w:t>
      </w:r>
      <w:r w:rsidR="00865387">
        <w:rPr>
          <w:sz w:val="24"/>
          <w:szCs w:val="24"/>
        </w:rPr>
        <w:fldChar w:fldCharType="begin"/>
      </w:r>
      <w:r w:rsidR="00865387">
        <w:rPr>
          <w:sz w:val="24"/>
          <w:szCs w:val="24"/>
        </w:rPr>
        <w:instrText xml:space="preserve"> REF _Ref284527355 \r \h </w:instrText>
      </w:r>
      <w:r w:rsidR="00865387">
        <w:rPr>
          <w:sz w:val="24"/>
          <w:szCs w:val="24"/>
        </w:rPr>
      </w:r>
      <w:r w:rsidR="00865387">
        <w:rPr>
          <w:sz w:val="24"/>
          <w:szCs w:val="24"/>
        </w:rPr>
        <w:fldChar w:fldCharType="separate"/>
      </w:r>
      <w:r w:rsidR="00B87438">
        <w:rPr>
          <w:sz w:val="24"/>
          <w:szCs w:val="24"/>
        </w:rPr>
        <w:t>30</w:t>
      </w:r>
      <w:r w:rsidR="00865387">
        <w:rPr>
          <w:sz w:val="24"/>
          <w:szCs w:val="24"/>
        </w:rPr>
        <w:fldChar w:fldCharType="end"/>
      </w:r>
      <w:r w:rsidR="00865387">
        <w:rPr>
          <w:sz w:val="24"/>
          <w:szCs w:val="24"/>
        </w:rPr>
        <w:t xml:space="preserve"> </w:t>
      </w:r>
      <w:r>
        <w:rPr>
          <w:sz w:val="24"/>
          <w:szCs w:val="24"/>
        </w:rPr>
        <w:t>punkte nustatyta tvarka</w:t>
      </w:r>
      <w:r w:rsidR="005A34A6">
        <w:rPr>
          <w:sz w:val="24"/>
          <w:szCs w:val="24"/>
        </w:rPr>
        <w:t>.</w:t>
      </w:r>
      <w:r w:rsidR="00C22664" w:rsidRPr="00905D5A">
        <w:rPr>
          <w:strike/>
          <w:sz w:val="24"/>
          <w:szCs w:val="24"/>
        </w:rPr>
        <w:t xml:space="preserve"> </w:t>
      </w:r>
    </w:p>
    <w:p w14:paraId="36F5767A" w14:textId="234577CE" w:rsidR="00776F6A" w:rsidRPr="00F561D7" w:rsidRDefault="00776F6A" w:rsidP="000D65CE">
      <w:pPr>
        <w:pStyle w:val="paragrafai"/>
        <w:tabs>
          <w:tab w:val="left" w:pos="1134"/>
        </w:tabs>
        <w:ind w:left="993" w:hanging="567"/>
      </w:pPr>
      <w:r w:rsidRPr="0005056B">
        <w:rPr>
          <w:sz w:val="24"/>
          <w:szCs w:val="24"/>
        </w:rPr>
        <w:t xml:space="preserve">Pasibaigus Sutarčiai išlieka galioti Privataus subjekto įsipareigojimai, susiję su garantiniais įsipareigojimais iki Sutarties pasibaigimo atliktiems Darbams (įskaitant </w:t>
      </w:r>
      <w:r w:rsidR="00523755">
        <w:rPr>
          <w:sz w:val="24"/>
          <w:szCs w:val="24"/>
        </w:rPr>
        <w:t xml:space="preserve">Atnaujinimo </w:t>
      </w:r>
      <w:r w:rsidR="00F561D7">
        <w:rPr>
          <w:sz w:val="24"/>
          <w:szCs w:val="24"/>
        </w:rPr>
        <w:t xml:space="preserve">ir remonto </w:t>
      </w:r>
      <w:r w:rsidRPr="0005056B">
        <w:rPr>
          <w:sz w:val="24"/>
          <w:szCs w:val="24"/>
        </w:rPr>
        <w:t>darbus)</w:t>
      </w:r>
      <w:r w:rsidR="001C5209">
        <w:rPr>
          <w:sz w:val="24"/>
          <w:szCs w:val="24"/>
        </w:rPr>
        <w:t>, Turto neatitikimo pašalinimo darbams (jeigu tokie neatitikimai buvo nustatyti ir Privataus subjekto ištaisyti</w:t>
      </w:r>
      <w:r w:rsidR="00523755">
        <w:rPr>
          <w:sz w:val="24"/>
          <w:szCs w:val="24"/>
        </w:rPr>
        <w:t xml:space="preserve"> Sutarties </w:t>
      </w:r>
      <w:r w:rsidR="00523755">
        <w:rPr>
          <w:sz w:val="24"/>
          <w:szCs w:val="24"/>
        </w:rPr>
        <w:fldChar w:fldCharType="begin"/>
      </w:r>
      <w:r w:rsidR="00523755">
        <w:rPr>
          <w:sz w:val="24"/>
          <w:szCs w:val="24"/>
        </w:rPr>
        <w:instrText xml:space="preserve"> REF _Ref485815647 \r \h </w:instrText>
      </w:r>
      <w:r w:rsidR="00C22664">
        <w:rPr>
          <w:sz w:val="24"/>
          <w:szCs w:val="24"/>
        </w:rPr>
        <w:instrText xml:space="preserve"> \* MERGEFORMAT </w:instrText>
      </w:r>
      <w:r w:rsidR="00523755">
        <w:rPr>
          <w:sz w:val="24"/>
          <w:szCs w:val="24"/>
        </w:rPr>
      </w:r>
      <w:r w:rsidR="00523755">
        <w:rPr>
          <w:sz w:val="24"/>
          <w:szCs w:val="24"/>
        </w:rPr>
        <w:fldChar w:fldCharType="separate"/>
      </w:r>
      <w:r w:rsidR="00B87438">
        <w:rPr>
          <w:sz w:val="24"/>
          <w:szCs w:val="24"/>
        </w:rPr>
        <w:t>10</w:t>
      </w:r>
      <w:r w:rsidR="00523755">
        <w:rPr>
          <w:sz w:val="24"/>
          <w:szCs w:val="24"/>
        </w:rPr>
        <w:fldChar w:fldCharType="end"/>
      </w:r>
      <w:r w:rsidR="00523755">
        <w:rPr>
          <w:sz w:val="24"/>
          <w:szCs w:val="24"/>
        </w:rPr>
        <w:t xml:space="preserve"> </w:t>
      </w:r>
      <w:r w:rsidR="001C5209">
        <w:rPr>
          <w:sz w:val="24"/>
          <w:szCs w:val="24"/>
        </w:rPr>
        <w:t>punkto nustatyta tvarka)</w:t>
      </w:r>
      <w:r w:rsidRPr="0005056B">
        <w:rPr>
          <w:sz w:val="24"/>
          <w:szCs w:val="24"/>
        </w:rPr>
        <w:t xml:space="preserve"> ir pristatytai / sumontuotai įrangai. Garantiniu laikotarpiu nustatyti trūkumai fiksuojami ir šalinami Lietuvos Respublikos civiliniame kodekse ir kituose teisės aktuose nustatyta tvarka</w:t>
      </w:r>
      <w:r w:rsidRPr="00B12B88">
        <w:rPr>
          <w:sz w:val="24"/>
          <w:szCs w:val="24"/>
        </w:rPr>
        <w:t>.</w:t>
      </w:r>
      <w:r w:rsidR="00B12B88" w:rsidRPr="00F561D7">
        <w:rPr>
          <w:sz w:val="24"/>
          <w:szCs w:val="24"/>
        </w:rPr>
        <w:t xml:space="preserve"> Aiškumo dėlei Šalys susitaria, kad Darbų garantiniai terminai pradedami skaičiuoti nuo Eksploatacijos pradžios, o Atnaujinimo ir remonto darbų metu pakeistai /sumontuotai naujai įrangai – nuo naujos įrangos pakeitimo / sumontavimo dienos.</w:t>
      </w:r>
    </w:p>
    <w:p w14:paraId="01CEE484" w14:textId="77777777" w:rsidR="00F467EC" w:rsidRPr="0042617A" w:rsidRDefault="00F467EC" w:rsidP="00EF5A29">
      <w:pPr>
        <w:pStyle w:val="Antrat1"/>
        <w:tabs>
          <w:tab w:val="num" w:pos="1063"/>
        </w:tabs>
        <w:spacing w:before="0"/>
        <w:ind w:left="993"/>
      </w:pPr>
      <w:bookmarkStart w:id="203" w:name="_Toc137188757"/>
      <w:bookmarkStart w:id="204" w:name="_Toc137195070"/>
      <w:bookmarkStart w:id="205" w:name="_Toc137286807"/>
      <w:bookmarkStart w:id="206" w:name="_Toc137317012"/>
      <w:bookmarkStart w:id="207" w:name="_Toc137437134"/>
      <w:bookmarkStart w:id="208" w:name="_Toc284496700"/>
      <w:bookmarkStart w:id="209" w:name="_Toc293074449"/>
      <w:bookmarkStart w:id="210" w:name="_Toc297646374"/>
      <w:bookmarkStart w:id="211" w:name="_Toc300049721"/>
      <w:bookmarkStart w:id="212" w:name="_Toc309205496"/>
      <w:bookmarkStart w:id="213" w:name="_Toc98421390"/>
      <w:bookmarkStart w:id="214" w:name="_Ref135647326"/>
      <w:bookmarkStart w:id="215" w:name="_Toc141511363"/>
      <w:bookmarkEnd w:id="171"/>
      <w:bookmarkEnd w:id="203"/>
      <w:bookmarkEnd w:id="204"/>
      <w:bookmarkEnd w:id="205"/>
      <w:bookmarkEnd w:id="206"/>
      <w:bookmarkEnd w:id="207"/>
      <w:r w:rsidRPr="0042617A">
        <w:t>Šalių įsipareigojimai</w:t>
      </w:r>
      <w:bookmarkEnd w:id="208"/>
      <w:bookmarkEnd w:id="209"/>
      <w:bookmarkEnd w:id="210"/>
      <w:bookmarkEnd w:id="211"/>
      <w:bookmarkEnd w:id="212"/>
      <w:bookmarkEnd w:id="213"/>
    </w:p>
    <w:p w14:paraId="79214649" w14:textId="77777777" w:rsidR="00F467EC" w:rsidRPr="0042617A" w:rsidRDefault="00F467EC" w:rsidP="00C73321">
      <w:pPr>
        <w:pStyle w:val="Antrat2"/>
        <w:tabs>
          <w:tab w:val="num" w:pos="1063"/>
        </w:tabs>
        <w:ind w:left="993"/>
        <w:rPr>
          <w:sz w:val="24"/>
          <w:szCs w:val="24"/>
        </w:rPr>
      </w:pPr>
      <w:bookmarkStart w:id="216" w:name="_Toc284496701"/>
      <w:bookmarkStart w:id="217" w:name="_Toc293074450"/>
      <w:bookmarkStart w:id="218" w:name="_Toc297646375"/>
      <w:bookmarkStart w:id="219" w:name="_Toc300049722"/>
      <w:bookmarkStart w:id="220" w:name="_Toc309205497"/>
      <w:bookmarkStart w:id="221" w:name="_Toc98421391"/>
      <w:bookmarkStart w:id="222" w:name="_Toc141511369"/>
      <w:bookmarkStart w:id="223" w:name="_Ref136665745"/>
      <w:bookmarkStart w:id="224" w:name="_Toc141511368"/>
      <w:r w:rsidRPr="0042617A">
        <w:rPr>
          <w:sz w:val="24"/>
          <w:szCs w:val="24"/>
        </w:rPr>
        <w:t>Dokumentų perdavimas</w:t>
      </w:r>
      <w:bookmarkEnd w:id="216"/>
      <w:r w:rsidRPr="0042617A">
        <w:rPr>
          <w:sz w:val="24"/>
          <w:szCs w:val="24"/>
        </w:rPr>
        <w:t xml:space="preserve"> ir saugojimas</w:t>
      </w:r>
      <w:bookmarkEnd w:id="217"/>
      <w:bookmarkEnd w:id="218"/>
      <w:bookmarkEnd w:id="219"/>
      <w:bookmarkEnd w:id="220"/>
      <w:bookmarkEnd w:id="221"/>
    </w:p>
    <w:p w14:paraId="0C92506B" w14:textId="77777777" w:rsidR="00F467EC" w:rsidRPr="0042617A" w:rsidRDefault="00F467EC" w:rsidP="00EF5A29">
      <w:pPr>
        <w:pStyle w:val="paragrafai"/>
        <w:ind w:left="993"/>
        <w:rPr>
          <w:sz w:val="24"/>
          <w:szCs w:val="24"/>
        </w:rPr>
      </w:pPr>
      <w:bookmarkStart w:id="225" w:name="_Ref407691642"/>
      <w:r w:rsidRPr="0042617A">
        <w:rPr>
          <w:sz w:val="24"/>
          <w:szCs w:val="24"/>
        </w:rPr>
        <w:t xml:space="preserve">Privatus subjektas privalo saugoti visus finansinės atskaitomybės dokumentus ir sutartis, susijusias su įsipareigojimų pagal Sutartį vykdymu, ne trumpiau kaip iki Sutarties </w:t>
      </w:r>
      <w:r w:rsidR="00EA162B" w:rsidRPr="0042617A">
        <w:rPr>
          <w:sz w:val="24"/>
          <w:szCs w:val="24"/>
        </w:rPr>
        <w:t xml:space="preserve">pabaigos ir </w:t>
      </w:r>
      <w:r w:rsidR="007C7FBA">
        <w:rPr>
          <w:sz w:val="24"/>
          <w:szCs w:val="24"/>
        </w:rPr>
        <w:t>2 (du) metus</w:t>
      </w:r>
      <w:r w:rsidR="00EA162B" w:rsidRPr="0042617A">
        <w:rPr>
          <w:color w:val="FF0000"/>
          <w:sz w:val="24"/>
          <w:szCs w:val="24"/>
        </w:rPr>
        <w:t xml:space="preserve"> </w:t>
      </w:r>
      <w:r w:rsidR="00EA162B" w:rsidRPr="0042617A">
        <w:rPr>
          <w:sz w:val="24"/>
          <w:szCs w:val="24"/>
        </w:rPr>
        <w:t xml:space="preserve">po to, jeigu teisės aktai nenumato ilgesnio termino. </w:t>
      </w:r>
      <w:r w:rsidR="00715E0A">
        <w:rPr>
          <w:sz w:val="24"/>
          <w:szCs w:val="24"/>
        </w:rPr>
        <w:t xml:space="preserve">Šiame punkte nurodyti dokumentai gali būti saugomi elektroniniu formatu, jeigu tai leidžia teisės aktai. </w:t>
      </w:r>
      <w:r w:rsidR="00EA162B" w:rsidRPr="0042617A">
        <w:rPr>
          <w:sz w:val="24"/>
          <w:szCs w:val="24"/>
        </w:rPr>
        <w:t>Valdžios subjekto prašymu Privatus subjektas privalo perduoti Valdžios subjektui ar jo nurodytoms institucijoms / asmenims tinkamai patvirtintas tokių dokumentų kopijas</w:t>
      </w:r>
      <w:r w:rsidR="007C7FBA">
        <w:rPr>
          <w:sz w:val="24"/>
          <w:szCs w:val="24"/>
        </w:rPr>
        <w:t xml:space="preserve"> ne vėliau, kaip per 10 (dešimt) Darbo dienų nuo jų pareikalavimo ir, jei taikoma, sudarymo</w:t>
      </w:r>
      <w:r w:rsidR="00EA162B" w:rsidRPr="0042617A">
        <w:rPr>
          <w:sz w:val="24"/>
          <w:szCs w:val="24"/>
        </w:rPr>
        <w:t>.</w:t>
      </w:r>
      <w:bookmarkEnd w:id="225"/>
    </w:p>
    <w:p w14:paraId="6423C0A8" w14:textId="34DEA928" w:rsidR="004846F1" w:rsidRPr="0042617A" w:rsidRDefault="00F467EC" w:rsidP="00EF5A29">
      <w:pPr>
        <w:pStyle w:val="paragrafai"/>
        <w:ind w:left="993" w:hanging="567"/>
        <w:rPr>
          <w:sz w:val="24"/>
          <w:szCs w:val="24"/>
        </w:rPr>
      </w:pPr>
      <w:bookmarkStart w:id="226" w:name="_Toc284496703"/>
      <w:r w:rsidRPr="00715E0A">
        <w:rPr>
          <w:sz w:val="24"/>
          <w:szCs w:val="24"/>
        </w:rPr>
        <w:t>Pasibaigus Sutarčiai, Privatus subjektas savo lėšomis užtikrina tinkamą Privataus subjekto</w:t>
      </w:r>
      <w:r w:rsidRPr="0042617A">
        <w:rPr>
          <w:sz w:val="24"/>
          <w:szCs w:val="24"/>
        </w:rPr>
        <w:t xml:space="preserve"> dokumentų, susijusių su </w:t>
      </w:r>
      <w:r w:rsidR="007C7FBA">
        <w:rPr>
          <w:sz w:val="24"/>
          <w:szCs w:val="24"/>
        </w:rPr>
        <w:t>įsipareigojimų pagal Sutartį vykdymu, perdavimą Valdžios subjektui ar jo nurodytai institucijai / asmeniui.</w:t>
      </w:r>
      <w:bookmarkEnd w:id="226"/>
      <w:r w:rsidRPr="0042617A">
        <w:rPr>
          <w:sz w:val="24"/>
          <w:szCs w:val="24"/>
        </w:rPr>
        <w:t xml:space="preserve"> Bet kuriuo atveju, tokie dokumentai Valdžios subjektui perduodami ne vėliau kaip</w:t>
      </w:r>
      <w:r w:rsidR="007C7FBA">
        <w:rPr>
          <w:sz w:val="24"/>
          <w:szCs w:val="24"/>
        </w:rPr>
        <w:t xml:space="preserve"> iki Sutarties pabaigos.</w:t>
      </w:r>
      <w:r w:rsidR="004846F1" w:rsidRPr="0042617A">
        <w:rPr>
          <w:sz w:val="24"/>
          <w:szCs w:val="24"/>
        </w:rPr>
        <w:t xml:space="preserve"> Nepaisant to, Privatus subjektas privalo pasilikti ir saugoti Sutarties </w:t>
      </w:r>
      <w:r w:rsidR="0084636C" w:rsidRPr="00C92AF3">
        <w:rPr>
          <w:sz w:val="24"/>
          <w:szCs w:val="24"/>
        </w:rPr>
        <w:fldChar w:fldCharType="begin"/>
      </w:r>
      <w:r w:rsidR="0084636C" w:rsidRPr="0042617A">
        <w:rPr>
          <w:sz w:val="24"/>
          <w:szCs w:val="24"/>
        </w:rPr>
        <w:instrText xml:space="preserve"> REF _Ref407691642 \r \h </w:instrText>
      </w:r>
      <w:r w:rsidR="002D5DCF" w:rsidRPr="0042617A">
        <w:rPr>
          <w:sz w:val="24"/>
          <w:szCs w:val="24"/>
        </w:rPr>
        <w:instrText xml:space="preserve"> \* MERGEFORMAT </w:instrText>
      </w:r>
      <w:r w:rsidR="0084636C" w:rsidRPr="00C92AF3">
        <w:rPr>
          <w:sz w:val="24"/>
          <w:szCs w:val="24"/>
        </w:rPr>
      </w:r>
      <w:r w:rsidR="0084636C" w:rsidRPr="00C92AF3">
        <w:rPr>
          <w:sz w:val="24"/>
          <w:szCs w:val="24"/>
        </w:rPr>
        <w:fldChar w:fldCharType="separate"/>
      </w:r>
      <w:r w:rsidR="00B87438">
        <w:rPr>
          <w:sz w:val="24"/>
          <w:szCs w:val="24"/>
        </w:rPr>
        <w:t>11.1</w:t>
      </w:r>
      <w:r w:rsidR="0084636C" w:rsidRPr="00C92AF3">
        <w:rPr>
          <w:sz w:val="24"/>
          <w:szCs w:val="24"/>
        </w:rPr>
        <w:fldChar w:fldCharType="end"/>
      </w:r>
      <w:r w:rsidR="004846F1" w:rsidRPr="0042617A">
        <w:rPr>
          <w:sz w:val="24"/>
          <w:szCs w:val="24"/>
        </w:rPr>
        <w:t> punkte nurodytą terminą tokių dokumentų tinkamai patvirtintas kopijas.</w:t>
      </w:r>
    </w:p>
    <w:p w14:paraId="4AA2D82E" w14:textId="77777777" w:rsidR="00F467EC" w:rsidRPr="0042617A" w:rsidRDefault="00F467EC" w:rsidP="00EF5A29">
      <w:pPr>
        <w:pStyle w:val="paragrafai"/>
        <w:numPr>
          <w:ilvl w:val="0"/>
          <w:numId w:val="0"/>
        </w:numPr>
        <w:tabs>
          <w:tab w:val="num" w:pos="1063"/>
        </w:tabs>
        <w:ind w:left="993"/>
        <w:rPr>
          <w:sz w:val="24"/>
          <w:szCs w:val="24"/>
        </w:rPr>
      </w:pPr>
    </w:p>
    <w:p w14:paraId="644C2CCF" w14:textId="77777777" w:rsidR="00F467EC" w:rsidRPr="0042617A" w:rsidRDefault="00F467EC" w:rsidP="00EF5A29">
      <w:pPr>
        <w:pStyle w:val="Antrat2"/>
        <w:tabs>
          <w:tab w:val="num" w:pos="1063"/>
        </w:tabs>
        <w:ind w:left="993"/>
        <w:rPr>
          <w:sz w:val="24"/>
          <w:szCs w:val="24"/>
        </w:rPr>
      </w:pPr>
      <w:bookmarkStart w:id="227" w:name="_Toc284496704"/>
      <w:bookmarkStart w:id="228" w:name="_Toc293074451"/>
      <w:bookmarkStart w:id="229" w:name="_Toc297646376"/>
      <w:bookmarkStart w:id="230" w:name="_Toc300049723"/>
      <w:bookmarkStart w:id="231" w:name="_Toc309205498"/>
      <w:bookmarkStart w:id="232" w:name="_Toc98421392"/>
      <w:bookmarkStart w:id="233" w:name="_Ref135655125"/>
      <w:r w:rsidRPr="0042617A">
        <w:rPr>
          <w:sz w:val="24"/>
          <w:szCs w:val="24"/>
        </w:rPr>
        <w:t>Valdžios subjekto įsipareigojimai</w:t>
      </w:r>
      <w:bookmarkEnd w:id="227"/>
      <w:bookmarkEnd w:id="228"/>
      <w:bookmarkEnd w:id="229"/>
      <w:bookmarkEnd w:id="230"/>
      <w:bookmarkEnd w:id="231"/>
      <w:bookmarkEnd w:id="232"/>
    </w:p>
    <w:p w14:paraId="595FE1B5" w14:textId="77777777" w:rsidR="00F467EC" w:rsidRPr="0042617A" w:rsidRDefault="00F467EC" w:rsidP="00EF5A29">
      <w:pPr>
        <w:pStyle w:val="paragrafai"/>
        <w:ind w:left="993"/>
        <w:rPr>
          <w:sz w:val="24"/>
          <w:szCs w:val="24"/>
        </w:rPr>
      </w:pPr>
      <w:r w:rsidRPr="0042617A">
        <w:rPr>
          <w:sz w:val="24"/>
          <w:szCs w:val="24"/>
        </w:rPr>
        <w:t>Valdžios subjektas įsipareigoja laiku vykdyti savo įsipareigojimus pagal Sutartį ir operatyvia</w:t>
      </w:r>
      <w:r w:rsidR="00266F48" w:rsidRPr="0042617A">
        <w:rPr>
          <w:sz w:val="24"/>
          <w:szCs w:val="24"/>
        </w:rPr>
        <w:t>i</w:t>
      </w:r>
      <w:r w:rsidRPr="0042617A">
        <w:rPr>
          <w:sz w:val="24"/>
          <w:szCs w:val="24"/>
        </w:rPr>
        <w:t xml:space="preserve"> bendradarbiauti su Investuotoju ir Privačiu subjektu sprendžiant su Sutarties vykdymu susijusius klausimus.</w:t>
      </w:r>
      <w:r w:rsidR="007221EC" w:rsidRPr="0042617A">
        <w:rPr>
          <w:sz w:val="24"/>
          <w:szCs w:val="24"/>
        </w:rPr>
        <w:t xml:space="preserve"> </w:t>
      </w:r>
    </w:p>
    <w:p w14:paraId="4E62B4CB" w14:textId="77777777" w:rsidR="0084636C" w:rsidRPr="0042617A" w:rsidRDefault="00F467EC" w:rsidP="00EF5A29">
      <w:pPr>
        <w:pStyle w:val="paragrafai"/>
        <w:ind w:left="993"/>
        <w:rPr>
          <w:sz w:val="24"/>
          <w:szCs w:val="24"/>
        </w:rPr>
      </w:pPr>
      <w:r w:rsidRPr="0042617A">
        <w:rPr>
          <w:sz w:val="24"/>
          <w:szCs w:val="24"/>
        </w:rPr>
        <w:lastRenderedPageBreak/>
        <w:t>Valdžios subjektas privalo užtikrinti, kad tiek jam pačiam, tiek jo įgaliotiems asmenims naudojantis Valdžios subjektui pagal Sutartį suteiktomis teisėmis būtų kuo mažiau trukdoma Privataus subjekto veikla ir Sutarties vykdymas</w:t>
      </w:r>
      <w:r w:rsidR="0084636C" w:rsidRPr="0042617A">
        <w:rPr>
          <w:sz w:val="24"/>
          <w:szCs w:val="24"/>
        </w:rPr>
        <w:t>.</w:t>
      </w:r>
    </w:p>
    <w:p w14:paraId="3BBEB9FF" w14:textId="3A954BEF" w:rsidR="00F467EC" w:rsidRPr="00F561D7" w:rsidRDefault="00F467EC" w:rsidP="00F561D7">
      <w:pPr>
        <w:pStyle w:val="paragrafai"/>
        <w:tabs>
          <w:tab w:val="num" w:pos="851"/>
        </w:tabs>
        <w:ind w:left="993" w:hanging="496"/>
        <w:rPr>
          <w:sz w:val="24"/>
          <w:szCs w:val="24"/>
        </w:rPr>
      </w:pPr>
      <w:r w:rsidRPr="00F561D7">
        <w:rPr>
          <w:sz w:val="24"/>
          <w:szCs w:val="24"/>
        </w:rPr>
        <w:t>Valdžios subjektas turi laiku mokėti Metinį atlyginimą Privačiam subjektui už šio teikiamas Paslaugas</w:t>
      </w:r>
      <w:r w:rsidR="00563D3F" w:rsidRPr="00F561D7">
        <w:rPr>
          <w:sz w:val="24"/>
          <w:szCs w:val="24"/>
        </w:rPr>
        <w:t xml:space="preserve"> ir atliktus Darbus</w:t>
      </w:r>
      <w:r w:rsidRPr="00F561D7">
        <w:rPr>
          <w:sz w:val="24"/>
          <w:szCs w:val="24"/>
        </w:rPr>
        <w:t xml:space="preserve">, kaip tai numatyta Sutarties </w:t>
      </w:r>
      <w:r w:rsidRPr="00F561D7">
        <w:rPr>
          <w:sz w:val="24"/>
          <w:szCs w:val="24"/>
        </w:rPr>
        <w:fldChar w:fldCharType="begin"/>
      </w:r>
      <w:r w:rsidRPr="00F561D7">
        <w:rPr>
          <w:sz w:val="24"/>
          <w:szCs w:val="24"/>
        </w:rPr>
        <w:instrText xml:space="preserve"> REF _Ref292957497 \r \h  \* MERGEFORMAT </w:instrText>
      </w:r>
      <w:r w:rsidRPr="00F561D7">
        <w:rPr>
          <w:sz w:val="24"/>
          <w:szCs w:val="24"/>
        </w:rPr>
      </w:r>
      <w:r w:rsidRPr="00F561D7">
        <w:rPr>
          <w:sz w:val="24"/>
          <w:szCs w:val="24"/>
        </w:rPr>
        <w:fldChar w:fldCharType="separate"/>
      </w:r>
      <w:r w:rsidR="00B87438">
        <w:rPr>
          <w:sz w:val="24"/>
          <w:szCs w:val="24"/>
        </w:rPr>
        <w:t>22</w:t>
      </w:r>
      <w:r w:rsidRPr="00F561D7">
        <w:rPr>
          <w:sz w:val="24"/>
          <w:szCs w:val="24"/>
        </w:rPr>
        <w:fldChar w:fldCharType="end"/>
      </w:r>
      <w:r w:rsidRPr="00F561D7">
        <w:rPr>
          <w:sz w:val="24"/>
          <w:szCs w:val="24"/>
        </w:rPr>
        <w:t> punkte. Valdžios subjektas įsipareigoja nedelsdamas informuoti Privatų subjektą apie finansinius sunkumus</w:t>
      </w:r>
      <w:r w:rsidR="007A4AA6" w:rsidRPr="007A4AA6">
        <w:rPr>
          <w:rFonts w:ascii="Arial" w:eastAsia="Arial" w:hAnsi="Arial" w:cs="Arial"/>
          <w:color w:val="000000"/>
        </w:rPr>
        <w:t xml:space="preserve"> </w:t>
      </w:r>
      <w:r w:rsidR="007A4AA6" w:rsidRPr="004164CE">
        <w:rPr>
          <w:sz w:val="24"/>
          <w:szCs w:val="24"/>
        </w:rPr>
        <w:t>arba galimus finansų arba kredito įstaigų trikdžius (jeigu tokie buvo žinomi)</w:t>
      </w:r>
      <w:r w:rsidRPr="004164CE">
        <w:rPr>
          <w:sz w:val="24"/>
          <w:szCs w:val="24"/>
        </w:rPr>
        <w:t>,</w:t>
      </w:r>
      <w:r w:rsidRPr="00F561D7">
        <w:rPr>
          <w:sz w:val="24"/>
          <w:szCs w:val="24"/>
        </w:rPr>
        <w:t xml:space="preserve"> kurie gali sukliudyti Valdžios subjektui tinkamai ir/ar laiku sumokėti atlygį Privačiam subjektui, ir apie priemones, kurių Valdžios subjektas imasi, siekdamas juos pašalinti</w:t>
      </w:r>
      <w:r w:rsidR="004512D8" w:rsidRPr="00F561D7">
        <w:rPr>
          <w:sz w:val="24"/>
          <w:szCs w:val="24"/>
        </w:rPr>
        <w:t xml:space="preserve">, </w:t>
      </w:r>
      <w:r w:rsidR="004512D8" w:rsidRPr="004512D8">
        <w:rPr>
          <w:sz w:val="24"/>
          <w:szCs w:val="24"/>
        </w:rPr>
        <w:t>tačiau tai neatleidžia Valdžios subjekto nuo jo įsipareigojimų vykdymo Sutartyje numatyta tvarka.</w:t>
      </w:r>
    </w:p>
    <w:p w14:paraId="1EF234D8" w14:textId="5F98E818" w:rsidR="00462D90" w:rsidRPr="00F561D7" w:rsidRDefault="00F467EC" w:rsidP="000D65CE">
      <w:pPr>
        <w:pStyle w:val="paragrafai"/>
        <w:ind w:left="993"/>
        <w:rPr>
          <w:sz w:val="24"/>
          <w:szCs w:val="24"/>
        </w:rPr>
      </w:pPr>
      <w:bookmarkStart w:id="234" w:name="_Ref89159483"/>
      <w:bookmarkStart w:id="235" w:name="_Ref135671279"/>
      <w:bookmarkStart w:id="236" w:name="_Toc284496707"/>
      <w:bookmarkEnd w:id="233"/>
      <w:r w:rsidRPr="00F561D7">
        <w:rPr>
          <w:sz w:val="24"/>
          <w:szCs w:val="24"/>
        </w:rPr>
        <w:t xml:space="preserve">Privataus subjekto ar Investuotojo prašymu, Valdžios subjektas pagal teisės aktuose numatytą savo kompetenciją </w:t>
      </w:r>
      <w:r w:rsidR="008465C3" w:rsidRPr="00F561D7">
        <w:rPr>
          <w:sz w:val="24"/>
          <w:szCs w:val="24"/>
        </w:rPr>
        <w:t>ar jei tai numatyta Sutartyje, nedelsiant</w:t>
      </w:r>
      <w:r w:rsidRPr="00F561D7">
        <w:rPr>
          <w:sz w:val="24"/>
          <w:szCs w:val="24"/>
        </w:rPr>
        <w:t xml:space="preserve">, bet ne vėliau kaip per 10 (dešimt) Darbo dienų, išskyrus </w:t>
      </w:r>
      <w:r w:rsidR="004B67B1" w:rsidRPr="00F561D7">
        <w:rPr>
          <w:sz w:val="24"/>
          <w:szCs w:val="24"/>
        </w:rPr>
        <w:t xml:space="preserve">tuos </w:t>
      </w:r>
      <w:r w:rsidRPr="00F561D7">
        <w:rPr>
          <w:sz w:val="24"/>
          <w:szCs w:val="24"/>
        </w:rPr>
        <w:t xml:space="preserve">atvejus, kai šioje Sutartyje </w:t>
      </w:r>
      <w:r w:rsidR="00790F61" w:rsidRPr="00F561D7">
        <w:rPr>
          <w:sz w:val="24"/>
          <w:szCs w:val="24"/>
        </w:rPr>
        <w:t xml:space="preserve">ar teisės aktuose </w:t>
      </w:r>
      <w:r w:rsidRPr="00F561D7">
        <w:rPr>
          <w:sz w:val="24"/>
          <w:szCs w:val="24"/>
        </w:rPr>
        <w:t>numatyti kiti terminai</w:t>
      </w:r>
      <w:r w:rsidR="00F561D7">
        <w:rPr>
          <w:sz w:val="24"/>
          <w:szCs w:val="24"/>
        </w:rPr>
        <w:t>,</w:t>
      </w:r>
      <w:r w:rsidR="003A2429" w:rsidRPr="00F561D7">
        <w:rPr>
          <w:sz w:val="24"/>
          <w:szCs w:val="24"/>
        </w:rPr>
        <w:t xml:space="preserve"> ar </w:t>
      </w:r>
      <w:r w:rsidR="00F561D7">
        <w:rPr>
          <w:sz w:val="24"/>
          <w:szCs w:val="24"/>
        </w:rPr>
        <w:t xml:space="preserve">kai </w:t>
      </w:r>
      <w:r w:rsidR="003A2429" w:rsidRPr="00F561D7">
        <w:rPr>
          <w:sz w:val="24"/>
          <w:szCs w:val="24"/>
        </w:rPr>
        <w:t>Valdžios subjektas privalo kreiptis</w:t>
      </w:r>
      <w:r w:rsidR="00790F61" w:rsidRPr="00F561D7">
        <w:rPr>
          <w:sz w:val="24"/>
          <w:szCs w:val="24"/>
        </w:rPr>
        <w:t xml:space="preserve"> informacijos</w:t>
      </w:r>
      <w:r w:rsidR="003A2429" w:rsidRPr="00F561D7">
        <w:rPr>
          <w:sz w:val="24"/>
          <w:szCs w:val="24"/>
        </w:rPr>
        <w:t xml:space="preserve"> į</w:t>
      </w:r>
      <w:r w:rsidR="00790F61" w:rsidRPr="00F561D7">
        <w:rPr>
          <w:sz w:val="24"/>
          <w:szCs w:val="24"/>
        </w:rPr>
        <w:t xml:space="preserve"> kompetentingas  valstybės/ savivaldybės institucijas</w:t>
      </w:r>
      <w:r w:rsidRPr="00F561D7">
        <w:rPr>
          <w:sz w:val="24"/>
          <w:szCs w:val="24"/>
        </w:rPr>
        <w:t xml:space="preserve">, privalo išduoti Privačiam subjektui visus sutikimus, suderinimus, patvirtinimus, </w:t>
      </w:r>
      <w:r w:rsidR="00563D3F" w:rsidRPr="00F561D7">
        <w:rPr>
          <w:sz w:val="24"/>
          <w:szCs w:val="24"/>
        </w:rPr>
        <w:t xml:space="preserve">įgaliojimus, </w:t>
      </w:r>
      <w:r w:rsidRPr="00F561D7">
        <w:rPr>
          <w:sz w:val="24"/>
          <w:szCs w:val="24"/>
        </w:rPr>
        <w:t xml:space="preserve">leidimus ir/ar licencijas, reikalingas Sutartyje numatytų teisių ir </w:t>
      </w:r>
      <w:r w:rsidR="008465C3" w:rsidRPr="00F561D7">
        <w:rPr>
          <w:sz w:val="24"/>
          <w:szCs w:val="24"/>
        </w:rPr>
        <w:t>pareigų</w:t>
      </w:r>
      <w:r w:rsidRPr="00F561D7">
        <w:rPr>
          <w:sz w:val="24"/>
          <w:szCs w:val="24"/>
        </w:rPr>
        <w:t xml:space="preserve"> įgyvendinimui, jeigu teisę gauti šiuos </w:t>
      </w:r>
      <w:r w:rsidR="004B67B1" w:rsidRPr="00F561D7">
        <w:rPr>
          <w:sz w:val="24"/>
          <w:szCs w:val="24"/>
        </w:rPr>
        <w:t>sutikimus</w:t>
      </w:r>
      <w:r w:rsidRPr="00F561D7">
        <w:rPr>
          <w:sz w:val="24"/>
          <w:szCs w:val="24"/>
        </w:rPr>
        <w:t>,</w:t>
      </w:r>
      <w:r w:rsidR="004B67B1" w:rsidRPr="00F561D7">
        <w:rPr>
          <w:sz w:val="24"/>
          <w:szCs w:val="24"/>
        </w:rPr>
        <w:t xml:space="preserve"> suderinimus,</w:t>
      </w:r>
      <w:r w:rsidRPr="00F561D7">
        <w:rPr>
          <w:sz w:val="24"/>
          <w:szCs w:val="24"/>
        </w:rPr>
        <w:t xml:space="preserve"> patvirtinimus, </w:t>
      </w:r>
      <w:r w:rsidR="00563D3F" w:rsidRPr="00F561D7">
        <w:rPr>
          <w:sz w:val="24"/>
          <w:szCs w:val="24"/>
        </w:rPr>
        <w:t xml:space="preserve">įgaliojimus, </w:t>
      </w:r>
      <w:r w:rsidRPr="00F561D7">
        <w:rPr>
          <w:sz w:val="24"/>
          <w:szCs w:val="24"/>
        </w:rPr>
        <w:t>leidimus ir / ar licencijas</w:t>
      </w:r>
      <w:r w:rsidR="00834DC6" w:rsidRPr="00F561D7">
        <w:rPr>
          <w:sz w:val="24"/>
          <w:szCs w:val="24"/>
        </w:rPr>
        <w:t xml:space="preserve"> ar teisę kreiptis dėl jų gavimo</w:t>
      </w:r>
      <w:r w:rsidRPr="00F561D7">
        <w:rPr>
          <w:sz w:val="24"/>
          <w:szCs w:val="24"/>
        </w:rPr>
        <w:t xml:space="preserve"> Privačiam subjektui numato teisės aktai ar Sutartis ir Valdžios subjektui buvo pateikta visa reikalinga informacija ir dokumentai. Valdžios subjektas neturi teisės nepagrįstai atsisakyti išduoti šiame punkte numatytus </w:t>
      </w:r>
      <w:r w:rsidR="006C414A" w:rsidRPr="00F561D7">
        <w:rPr>
          <w:sz w:val="24"/>
          <w:szCs w:val="24"/>
        </w:rPr>
        <w:t>sutikimus</w:t>
      </w:r>
      <w:r w:rsidRPr="00F561D7">
        <w:rPr>
          <w:sz w:val="24"/>
          <w:szCs w:val="24"/>
        </w:rPr>
        <w:t>,</w:t>
      </w:r>
      <w:r w:rsidR="00FF73C0" w:rsidRPr="00F561D7">
        <w:rPr>
          <w:sz w:val="24"/>
          <w:szCs w:val="24"/>
        </w:rPr>
        <w:t xml:space="preserve"> </w:t>
      </w:r>
      <w:r w:rsidR="004B67B1" w:rsidRPr="00F561D7">
        <w:rPr>
          <w:sz w:val="24"/>
          <w:szCs w:val="24"/>
        </w:rPr>
        <w:t>suderinimus,</w:t>
      </w:r>
      <w:r w:rsidRPr="00F561D7">
        <w:rPr>
          <w:sz w:val="24"/>
          <w:szCs w:val="24"/>
        </w:rPr>
        <w:t xml:space="preserve"> patvirtinimus, </w:t>
      </w:r>
      <w:r w:rsidR="00563D3F" w:rsidRPr="00F561D7">
        <w:rPr>
          <w:sz w:val="24"/>
          <w:szCs w:val="24"/>
        </w:rPr>
        <w:t xml:space="preserve">įgaliojimus, </w:t>
      </w:r>
      <w:r w:rsidRPr="00F561D7">
        <w:rPr>
          <w:sz w:val="24"/>
          <w:szCs w:val="24"/>
        </w:rPr>
        <w:t>leidimus ir licencijas. Valdžios subjekt</w:t>
      </w:r>
      <w:r w:rsidR="00BC721D" w:rsidRPr="00F561D7">
        <w:rPr>
          <w:sz w:val="24"/>
          <w:szCs w:val="24"/>
        </w:rPr>
        <w:t>ui</w:t>
      </w:r>
      <w:r w:rsidRPr="00F561D7">
        <w:rPr>
          <w:sz w:val="24"/>
          <w:szCs w:val="24"/>
        </w:rPr>
        <w:t xml:space="preserve"> šiame punkte nurodytu ar kitu Sutartyje nustatytu terminu neišda</w:t>
      </w:r>
      <w:r w:rsidR="00BC721D" w:rsidRPr="00F561D7">
        <w:rPr>
          <w:sz w:val="24"/>
          <w:szCs w:val="24"/>
        </w:rPr>
        <w:t>vus</w:t>
      </w:r>
      <w:r w:rsidRPr="00F561D7">
        <w:rPr>
          <w:sz w:val="24"/>
          <w:szCs w:val="24"/>
        </w:rPr>
        <w:t xml:space="preserve"> nurodytų sutikimų, suderinimų, patvirtinimų</w:t>
      </w:r>
      <w:r w:rsidR="00563D3F" w:rsidRPr="00F561D7">
        <w:rPr>
          <w:sz w:val="24"/>
          <w:szCs w:val="24"/>
        </w:rPr>
        <w:t xml:space="preserve">, įgaliojimų, </w:t>
      </w:r>
      <w:r w:rsidRPr="00F561D7">
        <w:rPr>
          <w:sz w:val="24"/>
          <w:szCs w:val="24"/>
        </w:rPr>
        <w:t xml:space="preserve"> leidimų ir/ar licencijų ir nenurod</w:t>
      </w:r>
      <w:r w:rsidR="00BC721D" w:rsidRPr="00F561D7">
        <w:rPr>
          <w:sz w:val="24"/>
          <w:szCs w:val="24"/>
        </w:rPr>
        <w:t>žius</w:t>
      </w:r>
      <w:r w:rsidRPr="00F561D7">
        <w:rPr>
          <w:sz w:val="24"/>
          <w:szCs w:val="24"/>
        </w:rPr>
        <w:t xml:space="preserve"> atsisakymo motyvų, laikoma, kad nurodyti sutikimai, suderinimai, patvirtinimai, </w:t>
      </w:r>
      <w:r w:rsidR="00563D3F" w:rsidRPr="00F561D7">
        <w:rPr>
          <w:sz w:val="24"/>
          <w:szCs w:val="24"/>
        </w:rPr>
        <w:t xml:space="preserve">įgaliojimai, </w:t>
      </w:r>
      <w:r w:rsidRPr="00F561D7">
        <w:rPr>
          <w:sz w:val="24"/>
          <w:szCs w:val="24"/>
        </w:rPr>
        <w:t xml:space="preserve">leidimai ir licencijos, dėl kurių Privatus subjektas kreipėsi į Valdžios subjektą, yra išduoti. </w:t>
      </w:r>
      <w:r w:rsidR="009342F1" w:rsidRPr="00F561D7">
        <w:rPr>
          <w:sz w:val="24"/>
          <w:szCs w:val="24"/>
        </w:rPr>
        <w:t>P</w:t>
      </w:r>
      <w:r w:rsidRPr="00F561D7">
        <w:rPr>
          <w:sz w:val="24"/>
          <w:szCs w:val="24"/>
        </w:rPr>
        <w:t xml:space="preserve">rieš atlikdamas veiksmus tokio Valdžios subjekto sutikimo, suderinimo, patvirtinimo, </w:t>
      </w:r>
      <w:r w:rsidR="00563D3F" w:rsidRPr="00F561D7">
        <w:rPr>
          <w:sz w:val="24"/>
          <w:szCs w:val="24"/>
        </w:rPr>
        <w:t xml:space="preserve">įgaliojimo, </w:t>
      </w:r>
      <w:r w:rsidRPr="00F561D7">
        <w:rPr>
          <w:sz w:val="24"/>
          <w:szCs w:val="24"/>
        </w:rPr>
        <w:t>leidimo ar licencijos pagrindu</w:t>
      </w:r>
      <w:r w:rsidR="00462D90" w:rsidRPr="00F561D7">
        <w:rPr>
          <w:sz w:val="24"/>
          <w:szCs w:val="24"/>
        </w:rPr>
        <w:t xml:space="preserve"> (</w:t>
      </w:r>
      <w:r w:rsidRPr="00F561D7">
        <w:rPr>
          <w:sz w:val="24"/>
          <w:szCs w:val="24"/>
        </w:rPr>
        <w:t xml:space="preserve">jeigu tokių veiksmų atlikimas be aiškiai išreikšto Valdžios subjekto sutikimo, suderinimo, patvirtinimo, </w:t>
      </w:r>
      <w:r w:rsidR="00563D3F" w:rsidRPr="00F561D7">
        <w:rPr>
          <w:sz w:val="24"/>
          <w:szCs w:val="24"/>
        </w:rPr>
        <w:t xml:space="preserve">įgaliojimo, </w:t>
      </w:r>
      <w:r w:rsidRPr="00F561D7">
        <w:rPr>
          <w:sz w:val="24"/>
          <w:szCs w:val="24"/>
        </w:rPr>
        <w:t>leidimo ar licencijos neprieštarauja imperatyviems teisės aktų reikalavimams</w:t>
      </w:r>
      <w:r w:rsidR="00462D90" w:rsidRPr="00F561D7">
        <w:rPr>
          <w:sz w:val="24"/>
          <w:szCs w:val="24"/>
        </w:rPr>
        <w:t>)</w:t>
      </w:r>
      <w:r w:rsidRPr="00F561D7">
        <w:rPr>
          <w:sz w:val="24"/>
          <w:szCs w:val="24"/>
        </w:rPr>
        <w:t xml:space="preserve">, Privatus subjektas raštu apie tai informuoja Valdžios subjektą. </w:t>
      </w:r>
      <w:r w:rsidR="00462D90" w:rsidRPr="00F561D7">
        <w:rPr>
          <w:sz w:val="24"/>
          <w:szCs w:val="24"/>
        </w:rPr>
        <w:t xml:space="preserve">Šalys šiuo susitaria, kad tuo atveju, jeigu be aiškiai išreikšto Valdžios subjekto sutikimo, suderinimo, patvirtinimo, </w:t>
      </w:r>
      <w:r w:rsidR="00563D3F" w:rsidRPr="00F561D7">
        <w:rPr>
          <w:sz w:val="24"/>
          <w:szCs w:val="24"/>
        </w:rPr>
        <w:t xml:space="preserve">įgaliojimo, </w:t>
      </w:r>
      <w:r w:rsidR="00462D90" w:rsidRPr="00F561D7">
        <w:rPr>
          <w:sz w:val="24"/>
          <w:szCs w:val="24"/>
        </w:rPr>
        <w:t>leidimo ar licencijos</w:t>
      </w:r>
      <w:r w:rsidR="003A2429" w:rsidRPr="00F561D7">
        <w:rPr>
          <w:sz w:val="24"/>
          <w:szCs w:val="24"/>
        </w:rPr>
        <w:t xml:space="preserve">, </w:t>
      </w:r>
      <w:r w:rsidR="003A2429" w:rsidRPr="004512D8">
        <w:rPr>
          <w:sz w:val="24"/>
          <w:szCs w:val="24"/>
        </w:rPr>
        <w:t xml:space="preserve">kaip tai numato šis </w:t>
      </w:r>
      <w:r w:rsidR="00916C5F">
        <w:rPr>
          <w:sz w:val="24"/>
          <w:szCs w:val="24"/>
        </w:rPr>
        <w:t xml:space="preserve">Sutarties </w:t>
      </w:r>
      <w:r w:rsidR="00916C5F">
        <w:rPr>
          <w:sz w:val="24"/>
          <w:szCs w:val="24"/>
        </w:rPr>
        <w:fldChar w:fldCharType="begin"/>
      </w:r>
      <w:r w:rsidR="00916C5F">
        <w:rPr>
          <w:sz w:val="24"/>
          <w:szCs w:val="24"/>
        </w:rPr>
        <w:instrText xml:space="preserve"> REF _Ref89159483 \r \h </w:instrText>
      </w:r>
      <w:r w:rsidR="00916C5F">
        <w:rPr>
          <w:sz w:val="24"/>
          <w:szCs w:val="24"/>
        </w:rPr>
      </w:r>
      <w:r w:rsidR="00916C5F">
        <w:rPr>
          <w:sz w:val="24"/>
          <w:szCs w:val="24"/>
        </w:rPr>
        <w:fldChar w:fldCharType="separate"/>
      </w:r>
      <w:r w:rsidR="00B87438">
        <w:rPr>
          <w:sz w:val="24"/>
          <w:szCs w:val="24"/>
        </w:rPr>
        <w:t>12.4</w:t>
      </w:r>
      <w:r w:rsidR="00916C5F">
        <w:rPr>
          <w:sz w:val="24"/>
          <w:szCs w:val="24"/>
        </w:rPr>
        <w:fldChar w:fldCharType="end"/>
      </w:r>
      <w:r w:rsidR="00916C5F">
        <w:rPr>
          <w:sz w:val="24"/>
          <w:szCs w:val="24"/>
        </w:rPr>
        <w:t xml:space="preserve"> </w:t>
      </w:r>
      <w:r w:rsidR="003A2429" w:rsidRPr="004512D8">
        <w:rPr>
          <w:sz w:val="24"/>
          <w:szCs w:val="24"/>
        </w:rPr>
        <w:t>punktas,</w:t>
      </w:r>
      <w:r w:rsidR="00462D90" w:rsidRPr="00F561D7">
        <w:rPr>
          <w:sz w:val="24"/>
          <w:szCs w:val="24"/>
        </w:rPr>
        <w:t xml:space="preserve"> Privatus subjektas negali </w:t>
      </w:r>
      <w:r w:rsidR="00FD574A" w:rsidRPr="00F561D7">
        <w:rPr>
          <w:sz w:val="24"/>
          <w:szCs w:val="24"/>
        </w:rPr>
        <w:t xml:space="preserve">tinkamai </w:t>
      </w:r>
      <w:r w:rsidR="00462D90" w:rsidRPr="00F561D7">
        <w:rPr>
          <w:sz w:val="24"/>
          <w:szCs w:val="24"/>
        </w:rPr>
        <w:t xml:space="preserve">atlikti savo įsipareigojimų pagal Sutartį vykdymui reikalingų teisėtų veiksmų, tokį sutikimą, suderinimą, patvirtinimą, </w:t>
      </w:r>
      <w:r w:rsidR="00563D3F" w:rsidRPr="00F561D7">
        <w:rPr>
          <w:sz w:val="24"/>
          <w:szCs w:val="24"/>
        </w:rPr>
        <w:t xml:space="preserve">įgaliojimą, </w:t>
      </w:r>
      <w:r w:rsidR="00462D90" w:rsidRPr="00F561D7">
        <w:rPr>
          <w:sz w:val="24"/>
          <w:szCs w:val="24"/>
        </w:rPr>
        <w:t>leidimą ar licenciją Valdžios subjektas įsipareigoja išduoti ne vėliau kaip per 10 (dešimt) Darbo dienų nuo visos reikalingos informacijos bei dokumentų gavimo datos, o jeigu nepagrįstai atsisako tai padaryti, toks atsisakymas laikomas Kompensavimo įvykiu.</w:t>
      </w:r>
      <w:bookmarkEnd w:id="234"/>
    </w:p>
    <w:p w14:paraId="4CE207B4" w14:textId="3192B329" w:rsidR="00F467EC" w:rsidRPr="00F561D7" w:rsidRDefault="00F467EC" w:rsidP="000D65CE">
      <w:pPr>
        <w:pStyle w:val="paragrafai"/>
        <w:ind w:left="993"/>
        <w:rPr>
          <w:sz w:val="24"/>
          <w:szCs w:val="24"/>
        </w:rPr>
      </w:pPr>
      <w:r w:rsidRPr="00F561D7">
        <w:rPr>
          <w:sz w:val="24"/>
          <w:szCs w:val="24"/>
        </w:rPr>
        <w:t xml:space="preserve">Jeigu Sutarties įgyvendinimui reikiamų leidimų ir licencijų išdavimas yra priskirtas ne Valdžios subjekto, bet kitų valstybės / savivaldybės institucijų kompetencijai, Privataus subjekto ar Investuotojo prašymu bei savo teisių ribose Valdžios subjektas deda </w:t>
      </w:r>
      <w:r w:rsidR="000968CC" w:rsidRPr="00F561D7">
        <w:rPr>
          <w:sz w:val="24"/>
          <w:szCs w:val="24"/>
        </w:rPr>
        <w:t>protingas</w:t>
      </w:r>
      <w:r w:rsidRPr="00F561D7">
        <w:rPr>
          <w:sz w:val="24"/>
          <w:szCs w:val="24"/>
        </w:rPr>
        <w:t xml:space="preserve"> pastangas (tarpininkauja, teikia papildomą informaciją, </w:t>
      </w:r>
      <w:r w:rsidR="004512D8" w:rsidRPr="004512D8">
        <w:rPr>
          <w:sz w:val="24"/>
          <w:szCs w:val="24"/>
        </w:rPr>
        <w:t>kai tai neprieštarauja teisės aktams ir viešajam interesui</w:t>
      </w:r>
      <w:r w:rsidR="000968CC" w:rsidRPr="00F561D7">
        <w:rPr>
          <w:sz w:val="24"/>
          <w:szCs w:val="24"/>
        </w:rPr>
        <w:t xml:space="preserve">, </w:t>
      </w:r>
      <w:r w:rsidRPr="00F561D7">
        <w:rPr>
          <w:sz w:val="24"/>
          <w:szCs w:val="24"/>
        </w:rPr>
        <w:t>duoda sutikimus ar įgaliojimus ir pan.), kad reikiami leidimai ir licencijos būtų išduoti</w:t>
      </w:r>
      <w:r w:rsidR="000968CC" w:rsidRPr="00F561D7">
        <w:rPr>
          <w:sz w:val="24"/>
          <w:szCs w:val="24"/>
        </w:rPr>
        <w:t xml:space="preserve"> ar atnaujinti per įmanomai trumpesnį laiką</w:t>
      </w:r>
      <w:r w:rsidRPr="00F561D7">
        <w:rPr>
          <w:sz w:val="24"/>
          <w:szCs w:val="24"/>
        </w:rPr>
        <w:t>.</w:t>
      </w:r>
    </w:p>
    <w:p w14:paraId="164E57F0" w14:textId="77777777" w:rsidR="00F467EC" w:rsidRPr="00C22664" w:rsidRDefault="00F467EC" w:rsidP="00C22664">
      <w:pPr>
        <w:pStyle w:val="paragrafai"/>
        <w:ind w:left="993"/>
        <w:rPr>
          <w:sz w:val="24"/>
          <w:szCs w:val="24"/>
        </w:rPr>
      </w:pPr>
      <w:r w:rsidRPr="0042617A">
        <w:rPr>
          <w:sz w:val="24"/>
          <w:szCs w:val="24"/>
        </w:rPr>
        <w:lastRenderedPageBreak/>
        <w:t>Privataus subjekto ar Investuotojo prašymu, Valdžios subjektas</w:t>
      </w:r>
      <w:r w:rsidR="005A34A6">
        <w:rPr>
          <w:sz w:val="24"/>
          <w:szCs w:val="24"/>
        </w:rPr>
        <w:t xml:space="preserve"> </w:t>
      </w:r>
      <w:r w:rsidRPr="0042617A">
        <w:rPr>
          <w:sz w:val="24"/>
          <w:szCs w:val="24"/>
        </w:rPr>
        <w:t>privalo ne vėliau kaip per</w:t>
      </w:r>
      <w:r w:rsidR="00563D3F">
        <w:rPr>
          <w:sz w:val="24"/>
          <w:szCs w:val="24"/>
        </w:rPr>
        <w:t xml:space="preserve"> 10 (dešimt)</w:t>
      </w:r>
      <w:r w:rsidRPr="0042617A">
        <w:rPr>
          <w:color w:val="FF0000"/>
          <w:sz w:val="24"/>
          <w:szCs w:val="24"/>
        </w:rPr>
        <w:t xml:space="preserve"> </w:t>
      </w:r>
      <w:r w:rsidR="00563D3F" w:rsidRPr="00593510">
        <w:rPr>
          <w:sz w:val="24"/>
          <w:szCs w:val="24"/>
        </w:rPr>
        <w:t xml:space="preserve">Darbo dienų </w:t>
      </w:r>
      <w:r w:rsidRPr="0042617A">
        <w:rPr>
          <w:sz w:val="24"/>
          <w:szCs w:val="24"/>
        </w:rPr>
        <w:t xml:space="preserve">nuo Privataus subjekto prašymo </w:t>
      </w:r>
      <w:r w:rsidR="00B56915" w:rsidRPr="0042617A">
        <w:rPr>
          <w:sz w:val="24"/>
          <w:szCs w:val="24"/>
        </w:rPr>
        <w:t xml:space="preserve">ir reikalingų dokumentų </w:t>
      </w:r>
      <w:r w:rsidRPr="0042617A">
        <w:rPr>
          <w:sz w:val="24"/>
          <w:szCs w:val="24"/>
        </w:rPr>
        <w:t xml:space="preserve">gavimo datos teikti visą </w:t>
      </w:r>
      <w:r w:rsidR="001A0114" w:rsidRPr="0042617A">
        <w:rPr>
          <w:sz w:val="24"/>
          <w:szCs w:val="24"/>
        </w:rPr>
        <w:t xml:space="preserve">turimą </w:t>
      </w:r>
      <w:r w:rsidRPr="0042617A">
        <w:rPr>
          <w:sz w:val="24"/>
          <w:szCs w:val="24"/>
        </w:rPr>
        <w:t>informaciją, kurios gali prireikti siekiant gauti ar atnaujinti Sutarties įgyvendinimui reikiamus leidimus ir licencijas</w:t>
      </w:r>
      <w:r w:rsidR="004E2A40" w:rsidRPr="0042617A">
        <w:rPr>
          <w:sz w:val="24"/>
          <w:szCs w:val="24"/>
        </w:rPr>
        <w:t>.</w:t>
      </w:r>
      <w:bookmarkEnd w:id="235"/>
      <w:bookmarkEnd w:id="236"/>
    </w:p>
    <w:p w14:paraId="569059F8" w14:textId="77777777" w:rsidR="00F467EC" w:rsidRPr="0042617A" w:rsidRDefault="00F467EC" w:rsidP="00F467EC">
      <w:pPr>
        <w:pStyle w:val="Antrat2"/>
        <w:rPr>
          <w:sz w:val="24"/>
          <w:szCs w:val="24"/>
        </w:rPr>
      </w:pPr>
      <w:bookmarkStart w:id="237" w:name="_Toc284496708"/>
      <w:bookmarkStart w:id="238" w:name="_Toc293074452"/>
      <w:bookmarkStart w:id="239" w:name="_Toc297646377"/>
      <w:bookmarkStart w:id="240" w:name="_Toc300049724"/>
      <w:bookmarkStart w:id="241" w:name="_Toc309205499"/>
      <w:bookmarkStart w:id="242" w:name="_Toc98421393"/>
      <w:r w:rsidRPr="0042617A">
        <w:rPr>
          <w:sz w:val="24"/>
          <w:szCs w:val="24"/>
        </w:rPr>
        <w:t xml:space="preserve">Privataus subjekto </w:t>
      </w:r>
      <w:bookmarkEnd w:id="222"/>
      <w:bookmarkEnd w:id="223"/>
      <w:r w:rsidR="0057713C" w:rsidRPr="0042617A">
        <w:rPr>
          <w:sz w:val="24"/>
          <w:szCs w:val="24"/>
        </w:rPr>
        <w:t xml:space="preserve">ir Investuotojo </w:t>
      </w:r>
      <w:r w:rsidRPr="0042617A">
        <w:rPr>
          <w:sz w:val="24"/>
          <w:szCs w:val="24"/>
        </w:rPr>
        <w:t>įsipareigojimai</w:t>
      </w:r>
      <w:bookmarkEnd w:id="237"/>
      <w:bookmarkEnd w:id="238"/>
      <w:bookmarkEnd w:id="239"/>
      <w:bookmarkEnd w:id="240"/>
      <w:bookmarkEnd w:id="241"/>
      <w:bookmarkEnd w:id="242"/>
    </w:p>
    <w:p w14:paraId="7AD85961" w14:textId="77777777" w:rsidR="004F005E" w:rsidRPr="0042617A" w:rsidRDefault="004F005E" w:rsidP="00C22664">
      <w:pPr>
        <w:pStyle w:val="paragrafai"/>
        <w:ind w:left="993"/>
        <w:rPr>
          <w:sz w:val="24"/>
          <w:szCs w:val="24"/>
        </w:rPr>
      </w:pPr>
      <w:bookmarkStart w:id="243" w:name="_Ref407782250"/>
      <w:bookmarkStart w:id="244" w:name="_Toc284496710"/>
      <w:bookmarkStart w:id="245" w:name="_Toc141511370"/>
      <w:r w:rsidRPr="0042617A">
        <w:rPr>
          <w:sz w:val="24"/>
          <w:szCs w:val="24"/>
        </w:rPr>
        <w:t>Privatus subjektas įsipareigoja laiku, efektyviai ir kokybiškai</w:t>
      </w:r>
      <w:r w:rsidR="002D027F">
        <w:rPr>
          <w:sz w:val="24"/>
          <w:szCs w:val="24"/>
        </w:rPr>
        <w:t xml:space="preserve"> atlikti Darbus</w:t>
      </w:r>
      <w:r w:rsidRPr="0042617A">
        <w:rPr>
          <w:sz w:val="24"/>
          <w:szCs w:val="24"/>
        </w:rPr>
        <w:t xml:space="preserve"> </w:t>
      </w:r>
      <w:r w:rsidR="00BD4E4F">
        <w:rPr>
          <w:sz w:val="24"/>
          <w:szCs w:val="24"/>
        </w:rPr>
        <w:t xml:space="preserve">ir </w:t>
      </w:r>
      <w:r w:rsidRPr="0042617A">
        <w:rPr>
          <w:sz w:val="24"/>
          <w:szCs w:val="24"/>
        </w:rPr>
        <w:t>teikti Paslaugas bei operatyviai bendradarbiauti su Valdžios subjektu ir jo paskirtais asmenimis visais su Sutarties vykdymu susijusiais klausimais.</w:t>
      </w:r>
      <w:bookmarkEnd w:id="243"/>
      <w:r w:rsidRPr="0042617A">
        <w:rPr>
          <w:sz w:val="24"/>
          <w:szCs w:val="24"/>
        </w:rPr>
        <w:t xml:space="preserve"> </w:t>
      </w:r>
    </w:p>
    <w:p w14:paraId="58E9D9B8" w14:textId="77777777" w:rsidR="00F467EC" w:rsidRPr="007062DF" w:rsidRDefault="00F467EC" w:rsidP="00C22664">
      <w:pPr>
        <w:pStyle w:val="paragrafai"/>
        <w:ind w:left="993"/>
        <w:rPr>
          <w:sz w:val="24"/>
          <w:szCs w:val="24"/>
        </w:rPr>
      </w:pPr>
      <w:r w:rsidRPr="007062DF">
        <w:rPr>
          <w:sz w:val="24"/>
          <w:szCs w:val="24"/>
        </w:rPr>
        <w:t xml:space="preserve">Privatus subjektas savo </w:t>
      </w:r>
      <w:r w:rsidR="000323A5" w:rsidRPr="007062DF">
        <w:rPr>
          <w:sz w:val="24"/>
          <w:szCs w:val="24"/>
        </w:rPr>
        <w:t>sąnaudomis</w:t>
      </w:r>
      <w:r w:rsidRPr="007062DF">
        <w:rPr>
          <w:sz w:val="24"/>
          <w:szCs w:val="24"/>
        </w:rPr>
        <w:t xml:space="preserve"> ir rizika užtikrina, kad tiek Privatus subjektas, tiek</w:t>
      </w:r>
      <w:r w:rsidR="00BF72EA" w:rsidRPr="007062DF">
        <w:rPr>
          <w:sz w:val="24"/>
          <w:szCs w:val="24"/>
        </w:rPr>
        <w:t xml:space="preserve"> </w:t>
      </w:r>
      <w:r w:rsidR="002D027F" w:rsidRPr="007062DF">
        <w:rPr>
          <w:sz w:val="24"/>
          <w:szCs w:val="24"/>
        </w:rPr>
        <w:t>atliekantys Darbus</w:t>
      </w:r>
      <w:r w:rsidRPr="007062DF">
        <w:rPr>
          <w:sz w:val="24"/>
          <w:szCs w:val="24"/>
        </w:rPr>
        <w:t xml:space="preserve"> </w:t>
      </w:r>
      <w:r w:rsidR="002D027F" w:rsidRPr="007062DF">
        <w:rPr>
          <w:sz w:val="24"/>
          <w:szCs w:val="24"/>
        </w:rPr>
        <w:t xml:space="preserve">ir </w:t>
      </w:r>
      <w:r w:rsidRPr="007062DF">
        <w:rPr>
          <w:sz w:val="24"/>
          <w:szCs w:val="24"/>
        </w:rPr>
        <w:t xml:space="preserve">teikiantys Paslaugas asmenys turėtų reikiamas licencijas, leidimus (įskaitant </w:t>
      </w:r>
      <w:r w:rsidR="000323A5" w:rsidRPr="007062DF">
        <w:rPr>
          <w:sz w:val="24"/>
          <w:szCs w:val="24"/>
        </w:rPr>
        <w:t>leidimus, susijusius su projektavimu ir statyba</w:t>
      </w:r>
      <w:r w:rsidRPr="007062DF">
        <w:rPr>
          <w:sz w:val="24"/>
          <w:szCs w:val="24"/>
        </w:rPr>
        <w:t xml:space="preserve">), atestatus, patvirtinimus ar sertifikatus </w:t>
      </w:r>
      <w:r w:rsidR="00D53CA4" w:rsidRPr="007062DF">
        <w:rPr>
          <w:sz w:val="24"/>
          <w:szCs w:val="24"/>
        </w:rPr>
        <w:t xml:space="preserve">visa apimtimi </w:t>
      </w:r>
      <w:r w:rsidRPr="007062DF">
        <w:rPr>
          <w:sz w:val="24"/>
          <w:szCs w:val="24"/>
        </w:rPr>
        <w:t>visą atitinkamų Darbų atlikimo ar Paslaugų teikimo, kuriems atlikti (teikti) yra reikalingi nurodyti dokumentai, laikotarpį, vykdys juose numatytas sąlygas bei jais vadovausis. Privatus subjektas negalės remtis tokių dokumentų nebuvimu, siekdamas išvengti atsakomybės dėl įsipareigojimų pagal šią Sutartį nevykdymo ir (ar) netinkamo vykdymo ir bus visiškai atsakingas už kilusias pasekmes dėl tokių dokumentų nebuvimo ar pavėluoto gavimo</w:t>
      </w:r>
      <w:r w:rsidRPr="00FC4F80">
        <w:rPr>
          <w:sz w:val="24"/>
          <w:szCs w:val="24"/>
        </w:rPr>
        <w:t xml:space="preserve">. </w:t>
      </w:r>
      <w:bookmarkEnd w:id="244"/>
    </w:p>
    <w:p w14:paraId="1E524EDF" w14:textId="77777777" w:rsidR="00F467EC" w:rsidRPr="0042617A" w:rsidRDefault="00F467EC" w:rsidP="00C22664">
      <w:pPr>
        <w:pStyle w:val="paragrafai"/>
        <w:ind w:left="993"/>
        <w:rPr>
          <w:sz w:val="24"/>
          <w:szCs w:val="24"/>
        </w:rPr>
      </w:pPr>
      <w:r w:rsidRPr="0042617A">
        <w:rPr>
          <w:sz w:val="24"/>
          <w:szCs w:val="24"/>
        </w:rPr>
        <w:t xml:space="preserve">Privatus subjektas užtikrina, kad jis ir / arba </w:t>
      </w:r>
      <w:r w:rsidR="00E95A03" w:rsidRPr="0042617A">
        <w:rPr>
          <w:sz w:val="24"/>
          <w:szCs w:val="24"/>
        </w:rPr>
        <w:t>Subtiek</w:t>
      </w:r>
      <w:r w:rsidRPr="0042617A">
        <w:rPr>
          <w:sz w:val="24"/>
          <w:szCs w:val="24"/>
        </w:rPr>
        <w:t>ėjai visą Sutarties galiojimo laikotarpį turės reikalingą kiekį kvalifikuotų darbuotojų, reikalingų tinkamam įsipareigojimų pagal Sutartį vykdymui.</w:t>
      </w:r>
    </w:p>
    <w:p w14:paraId="56A8917C" w14:textId="77777777" w:rsidR="00F467EC" w:rsidRPr="0042617A" w:rsidRDefault="00F467EC" w:rsidP="00C22664">
      <w:pPr>
        <w:pStyle w:val="paragrafai"/>
        <w:ind w:left="993"/>
        <w:rPr>
          <w:sz w:val="24"/>
          <w:szCs w:val="24"/>
        </w:rPr>
      </w:pPr>
      <w:bookmarkStart w:id="246" w:name="_Toc284496711"/>
      <w:r w:rsidRPr="0042617A">
        <w:rPr>
          <w:sz w:val="24"/>
          <w:szCs w:val="24"/>
        </w:rPr>
        <w:t xml:space="preserve">Privatus subjektas turi laikytis visų išduotose licencijose, atestatuose ar </w:t>
      </w:r>
      <w:r w:rsidR="00844624" w:rsidRPr="0042617A">
        <w:rPr>
          <w:sz w:val="24"/>
          <w:szCs w:val="24"/>
        </w:rPr>
        <w:t xml:space="preserve">/ ar </w:t>
      </w:r>
      <w:r w:rsidRPr="0042617A">
        <w:rPr>
          <w:sz w:val="24"/>
          <w:szCs w:val="24"/>
        </w:rPr>
        <w:t>leidimuose nurodytų sąlygų ir jomis vadovautis, taip pat dėti visas pastangas, jog šių sąlygų laikytųsi ir Privačiame subjekte dirbantis</w:t>
      </w:r>
      <w:r w:rsidR="002D027F">
        <w:rPr>
          <w:sz w:val="24"/>
          <w:szCs w:val="24"/>
        </w:rPr>
        <w:t xml:space="preserve"> Darbus atliekantis</w:t>
      </w:r>
      <w:r w:rsidRPr="0042617A">
        <w:rPr>
          <w:sz w:val="24"/>
          <w:szCs w:val="24"/>
        </w:rPr>
        <w:t xml:space="preserve"> </w:t>
      </w:r>
      <w:r w:rsidR="002D027F">
        <w:rPr>
          <w:sz w:val="24"/>
          <w:szCs w:val="24"/>
        </w:rPr>
        <w:t xml:space="preserve">ar </w:t>
      </w:r>
      <w:r w:rsidRPr="0042617A">
        <w:rPr>
          <w:sz w:val="24"/>
          <w:szCs w:val="24"/>
        </w:rPr>
        <w:t>Paslaugas teikiantis personalas ar</w:t>
      </w:r>
      <w:r w:rsidR="005A34A6">
        <w:rPr>
          <w:sz w:val="24"/>
          <w:szCs w:val="24"/>
        </w:rPr>
        <w:t>ba</w:t>
      </w:r>
      <w:r w:rsidRPr="0042617A">
        <w:rPr>
          <w:sz w:val="24"/>
          <w:szCs w:val="24"/>
        </w:rPr>
        <w:t xml:space="preserve"> </w:t>
      </w:r>
      <w:r w:rsidR="00E95A03" w:rsidRPr="0042617A">
        <w:rPr>
          <w:sz w:val="24"/>
          <w:szCs w:val="24"/>
        </w:rPr>
        <w:t>Subtiek</w:t>
      </w:r>
      <w:r w:rsidRPr="0042617A">
        <w:rPr>
          <w:sz w:val="24"/>
          <w:szCs w:val="24"/>
        </w:rPr>
        <w:t>ėjai.</w:t>
      </w:r>
      <w:bookmarkEnd w:id="246"/>
    </w:p>
    <w:p w14:paraId="1BE21F09" w14:textId="77777777" w:rsidR="00F467EC" w:rsidRPr="007062DF" w:rsidRDefault="00F467EC" w:rsidP="00C22664">
      <w:pPr>
        <w:pStyle w:val="paragrafai"/>
        <w:ind w:left="993"/>
        <w:rPr>
          <w:sz w:val="24"/>
          <w:szCs w:val="24"/>
        </w:rPr>
      </w:pPr>
      <w:bookmarkStart w:id="247" w:name="_Toc284496713"/>
      <w:bookmarkEnd w:id="224"/>
      <w:bookmarkEnd w:id="245"/>
      <w:r w:rsidRPr="007062DF">
        <w:rPr>
          <w:sz w:val="24"/>
          <w:szCs w:val="24"/>
        </w:rPr>
        <w:t xml:space="preserve">Privatus subjektas įsipareigoja laikytis aplinkos apsaugą reglamentuojančių teisės aktų reikalavimų. Su tokių reikalavimų vykdymu susijusias </w:t>
      </w:r>
      <w:r w:rsidR="003A1342">
        <w:rPr>
          <w:sz w:val="24"/>
          <w:szCs w:val="24"/>
        </w:rPr>
        <w:t>I</w:t>
      </w:r>
      <w:r w:rsidRPr="00FC4F80">
        <w:rPr>
          <w:sz w:val="24"/>
          <w:szCs w:val="24"/>
        </w:rPr>
        <w:t>nvesticijas atlieka ir riziką prisiima Privatus subjektas</w:t>
      </w:r>
      <w:r w:rsidR="003A1342">
        <w:rPr>
          <w:sz w:val="24"/>
          <w:szCs w:val="24"/>
        </w:rPr>
        <w:t xml:space="preserve"> šioje Sutartyje numatyta apimtimi.</w:t>
      </w:r>
    </w:p>
    <w:p w14:paraId="4CCD5FB4" w14:textId="77777777" w:rsidR="00F467EC" w:rsidRPr="0042617A" w:rsidRDefault="00F467EC" w:rsidP="00C22664">
      <w:pPr>
        <w:pStyle w:val="paragrafai"/>
        <w:ind w:left="993"/>
        <w:rPr>
          <w:sz w:val="24"/>
          <w:szCs w:val="24"/>
        </w:rPr>
      </w:pPr>
      <w:r w:rsidRPr="0042617A">
        <w:rPr>
          <w:sz w:val="24"/>
          <w:szCs w:val="24"/>
        </w:rPr>
        <w:t>Privatus subjektas privalo savo apskaitą tvarkyti vadovaujantis Lietuvos Respublikos buhalterinės apskaitos įstatymu, bei kitais Lietuvos Respublikos ir Europos Sąjungos teisės aktais.</w:t>
      </w:r>
    </w:p>
    <w:p w14:paraId="7DDD6882" w14:textId="77777777" w:rsidR="00F467EC" w:rsidRPr="0042617A" w:rsidRDefault="00F467EC" w:rsidP="00C22664">
      <w:pPr>
        <w:pStyle w:val="paragrafai"/>
        <w:ind w:left="993"/>
        <w:rPr>
          <w:sz w:val="24"/>
          <w:szCs w:val="24"/>
        </w:rPr>
      </w:pPr>
      <w:r w:rsidRPr="0042617A">
        <w:rPr>
          <w:sz w:val="24"/>
          <w:szCs w:val="24"/>
        </w:rPr>
        <w:t>Privatus subjektas kartu su Investuotoju solidariai atsak</w:t>
      </w:r>
      <w:r w:rsidR="00630977" w:rsidRPr="0042617A">
        <w:rPr>
          <w:sz w:val="24"/>
          <w:szCs w:val="24"/>
        </w:rPr>
        <w:t>o už</w:t>
      </w:r>
      <w:r w:rsidRPr="0042617A">
        <w:rPr>
          <w:sz w:val="24"/>
          <w:szCs w:val="24"/>
        </w:rPr>
        <w:t xml:space="preserve"> įsipareigojim</w:t>
      </w:r>
      <w:r w:rsidR="00630977" w:rsidRPr="0042617A">
        <w:rPr>
          <w:sz w:val="24"/>
          <w:szCs w:val="24"/>
        </w:rPr>
        <w:t>ų</w:t>
      </w:r>
      <w:r w:rsidRPr="0042617A">
        <w:rPr>
          <w:sz w:val="24"/>
          <w:szCs w:val="24"/>
        </w:rPr>
        <w:t xml:space="preserve"> pagal Sutartį </w:t>
      </w:r>
      <w:r w:rsidR="00630977" w:rsidRPr="0042617A">
        <w:rPr>
          <w:sz w:val="24"/>
          <w:szCs w:val="24"/>
        </w:rPr>
        <w:t>tinkamą</w:t>
      </w:r>
      <w:r w:rsidR="004442FC">
        <w:rPr>
          <w:sz w:val="24"/>
          <w:szCs w:val="24"/>
        </w:rPr>
        <w:t xml:space="preserve"> </w:t>
      </w:r>
      <w:r w:rsidRPr="0042617A">
        <w:rPr>
          <w:sz w:val="24"/>
          <w:szCs w:val="24"/>
        </w:rPr>
        <w:t>vykd</w:t>
      </w:r>
      <w:r w:rsidR="00630977" w:rsidRPr="0042617A">
        <w:rPr>
          <w:sz w:val="24"/>
          <w:szCs w:val="24"/>
        </w:rPr>
        <w:t>ymą</w:t>
      </w:r>
      <w:r w:rsidRPr="0042617A">
        <w:rPr>
          <w:sz w:val="24"/>
          <w:szCs w:val="24"/>
        </w:rPr>
        <w:t>:</w:t>
      </w:r>
      <w:bookmarkEnd w:id="247"/>
    </w:p>
    <w:p w14:paraId="31FF478D" w14:textId="77777777" w:rsidR="00F467EC" w:rsidRPr="0042617A" w:rsidRDefault="002D027F" w:rsidP="000D65CE">
      <w:pPr>
        <w:pStyle w:val="paragrafesraas"/>
        <w:tabs>
          <w:tab w:val="clear" w:pos="2989"/>
          <w:tab w:val="num" w:pos="2694"/>
        </w:tabs>
        <w:ind w:left="1276"/>
        <w:rPr>
          <w:sz w:val="24"/>
          <w:szCs w:val="24"/>
        </w:rPr>
      </w:pPr>
      <w:r>
        <w:rPr>
          <w:sz w:val="24"/>
          <w:szCs w:val="24"/>
        </w:rPr>
        <w:t>n</w:t>
      </w:r>
      <w:r w:rsidR="00F467EC" w:rsidRPr="0042617A">
        <w:rPr>
          <w:sz w:val="24"/>
          <w:szCs w:val="24"/>
        </w:rPr>
        <w:t>epažeidžiant</w:t>
      </w:r>
      <w:r w:rsidR="00844624" w:rsidRPr="0042617A">
        <w:rPr>
          <w:sz w:val="24"/>
          <w:szCs w:val="24"/>
        </w:rPr>
        <w:t xml:space="preserve"> taikytin</w:t>
      </w:r>
      <w:r w:rsidR="00BB6DA3" w:rsidRPr="0042617A">
        <w:rPr>
          <w:sz w:val="24"/>
          <w:szCs w:val="24"/>
        </w:rPr>
        <w:t>ų</w:t>
      </w:r>
      <w:r w:rsidR="00F467EC" w:rsidRPr="0042617A">
        <w:rPr>
          <w:sz w:val="24"/>
          <w:szCs w:val="24"/>
        </w:rPr>
        <w:t xml:space="preserve"> teisės aktų reikalavimų, taip pat leidimų bei licencijų išdavimo sąlygų ir susilaikant nuo tokių veiksmų, kurie galėtų tapti kliūtimi vėlesniam reikiamų leidimų ir licencijų išdavimui ir / ar atnaujinimui;</w:t>
      </w:r>
    </w:p>
    <w:p w14:paraId="2968BDAC" w14:textId="77777777" w:rsidR="00F467EC" w:rsidRPr="0042617A" w:rsidRDefault="00F467EC" w:rsidP="000D65CE">
      <w:pPr>
        <w:pStyle w:val="paragrafesraas"/>
        <w:tabs>
          <w:tab w:val="clear" w:pos="2989"/>
          <w:tab w:val="num" w:pos="2694"/>
        </w:tabs>
        <w:ind w:left="1276"/>
        <w:rPr>
          <w:sz w:val="24"/>
          <w:szCs w:val="24"/>
        </w:rPr>
      </w:pPr>
      <w:r w:rsidRPr="0042617A">
        <w:rPr>
          <w:sz w:val="24"/>
          <w:szCs w:val="24"/>
        </w:rPr>
        <w:t>nepažeidžiant Sutarties nuostatų;</w:t>
      </w:r>
    </w:p>
    <w:p w14:paraId="324133F8" w14:textId="77777777" w:rsidR="00F467EC" w:rsidRPr="0042617A" w:rsidRDefault="00F467EC" w:rsidP="000D65CE">
      <w:pPr>
        <w:pStyle w:val="paragrafesraas"/>
        <w:tabs>
          <w:tab w:val="clear" w:pos="2989"/>
          <w:tab w:val="num" w:pos="2694"/>
        </w:tabs>
        <w:ind w:left="1276"/>
        <w:rPr>
          <w:sz w:val="24"/>
          <w:szCs w:val="24"/>
        </w:rPr>
      </w:pPr>
      <w:r w:rsidRPr="0042617A">
        <w:rPr>
          <w:sz w:val="24"/>
          <w:szCs w:val="24"/>
        </w:rPr>
        <w:t>laikantis Finansinio veiklos modelio;</w:t>
      </w:r>
    </w:p>
    <w:p w14:paraId="0A738BB0" w14:textId="77777777" w:rsidR="00F467EC" w:rsidRPr="0042617A" w:rsidRDefault="00F467EC" w:rsidP="000D65CE">
      <w:pPr>
        <w:pStyle w:val="paragrafesraas"/>
        <w:tabs>
          <w:tab w:val="clear" w:pos="2989"/>
          <w:tab w:val="num" w:pos="2694"/>
        </w:tabs>
        <w:ind w:left="1276"/>
        <w:rPr>
          <w:sz w:val="24"/>
          <w:szCs w:val="24"/>
        </w:rPr>
      </w:pPr>
      <w:r w:rsidRPr="0042617A">
        <w:rPr>
          <w:sz w:val="24"/>
          <w:szCs w:val="24"/>
        </w:rPr>
        <w:t>vadovaujantis Gera verslo praktika;</w:t>
      </w:r>
    </w:p>
    <w:p w14:paraId="0DC28335" w14:textId="77777777" w:rsidR="00F467EC" w:rsidRPr="0042617A" w:rsidRDefault="00F467EC" w:rsidP="000D65CE">
      <w:pPr>
        <w:pStyle w:val="paragrafesraas"/>
        <w:tabs>
          <w:tab w:val="clear" w:pos="2989"/>
          <w:tab w:val="num" w:pos="2694"/>
        </w:tabs>
        <w:ind w:left="1276"/>
        <w:rPr>
          <w:sz w:val="24"/>
          <w:szCs w:val="24"/>
        </w:rPr>
      </w:pPr>
      <w:r w:rsidRPr="0042617A">
        <w:rPr>
          <w:sz w:val="24"/>
          <w:szCs w:val="24"/>
        </w:rPr>
        <w:lastRenderedPageBreak/>
        <w:t xml:space="preserve">nepažeidžiant </w:t>
      </w:r>
      <w:r w:rsidR="002D027F">
        <w:rPr>
          <w:sz w:val="24"/>
          <w:szCs w:val="24"/>
        </w:rPr>
        <w:t>Sąlygų</w:t>
      </w:r>
      <w:r w:rsidRPr="0042617A">
        <w:rPr>
          <w:sz w:val="24"/>
          <w:szCs w:val="24"/>
        </w:rPr>
        <w:t xml:space="preserve"> ir Pasiūlyme pateiktų įsipareigojimų, išskyrus tuos atvejus, kai </w:t>
      </w:r>
      <w:r w:rsidR="003A1342">
        <w:rPr>
          <w:sz w:val="24"/>
          <w:szCs w:val="24"/>
        </w:rPr>
        <w:t>Šalys susitaria pakeisti Sutartį joje nustatyta tvarka</w:t>
      </w:r>
      <w:bookmarkStart w:id="248" w:name="_Toc284496733"/>
      <w:r w:rsidRPr="0042617A">
        <w:rPr>
          <w:sz w:val="24"/>
          <w:szCs w:val="24"/>
        </w:rPr>
        <w:t>;</w:t>
      </w:r>
    </w:p>
    <w:p w14:paraId="7A30386E" w14:textId="77777777" w:rsidR="00F467EC" w:rsidRPr="0042617A" w:rsidRDefault="00F467EC" w:rsidP="000D65CE">
      <w:pPr>
        <w:pStyle w:val="paragrafesraas"/>
        <w:tabs>
          <w:tab w:val="clear" w:pos="2989"/>
          <w:tab w:val="num" w:pos="2694"/>
        </w:tabs>
        <w:ind w:left="1276"/>
        <w:rPr>
          <w:sz w:val="24"/>
          <w:szCs w:val="24"/>
        </w:rPr>
      </w:pPr>
      <w:r w:rsidRPr="0042617A">
        <w:rPr>
          <w:sz w:val="24"/>
          <w:szCs w:val="24"/>
        </w:rPr>
        <w:t>laikantis Draudimo sutartyse nustatytų reikalavimų.</w:t>
      </w:r>
    </w:p>
    <w:p w14:paraId="26F1CC4C" w14:textId="77777777" w:rsidR="002D027F" w:rsidRDefault="002D027F" w:rsidP="00C22664">
      <w:pPr>
        <w:pStyle w:val="paragrafai"/>
        <w:ind w:left="992" w:hanging="493"/>
        <w:rPr>
          <w:sz w:val="24"/>
          <w:szCs w:val="24"/>
        </w:rPr>
      </w:pPr>
      <w:bookmarkStart w:id="249" w:name="_Ref137613038"/>
      <w:bookmarkStart w:id="250" w:name="_Toc284496709"/>
      <w:bookmarkStart w:id="251" w:name="_Ref136245035"/>
      <w:bookmarkEnd w:id="248"/>
      <w:r>
        <w:rPr>
          <w:sz w:val="24"/>
          <w:szCs w:val="24"/>
        </w:rPr>
        <w:t xml:space="preserve"> Privatus subjektas privalo Valdžios subjektui teikti Paslaugų ataskaitas, kaip tai numatyta šioje Sutartyje.</w:t>
      </w:r>
    </w:p>
    <w:p w14:paraId="25374EA9" w14:textId="77777777" w:rsidR="00E5009C" w:rsidRDefault="00E5009C" w:rsidP="00C22664">
      <w:pPr>
        <w:pStyle w:val="paragrafai"/>
        <w:ind w:left="993"/>
        <w:rPr>
          <w:sz w:val="24"/>
          <w:szCs w:val="24"/>
        </w:rPr>
      </w:pPr>
      <w:r>
        <w:rPr>
          <w:sz w:val="24"/>
          <w:szCs w:val="24"/>
        </w:rPr>
        <w:t>Privatus subjektas ir Investuotojas įsipareigoja Sutarties galiojimo metu be Valdžios subjekto sutikimo:</w:t>
      </w:r>
    </w:p>
    <w:p w14:paraId="55D17512" w14:textId="6F1546D0" w:rsidR="003A1342" w:rsidRPr="00C22664" w:rsidRDefault="00871031" w:rsidP="0087681A">
      <w:pPr>
        <w:pStyle w:val="paragrafesraas"/>
        <w:tabs>
          <w:tab w:val="clear" w:pos="2989"/>
          <w:tab w:val="num" w:pos="2410"/>
        </w:tabs>
        <w:ind w:left="1276"/>
        <w:rPr>
          <w:sz w:val="24"/>
          <w:szCs w:val="24"/>
        </w:rPr>
      </w:pPr>
      <w:r>
        <w:rPr>
          <w:sz w:val="24"/>
          <w:szCs w:val="24"/>
        </w:rPr>
        <w:t>n</w:t>
      </w:r>
      <w:r w:rsidR="003A1342">
        <w:rPr>
          <w:sz w:val="24"/>
          <w:szCs w:val="24"/>
        </w:rPr>
        <w:t xml:space="preserve">eužbaigti Darbų anksčiau nei per Sutarties </w:t>
      </w:r>
      <w:r w:rsidR="003A1342">
        <w:rPr>
          <w:sz w:val="24"/>
          <w:szCs w:val="24"/>
        </w:rPr>
        <w:fldChar w:fldCharType="begin"/>
      </w:r>
      <w:r w:rsidR="003A1342">
        <w:rPr>
          <w:sz w:val="24"/>
          <w:szCs w:val="24"/>
        </w:rPr>
        <w:instrText xml:space="preserve"> REF _Ref407548178 \w \h </w:instrText>
      </w:r>
      <w:r w:rsidR="003A1342">
        <w:rPr>
          <w:sz w:val="24"/>
          <w:szCs w:val="24"/>
        </w:rPr>
      </w:r>
      <w:r w:rsidR="003A1342">
        <w:rPr>
          <w:sz w:val="24"/>
          <w:szCs w:val="24"/>
        </w:rPr>
        <w:fldChar w:fldCharType="separate"/>
      </w:r>
      <w:r w:rsidR="00B87438">
        <w:rPr>
          <w:sz w:val="24"/>
          <w:szCs w:val="24"/>
        </w:rPr>
        <w:t>4.1</w:t>
      </w:r>
      <w:r w:rsidR="003A1342">
        <w:rPr>
          <w:sz w:val="24"/>
          <w:szCs w:val="24"/>
        </w:rPr>
        <w:fldChar w:fldCharType="end"/>
      </w:r>
      <w:r w:rsidR="003A1342">
        <w:rPr>
          <w:sz w:val="24"/>
          <w:szCs w:val="24"/>
        </w:rPr>
        <w:t xml:space="preserve"> punkte nustatytą terminą</w:t>
      </w:r>
      <w:r w:rsidR="00F561D7">
        <w:rPr>
          <w:sz w:val="24"/>
          <w:szCs w:val="24"/>
        </w:rPr>
        <w:t>;</w:t>
      </w:r>
    </w:p>
    <w:p w14:paraId="5F851EE9" w14:textId="77777777" w:rsidR="00E5009C" w:rsidRPr="00DA3AAE" w:rsidRDefault="009267E5" w:rsidP="0087681A">
      <w:pPr>
        <w:pStyle w:val="paragrafesraas"/>
        <w:tabs>
          <w:tab w:val="clear" w:pos="2989"/>
          <w:tab w:val="num" w:pos="2410"/>
        </w:tabs>
        <w:ind w:left="1276"/>
        <w:rPr>
          <w:sz w:val="24"/>
          <w:szCs w:val="24"/>
        </w:rPr>
      </w:pPr>
      <w:r>
        <w:rPr>
          <w:sz w:val="24"/>
          <w:szCs w:val="24"/>
        </w:rPr>
        <w:t>n</w:t>
      </w:r>
      <w:r w:rsidR="00E5009C" w:rsidRPr="00DA3AAE">
        <w:rPr>
          <w:sz w:val="24"/>
          <w:szCs w:val="24"/>
        </w:rPr>
        <w:t>epriimti sprendimų ir nevykdyt</w:t>
      </w:r>
      <w:r w:rsidR="005A34A6">
        <w:rPr>
          <w:sz w:val="24"/>
          <w:szCs w:val="24"/>
        </w:rPr>
        <w:t>i</w:t>
      </w:r>
      <w:r w:rsidR="004442FC">
        <w:rPr>
          <w:sz w:val="24"/>
          <w:szCs w:val="24"/>
        </w:rPr>
        <w:t xml:space="preserve"> Privataus subjekto</w:t>
      </w:r>
      <w:r w:rsidR="00E5009C" w:rsidRPr="00DA3AAE">
        <w:rPr>
          <w:sz w:val="24"/>
          <w:szCs w:val="24"/>
        </w:rPr>
        <w:t xml:space="preserve"> reorganizacijos ar pertvarkymo dėl Privataus subjekto; </w:t>
      </w:r>
    </w:p>
    <w:p w14:paraId="10FFB5A7" w14:textId="2408743C" w:rsidR="00F467EC" w:rsidRPr="00DA3AAE" w:rsidRDefault="004442FC" w:rsidP="0087681A">
      <w:pPr>
        <w:pStyle w:val="paragrafesraas"/>
        <w:tabs>
          <w:tab w:val="clear" w:pos="2989"/>
          <w:tab w:val="num" w:pos="2410"/>
        </w:tabs>
        <w:ind w:left="1276"/>
        <w:rPr>
          <w:sz w:val="24"/>
          <w:szCs w:val="24"/>
        </w:rPr>
      </w:pPr>
      <w:r w:rsidRPr="004442FC">
        <w:rPr>
          <w:sz w:val="24"/>
          <w:szCs w:val="24"/>
        </w:rPr>
        <w:t>neparduoti Privataus subjekto esminės turto</w:t>
      </w:r>
      <w:r w:rsidR="005A34A6">
        <w:rPr>
          <w:sz w:val="24"/>
          <w:szCs w:val="24"/>
        </w:rPr>
        <w:t xml:space="preserve"> dalies</w:t>
      </w:r>
      <w:r w:rsidRPr="004442FC">
        <w:rPr>
          <w:sz w:val="24"/>
          <w:szCs w:val="24"/>
        </w:rPr>
        <w:t xml:space="preserve"> ir neprisiimti esminių finansinių įsipareigojimų. Esmine turto dalimi šio punkto prasme laikomas turtas, kurio bendra vertė viršija</w:t>
      </w:r>
      <w:bookmarkEnd w:id="249"/>
      <w:r w:rsidR="00F467EC" w:rsidRPr="00DA3AAE">
        <w:rPr>
          <w:sz w:val="24"/>
          <w:szCs w:val="24"/>
        </w:rPr>
        <w:t xml:space="preserve">  </w:t>
      </w:r>
      <w:r w:rsidR="00F467EC" w:rsidRPr="00051080">
        <w:rPr>
          <w:sz w:val="24"/>
          <w:szCs w:val="24"/>
        </w:rPr>
        <w:t>100 000 (vieną šimtą tūkstančių</w:t>
      </w:r>
      <w:r w:rsidR="00F561D7">
        <w:rPr>
          <w:sz w:val="24"/>
          <w:szCs w:val="24"/>
        </w:rPr>
        <w:t>)</w:t>
      </w:r>
      <w:r w:rsidR="00F467EC" w:rsidRPr="00051080">
        <w:rPr>
          <w:sz w:val="24"/>
          <w:szCs w:val="24"/>
        </w:rPr>
        <w:t xml:space="preserve"> eurų</w:t>
      </w:r>
      <w:r w:rsidR="00051080" w:rsidRPr="00051080">
        <w:rPr>
          <w:sz w:val="24"/>
          <w:szCs w:val="24"/>
        </w:rPr>
        <w:t xml:space="preserve"> (be PVM)</w:t>
      </w:r>
      <w:r w:rsidR="00F467EC" w:rsidRPr="00051080">
        <w:rPr>
          <w:sz w:val="24"/>
          <w:szCs w:val="24"/>
        </w:rPr>
        <w:t xml:space="preserve">. </w:t>
      </w:r>
      <w:r w:rsidR="00F467EC" w:rsidRPr="00DA3AAE">
        <w:rPr>
          <w:sz w:val="24"/>
          <w:szCs w:val="24"/>
        </w:rPr>
        <w:t>Esminiais finansiniais įsipareigojimais laikomi</w:t>
      </w:r>
      <w:r w:rsidR="00F467EC" w:rsidRPr="00DA3AAE">
        <w:rPr>
          <w:color w:val="FF0000"/>
          <w:sz w:val="24"/>
          <w:szCs w:val="24"/>
        </w:rPr>
        <w:t xml:space="preserve"> </w:t>
      </w:r>
      <w:r w:rsidR="00F467EC" w:rsidRPr="00060139">
        <w:rPr>
          <w:sz w:val="24"/>
          <w:szCs w:val="24"/>
        </w:rPr>
        <w:t>skoliniai įsipareigojimai</w:t>
      </w:r>
      <w:r w:rsidR="00F467EC" w:rsidRPr="00DA3AAE">
        <w:rPr>
          <w:sz w:val="24"/>
          <w:szCs w:val="24"/>
        </w:rPr>
        <w:t xml:space="preserve">, kurių bendra vertė viršija </w:t>
      </w:r>
      <w:r w:rsidR="00F467EC" w:rsidRPr="00051080">
        <w:rPr>
          <w:sz w:val="24"/>
          <w:szCs w:val="24"/>
        </w:rPr>
        <w:t xml:space="preserve">1 000 000 (vieną milijoną) eurų (be PVM), </w:t>
      </w:r>
      <w:r w:rsidR="00F467EC" w:rsidRPr="00DA3AAE">
        <w:rPr>
          <w:sz w:val="24"/>
          <w:szCs w:val="24"/>
        </w:rPr>
        <w:t xml:space="preserve">arba pagal kuriuos mokėjimai viršija </w:t>
      </w:r>
      <w:r w:rsidR="00F467EC" w:rsidRPr="00051080">
        <w:rPr>
          <w:sz w:val="24"/>
          <w:szCs w:val="24"/>
        </w:rPr>
        <w:t xml:space="preserve">500 000 (penkis šimtus tūkstančių) eurų (be PVM) </w:t>
      </w:r>
      <w:r w:rsidR="00F467EC" w:rsidRPr="00DA3AAE">
        <w:rPr>
          <w:sz w:val="24"/>
          <w:szCs w:val="24"/>
        </w:rPr>
        <w:t xml:space="preserve">per finansinius metus. Tačiau  </w:t>
      </w:r>
      <w:r w:rsidR="00916C5F">
        <w:rPr>
          <w:sz w:val="24"/>
          <w:szCs w:val="24"/>
        </w:rPr>
        <w:t xml:space="preserve">sutartys, mokėjimai, </w:t>
      </w:r>
      <w:r w:rsidR="00F467EC" w:rsidRPr="00DA3AAE">
        <w:rPr>
          <w:sz w:val="24"/>
          <w:szCs w:val="24"/>
        </w:rPr>
        <w:t>garantijos ar laidavimai Darbus</w:t>
      </w:r>
      <w:r w:rsidR="00916C5F">
        <w:rPr>
          <w:sz w:val="24"/>
          <w:szCs w:val="24"/>
        </w:rPr>
        <w:t>, Paslaugas</w:t>
      </w:r>
      <w:r w:rsidR="00F467EC" w:rsidRPr="00DA3AAE">
        <w:rPr>
          <w:sz w:val="24"/>
          <w:szCs w:val="24"/>
        </w:rPr>
        <w:t xml:space="preserve"> (j</w:t>
      </w:r>
      <w:r w:rsidR="00916C5F">
        <w:rPr>
          <w:sz w:val="24"/>
          <w:szCs w:val="24"/>
        </w:rPr>
        <w:t>ų</w:t>
      </w:r>
      <w:r w:rsidR="00F467EC" w:rsidRPr="00DA3AAE">
        <w:rPr>
          <w:sz w:val="24"/>
          <w:szCs w:val="24"/>
        </w:rPr>
        <w:t xml:space="preserve"> dalį) atliekančiam</w:t>
      </w:r>
      <w:r w:rsidR="00916C5F">
        <w:rPr>
          <w:sz w:val="24"/>
          <w:szCs w:val="24"/>
        </w:rPr>
        <w:t>/ teikiančiam</w:t>
      </w:r>
      <w:r w:rsidR="00F467EC" w:rsidRPr="00DA3AAE">
        <w:rPr>
          <w:sz w:val="24"/>
          <w:szCs w:val="24"/>
        </w:rPr>
        <w:t xml:space="preserve"> </w:t>
      </w:r>
      <w:r w:rsidR="00E95A03" w:rsidRPr="00DA3AAE">
        <w:rPr>
          <w:sz w:val="24"/>
          <w:szCs w:val="24"/>
        </w:rPr>
        <w:t>Subtiek</w:t>
      </w:r>
      <w:r w:rsidR="00F467EC" w:rsidRPr="00DA3AAE">
        <w:rPr>
          <w:sz w:val="24"/>
          <w:szCs w:val="24"/>
        </w:rPr>
        <w:t xml:space="preserve">ėjui, </w:t>
      </w:r>
      <w:r w:rsidR="00F561D7" w:rsidRPr="00F561D7">
        <w:rPr>
          <w:sz w:val="24"/>
          <w:szCs w:val="24"/>
        </w:rPr>
        <w:t>nurodytam Pasiūlyme</w:t>
      </w:r>
      <w:r w:rsidR="00F561D7">
        <w:rPr>
          <w:sz w:val="24"/>
          <w:szCs w:val="24"/>
        </w:rPr>
        <w:t xml:space="preserve"> </w:t>
      </w:r>
      <w:r w:rsidR="003A1342">
        <w:rPr>
          <w:sz w:val="24"/>
          <w:szCs w:val="24"/>
        </w:rPr>
        <w:t xml:space="preserve">bei kiti finansiniai įsipareigojimai, būtini Sutarties vykdymui, </w:t>
      </w:r>
      <w:r w:rsidR="00F467EC" w:rsidRPr="00DA3AAE">
        <w:rPr>
          <w:sz w:val="24"/>
          <w:szCs w:val="24"/>
        </w:rPr>
        <w:t>nelaikomi esminiais šio punkto prasme</w:t>
      </w:r>
      <w:r w:rsidR="00916C5F">
        <w:rPr>
          <w:sz w:val="24"/>
          <w:szCs w:val="24"/>
        </w:rPr>
        <w:t>, jei jie nedidina Valdžios subjekto įsipareigojimų</w:t>
      </w:r>
      <w:r w:rsidR="00F467EC" w:rsidRPr="00DA3AAE">
        <w:rPr>
          <w:sz w:val="24"/>
          <w:szCs w:val="24"/>
        </w:rPr>
        <w:t>.</w:t>
      </w:r>
      <w:bookmarkEnd w:id="250"/>
    </w:p>
    <w:bookmarkEnd w:id="251"/>
    <w:p w14:paraId="3CE87573" w14:textId="77777777" w:rsidR="00F467EC" w:rsidRPr="0042617A" w:rsidRDefault="00F467EC" w:rsidP="00B87438">
      <w:pPr>
        <w:pStyle w:val="paragrafai"/>
        <w:tabs>
          <w:tab w:val="clear" w:pos="1488"/>
          <w:tab w:val="num" w:pos="1134"/>
        </w:tabs>
        <w:ind w:left="993"/>
        <w:rPr>
          <w:sz w:val="24"/>
          <w:szCs w:val="24"/>
        </w:rPr>
      </w:pPr>
      <w:r w:rsidRPr="0042617A">
        <w:rPr>
          <w:sz w:val="24"/>
          <w:szCs w:val="24"/>
        </w:rPr>
        <w:t>Privatus subjektas ir Investuotojas įsipareigoja informuoti Valdžios subjektą apie bet kokias bylas, iškeltas bet kuriame teisme ar arbitraže, kuriose bet kuriuo statusu dalyvauja Privatus subjektas ar Investuotojas ir kuriose yra sprendžiami ginčai ir / ar klausimai, kylantys ir / ar susiję su</w:t>
      </w:r>
      <w:r w:rsidR="00E5009C">
        <w:rPr>
          <w:sz w:val="24"/>
          <w:szCs w:val="24"/>
        </w:rPr>
        <w:t xml:space="preserve"> Darbų atlikimu</w:t>
      </w:r>
      <w:r w:rsidRPr="0042617A">
        <w:rPr>
          <w:sz w:val="24"/>
          <w:szCs w:val="24"/>
        </w:rPr>
        <w:t xml:space="preserve"> </w:t>
      </w:r>
      <w:r w:rsidR="00E5009C">
        <w:rPr>
          <w:sz w:val="24"/>
          <w:szCs w:val="24"/>
        </w:rPr>
        <w:t xml:space="preserve">ar </w:t>
      </w:r>
      <w:r w:rsidRPr="0042617A">
        <w:rPr>
          <w:sz w:val="24"/>
          <w:szCs w:val="24"/>
        </w:rPr>
        <w:t>Paslaugų teikimu, ne vėliau kaip per 10 (dešimt) dienų nuo tokio dalyvavimo pradžios ar sužinojimo apie tokį dalyvavimą.</w:t>
      </w:r>
      <w:bookmarkStart w:id="252" w:name="_Toc284496712"/>
      <w:r w:rsidR="00871031">
        <w:rPr>
          <w:sz w:val="24"/>
          <w:szCs w:val="24"/>
        </w:rPr>
        <w:t xml:space="preserve"> Taip pat </w:t>
      </w:r>
      <w:r w:rsidR="00A01456">
        <w:rPr>
          <w:sz w:val="24"/>
          <w:szCs w:val="24"/>
        </w:rPr>
        <w:t>P</w:t>
      </w:r>
      <w:r w:rsidR="00871031">
        <w:rPr>
          <w:sz w:val="24"/>
          <w:szCs w:val="24"/>
        </w:rPr>
        <w:t>rivatus subjektas per šiame punkte nustatytą terminą įsipareigoja informuoti Valdžios subjektą apie kompetentingų institucijų paskirtas baudas ar ekonominio pobūdžio sankcijas.</w:t>
      </w:r>
    </w:p>
    <w:p w14:paraId="3CEE95F1" w14:textId="77777777" w:rsidR="00F467EC" w:rsidRPr="00FE5431" w:rsidRDefault="00F467EC" w:rsidP="00B87438">
      <w:pPr>
        <w:pStyle w:val="paragrafai"/>
        <w:tabs>
          <w:tab w:val="clear" w:pos="1488"/>
          <w:tab w:val="num" w:pos="1134"/>
        </w:tabs>
        <w:ind w:left="992" w:hanging="493"/>
        <w:rPr>
          <w:sz w:val="24"/>
          <w:szCs w:val="24"/>
        </w:rPr>
      </w:pPr>
      <w:r w:rsidRPr="00E5009C">
        <w:rPr>
          <w:sz w:val="24"/>
          <w:szCs w:val="24"/>
        </w:rPr>
        <w:t xml:space="preserve">Įsipareigojimus pagal Sutartį Privatus subjektas vykdo savo sąskaita, rizika ir be Valdžios </w:t>
      </w:r>
      <w:r w:rsidRPr="007A41C2">
        <w:rPr>
          <w:sz w:val="24"/>
          <w:szCs w:val="24"/>
        </w:rPr>
        <w:t xml:space="preserve">subjekto finansinės </w:t>
      </w:r>
      <w:r w:rsidR="00EF2E8E" w:rsidRPr="007A41C2">
        <w:rPr>
          <w:sz w:val="24"/>
          <w:szCs w:val="24"/>
        </w:rPr>
        <w:t xml:space="preserve">ir/ ar materialinės </w:t>
      </w:r>
      <w:r w:rsidRPr="00FE5431">
        <w:rPr>
          <w:sz w:val="24"/>
          <w:szCs w:val="24"/>
        </w:rPr>
        <w:t>pagalbos, nebent Sutartyje aiškiai nurodyta kitaip.</w:t>
      </w:r>
      <w:bookmarkEnd w:id="252"/>
    </w:p>
    <w:p w14:paraId="27FB1E3C" w14:textId="522ED8C1" w:rsidR="00F467EC" w:rsidRPr="00F561D7" w:rsidRDefault="00F467EC" w:rsidP="00B87438">
      <w:pPr>
        <w:pStyle w:val="paragrafai"/>
        <w:tabs>
          <w:tab w:val="clear" w:pos="1488"/>
          <w:tab w:val="num" w:pos="1134"/>
        </w:tabs>
        <w:ind w:left="993"/>
        <w:rPr>
          <w:sz w:val="24"/>
          <w:szCs w:val="24"/>
        </w:rPr>
      </w:pPr>
      <w:bookmarkStart w:id="253" w:name="_Ref406933532"/>
      <w:r w:rsidRPr="00F561D7">
        <w:rPr>
          <w:sz w:val="24"/>
          <w:szCs w:val="24"/>
        </w:rPr>
        <w:t>Nutraukus Sutartį ar jai pasibaigus</w:t>
      </w:r>
      <w:r w:rsidR="009A6AE7" w:rsidRPr="00F561D7">
        <w:rPr>
          <w:sz w:val="24"/>
          <w:szCs w:val="24"/>
        </w:rPr>
        <w:t xml:space="preserve"> kitais pagrindais</w:t>
      </w:r>
      <w:r w:rsidRPr="00F561D7">
        <w:rPr>
          <w:sz w:val="24"/>
          <w:szCs w:val="24"/>
        </w:rPr>
        <w:t xml:space="preserve">, Privatus subjektas privalo besąlygiškai ir kaip įmanoma greičiau, jokiu pagrindu neužlaikydamas, </w:t>
      </w:r>
      <w:r w:rsidR="007A41C2" w:rsidRPr="00F561D7">
        <w:rPr>
          <w:sz w:val="24"/>
          <w:szCs w:val="24"/>
        </w:rPr>
        <w:t xml:space="preserve">Sutartyje nustatyta tvarka ir terminais </w:t>
      </w:r>
      <w:r w:rsidRPr="00F561D7">
        <w:rPr>
          <w:sz w:val="24"/>
          <w:szCs w:val="24"/>
        </w:rPr>
        <w:t xml:space="preserve">grąžinti Valdžios subjektui ar jo nurodytiems subjektams visą Turtą, kurį grąžinti </w:t>
      </w:r>
      <w:r w:rsidR="00E5009C" w:rsidRPr="00F561D7">
        <w:rPr>
          <w:sz w:val="24"/>
          <w:szCs w:val="24"/>
        </w:rPr>
        <w:t xml:space="preserve">(perduoti) </w:t>
      </w:r>
      <w:r w:rsidRPr="00F561D7">
        <w:rPr>
          <w:sz w:val="24"/>
          <w:szCs w:val="24"/>
        </w:rPr>
        <w:t xml:space="preserve">numatyta Sutartyje, ir visas su grąžinamu (perduodamu) Turtu ar teikiamomis Paslaugomis susijusias teises ir įgaliojimus, </w:t>
      </w:r>
      <w:r w:rsidR="00AE0F7C" w:rsidRPr="00F561D7">
        <w:rPr>
          <w:sz w:val="24"/>
          <w:szCs w:val="24"/>
        </w:rPr>
        <w:t xml:space="preserve">organizuoti tinkamą veiklai pagal Sutartį vykdyti sudarytų sutarčių, kurios negali galioti ilgiau kaip ši Sutartis, nutraukimą, išskyrus </w:t>
      </w:r>
      <w:bookmarkStart w:id="254" w:name="_Hlk90453024"/>
      <w:bookmarkEnd w:id="253"/>
      <w:r w:rsidR="003814C0" w:rsidRPr="003814C0">
        <w:rPr>
          <w:sz w:val="24"/>
          <w:szCs w:val="24"/>
        </w:rPr>
        <w:t xml:space="preserve">tokias sutartis, kurios būtinos siekiant užtikrinti garantinį </w:t>
      </w:r>
      <w:r w:rsidR="003814C0">
        <w:rPr>
          <w:sz w:val="24"/>
          <w:szCs w:val="24"/>
        </w:rPr>
        <w:t xml:space="preserve">Objekto </w:t>
      </w:r>
      <w:r w:rsidR="003814C0" w:rsidRPr="003814C0">
        <w:rPr>
          <w:sz w:val="24"/>
          <w:szCs w:val="24"/>
        </w:rPr>
        <w:t>aptarnavimą, tačiau tokios sutartys negali turėti jokios neigiamos įtakos Valdžios subjekto teisėms ir pareigoms, įskaitan</w:t>
      </w:r>
      <w:r w:rsidR="003814C0">
        <w:rPr>
          <w:sz w:val="24"/>
          <w:szCs w:val="24"/>
        </w:rPr>
        <w:t>t finansinius  įsipareigojimus.</w:t>
      </w:r>
      <w:bookmarkEnd w:id="254"/>
    </w:p>
    <w:p w14:paraId="67C3BBE9" w14:textId="4EB0B5DC" w:rsidR="00001387" w:rsidRDefault="00001387" w:rsidP="0087681A">
      <w:pPr>
        <w:pStyle w:val="paragrafai"/>
        <w:tabs>
          <w:tab w:val="left" w:pos="1134"/>
        </w:tabs>
        <w:ind w:left="993"/>
        <w:rPr>
          <w:sz w:val="24"/>
          <w:szCs w:val="24"/>
        </w:rPr>
      </w:pPr>
      <w:bookmarkStart w:id="255" w:name="_Toc309304725"/>
      <w:r w:rsidRPr="0042617A">
        <w:rPr>
          <w:sz w:val="24"/>
          <w:szCs w:val="24"/>
        </w:rPr>
        <w:t xml:space="preserve">Laikoma, kad kartu su Privačiu subjektu </w:t>
      </w:r>
      <w:r w:rsidR="002433D3" w:rsidRPr="0042617A">
        <w:rPr>
          <w:sz w:val="24"/>
          <w:szCs w:val="24"/>
        </w:rPr>
        <w:t xml:space="preserve">Sutarties </w:t>
      </w:r>
      <w:r w:rsidR="00F64BC5" w:rsidRPr="00C92AF3">
        <w:rPr>
          <w:sz w:val="24"/>
          <w:szCs w:val="24"/>
        </w:rPr>
        <w:fldChar w:fldCharType="begin"/>
      </w:r>
      <w:r w:rsidR="00F64BC5" w:rsidRPr="0042617A">
        <w:rPr>
          <w:sz w:val="24"/>
          <w:szCs w:val="24"/>
        </w:rPr>
        <w:instrText xml:space="preserve"> REF _Ref407782250 \r \h </w:instrText>
      </w:r>
      <w:r w:rsidR="00D0660E" w:rsidRPr="0042617A">
        <w:rPr>
          <w:sz w:val="24"/>
          <w:szCs w:val="24"/>
        </w:rPr>
        <w:instrText xml:space="preserve"> \* MERGEFORMAT </w:instrText>
      </w:r>
      <w:r w:rsidR="00F64BC5" w:rsidRPr="00C92AF3">
        <w:rPr>
          <w:sz w:val="24"/>
          <w:szCs w:val="24"/>
        </w:rPr>
      </w:r>
      <w:r w:rsidR="00F64BC5" w:rsidRPr="00C92AF3">
        <w:rPr>
          <w:sz w:val="24"/>
          <w:szCs w:val="24"/>
        </w:rPr>
        <w:fldChar w:fldCharType="separate"/>
      </w:r>
      <w:r w:rsidR="00B87438">
        <w:rPr>
          <w:sz w:val="24"/>
          <w:szCs w:val="24"/>
        </w:rPr>
        <w:t>13.1</w:t>
      </w:r>
      <w:r w:rsidR="00F64BC5" w:rsidRPr="00C92AF3">
        <w:rPr>
          <w:sz w:val="24"/>
          <w:szCs w:val="24"/>
        </w:rPr>
        <w:fldChar w:fldCharType="end"/>
      </w:r>
      <w:r w:rsidRPr="0042617A">
        <w:rPr>
          <w:sz w:val="24"/>
          <w:szCs w:val="24"/>
        </w:rPr>
        <w:t xml:space="preserve"> – </w:t>
      </w:r>
      <w:r w:rsidR="001036E0" w:rsidRPr="00C92AF3">
        <w:rPr>
          <w:sz w:val="24"/>
          <w:szCs w:val="24"/>
        </w:rPr>
        <w:fldChar w:fldCharType="begin"/>
      </w:r>
      <w:r w:rsidR="001036E0" w:rsidRPr="0042617A">
        <w:rPr>
          <w:sz w:val="24"/>
          <w:szCs w:val="24"/>
        </w:rPr>
        <w:instrText xml:space="preserve"> REF _Ref406933532 \r \h </w:instrText>
      </w:r>
      <w:r w:rsidR="002D5DCF" w:rsidRPr="0042617A">
        <w:rPr>
          <w:sz w:val="24"/>
          <w:szCs w:val="24"/>
        </w:rPr>
        <w:instrText xml:space="preserve"> \* MERGEFORMAT </w:instrText>
      </w:r>
      <w:r w:rsidR="001036E0" w:rsidRPr="00C92AF3">
        <w:rPr>
          <w:sz w:val="24"/>
          <w:szCs w:val="24"/>
        </w:rPr>
      </w:r>
      <w:r w:rsidR="001036E0" w:rsidRPr="00C92AF3">
        <w:rPr>
          <w:sz w:val="24"/>
          <w:szCs w:val="24"/>
        </w:rPr>
        <w:fldChar w:fldCharType="separate"/>
      </w:r>
      <w:r w:rsidR="00B87438">
        <w:rPr>
          <w:sz w:val="24"/>
          <w:szCs w:val="24"/>
        </w:rPr>
        <w:t>13.12</w:t>
      </w:r>
      <w:r w:rsidR="001036E0" w:rsidRPr="00C92AF3">
        <w:rPr>
          <w:sz w:val="24"/>
          <w:szCs w:val="24"/>
        </w:rPr>
        <w:fldChar w:fldCharType="end"/>
      </w:r>
      <w:r w:rsidR="001036E0" w:rsidRPr="0042617A">
        <w:rPr>
          <w:sz w:val="24"/>
          <w:szCs w:val="24"/>
        </w:rPr>
        <w:t xml:space="preserve"> </w:t>
      </w:r>
      <w:r w:rsidRPr="0042617A">
        <w:rPr>
          <w:sz w:val="24"/>
          <w:szCs w:val="24"/>
        </w:rPr>
        <w:t>punktuose bei kituose Sutarties punktuose nurodytus įsipareigojimus prisiima ir Investuotojas; t.</w:t>
      </w:r>
      <w:r w:rsidR="00215217" w:rsidRPr="0042617A">
        <w:rPr>
          <w:sz w:val="24"/>
          <w:szCs w:val="24"/>
        </w:rPr>
        <w:t xml:space="preserve"> </w:t>
      </w:r>
      <w:r w:rsidRPr="0042617A">
        <w:rPr>
          <w:sz w:val="24"/>
          <w:szCs w:val="24"/>
        </w:rPr>
        <w:t xml:space="preserve">y. Privatus subjektas ir Investuotojas už </w:t>
      </w:r>
      <w:r w:rsidR="006E6CB6" w:rsidRPr="0042617A">
        <w:rPr>
          <w:sz w:val="24"/>
          <w:szCs w:val="24"/>
        </w:rPr>
        <w:t xml:space="preserve">Sutarties </w:t>
      </w:r>
      <w:r w:rsidR="00F64BC5" w:rsidRPr="00C92AF3">
        <w:rPr>
          <w:sz w:val="24"/>
          <w:szCs w:val="24"/>
        </w:rPr>
        <w:fldChar w:fldCharType="begin"/>
      </w:r>
      <w:r w:rsidR="00F64BC5" w:rsidRPr="0042617A">
        <w:rPr>
          <w:sz w:val="24"/>
          <w:szCs w:val="24"/>
        </w:rPr>
        <w:instrText xml:space="preserve"> REF _Ref407782250 \r \h </w:instrText>
      </w:r>
      <w:r w:rsidR="00D0660E" w:rsidRPr="0042617A">
        <w:rPr>
          <w:sz w:val="24"/>
          <w:szCs w:val="24"/>
        </w:rPr>
        <w:instrText xml:space="preserve"> \* MERGEFORMAT </w:instrText>
      </w:r>
      <w:r w:rsidR="00F64BC5" w:rsidRPr="00C92AF3">
        <w:rPr>
          <w:sz w:val="24"/>
          <w:szCs w:val="24"/>
        </w:rPr>
      </w:r>
      <w:r w:rsidR="00F64BC5" w:rsidRPr="00C92AF3">
        <w:rPr>
          <w:sz w:val="24"/>
          <w:szCs w:val="24"/>
        </w:rPr>
        <w:fldChar w:fldCharType="separate"/>
      </w:r>
      <w:r w:rsidR="00B87438">
        <w:rPr>
          <w:sz w:val="24"/>
          <w:szCs w:val="24"/>
        </w:rPr>
        <w:t>13.1</w:t>
      </w:r>
      <w:r w:rsidR="00F64BC5" w:rsidRPr="00C92AF3">
        <w:rPr>
          <w:sz w:val="24"/>
          <w:szCs w:val="24"/>
        </w:rPr>
        <w:fldChar w:fldCharType="end"/>
      </w:r>
      <w:r w:rsidR="00F64BC5" w:rsidRPr="0042617A">
        <w:rPr>
          <w:sz w:val="24"/>
          <w:szCs w:val="24"/>
        </w:rPr>
        <w:t xml:space="preserve"> – </w:t>
      </w:r>
      <w:r w:rsidR="00F64BC5" w:rsidRPr="00C92AF3">
        <w:rPr>
          <w:sz w:val="24"/>
          <w:szCs w:val="24"/>
        </w:rPr>
        <w:fldChar w:fldCharType="begin"/>
      </w:r>
      <w:r w:rsidR="00F64BC5" w:rsidRPr="0042617A">
        <w:rPr>
          <w:sz w:val="24"/>
          <w:szCs w:val="24"/>
        </w:rPr>
        <w:instrText xml:space="preserve"> REF _Ref406933532 \r \h  \* MERGEFORMAT </w:instrText>
      </w:r>
      <w:r w:rsidR="00F64BC5" w:rsidRPr="00C92AF3">
        <w:rPr>
          <w:sz w:val="24"/>
          <w:szCs w:val="24"/>
        </w:rPr>
      </w:r>
      <w:r w:rsidR="00F64BC5" w:rsidRPr="00C92AF3">
        <w:rPr>
          <w:sz w:val="24"/>
          <w:szCs w:val="24"/>
        </w:rPr>
        <w:fldChar w:fldCharType="separate"/>
      </w:r>
      <w:r w:rsidR="00B87438">
        <w:rPr>
          <w:sz w:val="24"/>
          <w:szCs w:val="24"/>
        </w:rPr>
        <w:t>13.12</w:t>
      </w:r>
      <w:r w:rsidR="00F64BC5" w:rsidRPr="00C92AF3">
        <w:rPr>
          <w:sz w:val="24"/>
          <w:szCs w:val="24"/>
        </w:rPr>
        <w:fldChar w:fldCharType="end"/>
      </w:r>
      <w:r w:rsidR="00F64BC5" w:rsidRPr="0042617A">
        <w:rPr>
          <w:sz w:val="24"/>
          <w:szCs w:val="24"/>
        </w:rPr>
        <w:t xml:space="preserve"> </w:t>
      </w:r>
      <w:r w:rsidRPr="0042617A">
        <w:rPr>
          <w:sz w:val="24"/>
          <w:szCs w:val="24"/>
        </w:rPr>
        <w:t xml:space="preserve">punktuose bei kituose Sutarties punktuose </w:t>
      </w:r>
      <w:r w:rsidRPr="0042617A">
        <w:rPr>
          <w:sz w:val="24"/>
          <w:szCs w:val="24"/>
        </w:rPr>
        <w:lastRenderedPageBreak/>
        <w:t>nurodytų įsipareigojimų vykdymą atsako Valdžios subjektui solidariai (kaip solidarūs skolininkai).</w:t>
      </w:r>
    </w:p>
    <w:p w14:paraId="14CF455F" w14:textId="77777777" w:rsidR="00F467EC" w:rsidRPr="00B21557" w:rsidRDefault="00F467EC" w:rsidP="00AF7FA7">
      <w:pPr>
        <w:pStyle w:val="Antrat2"/>
        <w:tabs>
          <w:tab w:val="clear" w:pos="495"/>
        </w:tabs>
        <w:ind w:left="993"/>
        <w:rPr>
          <w:sz w:val="24"/>
          <w:szCs w:val="24"/>
        </w:rPr>
      </w:pPr>
      <w:bookmarkStart w:id="256" w:name="_Toc284496714"/>
      <w:bookmarkStart w:id="257" w:name="_Toc293074453"/>
      <w:bookmarkStart w:id="258" w:name="_Toc297646378"/>
      <w:bookmarkStart w:id="259" w:name="_Toc300049725"/>
      <w:bookmarkStart w:id="260" w:name="_Toc309205500"/>
      <w:bookmarkStart w:id="261" w:name="_Toc98421394"/>
      <w:bookmarkStart w:id="262" w:name="_Ref135726113"/>
      <w:bookmarkStart w:id="263" w:name="_Ref135726208"/>
      <w:bookmarkStart w:id="264" w:name="_Ref137033598"/>
      <w:bookmarkStart w:id="265" w:name="_Toc141511358"/>
      <w:bookmarkStart w:id="266" w:name="_Ref135670451"/>
      <w:bookmarkEnd w:id="255"/>
      <w:r w:rsidRPr="00B21557">
        <w:rPr>
          <w:sz w:val="24"/>
          <w:szCs w:val="24"/>
        </w:rPr>
        <w:t>Investicijos ir jų vykdymo tvarka</w:t>
      </w:r>
      <w:bookmarkEnd w:id="256"/>
      <w:bookmarkEnd w:id="257"/>
      <w:bookmarkEnd w:id="258"/>
      <w:bookmarkEnd w:id="259"/>
      <w:bookmarkEnd w:id="260"/>
      <w:bookmarkEnd w:id="261"/>
    </w:p>
    <w:p w14:paraId="6EA5131E" w14:textId="77777777" w:rsidR="00F467EC" w:rsidRPr="003704DE" w:rsidRDefault="00F467EC" w:rsidP="00001C8F">
      <w:pPr>
        <w:pStyle w:val="paragrafai"/>
        <w:tabs>
          <w:tab w:val="left" w:pos="1418"/>
          <w:tab w:val="left" w:pos="1560"/>
          <w:tab w:val="left" w:pos="1701"/>
          <w:tab w:val="left" w:pos="1985"/>
        </w:tabs>
        <w:ind w:left="1134" w:hanging="567"/>
        <w:rPr>
          <w:sz w:val="24"/>
          <w:szCs w:val="24"/>
        </w:rPr>
      </w:pPr>
      <w:bookmarkStart w:id="267" w:name="_Ref283645183"/>
      <w:bookmarkStart w:id="268" w:name="_Toc284496715"/>
      <w:r w:rsidRPr="003704DE">
        <w:rPr>
          <w:sz w:val="24"/>
          <w:szCs w:val="24"/>
        </w:rPr>
        <w:t xml:space="preserve">Privatus subjektas privalo atlikti investicijas į Turtą ir kokybiško Paslaugų teikimo užtikrinimą, </w:t>
      </w:r>
      <w:r w:rsidR="002F7541" w:rsidRPr="003704DE">
        <w:rPr>
          <w:sz w:val="24"/>
          <w:szCs w:val="24"/>
        </w:rPr>
        <w:t xml:space="preserve">laikydamasis </w:t>
      </w:r>
      <w:r w:rsidR="005557C7" w:rsidRPr="003704DE">
        <w:rPr>
          <w:sz w:val="24"/>
          <w:szCs w:val="24"/>
        </w:rPr>
        <w:t>Darbų atlikimo plane, Paslaugų teikimo plane ir Specifikacijose</w:t>
      </w:r>
      <w:r w:rsidR="002F7541" w:rsidRPr="003704DE">
        <w:rPr>
          <w:sz w:val="24"/>
          <w:szCs w:val="24"/>
        </w:rPr>
        <w:t xml:space="preserve"> </w:t>
      </w:r>
      <w:r w:rsidRPr="003704DE">
        <w:rPr>
          <w:sz w:val="24"/>
          <w:szCs w:val="24"/>
        </w:rPr>
        <w:t>nurodytų terminų.</w:t>
      </w:r>
      <w:bookmarkEnd w:id="267"/>
      <w:bookmarkEnd w:id="268"/>
    </w:p>
    <w:p w14:paraId="4DDB5C49" w14:textId="77777777" w:rsidR="00F467EC" w:rsidRPr="003704DE" w:rsidRDefault="00F467EC" w:rsidP="00001C8F">
      <w:pPr>
        <w:pStyle w:val="paragrafai"/>
        <w:tabs>
          <w:tab w:val="left" w:pos="1418"/>
          <w:tab w:val="left" w:pos="1560"/>
          <w:tab w:val="left" w:pos="1701"/>
          <w:tab w:val="left" w:pos="1985"/>
        </w:tabs>
        <w:ind w:left="1134" w:hanging="567"/>
        <w:rPr>
          <w:sz w:val="24"/>
          <w:szCs w:val="24"/>
        </w:rPr>
      </w:pPr>
      <w:bookmarkStart w:id="269" w:name="_Ref284487774"/>
      <w:bookmarkStart w:id="270" w:name="_Toc284496716"/>
      <w:bookmarkStart w:id="271" w:name="_Ref136964339"/>
      <w:bookmarkStart w:id="272" w:name="_Ref137266907"/>
      <w:bookmarkStart w:id="273" w:name="_Ref136960839"/>
      <w:bookmarkStart w:id="274" w:name="_Ref135800549"/>
      <w:bookmarkEnd w:id="262"/>
      <w:bookmarkEnd w:id="263"/>
      <w:bookmarkEnd w:id="264"/>
      <w:bookmarkEnd w:id="265"/>
      <w:r w:rsidRPr="003704DE">
        <w:rPr>
          <w:sz w:val="24"/>
          <w:szCs w:val="24"/>
        </w:rPr>
        <w:t xml:space="preserve">Privatus subjektas užtikrina, kad </w:t>
      </w:r>
      <w:r w:rsidR="005557C7" w:rsidRPr="00F8708A">
        <w:rPr>
          <w:sz w:val="24"/>
          <w:szCs w:val="24"/>
        </w:rPr>
        <w:t>Obj</w:t>
      </w:r>
      <w:r w:rsidR="006B454D" w:rsidRPr="00F8708A">
        <w:rPr>
          <w:sz w:val="24"/>
          <w:szCs w:val="24"/>
        </w:rPr>
        <w:t>e</w:t>
      </w:r>
      <w:r w:rsidR="005557C7" w:rsidRPr="00F8708A">
        <w:rPr>
          <w:sz w:val="24"/>
          <w:szCs w:val="24"/>
        </w:rPr>
        <w:t xml:space="preserve">ktas nuo jo </w:t>
      </w:r>
      <w:r w:rsidR="00DD6747" w:rsidRPr="00D1141E">
        <w:rPr>
          <w:sz w:val="24"/>
          <w:szCs w:val="24"/>
        </w:rPr>
        <w:t>E</w:t>
      </w:r>
      <w:r w:rsidR="005557C7" w:rsidRPr="00D1141E">
        <w:rPr>
          <w:sz w:val="24"/>
          <w:szCs w:val="24"/>
        </w:rPr>
        <w:t>ksploatacijos pradžios ir Paslaugos,</w:t>
      </w:r>
      <w:r w:rsidRPr="00A27A3B">
        <w:rPr>
          <w:sz w:val="24"/>
          <w:szCs w:val="24"/>
        </w:rPr>
        <w:t xml:space="preserve"> </w:t>
      </w:r>
      <w:r w:rsidR="00411429">
        <w:rPr>
          <w:sz w:val="24"/>
          <w:szCs w:val="24"/>
        </w:rPr>
        <w:t>ne vėliau kaip per 30 (trisde</w:t>
      </w:r>
      <w:r w:rsidR="006B454D" w:rsidRPr="00A27A3B">
        <w:rPr>
          <w:sz w:val="24"/>
          <w:szCs w:val="24"/>
        </w:rPr>
        <w:t>šimt) dienų nuo jų teikimo pradžios momento, per visą likusį Sutarties galiojimo laikotarpį atitiks teisės aktų, Sutarties, Specifikacijų ir Pasiūlym</w:t>
      </w:r>
      <w:r w:rsidR="006B454D" w:rsidRPr="002F7BFF">
        <w:rPr>
          <w:sz w:val="24"/>
          <w:szCs w:val="24"/>
        </w:rPr>
        <w:t>o reikalavimus.</w:t>
      </w:r>
      <w:r w:rsidRPr="003704DE">
        <w:rPr>
          <w:sz w:val="24"/>
          <w:szCs w:val="24"/>
        </w:rPr>
        <w:t xml:space="preserve"> Šį įsipareigojimą Privatus subjektas įgyvendina savarankiškai surasdamas ir panaudodamas tam reikalingas lėšas</w:t>
      </w:r>
      <w:r w:rsidR="00A26850" w:rsidRPr="003704DE">
        <w:rPr>
          <w:sz w:val="24"/>
          <w:szCs w:val="24"/>
        </w:rPr>
        <w:t>, išskyrus Esminių teisės aktų pasikeitimo atveju,</w:t>
      </w:r>
      <w:r w:rsidRPr="003704DE">
        <w:rPr>
          <w:sz w:val="24"/>
          <w:szCs w:val="24"/>
        </w:rPr>
        <w:t xml:space="preserve"> bei pasirinkdamas reikiamas priemones ir būdus.</w:t>
      </w:r>
    </w:p>
    <w:p w14:paraId="7370360E" w14:textId="136A5B0A" w:rsidR="00F467EC" w:rsidRPr="003704DE" w:rsidRDefault="00F467EC" w:rsidP="00001C8F">
      <w:pPr>
        <w:pStyle w:val="paragrafai"/>
        <w:tabs>
          <w:tab w:val="left" w:pos="1418"/>
          <w:tab w:val="left" w:pos="1560"/>
          <w:tab w:val="left" w:pos="1701"/>
          <w:tab w:val="left" w:pos="1985"/>
        </w:tabs>
        <w:ind w:left="1134" w:hanging="567"/>
        <w:rPr>
          <w:sz w:val="24"/>
          <w:szCs w:val="24"/>
        </w:rPr>
      </w:pPr>
      <w:r w:rsidRPr="003704DE">
        <w:rPr>
          <w:sz w:val="24"/>
          <w:szCs w:val="24"/>
        </w:rPr>
        <w:t xml:space="preserve"> </w:t>
      </w:r>
      <w:bookmarkStart w:id="275" w:name="_Ref283715120"/>
      <w:bookmarkStart w:id="276" w:name="_Ref284486458"/>
      <w:bookmarkStart w:id="277" w:name="_Toc284496717"/>
      <w:bookmarkStart w:id="278" w:name="_Ref294014821"/>
      <w:bookmarkStart w:id="279" w:name="_Ref485889831"/>
      <w:bookmarkStart w:id="280" w:name="_Ref56603665"/>
      <w:bookmarkEnd w:id="269"/>
      <w:bookmarkEnd w:id="270"/>
      <w:r w:rsidR="00E737F2" w:rsidRPr="003704DE">
        <w:rPr>
          <w:sz w:val="24"/>
          <w:szCs w:val="24"/>
        </w:rPr>
        <w:t xml:space="preserve">Privatus subjektas savo įsipareigojimų pagal Sutartį vykdymui privalo naudoti Finansiniame veiklos modelyje numatytą finansavimą, įskaitant finansavimo šaltinius ir finansavimo sąlygas. </w:t>
      </w:r>
      <w:r w:rsidRPr="003704DE">
        <w:rPr>
          <w:sz w:val="24"/>
          <w:szCs w:val="24"/>
        </w:rPr>
        <w:t>Privatus subjektas turi teisę keisti Finansiniame veiklos modelyje nurodytus finansavimo šaltinius</w:t>
      </w:r>
      <w:r w:rsidR="00DD6747" w:rsidRPr="003704DE">
        <w:rPr>
          <w:sz w:val="24"/>
          <w:szCs w:val="24"/>
        </w:rPr>
        <w:t>, finansavimo apimtį</w:t>
      </w:r>
      <w:r w:rsidRPr="003704DE">
        <w:rPr>
          <w:sz w:val="24"/>
          <w:szCs w:val="24"/>
        </w:rPr>
        <w:t xml:space="preserve"> ar finansavimo sąlygas, jei tai </w:t>
      </w:r>
      <w:r w:rsidR="00DD6747" w:rsidRPr="003704DE">
        <w:rPr>
          <w:sz w:val="24"/>
          <w:szCs w:val="24"/>
        </w:rPr>
        <w:t xml:space="preserve">atitinka su Finansuotoju </w:t>
      </w:r>
      <w:r w:rsidR="00895D84">
        <w:rPr>
          <w:sz w:val="24"/>
          <w:szCs w:val="24"/>
        </w:rPr>
        <w:t xml:space="preserve">ar Kitu paskolos teikėju </w:t>
      </w:r>
      <w:r w:rsidR="00DD6747" w:rsidRPr="003704DE">
        <w:rPr>
          <w:sz w:val="24"/>
          <w:szCs w:val="24"/>
        </w:rPr>
        <w:t xml:space="preserve">sudarytų finansavimo sutarčių nuostatas ir </w:t>
      </w:r>
      <w:r w:rsidR="006B454D" w:rsidRPr="003704DE">
        <w:rPr>
          <w:sz w:val="24"/>
          <w:szCs w:val="24"/>
        </w:rPr>
        <w:t>ne</w:t>
      </w:r>
      <w:r w:rsidRPr="003704DE">
        <w:rPr>
          <w:sz w:val="24"/>
          <w:szCs w:val="24"/>
        </w:rPr>
        <w:t>didina Valdžios subjekto įsipareigojimų</w:t>
      </w:r>
      <w:r w:rsidR="001924FD" w:rsidRPr="003704DE">
        <w:rPr>
          <w:sz w:val="24"/>
          <w:szCs w:val="24"/>
        </w:rPr>
        <w:t xml:space="preserve"> ir rizikų</w:t>
      </w:r>
      <w:r w:rsidRPr="003704DE">
        <w:rPr>
          <w:sz w:val="24"/>
          <w:szCs w:val="24"/>
        </w:rPr>
        <w:t>, įskaitant ir įsipareigojimus Sutarties nutraukimo atvejais nesant Valdžios subjekto kaltės</w:t>
      </w:r>
      <w:r w:rsidR="00DD6747" w:rsidRPr="003704DE">
        <w:rPr>
          <w:sz w:val="24"/>
          <w:szCs w:val="24"/>
        </w:rPr>
        <w:t xml:space="preserve">, šios Sutarties </w:t>
      </w:r>
      <w:r w:rsidR="00DD6747" w:rsidRPr="003704DE">
        <w:rPr>
          <w:sz w:val="24"/>
          <w:szCs w:val="24"/>
        </w:rPr>
        <w:fldChar w:fldCharType="begin"/>
      </w:r>
      <w:r w:rsidR="00DD6747" w:rsidRPr="003704DE">
        <w:rPr>
          <w:sz w:val="24"/>
          <w:szCs w:val="24"/>
        </w:rPr>
        <w:instrText xml:space="preserve"> REF _Ref294018341 \w \h </w:instrText>
      </w:r>
      <w:r w:rsidR="003704DE" w:rsidRPr="003704DE">
        <w:rPr>
          <w:sz w:val="24"/>
          <w:szCs w:val="24"/>
        </w:rPr>
        <w:instrText xml:space="preserve"> \* MERGEFORMAT </w:instrText>
      </w:r>
      <w:r w:rsidR="00DD6747" w:rsidRPr="003704DE">
        <w:rPr>
          <w:sz w:val="24"/>
          <w:szCs w:val="24"/>
        </w:rPr>
      </w:r>
      <w:r w:rsidR="00DD6747" w:rsidRPr="003704DE">
        <w:rPr>
          <w:sz w:val="24"/>
          <w:szCs w:val="24"/>
        </w:rPr>
        <w:fldChar w:fldCharType="separate"/>
      </w:r>
      <w:r w:rsidR="00B87438">
        <w:rPr>
          <w:sz w:val="24"/>
          <w:szCs w:val="24"/>
        </w:rPr>
        <w:t>3</w:t>
      </w:r>
      <w:r w:rsidR="00DD6747" w:rsidRPr="003704DE">
        <w:rPr>
          <w:sz w:val="24"/>
          <w:szCs w:val="24"/>
        </w:rPr>
        <w:fldChar w:fldCharType="end"/>
      </w:r>
      <w:r w:rsidR="00DD6747" w:rsidRPr="003704DE">
        <w:rPr>
          <w:sz w:val="24"/>
          <w:szCs w:val="24"/>
        </w:rPr>
        <w:t xml:space="preserve"> priede </w:t>
      </w:r>
      <w:r w:rsidR="00DD6747" w:rsidRPr="00187F18">
        <w:rPr>
          <w:i/>
          <w:sz w:val="24"/>
          <w:szCs w:val="24"/>
        </w:rPr>
        <w:t>Atsiskaitymų ir mokėjimų tvarka</w:t>
      </w:r>
      <w:r w:rsidR="00DD6747" w:rsidRPr="003704DE">
        <w:rPr>
          <w:sz w:val="24"/>
          <w:szCs w:val="24"/>
        </w:rPr>
        <w:t xml:space="preserve"> nustatyta tvarka</w:t>
      </w:r>
      <w:r w:rsidRPr="00D1141E">
        <w:rPr>
          <w:sz w:val="24"/>
          <w:szCs w:val="24"/>
        </w:rPr>
        <w:t>.</w:t>
      </w:r>
      <w:bookmarkEnd w:id="275"/>
      <w:bookmarkEnd w:id="276"/>
      <w:bookmarkEnd w:id="277"/>
      <w:r w:rsidRPr="00D1141E">
        <w:rPr>
          <w:sz w:val="24"/>
          <w:szCs w:val="24"/>
        </w:rPr>
        <w:t xml:space="preserve"> </w:t>
      </w:r>
      <w:bookmarkEnd w:id="278"/>
      <w:r w:rsidR="009267E5" w:rsidRPr="00D1141E">
        <w:rPr>
          <w:sz w:val="24"/>
          <w:szCs w:val="24"/>
        </w:rPr>
        <w:t xml:space="preserve">Tokiam </w:t>
      </w:r>
      <w:r w:rsidR="00895D84">
        <w:rPr>
          <w:sz w:val="24"/>
          <w:szCs w:val="24"/>
        </w:rPr>
        <w:t xml:space="preserve">Finansuotojo ar Kito paskolos teikėjo </w:t>
      </w:r>
      <w:r w:rsidR="009267E5" w:rsidRPr="00D1141E">
        <w:rPr>
          <w:sz w:val="24"/>
          <w:szCs w:val="24"/>
        </w:rPr>
        <w:t>finansavimo šaltinių</w:t>
      </w:r>
      <w:r w:rsidR="00DD6747" w:rsidRPr="00A27A3B">
        <w:rPr>
          <w:sz w:val="24"/>
          <w:szCs w:val="24"/>
        </w:rPr>
        <w:t>, finansavimo apimties</w:t>
      </w:r>
      <w:r w:rsidR="009267E5" w:rsidRPr="00A27A3B">
        <w:rPr>
          <w:sz w:val="24"/>
          <w:szCs w:val="24"/>
        </w:rPr>
        <w:t xml:space="preserve"> ir / ar finansavimo sąlygų keitimui būtinas išankstinis raštiškas Valdžios subjekto sutikimas, </w:t>
      </w:r>
      <w:r w:rsidR="009267E5" w:rsidRPr="002F7BFF">
        <w:rPr>
          <w:sz w:val="24"/>
          <w:szCs w:val="24"/>
        </w:rPr>
        <w:t>kurio Valdžios subjektas negali nepagrįstai neduoti ir neturi teisės atsisakyti jį duoti, jeigu tai nedidina Valdžios subjekto įsipareigojimų ir rizikų, įskaitant ir įsipareigojimus Sutarties nutra</w:t>
      </w:r>
      <w:r w:rsidR="009267E5" w:rsidRPr="003704DE">
        <w:rPr>
          <w:sz w:val="24"/>
          <w:szCs w:val="24"/>
        </w:rPr>
        <w:t>ukimo atvejais nesant Valdžios subjekt</w:t>
      </w:r>
      <w:r w:rsidR="00EE0623">
        <w:rPr>
          <w:sz w:val="24"/>
          <w:szCs w:val="24"/>
        </w:rPr>
        <w:t>o</w:t>
      </w:r>
      <w:r w:rsidR="009267E5" w:rsidRPr="003704DE">
        <w:rPr>
          <w:sz w:val="24"/>
          <w:szCs w:val="24"/>
        </w:rPr>
        <w:t xml:space="preserve"> kaltės. Tokį sutikimą arba motyvuotą atsisakymą jį suteikti </w:t>
      </w:r>
      <w:proofErr w:type="spellStart"/>
      <w:r w:rsidR="009267E5" w:rsidRPr="003704DE">
        <w:rPr>
          <w:sz w:val="24"/>
          <w:szCs w:val="24"/>
        </w:rPr>
        <w:t>Valdžio</w:t>
      </w:r>
      <w:proofErr w:type="spellEnd"/>
      <w:r w:rsidR="009267E5" w:rsidRPr="003704DE">
        <w:rPr>
          <w:sz w:val="24"/>
          <w:szCs w:val="24"/>
        </w:rPr>
        <w:t xml:space="preserve"> subjektas turi pateikti per </w:t>
      </w:r>
      <w:r w:rsidR="00DD6747" w:rsidRPr="00001C8F">
        <w:rPr>
          <w:sz w:val="24"/>
          <w:szCs w:val="24"/>
        </w:rPr>
        <w:t>5</w:t>
      </w:r>
      <w:r w:rsidR="009267E5" w:rsidRPr="003704DE">
        <w:rPr>
          <w:sz w:val="24"/>
          <w:szCs w:val="24"/>
        </w:rPr>
        <w:t xml:space="preserve"> (</w:t>
      </w:r>
      <w:r w:rsidR="00DD6747" w:rsidRPr="003704DE">
        <w:rPr>
          <w:sz w:val="24"/>
          <w:szCs w:val="24"/>
        </w:rPr>
        <w:t>penkias</w:t>
      </w:r>
      <w:r w:rsidR="009267E5" w:rsidRPr="00F8708A">
        <w:rPr>
          <w:sz w:val="24"/>
          <w:szCs w:val="24"/>
        </w:rPr>
        <w:t xml:space="preserve">) </w:t>
      </w:r>
      <w:r w:rsidR="00DD6747" w:rsidRPr="00F8708A">
        <w:rPr>
          <w:sz w:val="24"/>
          <w:szCs w:val="24"/>
        </w:rPr>
        <w:t>Darbo dienas</w:t>
      </w:r>
      <w:r w:rsidR="009267E5" w:rsidRPr="00D1141E">
        <w:rPr>
          <w:sz w:val="24"/>
          <w:szCs w:val="24"/>
        </w:rPr>
        <w:t xml:space="preserve"> nuo prašymo su visa jį pagrindžiančia informacija ir dokumentais pateikimo Valdžios subjektui</w:t>
      </w:r>
      <w:r w:rsidRPr="00D1141E">
        <w:rPr>
          <w:sz w:val="24"/>
          <w:szCs w:val="24"/>
        </w:rPr>
        <w:t>.</w:t>
      </w:r>
      <w:bookmarkEnd w:id="279"/>
      <w:r w:rsidR="00DD6747" w:rsidRPr="00A27A3B">
        <w:rPr>
          <w:sz w:val="24"/>
          <w:szCs w:val="24"/>
        </w:rPr>
        <w:t xml:space="preserve"> </w:t>
      </w:r>
      <w:bookmarkEnd w:id="280"/>
    </w:p>
    <w:p w14:paraId="32D6B99D" w14:textId="58285724" w:rsidR="009267E5" w:rsidRDefault="009267E5" w:rsidP="00B40FDF">
      <w:pPr>
        <w:pStyle w:val="paragrafai"/>
        <w:tabs>
          <w:tab w:val="left" w:pos="1418"/>
          <w:tab w:val="left" w:pos="1560"/>
          <w:tab w:val="left" w:pos="1701"/>
          <w:tab w:val="left" w:pos="1985"/>
        </w:tabs>
        <w:ind w:left="1134" w:hanging="567"/>
        <w:rPr>
          <w:sz w:val="24"/>
          <w:szCs w:val="24"/>
        </w:rPr>
      </w:pPr>
      <w:r>
        <w:rPr>
          <w:sz w:val="24"/>
          <w:szCs w:val="24"/>
        </w:rPr>
        <w:t>Privatus subjektas, gavęs išankstinį raštišką Valdžios subjekto sutikimą, kurio Valdžios subjektas negali nepagrįstai neduoti, turi teisę pakeisti Finansiniame veiklos modelyje nurodytas Investicijas</w:t>
      </w:r>
      <w:r w:rsidR="00BB2844">
        <w:rPr>
          <w:sz w:val="24"/>
          <w:szCs w:val="24"/>
        </w:rPr>
        <w:t xml:space="preserve"> ar veiklos išlaidas </w:t>
      </w:r>
      <w:r>
        <w:rPr>
          <w:sz w:val="24"/>
          <w:szCs w:val="24"/>
        </w:rPr>
        <w:t xml:space="preserve">kitomis </w:t>
      </w:r>
      <w:r w:rsidR="00514BA1">
        <w:rPr>
          <w:sz w:val="24"/>
          <w:szCs w:val="24"/>
        </w:rPr>
        <w:t>i</w:t>
      </w:r>
      <w:r>
        <w:rPr>
          <w:sz w:val="24"/>
          <w:szCs w:val="24"/>
        </w:rPr>
        <w:t xml:space="preserve">nvesticijomis arba atidėti ar paankstinti Investicijų atlikimo terminus, </w:t>
      </w:r>
      <w:r w:rsidR="00DD6747">
        <w:rPr>
          <w:sz w:val="24"/>
          <w:szCs w:val="24"/>
        </w:rPr>
        <w:t>jeigu dėl to nesikeičia Darbų atlikimo terminas ir Metinis atlyginimas.</w:t>
      </w:r>
      <w:r>
        <w:rPr>
          <w:sz w:val="24"/>
          <w:szCs w:val="24"/>
        </w:rPr>
        <w:t xml:space="preserve"> Tokį sutikimą arba motyvuotą atsisakymą jį suteikti Valdžios subjektas turi pateikti per </w:t>
      </w:r>
      <w:r w:rsidR="00F561D7" w:rsidRPr="00F561D7">
        <w:rPr>
          <w:sz w:val="24"/>
          <w:szCs w:val="24"/>
        </w:rPr>
        <w:t xml:space="preserve"> 7 (septynias)</w:t>
      </w:r>
      <w:r>
        <w:rPr>
          <w:sz w:val="24"/>
          <w:szCs w:val="24"/>
        </w:rPr>
        <w:t>di</w:t>
      </w:r>
      <w:r w:rsidR="00B14C63">
        <w:rPr>
          <w:sz w:val="24"/>
          <w:szCs w:val="24"/>
        </w:rPr>
        <w:t>e</w:t>
      </w:r>
      <w:r>
        <w:rPr>
          <w:sz w:val="24"/>
          <w:szCs w:val="24"/>
        </w:rPr>
        <w:t>n</w:t>
      </w:r>
      <w:r w:rsidR="00F561D7">
        <w:rPr>
          <w:sz w:val="24"/>
          <w:szCs w:val="24"/>
        </w:rPr>
        <w:t>as</w:t>
      </w:r>
      <w:r>
        <w:rPr>
          <w:sz w:val="24"/>
          <w:szCs w:val="24"/>
        </w:rPr>
        <w:t xml:space="preserve"> nuo motyvuoto prašymo su visa jį pagrindžiančiais dokumentais ir informacija pateikimo Valdžios subjektui.</w:t>
      </w:r>
    </w:p>
    <w:p w14:paraId="729B7FB1" w14:textId="77777777" w:rsidR="00F467EC" w:rsidRPr="00DD6747" w:rsidRDefault="00B40FDF" w:rsidP="00001C8F">
      <w:pPr>
        <w:pStyle w:val="paragrafai"/>
        <w:numPr>
          <w:ilvl w:val="0"/>
          <w:numId w:val="0"/>
        </w:numPr>
        <w:tabs>
          <w:tab w:val="left" w:pos="1418"/>
          <w:tab w:val="left" w:pos="1560"/>
          <w:tab w:val="left" w:pos="1701"/>
          <w:tab w:val="left" w:pos="1985"/>
        </w:tabs>
        <w:ind w:left="921"/>
        <w:rPr>
          <w:sz w:val="24"/>
          <w:szCs w:val="24"/>
        </w:rPr>
      </w:pPr>
      <w:r w:rsidRPr="00DD6747">
        <w:rPr>
          <w:sz w:val="24"/>
          <w:szCs w:val="24"/>
        </w:rPr>
        <w:t xml:space="preserve"> </w:t>
      </w:r>
    </w:p>
    <w:p w14:paraId="527EAA54" w14:textId="77777777" w:rsidR="00F467EC" w:rsidRPr="0042617A" w:rsidRDefault="00F467EC" w:rsidP="00AF7FA7">
      <w:pPr>
        <w:pStyle w:val="Antrat2"/>
        <w:tabs>
          <w:tab w:val="clear" w:pos="495"/>
        </w:tabs>
        <w:ind w:left="993"/>
        <w:rPr>
          <w:vanish/>
          <w:sz w:val="24"/>
          <w:szCs w:val="24"/>
          <w:specVanish/>
        </w:rPr>
      </w:pPr>
      <w:bookmarkStart w:id="281" w:name="_Toc309205501"/>
      <w:bookmarkStart w:id="282" w:name="_Ref396470557"/>
      <w:bookmarkStart w:id="283" w:name="_Ref406573708"/>
      <w:bookmarkStart w:id="284" w:name="_Ref407782831"/>
      <w:bookmarkStart w:id="285" w:name="_Ref440638315"/>
      <w:bookmarkStart w:id="286" w:name="_Ref485972627"/>
      <w:bookmarkStart w:id="287" w:name="_Ref502732249"/>
      <w:bookmarkStart w:id="288" w:name="_Ref527985965"/>
      <w:bookmarkStart w:id="289" w:name="_Ref56601039"/>
      <w:bookmarkStart w:id="290" w:name="_Ref58390596"/>
      <w:bookmarkStart w:id="291" w:name="_Ref61336223"/>
      <w:bookmarkStart w:id="292" w:name="_Toc98421395"/>
      <w:r w:rsidRPr="0042617A">
        <w:rPr>
          <w:sz w:val="24"/>
          <w:szCs w:val="24"/>
        </w:rPr>
        <w:t>Papildomi darbai ir paslaugos</w:t>
      </w:r>
      <w:bookmarkEnd w:id="281"/>
      <w:bookmarkEnd w:id="282"/>
      <w:bookmarkEnd w:id="283"/>
      <w:bookmarkEnd w:id="284"/>
      <w:bookmarkEnd w:id="285"/>
      <w:bookmarkEnd w:id="286"/>
      <w:bookmarkEnd w:id="287"/>
      <w:bookmarkEnd w:id="288"/>
      <w:bookmarkEnd w:id="289"/>
      <w:bookmarkEnd w:id="290"/>
      <w:bookmarkEnd w:id="291"/>
      <w:bookmarkEnd w:id="292"/>
    </w:p>
    <w:p w14:paraId="60592A43" w14:textId="77777777" w:rsidR="00716F1B" w:rsidRPr="0042617A" w:rsidRDefault="00FC13CD" w:rsidP="00F467EC">
      <w:pPr>
        <w:pStyle w:val="paragrafai"/>
        <w:rPr>
          <w:sz w:val="24"/>
          <w:szCs w:val="24"/>
        </w:rPr>
      </w:pPr>
      <w:bookmarkStart w:id="293" w:name="_Ref309138400"/>
      <w:bookmarkStart w:id="294" w:name="_Ref309136579"/>
      <w:r w:rsidRPr="0042617A">
        <w:rPr>
          <w:sz w:val="24"/>
          <w:szCs w:val="24"/>
        </w:rPr>
        <w:t xml:space="preserve"> </w:t>
      </w:r>
    </w:p>
    <w:p w14:paraId="57B72CB2" w14:textId="77777777" w:rsidR="004824B9" w:rsidRDefault="004824B9" w:rsidP="00593510">
      <w:pPr>
        <w:pStyle w:val="paragrafai"/>
        <w:numPr>
          <w:ilvl w:val="0"/>
          <w:numId w:val="0"/>
        </w:numPr>
        <w:ind w:left="1134"/>
        <w:rPr>
          <w:sz w:val="24"/>
          <w:szCs w:val="24"/>
        </w:rPr>
      </w:pPr>
    </w:p>
    <w:p w14:paraId="293A9922" w14:textId="77777777" w:rsidR="00F467EC" w:rsidRPr="00366FC3" w:rsidRDefault="006B454D" w:rsidP="00366FC3">
      <w:pPr>
        <w:pStyle w:val="paragrafai"/>
        <w:numPr>
          <w:ilvl w:val="1"/>
          <w:numId w:val="49"/>
        </w:numPr>
        <w:tabs>
          <w:tab w:val="num" w:pos="1560"/>
        </w:tabs>
        <w:spacing w:after="0"/>
        <w:ind w:left="1134"/>
        <w:rPr>
          <w:sz w:val="24"/>
          <w:szCs w:val="24"/>
        </w:rPr>
      </w:pPr>
      <w:r w:rsidRPr="00366FC3">
        <w:rPr>
          <w:sz w:val="24"/>
          <w:szCs w:val="24"/>
        </w:rPr>
        <w:t xml:space="preserve">Investuotojas, </w:t>
      </w:r>
      <w:r w:rsidR="00F467EC" w:rsidRPr="00366FC3">
        <w:rPr>
          <w:sz w:val="24"/>
          <w:szCs w:val="24"/>
        </w:rPr>
        <w:t xml:space="preserve">rengdamas Pasiūlymą numatė ir Pasiūlyme įvertino visus darbus, paslaugas ir veiksmus, reikalingus Sutartyje įtvirtintiems įsipareigojimams įvykdyti ir rezultatams pasiekti bei šį įvertinimą atspindėjo Finansiniame veiklos modelyje. Siekdamos išvengti abejonių Šalys pareiškia, kad Sutartyje įtvirtinti Privataus subjekto įsipareigojimai savo </w:t>
      </w:r>
      <w:r w:rsidR="00F467EC" w:rsidRPr="00366FC3">
        <w:rPr>
          <w:sz w:val="24"/>
          <w:szCs w:val="24"/>
        </w:rPr>
        <w:lastRenderedPageBreak/>
        <w:t xml:space="preserve">esme atitinka rangovo / generalinio rangovo įsipareigojimus prisiimamus „iki rakto“ (angl. </w:t>
      </w:r>
      <w:proofErr w:type="spellStart"/>
      <w:r w:rsidR="00F467EC" w:rsidRPr="00366FC3">
        <w:rPr>
          <w:sz w:val="24"/>
          <w:szCs w:val="24"/>
        </w:rPr>
        <w:t>turnkey</w:t>
      </w:r>
      <w:proofErr w:type="spellEnd"/>
      <w:r w:rsidR="00F467EC" w:rsidRPr="00366FC3">
        <w:rPr>
          <w:sz w:val="24"/>
          <w:szCs w:val="24"/>
        </w:rPr>
        <w:t>) tipo statybos rangos sutartyse, t.</w:t>
      </w:r>
      <w:r w:rsidR="00F40A83" w:rsidRPr="00366FC3">
        <w:rPr>
          <w:sz w:val="24"/>
          <w:szCs w:val="24"/>
        </w:rPr>
        <w:t xml:space="preserve"> </w:t>
      </w:r>
      <w:r w:rsidR="00F467EC" w:rsidRPr="00366FC3">
        <w:rPr>
          <w:sz w:val="24"/>
          <w:szCs w:val="24"/>
        </w:rPr>
        <w:t>y. tokiose statybos rangos sutartyse, kuriuose rangovas privalo atlikti tiek aiškiai nurodytus darbus ir veiksmus, tiek ir juose nenurodyt</w:t>
      </w:r>
      <w:r w:rsidR="001D5278" w:rsidRPr="00366FC3">
        <w:rPr>
          <w:sz w:val="24"/>
          <w:szCs w:val="24"/>
        </w:rPr>
        <w:t>u</w:t>
      </w:r>
      <w:r w:rsidR="00F467EC" w:rsidRPr="00366FC3">
        <w:rPr>
          <w:sz w:val="24"/>
          <w:szCs w:val="24"/>
        </w:rPr>
        <w:t>s, kurie yra reikalingi Sutartyje nurodytiems Darbams ir veiksmams atlikti bei rezultatams pasiekti.</w:t>
      </w:r>
    </w:p>
    <w:p w14:paraId="4811797B" w14:textId="77777777" w:rsidR="00F40A83" w:rsidRPr="00205423" w:rsidRDefault="00F40A83" w:rsidP="008117C7">
      <w:pPr>
        <w:pStyle w:val="paragrafai"/>
        <w:spacing w:after="0"/>
        <w:ind w:left="1134" w:hanging="493"/>
        <w:rPr>
          <w:sz w:val="24"/>
          <w:szCs w:val="24"/>
        </w:rPr>
      </w:pPr>
      <w:bookmarkStart w:id="295" w:name="_Ref360427419"/>
      <w:r w:rsidRPr="00A01456">
        <w:rPr>
          <w:sz w:val="24"/>
          <w:szCs w:val="24"/>
        </w:rPr>
        <w:t xml:space="preserve">Paaiškėjus Papildomų darbų </w:t>
      </w:r>
      <w:r w:rsidR="006B454D" w:rsidRPr="00A01456">
        <w:rPr>
          <w:sz w:val="24"/>
          <w:szCs w:val="24"/>
        </w:rPr>
        <w:t xml:space="preserve">ir / </w:t>
      </w:r>
      <w:r w:rsidRPr="00A01456">
        <w:rPr>
          <w:sz w:val="24"/>
          <w:szCs w:val="24"/>
        </w:rPr>
        <w:t>ar paslaugų poreikiui</w:t>
      </w:r>
      <w:r w:rsidR="00613390" w:rsidRPr="00A01456">
        <w:rPr>
          <w:sz w:val="24"/>
          <w:szCs w:val="24"/>
        </w:rPr>
        <w:t xml:space="preserve"> tokie Papildomi darbai ir / ar paslaugos gali būti atliekami ir už juos apmokama tik tokiu atveju, jeigu tai neprieštarauja </w:t>
      </w:r>
      <w:r w:rsidR="003704DE" w:rsidRPr="00A01456">
        <w:rPr>
          <w:sz w:val="24"/>
          <w:szCs w:val="24"/>
        </w:rPr>
        <w:t xml:space="preserve">Viešųjų pirkimų įstatymui ar kitiems </w:t>
      </w:r>
      <w:r w:rsidR="00613390" w:rsidRPr="00A01456">
        <w:rPr>
          <w:sz w:val="24"/>
          <w:szCs w:val="24"/>
        </w:rPr>
        <w:t>Lietuvos Respublikos teisės aktams ir tokie Papildomai darbai ir (</w:t>
      </w:r>
      <w:r w:rsidR="00613390" w:rsidRPr="009573E8">
        <w:rPr>
          <w:sz w:val="24"/>
          <w:szCs w:val="24"/>
        </w:rPr>
        <w:t>ar) paslaugos yra raštu suderinti su Privačiu subjektu.</w:t>
      </w:r>
      <w:bookmarkEnd w:id="295"/>
    </w:p>
    <w:bookmarkEnd w:id="293"/>
    <w:p w14:paraId="616E2C23" w14:textId="77777777" w:rsidR="003B71E7" w:rsidRPr="00A01456" w:rsidRDefault="003B71E7" w:rsidP="00613390">
      <w:pPr>
        <w:pStyle w:val="paragrafai"/>
        <w:ind w:left="1134" w:hanging="567"/>
        <w:rPr>
          <w:sz w:val="24"/>
          <w:szCs w:val="24"/>
        </w:rPr>
      </w:pPr>
      <w:r w:rsidRPr="00BB2D9B">
        <w:rPr>
          <w:sz w:val="24"/>
          <w:szCs w:val="24"/>
        </w:rPr>
        <w:t xml:space="preserve">Papildomus darbus ir </w:t>
      </w:r>
      <w:r w:rsidR="00233926" w:rsidRPr="00A01456">
        <w:rPr>
          <w:sz w:val="24"/>
          <w:szCs w:val="24"/>
        </w:rPr>
        <w:t>/</w:t>
      </w:r>
      <w:r w:rsidRPr="00A01456">
        <w:rPr>
          <w:sz w:val="24"/>
          <w:szCs w:val="24"/>
        </w:rPr>
        <w:t xml:space="preserve">ar paslaugas gali inicijuoti </w:t>
      </w:r>
      <w:r w:rsidR="008C179F" w:rsidRPr="00A01456">
        <w:rPr>
          <w:sz w:val="24"/>
          <w:szCs w:val="24"/>
        </w:rPr>
        <w:t xml:space="preserve">tik </w:t>
      </w:r>
      <w:r w:rsidRPr="00A01456">
        <w:rPr>
          <w:sz w:val="24"/>
          <w:szCs w:val="24"/>
        </w:rPr>
        <w:t>Valdžios subjektas.</w:t>
      </w:r>
      <w:r w:rsidR="00613390" w:rsidRPr="00A01456">
        <w:rPr>
          <w:sz w:val="24"/>
          <w:szCs w:val="24"/>
        </w:rPr>
        <w:t xml:space="preserve"> Privatus subjektas turi teisę informuoti Valdžios subjektą apie Papildomų dabų ir / ar paslaugų poreikį.</w:t>
      </w:r>
    </w:p>
    <w:p w14:paraId="5AA02D5B" w14:textId="77777777" w:rsidR="003704DE" w:rsidRPr="00A01456" w:rsidRDefault="006B454D" w:rsidP="00FC75DD">
      <w:pPr>
        <w:pStyle w:val="paragrafai"/>
        <w:tabs>
          <w:tab w:val="num" w:pos="567"/>
          <w:tab w:val="num" w:pos="6096"/>
        </w:tabs>
        <w:ind w:left="1134"/>
        <w:rPr>
          <w:sz w:val="24"/>
          <w:szCs w:val="24"/>
        </w:rPr>
      </w:pPr>
      <w:bookmarkStart w:id="296" w:name="_Ref440639037"/>
      <w:r w:rsidRPr="00A01456">
        <w:rPr>
          <w:sz w:val="24"/>
          <w:szCs w:val="24"/>
        </w:rPr>
        <w:t>Siekiant suderinti Papildomus darbus ar paslaugas, Valdžios subjektas pateikia Privačiam subjektui motyvuotą siūlymą dėl jų būtinybės</w:t>
      </w:r>
      <w:r w:rsidR="003704DE" w:rsidRPr="00A01456">
        <w:rPr>
          <w:sz w:val="24"/>
          <w:szCs w:val="24"/>
        </w:rPr>
        <w:t>, kuri</w:t>
      </w:r>
      <w:r w:rsidR="004824B9" w:rsidRPr="00A01456">
        <w:rPr>
          <w:sz w:val="24"/>
          <w:szCs w:val="24"/>
        </w:rPr>
        <w:t>a</w:t>
      </w:r>
      <w:r w:rsidR="003704DE" w:rsidRPr="00A01456">
        <w:rPr>
          <w:sz w:val="24"/>
          <w:szCs w:val="24"/>
        </w:rPr>
        <w:t>me turi būti nurodoma:</w:t>
      </w:r>
    </w:p>
    <w:p w14:paraId="4DF8D273" w14:textId="77777777" w:rsidR="003704DE" w:rsidRPr="00A01456" w:rsidRDefault="003704DE" w:rsidP="00FC75DD">
      <w:pPr>
        <w:pStyle w:val="paragrafesraas"/>
        <w:tabs>
          <w:tab w:val="clear" w:pos="2989"/>
          <w:tab w:val="num" w:pos="2269"/>
          <w:tab w:val="left" w:pos="3686"/>
          <w:tab w:val="left" w:pos="4111"/>
        </w:tabs>
        <w:ind w:left="1418"/>
        <w:rPr>
          <w:sz w:val="24"/>
          <w:szCs w:val="24"/>
        </w:rPr>
      </w:pPr>
      <w:r w:rsidRPr="00A01456">
        <w:rPr>
          <w:sz w:val="24"/>
          <w:szCs w:val="24"/>
        </w:rPr>
        <w:t>argumentai dėl papildomų darbų ir (ar) paslaugų būtinybės;</w:t>
      </w:r>
    </w:p>
    <w:p w14:paraId="5DAE702D" w14:textId="77777777" w:rsidR="003704DE" w:rsidRPr="00A01456" w:rsidRDefault="003704DE" w:rsidP="00FC75DD">
      <w:pPr>
        <w:pStyle w:val="paragrafesraas"/>
        <w:tabs>
          <w:tab w:val="clear" w:pos="2989"/>
          <w:tab w:val="num" w:pos="2269"/>
          <w:tab w:val="left" w:pos="3686"/>
          <w:tab w:val="left" w:pos="4111"/>
        </w:tabs>
        <w:ind w:left="1418"/>
        <w:rPr>
          <w:sz w:val="24"/>
          <w:szCs w:val="24"/>
        </w:rPr>
      </w:pPr>
      <w:r w:rsidRPr="00A01456">
        <w:rPr>
          <w:sz w:val="24"/>
          <w:szCs w:val="24"/>
        </w:rPr>
        <w:t>Papildomų darbų ar paslaugų aprašymas (Papildomų darbų ar paslaugų pavadinimas, preliminarūs kiekiai), kuris turėtų būti pakankamai detalus tam, kad galima būtų įvertinti ir pateikti Valdžios subjektui atsakymą dėl sutikimo ar atsisakymo atlikti Papildomus darbus ir/ ar teikti papildomas paslaugas;</w:t>
      </w:r>
    </w:p>
    <w:p w14:paraId="4000AFC4" w14:textId="77777777" w:rsidR="003704DE" w:rsidRPr="00BB2D9B" w:rsidRDefault="003704DE" w:rsidP="00FC75DD">
      <w:pPr>
        <w:pStyle w:val="paragrafesraas"/>
        <w:tabs>
          <w:tab w:val="clear" w:pos="2989"/>
          <w:tab w:val="num" w:pos="2269"/>
          <w:tab w:val="left" w:pos="3686"/>
          <w:tab w:val="left" w:pos="4111"/>
        </w:tabs>
        <w:ind w:left="1418"/>
        <w:rPr>
          <w:sz w:val="24"/>
          <w:szCs w:val="24"/>
        </w:rPr>
      </w:pPr>
      <w:r w:rsidRPr="00A01456">
        <w:rPr>
          <w:sz w:val="24"/>
          <w:szCs w:val="24"/>
        </w:rPr>
        <w:t>Terminas, per kurį Privatus subjektas turi pateikti atsakymą dėl sutikimo ar atsisakymo atlikti Papildomus darbus ir  / ar teikti papildomas paslaugas. Jeigu toks terminas siūlyme nėra nurodytas, Privat</w:t>
      </w:r>
      <w:r w:rsidRPr="009573E8">
        <w:rPr>
          <w:sz w:val="24"/>
          <w:szCs w:val="24"/>
        </w:rPr>
        <w:t>us subjektas turi pateikti sutikimą ar atsisakymą per 15 (penkiolika) Darbo dienų nuo siūlymo gavimo dienos</w:t>
      </w:r>
      <w:r w:rsidRPr="00205423">
        <w:rPr>
          <w:sz w:val="24"/>
          <w:szCs w:val="24"/>
        </w:rPr>
        <w:t>.</w:t>
      </w:r>
    </w:p>
    <w:bookmarkEnd w:id="296"/>
    <w:p w14:paraId="7563C67F" w14:textId="77777777" w:rsidR="00F8708A" w:rsidRDefault="004824B9" w:rsidP="00B87438">
      <w:pPr>
        <w:pStyle w:val="paragrafai"/>
        <w:ind w:left="1134" w:hanging="493"/>
        <w:rPr>
          <w:sz w:val="24"/>
          <w:szCs w:val="24"/>
        </w:rPr>
      </w:pPr>
      <w:r>
        <w:rPr>
          <w:sz w:val="24"/>
          <w:szCs w:val="24"/>
        </w:rPr>
        <w:t xml:space="preserve"> </w:t>
      </w:r>
      <w:r w:rsidR="00F8708A" w:rsidRPr="00A01456">
        <w:rPr>
          <w:sz w:val="24"/>
          <w:szCs w:val="24"/>
        </w:rPr>
        <w:t>Sudarant sutartį, įforminami Papildomi darbai ir / ar paslaugos, nurodant Papildomų darbų ir / ar paslaugų pavadinimus, vienetus, kiekius, argumentus dėl Papildomų darbų ir (ar) paslaugų būtinybės, techninius sprendinius (brėžinius ir pan.) (darbų atveju) ar specifikacijas (paslaugų</w:t>
      </w:r>
      <w:r w:rsidR="00F8708A" w:rsidRPr="009573E8">
        <w:rPr>
          <w:sz w:val="24"/>
          <w:szCs w:val="24"/>
        </w:rPr>
        <w:t xml:space="preserve"> atveju), nustatom</w:t>
      </w:r>
      <w:r w:rsidR="00EE0623">
        <w:rPr>
          <w:sz w:val="24"/>
          <w:szCs w:val="24"/>
        </w:rPr>
        <w:t>a</w:t>
      </w:r>
      <w:r w:rsidR="00F8708A" w:rsidRPr="009573E8">
        <w:rPr>
          <w:sz w:val="24"/>
          <w:szCs w:val="24"/>
        </w:rPr>
        <w:t xml:space="preserve"> kaina</w:t>
      </w:r>
      <w:r w:rsidR="00F8708A" w:rsidRPr="00205423">
        <w:rPr>
          <w:sz w:val="24"/>
          <w:szCs w:val="24"/>
        </w:rPr>
        <w:t xml:space="preserve"> ar įkaini</w:t>
      </w:r>
      <w:r w:rsidR="00F8708A" w:rsidRPr="00BB2D9B">
        <w:rPr>
          <w:sz w:val="24"/>
          <w:szCs w:val="24"/>
        </w:rPr>
        <w:t>ai ir jų pagrindimas. Sutartis dėl Papildomų darbų ir / ar paslaugų, jų kainos ir apmokėjim</w:t>
      </w:r>
      <w:r w:rsidR="00F8708A" w:rsidRPr="00A01456">
        <w:rPr>
          <w:sz w:val="24"/>
          <w:szCs w:val="24"/>
        </w:rPr>
        <w:t>o tvarkos turi būti pasirašyta Valdžios subjekto ir Privataus subjekto ir yra laikoma sudėtine Sutarties dalimi. Jeigu</w:t>
      </w:r>
      <w:r w:rsidR="00F8708A" w:rsidRPr="003704DE">
        <w:rPr>
          <w:sz w:val="24"/>
          <w:szCs w:val="24"/>
        </w:rPr>
        <w:t xml:space="preserve"> per Valdžios subjekto motyvuotame siūlyme nustatytą terminą Privatus subjektas nepateikia motyvuoto atsakymo dėl sutikimo ar atsisakymo atlikti Papildomus darbus ir  / ar teikti papildomas paslaugas arba nepagrįstai delsia sudaryti sutartį, pasiūlymas dėl Papildomų darbų ir / ar paslaugų laikomas atšauktu. Tokiu atveju Valdžios subjektas Papildomus darbus ir / ar paslaugas gali pirkti </w:t>
      </w:r>
      <w:r w:rsidR="00F8708A">
        <w:rPr>
          <w:sz w:val="24"/>
          <w:szCs w:val="24"/>
        </w:rPr>
        <w:t>V</w:t>
      </w:r>
      <w:r w:rsidR="00F8708A" w:rsidRPr="003704DE">
        <w:rPr>
          <w:sz w:val="24"/>
          <w:szCs w:val="24"/>
        </w:rPr>
        <w:t>iešųjų pirkimų įstatymo nustatyta tvarka iš kitų juridinių asmenų. Šiame punkte numatytoje sutartyje taip pat privalo būti išspręstas Darbų atlikimo ir / ar Paslaugų teikimo terminų pratęsimas, susijęs su Papildomų darbų atlikimu ar papildomų paslaugų teikimu (jeigu toks terminų pratęsimas yra būtinas). Papildomi darbai gali būti pradedami vykdyti ar Papildomos paslaugos gali būti</w:t>
      </w:r>
      <w:r w:rsidR="00F8708A" w:rsidRPr="00060139">
        <w:rPr>
          <w:sz w:val="24"/>
          <w:szCs w:val="24"/>
        </w:rPr>
        <w:t xml:space="preserve"> pradedamos teikti iš karto po sutarties dėl Papildomų darbų ir / ar paslaugų pasirašymo. Jeigu Papildomi darbai ir / ar paslaugos perkami iš trečiųjų asmenų, Valdžios subjektas įsipareigoja suderinti tokių Papildomų darbų ir / ar paslaugų grafikus su Privačiu subjektu, o taip pat </w:t>
      </w:r>
      <w:r w:rsidR="00F8708A">
        <w:rPr>
          <w:sz w:val="24"/>
          <w:szCs w:val="24"/>
        </w:rPr>
        <w:t>užtikrinti</w:t>
      </w:r>
      <w:r w:rsidR="00F8708A" w:rsidRPr="00060139">
        <w:rPr>
          <w:sz w:val="24"/>
          <w:szCs w:val="24"/>
        </w:rPr>
        <w:t>, kad tokie tretieji asmenys laikytųsi darbų saugos reikalavimų ir netrukdytų Privačiam subjektui vykdyti Darbus</w:t>
      </w:r>
      <w:r w:rsidR="00F8708A">
        <w:rPr>
          <w:sz w:val="24"/>
          <w:szCs w:val="24"/>
        </w:rPr>
        <w:t xml:space="preserve"> ir / ar teikti Paslaugas.</w:t>
      </w:r>
    </w:p>
    <w:p w14:paraId="0FC2DD3E" w14:textId="5F34B379" w:rsidR="00613390" w:rsidRPr="004164CE" w:rsidRDefault="00252DDC" w:rsidP="00B87438">
      <w:pPr>
        <w:pStyle w:val="paragrafai"/>
        <w:ind w:left="1134" w:hanging="493"/>
        <w:rPr>
          <w:sz w:val="24"/>
          <w:szCs w:val="24"/>
        </w:rPr>
      </w:pPr>
      <w:r>
        <w:rPr>
          <w:sz w:val="24"/>
          <w:szCs w:val="24"/>
        </w:rPr>
        <w:t xml:space="preserve">Šalys susitaria, kad </w:t>
      </w:r>
      <w:r w:rsidRPr="004164CE">
        <w:rPr>
          <w:sz w:val="24"/>
          <w:szCs w:val="24"/>
        </w:rPr>
        <w:t>Papildomų darbų</w:t>
      </w:r>
      <w:r w:rsidR="00CE4E0E" w:rsidRPr="004164CE">
        <w:rPr>
          <w:sz w:val="24"/>
          <w:szCs w:val="24"/>
        </w:rPr>
        <w:t xml:space="preserve"> </w:t>
      </w:r>
      <w:r w:rsidRPr="004164CE">
        <w:rPr>
          <w:sz w:val="24"/>
          <w:szCs w:val="24"/>
        </w:rPr>
        <w:t>kaina apskaičiuojama laikantis šių principų:</w:t>
      </w:r>
    </w:p>
    <w:p w14:paraId="41AE449A" w14:textId="7282577B" w:rsidR="00252DDC" w:rsidRPr="004164CE" w:rsidRDefault="000B3D3B" w:rsidP="00FC75DD">
      <w:pPr>
        <w:pStyle w:val="paragrafesraas"/>
        <w:tabs>
          <w:tab w:val="clear" w:pos="2989"/>
          <w:tab w:val="num" w:pos="2410"/>
        </w:tabs>
        <w:ind w:left="1560"/>
        <w:rPr>
          <w:sz w:val="24"/>
          <w:szCs w:val="24"/>
        </w:rPr>
      </w:pPr>
      <w:bookmarkStart w:id="297" w:name="_Ref94681985"/>
      <w:r w:rsidRPr="004164CE">
        <w:rPr>
          <w:sz w:val="24"/>
          <w:szCs w:val="24"/>
        </w:rPr>
        <w:lastRenderedPageBreak/>
        <w:t xml:space="preserve">papildomų </w:t>
      </w:r>
      <w:r w:rsidR="00252DDC" w:rsidRPr="004164CE">
        <w:rPr>
          <w:sz w:val="24"/>
          <w:szCs w:val="24"/>
        </w:rPr>
        <w:t>medžiagų ir/ar įrangos kainos</w:t>
      </w:r>
      <w:r w:rsidR="00F51E4D" w:rsidRPr="004164CE">
        <w:rPr>
          <w:sz w:val="24"/>
          <w:szCs w:val="24"/>
        </w:rPr>
        <w:t xml:space="preserve"> </w:t>
      </w:r>
      <w:r w:rsidR="00252DDC" w:rsidRPr="004164CE">
        <w:rPr>
          <w:sz w:val="24"/>
          <w:szCs w:val="24"/>
        </w:rPr>
        <w:t>apskaičiuojamos pagal Pasiūlyme pa</w:t>
      </w:r>
      <w:r w:rsidR="004A210D" w:rsidRPr="004164CE">
        <w:rPr>
          <w:sz w:val="24"/>
          <w:szCs w:val="24"/>
        </w:rPr>
        <w:t xml:space="preserve">teiktus įkainius, </w:t>
      </w:r>
      <w:r w:rsidR="003112FB" w:rsidRPr="004164CE">
        <w:rPr>
          <w:sz w:val="24"/>
          <w:szCs w:val="24"/>
        </w:rPr>
        <w:t>jei tokie yra, arba</w:t>
      </w:r>
      <w:r w:rsidR="00252DDC" w:rsidRPr="004164CE">
        <w:rPr>
          <w:sz w:val="24"/>
          <w:szCs w:val="24"/>
        </w:rPr>
        <w:t xml:space="preserve"> pagal Privataus subjekto/gamintojo siūlomas kainas, kurios negali būti didesnės už vidutinę rinkos kainą, kuri  nustatoma įvertinus ne mažiau kaip trijų kitų toje rinkoje esančių ūkio subjektų statybos produktų ir įrenginių kainas (jeigu tiek ūkio subjektų yra rinkoje) </w:t>
      </w:r>
      <w:r w:rsidR="007F4C18" w:rsidRPr="004164CE">
        <w:rPr>
          <w:sz w:val="24"/>
          <w:szCs w:val="24"/>
        </w:rPr>
        <w:t xml:space="preserve">susitarimo </w:t>
      </w:r>
      <w:r w:rsidR="003112FB" w:rsidRPr="004164CE">
        <w:rPr>
          <w:sz w:val="24"/>
          <w:szCs w:val="24"/>
        </w:rPr>
        <w:t xml:space="preserve">dėl </w:t>
      </w:r>
      <w:r w:rsidR="00252DDC" w:rsidRPr="004164CE">
        <w:rPr>
          <w:sz w:val="24"/>
          <w:szCs w:val="24"/>
        </w:rPr>
        <w:t xml:space="preserve">Papildomų darbų </w:t>
      </w:r>
      <w:r w:rsidR="004164CE" w:rsidRPr="00185509">
        <w:rPr>
          <w:sz w:val="24"/>
          <w:szCs w:val="24"/>
        </w:rPr>
        <w:t>sudarymo</w:t>
      </w:r>
      <w:r w:rsidR="004164CE">
        <w:rPr>
          <w:sz w:val="24"/>
          <w:szCs w:val="24"/>
        </w:rPr>
        <w:t xml:space="preserve"> </w:t>
      </w:r>
      <w:r w:rsidR="00252DDC" w:rsidRPr="004164CE">
        <w:rPr>
          <w:sz w:val="24"/>
          <w:szCs w:val="24"/>
        </w:rPr>
        <w:t>metu</w:t>
      </w:r>
      <w:r w:rsidR="00F219ED" w:rsidRPr="004164CE">
        <w:rPr>
          <w:sz w:val="24"/>
          <w:szCs w:val="24"/>
        </w:rPr>
        <w:t>.</w:t>
      </w:r>
      <w:bookmarkEnd w:id="297"/>
      <w:r w:rsidR="00F219ED" w:rsidRPr="004164CE">
        <w:rPr>
          <w:sz w:val="24"/>
          <w:szCs w:val="24"/>
        </w:rPr>
        <w:t xml:space="preserve"> </w:t>
      </w:r>
    </w:p>
    <w:p w14:paraId="558AA0CF" w14:textId="2745F68C" w:rsidR="00252DDC" w:rsidRPr="004164CE" w:rsidRDefault="00252DDC" w:rsidP="00FC75DD">
      <w:pPr>
        <w:pStyle w:val="paragrafesraas"/>
        <w:tabs>
          <w:tab w:val="clear" w:pos="2989"/>
          <w:tab w:val="num" w:pos="2410"/>
        </w:tabs>
        <w:ind w:left="1560"/>
        <w:rPr>
          <w:sz w:val="24"/>
          <w:szCs w:val="24"/>
        </w:rPr>
      </w:pPr>
      <w:bookmarkStart w:id="298" w:name="_Ref94681999"/>
      <w:r w:rsidRPr="00AD7DCD">
        <w:rPr>
          <w:sz w:val="24"/>
          <w:szCs w:val="24"/>
        </w:rPr>
        <w:t>statybos/įrengimo darbų įkainis apskaičiuojamos pagal Pasiūlyme pateiktus įkainius, jei tokie yra</w:t>
      </w:r>
      <w:r w:rsidR="003112FB">
        <w:rPr>
          <w:sz w:val="24"/>
          <w:szCs w:val="24"/>
        </w:rPr>
        <w:t xml:space="preserve">, </w:t>
      </w:r>
      <w:r w:rsidR="003112FB" w:rsidRPr="004164CE">
        <w:rPr>
          <w:sz w:val="24"/>
          <w:szCs w:val="24"/>
        </w:rPr>
        <w:t xml:space="preserve">arba </w:t>
      </w:r>
      <w:r w:rsidRPr="004164CE">
        <w:rPr>
          <w:sz w:val="24"/>
          <w:szCs w:val="24"/>
        </w:rPr>
        <w:t>pagal SISTELA</w:t>
      </w:r>
      <w:r w:rsidR="00062E43" w:rsidRPr="004164CE">
        <w:rPr>
          <w:sz w:val="24"/>
          <w:szCs w:val="24"/>
        </w:rPr>
        <w:t xml:space="preserve"> ar analogiškos informacinės bazės</w:t>
      </w:r>
      <w:r w:rsidRPr="004164CE">
        <w:rPr>
          <w:sz w:val="24"/>
          <w:szCs w:val="24"/>
        </w:rPr>
        <w:t xml:space="preserve"> įkainius</w:t>
      </w:r>
      <w:r w:rsidR="00E85956" w:rsidRPr="004164CE">
        <w:rPr>
          <w:sz w:val="24"/>
          <w:szCs w:val="24"/>
        </w:rPr>
        <w:t>, jeigu tokie yra,</w:t>
      </w:r>
      <w:r w:rsidRPr="004164CE">
        <w:rPr>
          <w:sz w:val="24"/>
          <w:szCs w:val="24"/>
        </w:rPr>
        <w:t xml:space="preserve"> </w:t>
      </w:r>
      <w:r w:rsidR="00E70DDF" w:rsidRPr="004164CE">
        <w:rPr>
          <w:sz w:val="24"/>
          <w:szCs w:val="24"/>
        </w:rPr>
        <w:t>susitarimo</w:t>
      </w:r>
      <w:r w:rsidR="00076F05" w:rsidRPr="004164CE">
        <w:rPr>
          <w:sz w:val="24"/>
          <w:szCs w:val="24"/>
        </w:rPr>
        <w:t xml:space="preserve"> dėl Papildomų darbų </w:t>
      </w:r>
      <w:r w:rsidR="00185509">
        <w:rPr>
          <w:sz w:val="24"/>
          <w:szCs w:val="24"/>
        </w:rPr>
        <w:t xml:space="preserve">sudarymo </w:t>
      </w:r>
      <w:r w:rsidRPr="004164CE">
        <w:rPr>
          <w:sz w:val="24"/>
          <w:szCs w:val="24"/>
        </w:rPr>
        <w:t>metu</w:t>
      </w:r>
      <w:r w:rsidR="00185509">
        <w:rPr>
          <w:sz w:val="24"/>
          <w:szCs w:val="24"/>
        </w:rPr>
        <w:t xml:space="preserve"> </w:t>
      </w:r>
      <w:r w:rsidR="003112FB" w:rsidRPr="004164CE">
        <w:rPr>
          <w:sz w:val="24"/>
          <w:szCs w:val="24"/>
        </w:rPr>
        <w:t>arba</w:t>
      </w:r>
      <w:r w:rsidR="00185509">
        <w:rPr>
          <w:sz w:val="24"/>
          <w:szCs w:val="24"/>
        </w:rPr>
        <w:t xml:space="preserve"> </w:t>
      </w:r>
      <w:r w:rsidRPr="004164CE">
        <w:rPr>
          <w:sz w:val="24"/>
          <w:szCs w:val="24"/>
        </w:rPr>
        <w:t>pagal Privataus subjekto/gamintojo siūlomas, kurios negali būti didesnės už vidutinę rinkos kainą, kuri  nustatoma įvertinus ne mažiau kaip trijų kitų toje rinkoje esančių ūkio subjektų statybos/įrengimo darbų</w:t>
      </w:r>
      <w:r w:rsidR="004A210D" w:rsidRPr="004164CE">
        <w:rPr>
          <w:sz w:val="24"/>
          <w:szCs w:val="24"/>
        </w:rPr>
        <w:t xml:space="preserve">, </w:t>
      </w:r>
      <w:r w:rsidRPr="004164CE">
        <w:rPr>
          <w:sz w:val="24"/>
          <w:szCs w:val="24"/>
        </w:rPr>
        <w:t xml:space="preserve">kainas (jeigu tiek ūkio subjektų yra rinkoje) </w:t>
      </w:r>
      <w:r w:rsidR="00E70DDF" w:rsidRPr="004164CE">
        <w:rPr>
          <w:sz w:val="24"/>
          <w:szCs w:val="24"/>
        </w:rPr>
        <w:t xml:space="preserve">susitarimo </w:t>
      </w:r>
      <w:r w:rsidR="00EA2671" w:rsidRPr="004164CE">
        <w:rPr>
          <w:sz w:val="24"/>
          <w:szCs w:val="24"/>
        </w:rPr>
        <w:t xml:space="preserve">dėl </w:t>
      </w:r>
      <w:r w:rsidR="00F51E4D" w:rsidRPr="004164CE">
        <w:rPr>
          <w:sz w:val="24"/>
          <w:szCs w:val="24"/>
        </w:rPr>
        <w:t>Papildomų darbų</w:t>
      </w:r>
      <w:r w:rsidR="00CE4E0E" w:rsidRPr="004164CE">
        <w:rPr>
          <w:sz w:val="24"/>
          <w:szCs w:val="24"/>
        </w:rPr>
        <w:t xml:space="preserve"> </w:t>
      </w:r>
      <w:r w:rsidR="004164CE" w:rsidRPr="00185509">
        <w:rPr>
          <w:sz w:val="24"/>
          <w:szCs w:val="24"/>
        </w:rPr>
        <w:t xml:space="preserve">sudarymo </w:t>
      </w:r>
      <w:r w:rsidRPr="004164CE">
        <w:rPr>
          <w:sz w:val="24"/>
          <w:szCs w:val="24"/>
        </w:rPr>
        <w:t>metu;</w:t>
      </w:r>
      <w:bookmarkEnd w:id="298"/>
    </w:p>
    <w:p w14:paraId="42480F5F" w14:textId="69E5E1EB" w:rsidR="00252DDC" w:rsidRPr="004164CE" w:rsidRDefault="00252DDC" w:rsidP="00FC75DD">
      <w:pPr>
        <w:pStyle w:val="paragrafesraas"/>
        <w:tabs>
          <w:tab w:val="clear" w:pos="2989"/>
          <w:tab w:val="num" w:pos="2410"/>
        </w:tabs>
        <w:ind w:left="1560"/>
        <w:rPr>
          <w:sz w:val="24"/>
          <w:szCs w:val="24"/>
        </w:rPr>
      </w:pPr>
      <w:r w:rsidRPr="004164CE">
        <w:rPr>
          <w:sz w:val="24"/>
          <w:szCs w:val="24"/>
        </w:rPr>
        <w:t xml:space="preserve">Papildomų darbų kainos skaičiuojamos pagal </w:t>
      </w:r>
      <w:r w:rsidR="000B3D3B" w:rsidRPr="004164CE">
        <w:rPr>
          <w:sz w:val="24"/>
          <w:szCs w:val="24"/>
        </w:rPr>
        <w:t xml:space="preserve">tą patį </w:t>
      </w:r>
      <w:r w:rsidR="00F219ED" w:rsidRPr="004164CE">
        <w:rPr>
          <w:sz w:val="24"/>
          <w:szCs w:val="24"/>
        </w:rPr>
        <w:t xml:space="preserve">būdą </w:t>
      </w:r>
      <w:r w:rsidR="000B3D3B" w:rsidRPr="004164CE">
        <w:rPr>
          <w:sz w:val="24"/>
          <w:szCs w:val="24"/>
        </w:rPr>
        <w:t xml:space="preserve">(Sutarties </w:t>
      </w:r>
      <w:r w:rsidR="000B3D3B" w:rsidRPr="004164CE">
        <w:rPr>
          <w:sz w:val="24"/>
          <w:szCs w:val="24"/>
        </w:rPr>
        <w:fldChar w:fldCharType="begin"/>
      </w:r>
      <w:r w:rsidR="000B3D3B" w:rsidRPr="004164CE">
        <w:rPr>
          <w:sz w:val="24"/>
          <w:szCs w:val="24"/>
        </w:rPr>
        <w:instrText xml:space="preserve"> REF _Ref286319572 \r \h </w:instrText>
      </w:r>
      <w:r w:rsidR="004164CE">
        <w:rPr>
          <w:sz w:val="24"/>
          <w:szCs w:val="24"/>
        </w:rPr>
        <w:instrText xml:space="preserve"> \* MERGEFORMAT </w:instrText>
      </w:r>
      <w:r w:rsidR="000B3D3B" w:rsidRPr="004164CE">
        <w:rPr>
          <w:sz w:val="24"/>
          <w:szCs w:val="24"/>
        </w:rPr>
      </w:r>
      <w:r w:rsidR="000B3D3B" w:rsidRPr="004164CE">
        <w:rPr>
          <w:sz w:val="24"/>
          <w:szCs w:val="24"/>
        </w:rPr>
        <w:fldChar w:fldCharType="separate"/>
      </w:r>
      <w:r w:rsidR="00B87438">
        <w:rPr>
          <w:sz w:val="24"/>
          <w:szCs w:val="24"/>
        </w:rPr>
        <w:t>51</w:t>
      </w:r>
      <w:r w:rsidR="000B3D3B" w:rsidRPr="004164CE">
        <w:rPr>
          <w:sz w:val="24"/>
          <w:szCs w:val="24"/>
        </w:rPr>
        <w:fldChar w:fldCharType="end"/>
      </w:r>
      <w:r w:rsidRPr="004164CE">
        <w:rPr>
          <w:sz w:val="24"/>
          <w:szCs w:val="24"/>
        </w:rPr>
        <w:t xml:space="preserve"> punkte nustatyta tvarka sprendžiama</w:t>
      </w:r>
      <w:r w:rsidR="00F219ED" w:rsidRPr="004164CE">
        <w:rPr>
          <w:sz w:val="24"/>
          <w:szCs w:val="24"/>
        </w:rPr>
        <w:t>,</w:t>
      </w:r>
      <w:r w:rsidRPr="004164CE">
        <w:rPr>
          <w:sz w:val="24"/>
          <w:szCs w:val="24"/>
        </w:rPr>
        <w:t xml:space="preserve"> kurį </w:t>
      </w:r>
      <w:r w:rsidR="00F219ED" w:rsidRPr="004164CE">
        <w:rPr>
          <w:sz w:val="24"/>
          <w:szCs w:val="24"/>
        </w:rPr>
        <w:t xml:space="preserve">iš Sutarties </w:t>
      </w:r>
      <w:r w:rsidR="004B0D43" w:rsidRPr="004164CE">
        <w:rPr>
          <w:sz w:val="24"/>
          <w:szCs w:val="24"/>
        </w:rPr>
        <w:fldChar w:fldCharType="begin"/>
      </w:r>
      <w:r w:rsidR="004B0D43" w:rsidRPr="004164CE">
        <w:rPr>
          <w:sz w:val="24"/>
          <w:szCs w:val="24"/>
        </w:rPr>
        <w:instrText xml:space="preserve"> REF _Ref94681985 \r \h </w:instrText>
      </w:r>
      <w:r w:rsidR="004164CE">
        <w:rPr>
          <w:sz w:val="24"/>
          <w:szCs w:val="24"/>
        </w:rPr>
        <w:instrText xml:space="preserve"> \* MERGEFORMAT </w:instrText>
      </w:r>
      <w:r w:rsidR="004B0D43" w:rsidRPr="004164CE">
        <w:rPr>
          <w:sz w:val="24"/>
          <w:szCs w:val="24"/>
        </w:rPr>
      </w:r>
      <w:r w:rsidR="004B0D43" w:rsidRPr="004164CE">
        <w:rPr>
          <w:sz w:val="24"/>
          <w:szCs w:val="24"/>
        </w:rPr>
        <w:fldChar w:fldCharType="separate"/>
      </w:r>
      <w:r w:rsidR="00B87438">
        <w:rPr>
          <w:sz w:val="24"/>
          <w:szCs w:val="24"/>
        </w:rPr>
        <w:t>15.6.1</w:t>
      </w:r>
      <w:r w:rsidR="004B0D43" w:rsidRPr="004164CE">
        <w:rPr>
          <w:sz w:val="24"/>
          <w:szCs w:val="24"/>
        </w:rPr>
        <w:fldChar w:fldCharType="end"/>
      </w:r>
      <w:r w:rsidR="00722E81" w:rsidRPr="004164CE">
        <w:rPr>
          <w:sz w:val="24"/>
          <w:szCs w:val="24"/>
        </w:rPr>
        <w:t>-</w:t>
      </w:r>
      <w:r w:rsidR="004B0D43" w:rsidRPr="004164CE">
        <w:rPr>
          <w:sz w:val="24"/>
          <w:szCs w:val="24"/>
        </w:rPr>
        <w:fldChar w:fldCharType="begin"/>
      </w:r>
      <w:r w:rsidR="004B0D43" w:rsidRPr="004164CE">
        <w:rPr>
          <w:sz w:val="24"/>
          <w:szCs w:val="24"/>
        </w:rPr>
        <w:instrText xml:space="preserve"> REF _Ref94681999 \r \h </w:instrText>
      </w:r>
      <w:r w:rsidR="004164CE">
        <w:rPr>
          <w:sz w:val="24"/>
          <w:szCs w:val="24"/>
        </w:rPr>
        <w:instrText xml:space="preserve"> \* MERGEFORMAT </w:instrText>
      </w:r>
      <w:r w:rsidR="004B0D43" w:rsidRPr="004164CE">
        <w:rPr>
          <w:sz w:val="24"/>
          <w:szCs w:val="24"/>
        </w:rPr>
      </w:r>
      <w:r w:rsidR="004B0D43" w:rsidRPr="004164CE">
        <w:rPr>
          <w:sz w:val="24"/>
          <w:szCs w:val="24"/>
        </w:rPr>
        <w:fldChar w:fldCharType="separate"/>
      </w:r>
      <w:r w:rsidR="00B87438">
        <w:rPr>
          <w:sz w:val="24"/>
          <w:szCs w:val="24"/>
        </w:rPr>
        <w:t>15.6.2</w:t>
      </w:r>
      <w:r w:rsidR="004B0D43" w:rsidRPr="004164CE">
        <w:rPr>
          <w:sz w:val="24"/>
          <w:szCs w:val="24"/>
        </w:rPr>
        <w:fldChar w:fldCharType="end"/>
      </w:r>
      <w:r w:rsidR="004B0D43" w:rsidRPr="004164CE">
        <w:rPr>
          <w:sz w:val="24"/>
          <w:szCs w:val="24"/>
        </w:rPr>
        <w:t xml:space="preserve"> punktuose</w:t>
      </w:r>
      <w:r w:rsidR="00F219ED" w:rsidRPr="004164CE">
        <w:rPr>
          <w:sz w:val="24"/>
          <w:szCs w:val="24"/>
        </w:rPr>
        <w:t xml:space="preserve"> nurodytų būdų pasirinkti</w:t>
      </w:r>
      <w:r w:rsidR="004B0D43" w:rsidRPr="004164CE">
        <w:rPr>
          <w:sz w:val="24"/>
          <w:szCs w:val="24"/>
        </w:rPr>
        <w:t>).</w:t>
      </w:r>
    </w:p>
    <w:p w14:paraId="6182981C" w14:textId="77777777" w:rsidR="00252DDC" w:rsidRPr="00AD7DCD" w:rsidRDefault="000B3D3B" w:rsidP="00556C30">
      <w:pPr>
        <w:pStyle w:val="paragrafai"/>
        <w:ind w:left="1134"/>
        <w:rPr>
          <w:sz w:val="24"/>
          <w:szCs w:val="24"/>
        </w:rPr>
      </w:pPr>
      <w:r w:rsidRPr="00AD7DCD">
        <w:rPr>
          <w:sz w:val="24"/>
          <w:szCs w:val="24"/>
        </w:rPr>
        <w:t>Šalys susitaria, kad Papildomų paslaugų kaina apskaičiuojama laikantis šių principų:</w:t>
      </w:r>
    </w:p>
    <w:p w14:paraId="6A1259E3" w14:textId="5BDD984C" w:rsidR="000B3D3B" w:rsidRPr="004164CE" w:rsidRDefault="000B3D3B" w:rsidP="00FC75DD">
      <w:pPr>
        <w:pStyle w:val="paragrafesraas"/>
        <w:tabs>
          <w:tab w:val="clear" w:pos="2989"/>
          <w:tab w:val="num" w:pos="2694"/>
        </w:tabs>
        <w:ind w:left="1560"/>
        <w:rPr>
          <w:sz w:val="24"/>
          <w:szCs w:val="24"/>
        </w:rPr>
      </w:pPr>
      <w:bookmarkStart w:id="299" w:name="_Ref94706512"/>
      <w:r w:rsidRPr="004164CE">
        <w:rPr>
          <w:sz w:val="24"/>
          <w:szCs w:val="24"/>
        </w:rPr>
        <w:t>Paslaugų įkainis apskaičiuojamas pagal Pasiūlyme pateiktus įkainius, jei tokie yra</w:t>
      </w:r>
      <w:r w:rsidR="006A3F53" w:rsidRPr="004164CE">
        <w:rPr>
          <w:sz w:val="24"/>
          <w:szCs w:val="24"/>
        </w:rPr>
        <w:t xml:space="preserve">, arba </w:t>
      </w:r>
      <w:r w:rsidRPr="004164CE">
        <w:rPr>
          <w:sz w:val="24"/>
          <w:szCs w:val="24"/>
        </w:rPr>
        <w:t xml:space="preserve">pagal Privataus subjekto siūlomas kainas, kurios negali būti didesnės už vidutinę rinkos kainą, kuri nustatoma įvertinus ne mažiau kaip trijų kitų toje rinkoje esančių ūkio subjektų paslaugų kainas (jeigu tiek ūkio subjektų yra rinkoje)  </w:t>
      </w:r>
      <w:r w:rsidR="00E70DDF" w:rsidRPr="004164CE">
        <w:rPr>
          <w:sz w:val="24"/>
          <w:szCs w:val="24"/>
        </w:rPr>
        <w:t xml:space="preserve">susitarimo </w:t>
      </w:r>
      <w:r w:rsidR="006A3F53" w:rsidRPr="004164CE">
        <w:rPr>
          <w:sz w:val="24"/>
          <w:szCs w:val="24"/>
        </w:rPr>
        <w:t xml:space="preserve">dėl </w:t>
      </w:r>
      <w:r w:rsidRPr="004164CE">
        <w:rPr>
          <w:sz w:val="24"/>
          <w:szCs w:val="24"/>
        </w:rPr>
        <w:t xml:space="preserve">Papildomų paslaugų </w:t>
      </w:r>
      <w:r w:rsidR="004164CE" w:rsidRPr="00185509">
        <w:rPr>
          <w:sz w:val="24"/>
          <w:szCs w:val="24"/>
        </w:rPr>
        <w:t xml:space="preserve">sudarymo </w:t>
      </w:r>
      <w:r w:rsidR="006A3F53" w:rsidRPr="004164CE">
        <w:rPr>
          <w:sz w:val="24"/>
          <w:szCs w:val="24"/>
        </w:rPr>
        <w:t>metu</w:t>
      </w:r>
      <w:bookmarkEnd w:id="299"/>
      <w:r w:rsidR="00185509">
        <w:rPr>
          <w:sz w:val="24"/>
          <w:szCs w:val="24"/>
        </w:rPr>
        <w:t>.</w:t>
      </w:r>
    </w:p>
    <w:p w14:paraId="5D0F52FF" w14:textId="210891D2" w:rsidR="000B3D3B" w:rsidRPr="004164CE" w:rsidRDefault="000B3D3B" w:rsidP="00556C30">
      <w:pPr>
        <w:pStyle w:val="paragrafesraas"/>
        <w:tabs>
          <w:tab w:val="clear" w:pos="2989"/>
          <w:tab w:val="num" w:pos="1985"/>
        </w:tabs>
        <w:ind w:left="1560"/>
        <w:rPr>
          <w:strike/>
          <w:sz w:val="24"/>
          <w:szCs w:val="24"/>
        </w:rPr>
      </w:pPr>
      <w:r w:rsidRPr="004164CE">
        <w:rPr>
          <w:sz w:val="24"/>
          <w:szCs w:val="24"/>
        </w:rPr>
        <w:t xml:space="preserve">Papildomų paslaugų kainos skaičiuojamos pagal tą patį </w:t>
      </w:r>
      <w:r w:rsidR="006A3F53" w:rsidRPr="004164CE">
        <w:rPr>
          <w:sz w:val="24"/>
          <w:szCs w:val="24"/>
        </w:rPr>
        <w:t xml:space="preserve">būdą </w:t>
      </w:r>
      <w:r w:rsidRPr="004164CE">
        <w:rPr>
          <w:sz w:val="24"/>
          <w:szCs w:val="24"/>
        </w:rPr>
        <w:t xml:space="preserve">(Sutarties </w:t>
      </w:r>
      <w:r w:rsidRPr="004164CE">
        <w:rPr>
          <w:sz w:val="24"/>
          <w:szCs w:val="24"/>
        </w:rPr>
        <w:fldChar w:fldCharType="begin"/>
      </w:r>
      <w:r w:rsidRPr="004164CE">
        <w:rPr>
          <w:sz w:val="24"/>
          <w:szCs w:val="24"/>
        </w:rPr>
        <w:instrText xml:space="preserve"> REF _Ref286319572 \r \h  \* MERGEFORMAT </w:instrText>
      </w:r>
      <w:r w:rsidRPr="004164CE">
        <w:rPr>
          <w:sz w:val="24"/>
          <w:szCs w:val="24"/>
        </w:rPr>
      </w:r>
      <w:r w:rsidRPr="004164CE">
        <w:rPr>
          <w:sz w:val="24"/>
          <w:szCs w:val="24"/>
        </w:rPr>
        <w:fldChar w:fldCharType="separate"/>
      </w:r>
      <w:r w:rsidR="00B87438">
        <w:rPr>
          <w:sz w:val="24"/>
          <w:szCs w:val="24"/>
        </w:rPr>
        <w:t>51</w:t>
      </w:r>
      <w:r w:rsidRPr="004164CE">
        <w:rPr>
          <w:sz w:val="24"/>
          <w:szCs w:val="24"/>
        </w:rPr>
        <w:fldChar w:fldCharType="end"/>
      </w:r>
      <w:r w:rsidRPr="004164CE">
        <w:rPr>
          <w:sz w:val="24"/>
          <w:szCs w:val="24"/>
        </w:rPr>
        <w:t xml:space="preserve"> punkte nustatyta tvarka sprendžiama</w:t>
      </w:r>
      <w:r w:rsidR="006A3F53" w:rsidRPr="004164CE">
        <w:rPr>
          <w:sz w:val="24"/>
          <w:szCs w:val="24"/>
        </w:rPr>
        <w:t>,</w:t>
      </w:r>
      <w:r w:rsidRPr="004164CE">
        <w:rPr>
          <w:sz w:val="24"/>
          <w:szCs w:val="24"/>
        </w:rPr>
        <w:t xml:space="preserve"> kurį </w:t>
      </w:r>
      <w:r w:rsidR="006A3F53" w:rsidRPr="004164CE">
        <w:rPr>
          <w:sz w:val="24"/>
          <w:szCs w:val="24"/>
        </w:rPr>
        <w:t xml:space="preserve">iš Sutarties </w:t>
      </w:r>
      <w:r w:rsidR="00AD7DCD" w:rsidRPr="004164CE">
        <w:rPr>
          <w:sz w:val="24"/>
          <w:szCs w:val="24"/>
        </w:rPr>
        <w:fldChar w:fldCharType="begin"/>
      </w:r>
      <w:r w:rsidR="00AD7DCD" w:rsidRPr="004164CE">
        <w:rPr>
          <w:sz w:val="24"/>
          <w:szCs w:val="24"/>
        </w:rPr>
        <w:instrText xml:space="preserve"> REF _Ref94706512 \r \h </w:instrText>
      </w:r>
      <w:r w:rsidR="00E85956" w:rsidRPr="004164CE">
        <w:rPr>
          <w:sz w:val="24"/>
          <w:szCs w:val="24"/>
        </w:rPr>
        <w:instrText xml:space="preserve"> \* MERGEFORMAT </w:instrText>
      </w:r>
      <w:r w:rsidR="00AD7DCD" w:rsidRPr="004164CE">
        <w:rPr>
          <w:sz w:val="24"/>
          <w:szCs w:val="24"/>
        </w:rPr>
      </w:r>
      <w:r w:rsidR="00AD7DCD" w:rsidRPr="004164CE">
        <w:rPr>
          <w:sz w:val="24"/>
          <w:szCs w:val="24"/>
        </w:rPr>
        <w:fldChar w:fldCharType="separate"/>
      </w:r>
      <w:r w:rsidR="00B87438">
        <w:rPr>
          <w:sz w:val="24"/>
          <w:szCs w:val="24"/>
        </w:rPr>
        <w:t>15.7.1</w:t>
      </w:r>
      <w:r w:rsidR="00AD7DCD" w:rsidRPr="004164CE">
        <w:rPr>
          <w:sz w:val="24"/>
          <w:szCs w:val="24"/>
        </w:rPr>
        <w:fldChar w:fldCharType="end"/>
      </w:r>
      <w:r w:rsidR="00AD7DCD" w:rsidRPr="004164CE">
        <w:rPr>
          <w:sz w:val="24"/>
          <w:szCs w:val="24"/>
        </w:rPr>
        <w:t xml:space="preserve"> </w:t>
      </w:r>
      <w:r w:rsidR="006A3F53" w:rsidRPr="004164CE">
        <w:rPr>
          <w:sz w:val="24"/>
          <w:szCs w:val="24"/>
        </w:rPr>
        <w:t xml:space="preserve">punkte nurodytų būdų </w:t>
      </w:r>
      <w:r w:rsidRPr="004164CE">
        <w:rPr>
          <w:sz w:val="24"/>
          <w:szCs w:val="24"/>
        </w:rPr>
        <w:t>pasirinkti</w:t>
      </w:r>
      <w:r w:rsidR="006A3F53" w:rsidRPr="004164CE">
        <w:rPr>
          <w:sz w:val="24"/>
          <w:szCs w:val="24"/>
        </w:rPr>
        <w:t>).</w:t>
      </w:r>
      <w:r w:rsidRPr="004164CE">
        <w:rPr>
          <w:sz w:val="24"/>
          <w:szCs w:val="24"/>
        </w:rPr>
        <w:t xml:space="preserve"> </w:t>
      </w:r>
    </w:p>
    <w:p w14:paraId="2FEFF24E" w14:textId="77777777" w:rsidR="00C227A7" w:rsidRPr="007062DF" w:rsidRDefault="00C227A7" w:rsidP="00185509">
      <w:pPr>
        <w:pStyle w:val="paragrafai"/>
        <w:tabs>
          <w:tab w:val="left" w:pos="1843"/>
        </w:tabs>
        <w:ind w:left="1134" w:hanging="493"/>
        <w:rPr>
          <w:sz w:val="24"/>
          <w:szCs w:val="24"/>
        </w:rPr>
      </w:pPr>
      <w:bookmarkStart w:id="300" w:name="_Ref410143557"/>
      <w:bookmarkEnd w:id="294"/>
      <w:r w:rsidRPr="007062DF">
        <w:rPr>
          <w:sz w:val="24"/>
          <w:szCs w:val="24"/>
        </w:rPr>
        <w:t xml:space="preserve">Privatus </w:t>
      </w:r>
      <w:r w:rsidRPr="00DD6747">
        <w:rPr>
          <w:sz w:val="24"/>
          <w:szCs w:val="24"/>
        </w:rPr>
        <w:t>subjektas imsis visų pagrįstai įmanomų priemonių Papildomų darbų ir / ar paslaugų finansavimui užtikrinti</w:t>
      </w:r>
      <w:r w:rsidR="00752D22" w:rsidRPr="00DD6747">
        <w:rPr>
          <w:sz w:val="24"/>
          <w:szCs w:val="24"/>
        </w:rPr>
        <w:t xml:space="preserve"> jam ir Finansuotojui ar Kitam paskolos teikėjui priimtinomis sąlygomis</w:t>
      </w:r>
      <w:r w:rsidRPr="007062DF">
        <w:rPr>
          <w:sz w:val="24"/>
          <w:szCs w:val="24"/>
        </w:rPr>
        <w:t>. Jeigu Privatus subjektas neturi galimybių užtikrinti Papildomų darbų ir / ar paslaugų finansavimo, Valdžios subjektas ir Privatus subjektas raštu suderina atitinkamą mokėjimo už tokius Papildomus darbus ir / ar paslaugas grafiką</w:t>
      </w:r>
      <w:r w:rsidR="006B454D" w:rsidRPr="007062DF">
        <w:rPr>
          <w:sz w:val="24"/>
          <w:szCs w:val="24"/>
        </w:rPr>
        <w:t>, arba tokių Papildomų darbų ir / ar paslaugų atsisako</w:t>
      </w:r>
      <w:r w:rsidRPr="007062DF">
        <w:rPr>
          <w:sz w:val="24"/>
          <w:szCs w:val="24"/>
        </w:rPr>
        <w:t>.</w:t>
      </w:r>
      <w:bookmarkEnd w:id="300"/>
    </w:p>
    <w:p w14:paraId="232F62DE" w14:textId="08948096" w:rsidR="00677135" w:rsidRPr="00C22664" w:rsidRDefault="00677135" w:rsidP="00185509">
      <w:pPr>
        <w:pStyle w:val="paragrafai"/>
        <w:tabs>
          <w:tab w:val="left" w:pos="1843"/>
        </w:tabs>
        <w:ind w:left="1134" w:hanging="493"/>
        <w:rPr>
          <w:sz w:val="24"/>
          <w:szCs w:val="24"/>
        </w:rPr>
      </w:pPr>
      <w:r w:rsidRPr="00C22664">
        <w:rPr>
          <w:sz w:val="24"/>
          <w:szCs w:val="24"/>
        </w:rPr>
        <w:t xml:space="preserve">Jeigu </w:t>
      </w:r>
      <w:r w:rsidRPr="006B454D">
        <w:rPr>
          <w:sz w:val="24"/>
          <w:szCs w:val="24"/>
        </w:rPr>
        <w:t xml:space="preserve">Valdžios subjektas ir Privatus subjektas nesusitaria dėl Papildomų darbų ir / ar paslaugų finansavimo, kaip nurodyta Sutarties </w:t>
      </w:r>
      <w:r w:rsidRPr="00C22664">
        <w:rPr>
          <w:sz w:val="24"/>
          <w:szCs w:val="24"/>
        </w:rPr>
        <w:fldChar w:fldCharType="begin"/>
      </w:r>
      <w:r w:rsidRPr="00C22664">
        <w:rPr>
          <w:sz w:val="24"/>
          <w:szCs w:val="24"/>
        </w:rPr>
        <w:instrText xml:space="preserve"> REF _Ref410143557 \r \h  \* MERGEFORMAT </w:instrText>
      </w:r>
      <w:r w:rsidRPr="00C22664">
        <w:rPr>
          <w:sz w:val="24"/>
          <w:szCs w:val="24"/>
        </w:rPr>
      </w:r>
      <w:r w:rsidRPr="00C22664">
        <w:rPr>
          <w:sz w:val="24"/>
          <w:szCs w:val="24"/>
        </w:rPr>
        <w:fldChar w:fldCharType="separate"/>
      </w:r>
      <w:r w:rsidR="00B87438">
        <w:rPr>
          <w:sz w:val="24"/>
          <w:szCs w:val="24"/>
        </w:rPr>
        <w:t>15.8</w:t>
      </w:r>
      <w:r w:rsidRPr="00C22664">
        <w:rPr>
          <w:sz w:val="24"/>
          <w:szCs w:val="24"/>
        </w:rPr>
        <w:fldChar w:fldCharType="end"/>
      </w:r>
      <w:r w:rsidRPr="006B454D">
        <w:rPr>
          <w:sz w:val="24"/>
          <w:szCs w:val="24"/>
        </w:rPr>
        <w:t xml:space="preserve"> punkte, Valdžios subjektas turi teisę Papildomus darbus ir / ar paslaugas įsigyti teisės aktų nustatyta tvarka iš kitų ūkio subjektų</w:t>
      </w:r>
      <w:r w:rsidR="00DD6747">
        <w:rPr>
          <w:sz w:val="24"/>
          <w:szCs w:val="24"/>
        </w:rPr>
        <w:t>.</w:t>
      </w:r>
    </w:p>
    <w:p w14:paraId="6BF0B1E4" w14:textId="0D61248C" w:rsidR="00DD6747" w:rsidRPr="004824B9" w:rsidRDefault="00DD6747" w:rsidP="00FC75DD">
      <w:pPr>
        <w:pStyle w:val="paragrafai"/>
        <w:tabs>
          <w:tab w:val="left" w:pos="1843"/>
        </w:tabs>
        <w:spacing w:after="0"/>
        <w:ind w:left="1134" w:hanging="493"/>
        <w:rPr>
          <w:sz w:val="24"/>
          <w:szCs w:val="24"/>
        </w:rPr>
      </w:pPr>
      <w:r w:rsidRPr="004824B9">
        <w:rPr>
          <w:sz w:val="24"/>
          <w:szCs w:val="24"/>
        </w:rPr>
        <w:t>Bet kokiu atveju, bendra Papildomų darbų ir / ar paslaugų, perkamų i</w:t>
      </w:r>
      <w:r w:rsidR="001A3211">
        <w:rPr>
          <w:sz w:val="24"/>
          <w:szCs w:val="24"/>
        </w:rPr>
        <w:t>š</w:t>
      </w:r>
      <w:r w:rsidRPr="004824B9">
        <w:rPr>
          <w:sz w:val="24"/>
          <w:szCs w:val="24"/>
        </w:rPr>
        <w:t xml:space="preserve"> Privataus subjekto šio Sutarties </w:t>
      </w:r>
      <w:r>
        <w:rPr>
          <w:sz w:val="24"/>
          <w:szCs w:val="24"/>
        </w:rPr>
        <w:fldChar w:fldCharType="begin"/>
      </w:r>
      <w:r>
        <w:rPr>
          <w:sz w:val="24"/>
          <w:szCs w:val="24"/>
        </w:rPr>
        <w:instrText xml:space="preserve"> REF _Ref56601039 \w \h </w:instrText>
      </w:r>
      <w:r w:rsidR="00C22664">
        <w:rPr>
          <w:sz w:val="24"/>
          <w:szCs w:val="24"/>
        </w:rPr>
        <w:instrText xml:space="preserve"> \* MERGEFORMAT </w:instrText>
      </w:r>
      <w:r>
        <w:rPr>
          <w:sz w:val="24"/>
          <w:szCs w:val="24"/>
        </w:rPr>
      </w:r>
      <w:r>
        <w:rPr>
          <w:sz w:val="24"/>
          <w:szCs w:val="24"/>
        </w:rPr>
        <w:fldChar w:fldCharType="separate"/>
      </w:r>
      <w:r w:rsidR="00B87438">
        <w:rPr>
          <w:sz w:val="24"/>
          <w:szCs w:val="24"/>
        </w:rPr>
        <w:t>15</w:t>
      </w:r>
      <w:r>
        <w:rPr>
          <w:sz w:val="24"/>
          <w:szCs w:val="24"/>
        </w:rPr>
        <w:fldChar w:fldCharType="end"/>
      </w:r>
      <w:r>
        <w:rPr>
          <w:sz w:val="24"/>
          <w:szCs w:val="24"/>
        </w:rPr>
        <w:t xml:space="preserve"> punkto nustatyta tvarka, vertė per visą Sutarties laikotarpį negali viršyti </w:t>
      </w:r>
      <w:r w:rsidRPr="004824B9">
        <w:rPr>
          <w:sz w:val="24"/>
          <w:szCs w:val="24"/>
        </w:rPr>
        <w:t>50</w:t>
      </w:r>
      <w:r>
        <w:rPr>
          <w:sz w:val="24"/>
          <w:szCs w:val="24"/>
        </w:rPr>
        <w:t xml:space="preserve"> (penkiasdešim</w:t>
      </w:r>
      <w:r w:rsidR="00F8708A">
        <w:rPr>
          <w:sz w:val="24"/>
          <w:szCs w:val="24"/>
        </w:rPr>
        <w:t>t</w:t>
      </w:r>
      <w:r>
        <w:rPr>
          <w:sz w:val="24"/>
          <w:szCs w:val="24"/>
        </w:rPr>
        <w:t>) procentų pradinės Sutarties vertės.</w:t>
      </w:r>
    </w:p>
    <w:p w14:paraId="0BE57077" w14:textId="77777777" w:rsidR="00A66DAC" w:rsidRPr="006B454D" w:rsidRDefault="00A66DAC" w:rsidP="00060139">
      <w:pPr>
        <w:pStyle w:val="paragrafai"/>
        <w:numPr>
          <w:ilvl w:val="0"/>
          <w:numId w:val="0"/>
        </w:numPr>
        <w:ind w:left="426"/>
        <w:rPr>
          <w:sz w:val="24"/>
          <w:szCs w:val="24"/>
        </w:rPr>
      </w:pPr>
    </w:p>
    <w:p w14:paraId="7C1849C9" w14:textId="77777777" w:rsidR="009679A0" w:rsidRPr="0042617A" w:rsidRDefault="009679A0" w:rsidP="00AF7FA7">
      <w:pPr>
        <w:pStyle w:val="Antrat2"/>
        <w:tabs>
          <w:tab w:val="clear" w:pos="495"/>
        </w:tabs>
        <w:ind w:left="993" w:hanging="567"/>
        <w:rPr>
          <w:sz w:val="24"/>
          <w:szCs w:val="24"/>
        </w:rPr>
      </w:pPr>
      <w:bookmarkStart w:id="301" w:name="_Toc309205502"/>
      <w:bookmarkStart w:id="302" w:name="_Toc309205503"/>
      <w:bookmarkStart w:id="303" w:name="_Ref406573742"/>
      <w:bookmarkStart w:id="304" w:name="_Toc98421396"/>
      <w:bookmarkStart w:id="305" w:name="_Ref485972635"/>
      <w:bookmarkStart w:id="306" w:name="_Toc284496718"/>
      <w:bookmarkStart w:id="307" w:name="_Ref284497058"/>
      <w:bookmarkStart w:id="308" w:name="_Toc293074454"/>
      <w:bookmarkStart w:id="309" w:name="_Toc297646379"/>
      <w:bookmarkStart w:id="310" w:name="_Toc300049726"/>
      <w:bookmarkStart w:id="311" w:name="_Toc309205504"/>
      <w:bookmarkEnd w:id="266"/>
      <w:bookmarkEnd w:id="271"/>
      <w:bookmarkEnd w:id="272"/>
      <w:bookmarkEnd w:id="273"/>
      <w:bookmarkEnd w:id="274"/>
      <w:bookmarkEnd w:id="301"/>
      <w:bookmarkEnd w:id="302"/>
      <w:r w:rsidRPr="0042617A">
        <w:rPr>
          <w:sz w:val="24"/>
          <w:szCs w:val="24"/>
        </w:rPr>
        <w:t>Darbų ir Paslaugų keitimas</w:t>
      </w:r>
      <w:bookmarkEnd w:id="303"/>
      <w:bookmarkEnd w:id="304"/>
      <w:r w:rsidRPr="0042617A">
        <w:rPr>
          <w:sz w:val="24"/>
          <w:szCs w:val="24"/>
        </w:rPr>
        <w:t xml:space="preserve"> </w:t>
      </w:r>
      <w:bookmarkEnd w:id="305"/>
    </w:p>
    <w:p w14:paraId="4AD3ABF0" w14:textId="0B8D28B6" w:rsidR="009679A0" w:rsidRPr="00A27A3B" w:rsidRDefault="00DD6747" w:rsidP="00CE5090">
      <w:pPr>
        <w:pStyle w:val="paragrafai"/>
        <w:ind w:left="1134" w:hanging="567"/>
        <w:rPr>
          <w:sz w:val="24"/>
          <w:szCs w:val="24"/>
        </w:rPr>
      </w:pPr>
      <w:r w:rsidRPr="00F8708A">
        <w:rPr>
          <w:sz w:val="24"/>
          <w:szCs w:val="24"/>
        </w:rPr>
        <w:t>Šalys</w:t>
      </w:r>
      <w:r w:rsidR="009679A0" w:rsidRPr="00F8708A">
        <w:rPr>
          <w:sz w:val="24"/>
          <w:szCs w:val="24"/>
        </w:rPr>
        <w:t xml:space="preserve"> </w:t>
      </w:r>
      <w:r w:rsidR="006B454D" w:rsidRPr="00F8708A">
        <w:rPr>
          <w:sz w:val="24"/>
          <w:szCs w:val="24"/>
        </w:rPr>
        <w:t xml:space="preserve">turi </w:t>
      </w:r>
      <w:r w:rsidR="009679A0" w:rsidRPr="00F8708A">
        <w:rPr>
          <w:sz w:val="24"/>
          <w:szCs w:val="24"/>
        </w:rPr>
        <w:t xml:space="preserve">teisę inicijuoti </w:t>
      </w:r>
      <w:r w:rsidR="00F35B30" w:rsidRPr="00F8708A">
        <w:rPr>
          <w:sz w:val="24"/>
          <w:szCs w:val="24"/>
        </w:rPr>
        <w:t>Pa</w:t>
      </w:r>
      <w:r w:rsidR="009679A0" w:rsidRPr="00F8708A">
        <w:rPr>
          <w:sz w:val="24"/>
          <w:szCs w:val="24"/>
        </w:rPr>
        <w:t>keitimą šiame</w:t>
      </w:r>
      <w:r w:rsidR="00503105">
        <w:rPr>
          <w:sz w:val="24"/>
          <w:szCs w:val="24"/>
        </w:rPr>
        <w:t xml:space="preserve"> Sutarties</w:t>
      </w:r>
      <w:r w:rsidR="009679A0" w:rsidRPr="00F8708A">
        <w:rPr>
          <w:sz w:val="24"/>
          <w:szCs w:val="24"/>
        </w:rPr>
        <w:t xml:space="preserve"> </w:t>
      </w:r>
      <w:r w:rsidR="009267E5" w:rsidRPr="00F8708A">
        <w:rPr>
          <w:sz w:val="24"/>
          <w:szCs w:val="24"/>
        </w:rPr>
        <w:fldChar w:fldCharType="begin"/>
      </w:r>
      <w:r w:rsidR="009267E5" w:rsidRPr="00F8708A">
        <w:rPr>
          <w:sz w:val="24"/>
          <w:szCs w:val="24"/>
        </w:rPr>
        <w:instrText xml:space="preserve"> REF _Ref406573742 \r \h </w:instrText>
      </w:r>
      <w:r w:rsidR="00F8708A" w:rsidRPr="00F8708A">
        <w:rPr>
          <w:sz w:val="24"/>
          <w:szCs w:val="24"/>
        </w:rPr>
        <w:instrText xml:space="preserve"> \* MERGEFORMAT </w:instrText>
      </w:r>
      <w:r w:rsidR="009267E5" w:rsidRPr="00F8708A">
        <w:rPr>
          <w:sz w:val="24"/>
          <w:szCs w:val="24"/>
        </w:rPr>
      </w:r>
      <w:r w:rsidR="009267E5" w:rsidRPr="00F8708A">
        <w:rPr>
          <w:sz w:val="24"/>
          <w:szCs w:val="24"/>
        </w:rPr>
        <w:fldChar w:fldCharType="separate"/>
      </w:r>
      <w:r w:rsidR="00B87438">
        <w:rPr>
          <w:sz w:val="24"/>
          <w:szCs w:val="24"/>
        </w:rPr>
        <w:t>16</w:t>
      </w:r>
      <w:r w:rsidR="009267E5" w:rsidRPr="00F8708A">
        <w:rPr>
          <w:sz w:val="24"/>
          <w:szCs w:val="24"/>
        </w:rPr>
        <w:fldChar w:fldCharType="end"/>
      </w:r>
      <w:r w:rsidR="009267E5" w:rsidRPr="00F8708A">
        <w:rPr>
          <w:sz w:val="24"/>
          <w:szCs w:val="24"/>
        </w:rPr>
        <w:t xml:space="preserve"> </w:t>
      </w:r>
      <w:r w:rsidR="006F4CDD" w:rsidRPr="00F8708A">
        <w:rPr>
          <w:sz w:val="24"/>
          <w:szCs w:val="24"/>
        </w:rPr>
        <w:t xml:space="preserve"> </w:t>
      </w:r>
      <w:r w:rsidR="009679A0" w:rsidRPr="00D1141E">
        <w:rPr>
          <w:sz w:val="24"/>
          <w:szCs w:val="24"/>
        </w:rPr>
        <w:t>punkte nustatyta tvarka</w:t>
      </w:r>
      <w:r w:rsidR="007E4D47" w:rsidRPr="00D1141E">
        <w:rPr>
          <w:sz w:val="24"/>
          <w:szCs w:val="24"/>
        </w:rPr>
        <w:t>.</w:t>
      </w:r>
    </w:p>
    <w:p w14:paraId="35780336" w14:textId="77777777" w:rsidR="00430BC2" w:rsidRPr="00F8708A" w:rsidRDefault="00430BC2" w:rsidP="00C22664">
      <w:pPr>
        <w:pStyle w:val="paragrafai"/>
        <w:ind w:left="1134" w:hanging="567"/>
        <w:rPr>
          <w:sz w:val="24"/>
          <w:szCs w:val="24"/>
        </w:rPr>
      </w:pPr>
      <w:r w:rsidRPr="00A27A3B">
        <w:rPr>
          <w:sz w:val="24"/>
          <w:szCs w:val="24"/>
        </w:rPr>
        <w:t>Galimi tik tokie Pakeitimai, kurie yra susiję su Turtu</w:t>
      </w:r>
      <w:r w:rsidR="00DD6747" w:rsidRPr="00A27A3B">
        <w:rPr>
          <w:sz w:val="24"/>
          <w:szCs w:val="24"/>
        </w:rPr>
        <w:t>, dėl Pakeitimo nėra keičiamas Sutarties pobūdis</w:t>
      </w:r>
      <w:r w:rsidRPr="002F7BFF">
        <w:rPr>
          <w:sz w:val="24"/>
          <w:szCs w:val="24"/>
        </w:rPr>
        <w:t xml:space="preserve"> ir </w:t>
      </w:r>
      <w:r w:rsidR="00DD6747" w:rsidRPr="00F8708A">
        <w:rPr>
          <w:sz w:val="24"/>
          <w:szCs w:val="24"/>
        </w:rPr>
        <w:t>toks Pakeitimas</w:t>
      </w:r>
      <w:r w:rsidRPr="00F8708A">
        <w:rPr>
          <w:sz w:val="24"/>
          <w:szCs w:val="24"/>
        </w:rPr>
        <w:t xml:space="preserve"> nedidina arba nemažina Metinio atlyginimo dydžio. </w:t>
      </w:r>
    </w:p>
    <w:p w14:paraId="581FED1B" w14:textId="77777777" w:rsidR="00430BC2" w:rsidRDefault="00430BC2" w:rsidP="00C22664">
      <w:pPr>
        <w:pStyle w:val="paragrafai"/>
        <w:ind w:left="1134" w:hanging="567"/>
        <w:rPr>
          <w:sz w:val="24"/>
          <w:szCs w:val="24"/>
        </w:rPr>
      </w:pPr>
      <w:r w:rsidRPr="00430BC2">
        <w:rPr>
          <w:sz w:val="24"/>
          <w:szCs w:val="24"/>
        </w:rPr>
        <w:t>Jeigu Šalis inicijuoja Pakeitimą, ji privalo pateikti pranešimą kitai Šaliai apie inicijuojamą Pakeitimą. Tokiame pranešime turi būti nurodyta:</w:t>
      </w:r>
    </w:p>
    <w:p w14:paraId="5BD81161" w14:textId="77777777" w:rsidR="00F8708A" w:rsidRPr="007062DF" w:rsidRDefault="00F8708A" w:rsidP="00FC75DD">
      <w:pPr>
        <w:pStyle w:val="paragrafesraas"/>
        <w:tabs>
          <w:tab w:val="clear" w:pos="2989"/>
          <w:tab w:val="num" w:pos="2552"/>
        </w:tabs>
        <w:ind w:left="1418"/>
      </w:pPr>
      <w:r w:rsidRPr="00F8708A">
        <w:rPr>
          <w:sz w:val="24"/>
          <w:szCs w:val="24"/>
        </w:rPr>
        <w:lastRenderedPageBreak/>
        <w:t>Pakeitimo aprašymas, kuris turėtų būti pakankamai detalus tam, kad galima būtų įvertinti ir pateikti kitai Šaliai pasiūlymą (jeigu Pakeitimą inicijuoja Valdžios subjektas) arba sutikimą (jeigu Pakeitimą inicijuoja Privatus subjektas);</w:t>
      </w:r>
    </w:p>
    <w:p w14:paraId="0B1F97A6" w14:textId="77777777" w:rsidR="00F8708A" w:rsidRPr="007062DF" w:rsidRDefault="00F8708A" w:rsidP="00FC75DD">
      <w:pPr>
        <w:pStyle w:val="paragrafesraas"/>
        <w:tabs>
          <w:tab w:val="clear" w:pos="2989"/>
          <w:tab w:val="num" w:pos="2552"/>
        </w:tabs>
        <w:ind w:left="1418"/>
      </w:pPr>
      <w:r>
        <w:rPr>
          <w:sz w:val="24"/>
          <w:szCs w:val="24"/>
        </w:rPr>
        <w:t>p</w:t>
      </w:r>
      <w:r w:rsidRPr="00430BC2">
        <w:rPr>
          <w:sz w:val="24"/>
          <w:szCs w:val="24"/>
        </w:rPr>
        <w:t>riežastys, dėl kurių siūloma keisti Darbus ir (ar) Paslaugas</w:t>
      </w:r>
      <w:r>
        <w:rPr>
          <w:sz w:val="24"/>
          <w:szCs w:val="24"/>
        </w:rPr>
        <w:t>;</w:t>
      </w:r>
    </w:p>
    <w:p w14:paraId="560973E0" w14:textId="77777777" w:rsidR="00F8708A" w:rsidRPr="007062DF" w:rsidRDefault="00F8708A" w:rsidP="00FC75DD">
      <w:pPr>
        <w:pStyle w:val="paragrafesraas"/>
        <w:tabs>
          <w:tab w:val="clear" w:pos="2989"/>
          <w:tab w:val="num" w:pos="2552"/>
        </w:tabs>
        <w:ind w:left="1418"/>
      </w:pPr>
      <w:r w:rsidRPr="00430BC2">
        <w:rPr>
          <w:sz w:val="24"/>
          <w:szCs w:val="24"/>
        </w:rPr>
        <w:t>Poveikis Darbų vykdymui ir (ar) Paslaugų teikimui bei terminams (jei taikomas)</w:t>
      </w:r>
      <w:r>
        <w:rPr>
          <w:sz w:val="24"/>
          <w:szCs w:val="24"/>
        </w:rPr>
        <w:t>;</w:t>
      </w:r>
    </w:p>
    <w:p w14:paraId="43AF3789" w14:textId="77777777" w:rsidR="00F8708A" w:rsidRPr="007062DF" w:rsidRDefault="00F8708A" w:rsidP="00FC75DD">
      <w:pPr>
        <w:pStyle w:val="paragrafesraas"/>
        <w:tabs>
          <w:tab w:val="clear" w:pos="2989"/>
          <w:tab w:val="num" w:pos="2552"/>
        </w:tabs>
        <w:ind w:left="1418"/>
      </w:pPr>
      <w:r w:rsidRPr="00430BC2">
        <w:rPr>
          <w:sz w:val="24"/>
          <w:szCs w:val="24"/>
        </w:rPr>
        <w:t>siūlomo Pakeitimo įgyvendinimo grafikas</w:t>
      </w:r>
      <w:r>
        <w:rPr>
          <w:sz w:val="24"/>
          <w:szCs w:val="24"/>
        </w:rPr>
        <w:t>;</w:t>
      </w:r>
    </w:p>
    <w:p w14:paraId="33F25079" w14:textId="77777777" w:rsidR="00F8708A" w:rsidRDefault="00F8708A" w:rsidP="00FC75DD">
      <w:pPr>
        <w:pStyle w:val="paragrafesraas"/>
        <w:tabs>
          <w:tab w:val="clear" w:pos="2989"/>
          <w:tab w:val="num" w:pos="2552"/>
        </w:tabs>
        <w:ind w:left="1418"/>
      </w:pPr>
      <w:r w:rsidRPr="00F8708A">
        <w:rPr>
          <w:sz w:val="24"/>
          <w:szCs w:val="24"/>
        </w:rPr>
        <w:t>terminas, per kurį kita Šalis turi pateikti pasiūlymą (jeigu Pakeitimą inicijuoja Valdžios subjektas) arba sutikimą (jeigu Pakeitimą inicijuoja Privatus subjektas) dėl Pakeitimo įgyvendinimo. Jeigu toks terminas pranešime nėra nurodytas, Šalis turi pateikti pasiūlymą / sutikimą per 15 (penkiolika) Da</w:t>
      </w:r>
      <w:r w:rsidRPr="003B57E8">
        <w:rPr>
          <w:sz w:val="24"/>
          <w:szCs w:val="24"/>
        </w:rPr>
        <w:t>rbo dienų nuo pranešimo apie inicijuojamą Pakeitimą gavimo dienos</w:t>
      </w:r>
      <w:r>
        <w:rPr>
          <w:sz w:val="24"/>
          <w:szCs w:val="24"/>
        </w:rPr>
        <w:t>.</w:t>
      </w:r>
    </w:p>
    <w:p w14:paraId="7205F34B" w14:textId="77777777" w:rsidR="00430BC2" w:rsidRPr="00D1141E" w:rsidRDefault="00430BC2" w:rsidP="00C22664">
      <w:pPr>
        <w:pStyle w:val="paragrafai"/>
        <w:ind w:left="1134" w:hanging="567"/>
        <w:rPr>
          <w:sz w:val="24"/>
          <w:szCs w:val="24"/>
        </w:rPr>
      </w:pPr>
      <w:r w:rsidRPr="00F8708A">
        <w:rPr>
          <w:sz w:val="24"/>
          <w:szCs w:val="24"/>
        </w:rPr>
        <w:t>Pranešimą dėl Pakeitimo gavusi Šalis turi teisę atsisakyti vykdyti Pakeitimą, jeigu:</w:t>
      </w:r>
    </w:p>
    <w:p w14:paraId="69536D12" w14:textId="77777777" w:rsidR="00AE591D" w:rsidRPr="007062DF" w:rsidRDefault="00AE591D" w:rsidP="00FC75DD">
      <w:pPr>
        <w:pStyle w:val="paragrafesraas"/>
        <w:tabs>
          <w:tab w:val="clear" w:pos="2989"/>
          <w:tab w:val="num" w:pos="2269"/>
        </w:tabs>
        <w:ind w:left="1418"/>
        <w:rPr>
          <w:sz w:val="24"/>
          <w:szCs w:val="24"/>
        </w:rPr>
      </w:pPr>
      <w:r w:rsidRPr="00D1141E">
        <w:rPr>
          <w:sz w:val="24"/>
          <w:szCs w:val="24"/>
        </w:rPr>
        <w:t>atliekant Pakeitimą būtų pažeidžiami teisės aktų reikalavimai</w:t>
      </w:r>
      <w:r w:rsidRPr="00A27A3B">
        <w:rPr>
          <w:sz w:val="24"/>
          <w:szCs w:val="24"/>
        </w:rPr>
        <w:t>;</w:t>
      </w:r>
    </w:p>
    <w:p w14:paraId="408C29E0" w14:textId="77777777" w:rsidR="00AE591D" w:rsidRPr="007062DF" w:rsidRDefault="00AE591D" w:rsidP="00FC75DD">
      <w:pPr>
        <w:pStyle w:val="paragrafesraas"/>
        <w:tabs>
          <w:tab w:val="clear" w:pos="2989"/>
          <w:tab w:val="num" w:pos="2269"/>
        </w:tabs>
        <w:ind w:left="1418"/>
        <w:rPr>
          <w:sz w:val="24"/>
          <w:szCs w:val="24"/>
        </w:rPr>
      </w:pPr>
      <w:r w:rsidRPr="00F8708A">
        <w:rPr>
          <w:sz w:val="24"/>
          <w:szCs w:val="24"/>
        </w:rPr>
        <w:t xml:space="preserve">įvykdžius siūlomus Pakeitimus, būtų atšaukti anksčiau išduoti leidimai, sutikimai ar kitokio pobūdžio patvirtinimai, susiję su šia Sutartimi ir (ar) </w:t>
      </w:r>
      <w:proofErr w:type="spellStart"/>
      <w:r w:rsidRPr="00D1141E">
        <w:rPr>
          <w:sz w:val="24"/>
          <w:szCs w:val="24"/>
        </w:rPr>
        <w:t>Obkekto</w:t>
      </w:r>
      <w:proofErr w:type="spellEnd"/>
      <w:r w:rsidRPr="00D1141E">
        <w:rPr>
          <w:sz w:val="24"/>
          <w:szCs w:val="24"/>
        </w:rPr>
        <w:t xml:space="preserve"> ar jo dalies susijusia Projektine dokumentacija</w:t>
      </w:r>
      <w:r w:rsidRPr="00A27A3B">
        <w:rPr>
          <w:sz w:val="24"/>
          <w:szCs w:val="24"/>
        </w:rPr>
        <w:t>;</w:t>
      </w:r>
    </w:p>
    <w:p w14:paraId="5C2F4426" w14:textId="77777777" w:rsidR="00AE591D" w:rsidRPr="007062DF" w:rsidRDefault="00AE591D" w:rsidP="00FC75DD">
      <w:pPr>
        <w:pStyle w:val="paragrafesraas"/>
        <w:tabs>
          <w:tab w:val="clear" w:pos="2989"/>
          <w:tab w:val="num" w:pos="2269"/>
        </w:tabs>
        <w:ind w:left="1418"/>
        <w:rPr>
          <w:sz w:val="24"/>
          <w:szCs w:val="24"/>
        </w:rPr>
      </w:pPr>
      <w:r w:rsidRPr="00F8708A">
        <w:rPr>
          <w:sz w:val="24"/>
          <w:szCs w:val="24"/>
        </w:rPr>
        <w:t>siūlomas Pakeitimas galėtų iš esmės turėti neigiamos įtakos galimybėms įvykdyti Projektą;</w:t>
      </w:r>
    </w:p>
    <w:p w14:paraId="1C56547A" w14:textId="77777777" w:rsidR="00AE591D" w:rsidRPr="007062DF" w:rsidRDefault="00AE591D" w:rsidP="00FC75DD">
      <w:pPr>
        <w:pStyle w:val="paragrafesraas"/>
        <w:tabs>
          <w:tab w:val="clear" w:pos="2989"/>
          <w:tab w:val="num" w:pos="2269"/>
        </w:tabs>
        <w:ind w:left="1418"/>
        <w:rPr>
          <w:sz w:val="24"/>
          <w:szCs w:val="24"/>
        </w:rPr>
      </w:pPr>
      <w:r w:rsidRPr="00F8708A">
        <w:rPr>
          <w:sz w:val="24"/>
          <w:szCs w:val="24"/>
        </w:rPr>
        <w:t>siūlomas Pakeitimas galėtų padaryti reikšmingos žalos asmens sveikatai ar saugumui;</w:t>
      </w:r>
    </w:p>
    <w:p w14:paraId="36F38AA9" w14:textId="77777777" w:rsidR="00AE591D" w:rsidRPr="007062DF" w:rsidRDefault="00AE591D" w:rsidP="00FC75DD">
      <w:pPr>
        <w:pStyle w:val="paragrafesraas"/>
        <w:tabs>
          <w:tab w:val="clear" w:pos="2989"/>
          <w:tab w:val="num" w:pos="2269"/>
        </w:tabs>
        <w:ind w:left="1418"/>
        <w:rPr>
          <w:sz w:val="24"/>
          <w:szCs w:val="24"/>
        </w:rPr>
      </w:pPr>
      <w:r w:rsidRPr="00F8708A">
        <w:rPr>
          <w:sz w:val="24"/>
          <w:szCs w:val="24"/>
        </w:rPr>
        <w:t>siūlomas Pakeitimas galėtų iš esmės turėti neigiamos įtakos Privataus subjekto galimybėms vykdyti įsipareigojimus pagal Tiesioginį susitarimą ar kitą Sutartyje numatyta tvarka sudarytą sutartį su Finansuotoju;</w:t>
      </w:r>
    </w:p>
    <w:p w14:paraId="381B5408" w14:textId="77777777" w:rsidR="00430BC2" w:rsidRDefault="00AE591D" w:rsidP="00FC75DD">
      <w:pPr>
        <w:pStyle w:val="paragrafesraas"/>
        <w:tabs>
          <w:tab w:val="clear" w:pos="2989"/>
          <w:tab w:val="num" w:pos="2269"/>
        </w:tabs>
        <w:ind w:left="1418"/>
        <w:rPr>
          <w:sz w:val="24"/>
          <w:szCs w:val="24"/>
        </w:rPr>
      </w:pPr>
      <w:r w:rsidRPr="00F8708A">
        <w:rPr>
          <w:sz w:val="24"/>
          <w:szCs w:val="24"/>
        </w:rPr>
        <w:t>dėl siūlomo Pakeitimo Privatus subjektas patirs papildomas sąnaudas, kurių finansavimą turėtų užtikrinti Valdžios subjektas.</w:t>
      </w:r>
    </w:p>
    <w:p w14:paraId="0B737A32" w14:textId="424D5A92" w:rsidR="000D4670" w:rsidRPr="00503105" w:rsidRDefault="000D4670" w:rsidP="00FC75DD">
      <w:pPr>
        <w:pStyle w:val="paragrafai"/>
        <w:tabs>
          <w:tab w:val="num" w:pos="6096"/>
        </w:tabs>
        <w:ind w:left="1134"/>
        <w:rPr>
          <w:sz w:val="24"/>
          <w:szCs w:val="24"/>
        </w:rPr>
      </w:pPr>
      <w:r w:rsidRPr="00503105">
        <w:rPr>
          <w:sz w:val="24"/>
          <w:szCs w:val="24"/>
        </w:rPr>
        <w:t>Gavus Šalies atsisakymą vykdyti siūlomą Pakeitimą, Pakeitimą inicijuojanti Šalis turi organizuoti su kita Šalimi susitikimą, kurio metu aptariami šie klausimai:</w:t>
      </w:r>
    </w:p>
    <w:p w14:paraId="682387FC" w14:textId="13B69AC0" w:rsidR="000D4670" w:rsidRPr="004164CE" w:rsidRDefault="000D4670" w:rsidP="00FC75DD">
      <w:pPr>
        <w:pStyle w:val="paragrafesraas"/>
        <w:tabs>
          <w:tab w:val="clear" w:pos="2989"/>
          <w:tab w:val="num" w:pos="2835"/>
        </w:tabs>
        <w:ind w:left="1560"/>
        <w:rPr>
          <w:sz w:val="24"/>
          <w:szCs w:val="24"/>
        </w:rPr>
      </w:pPr>
      <w:r w:rsidRPr="00503105">
        <w:rPr>
          <w:sz w:val="24"/>
          <w:szCs w:val="24"/>
        </w:rPr>
        <w:t xml:space="preserve">Privataus subjekto pateiktas pagrindimas, patvirtinantis, jog Privatus subjektas ėmėsi visų </w:t>
      </w:r>
      <w:r w:rsidR="00AD7DCD" w:rsidRPr="004164CE">
        <w:rPr>
          <w:sz w:val="24"/>
          <w:szCs w:val="24"/>
        </w:rPr>
        <w:t xml:space="preserve">racionaliai </w:t>
      </w:r>
      <w:r w:rsidR="000874D6" w:rsidRPr="004164CE">
        <w:rPr>
          <w:sz w:val="24"/>
          <w:szCs w:val="24"/>
        </w:rPr>
        <w:t xml:space="preserve">galimų </w:t>
      </w:r>
      <w:r w:rsidRPr="004164CE">
        <w:rPr>
          <w:sz w:val="24"/>
          <w:szCs w:val="24"/>
        </w:rPr>
        <w:t>priemonių su Pakeitimu susijusių</w:t>
      </w:r>
      <w:r w:rsidR="00185509">
        <w:rPr>
          <w:sz w:val="24"/>
          <w:szCs w:val="24"/>
        </w:rPr>
        <w:t xml:space="preserve"> Sąnaudų padidėjimo sumažinimui;</w:t>
      </w:r>
    </w:p>
    <w:p w14:paraId="3624B4C0" w14:textId="77777777" w:rsidR="000D4670" w:rsidRPr="004164CE" w:rsidRDefault="000D4670" w:rsidP="00FC75DD">
      <w:pPr>
        <w:pStyle w:val="paragrafesraas"/>
        <w:tabs>
          <w:tab w:val="clear" w:pos="2989"/>
          <w:tab w:val="num" w:pos="2835"/>
        </w:tabs>
        <w:ind w:left="1560"/>
        <w:rPr>
          <w:sz w:val="24"/>
          <w:szCs w:val="24"/>
        </w:rPr>
      </w:pPr>
      <w:r w:rsidRPr="004164CE">
        <w:rPr>
          <w:sz w:val="24"/>
          <w:szCs w:val="24"/>
        </w:rPr>
        <w:t xml:space="preserve">Pakeitimo finansinį paskaičiavimą, </w:t>
      </w:r>
      <w:proofErr w:type="spellStart"/>
      <w:r w:rsidRPr="004164CE">
        <w:rPr>
          <w:sz w:val="24"/>
          <w:szCs w:val="24"/>
        </w:rPr>
        <w:t>t.y</w:t>
      </w:r>
      <w:proofErr w:type="spellEnd"/>
      <w:r w:rsidRPr="004164CE">
        <w:rPr>
          <w:sz w:val="24"/>
          <w:szCs w:val="24"/>
        </w:rPr>
        <w:t>. papildomų Investicijų ir nebereikalingų atlikti Investicijų dydžio apskaičiavimas, vadovaujantis Sąnaudų efektyvumo ir racionalumo principais;</w:t>
      </w:r>
    </w:p>
    <w:p w14:paraId="3936FA4C" w14:textId="77777777" w:rsidR="000D4670" w:rsidRPr="004164CE" w:rsidRDefault="000D4670" w:rsidP="00FC75DD">
      <w:pPr>
        <w:pStyle w:val="paragrafesraas"/>
        <w:tabs>
          <w:tab w:val="clear" w:pos="2989"/>
          <w:tab w:val="num" w:pos="2835"/>
        </w:tabs>
        <w:ind w:left="1560"/>
        <w:rPr>
          <w:sz w:val="24"/>
          <w:szCs w:val="24"/>
        </w:rPr>
      </w:pPr>
      <w:r w:rsidRPr="004164CE">
        <w:rPr>
          <w:sz w:val="24"/>
          <w:szCs w:val="24"/>
        </w:rPr>
        <w:t>Šalies atsisakymo vykdyti siūlomą Pakeitimą priežastys ir galimos priemonės šioms priežastims pašalinti.</w:t>
      </w:r>
    </w:p>
    <w:p w14:paraId="0D2D1991" w14:textId="77777777" w:rsidR="000D4670" w:rsidRPr="004164CE" w:rsidRDefault="000D4670" w:rsidP="00FC75DD">
      <w:pPr>
        <w:pStyle w:val="paragrafai"/>
        <w:tabs>
          <w:tab w:val="num" w:pos="6379"/>
        </w:tabs>
        <w:ind w:left="1276"/>
        <w:rPr>
          <w:sz w:val="24"/>
          <w:szCs w:val="24"/>
        </w:rPr>
      </w:pPr>
      <w:bookmarkStart w:id="312" w:name="_Ref89184340"/>
      <w:r w:rsidRPr="004164CE">
        <w:rPr>
          <w:rFonts w:eastAsia="Calibri"/>
          <w:sz w:val="24"/>
          <w:szCs w:val="24"/>
        </w:rPr>
        <w:t>Šalys susitaria, kad pakeičiamų Darbų kaina apskaičiuojama laikantis šių principų:</w:t>
      </w:r>
      <w:bookmarkEnd w:id="312"/>
    </w:p>
    <w:p w14:paraId="163A8EFE" w14:textId="7375B006" w:rsidR="000D4670" w:rsidRPr="004164CE" w:rsidRDefault="000D4670" w:rsidP="00FC75DD">
      <w:pPr>
        <w:pStyle w:val="paragrafesraas"/>
        <w:tabs>
          <w:tab w:val="clear" w:pos="2989"/>
        </w:tabs>
        <w:ind w:left="1560"/>
        <w:rPr>
          <w:sz w:val="24"/>
          <w:szCs w:val="24"/>
        </w:rPr>
      </w:pPr>
      <w:bookmarkStart w:id="313" w:name="_Ref94707064"/>
      <w:r w:rsidRPr="004164CE">
        <w:rPr>
          <w:sz w:val="24"/>
          <w:szCs w:val="24"/>
        </w:rPr>
        <w:t>pakeičiamų medžiagų ir/ar įrangos kainos apskaičiuojamos pagal Pasiūlyme pateiktus įkainius, jei tokie yra</w:t>
      </w:r>
      <w:r w:rsidR="00AD7DCD" w:rsidRPr="004164CE">
        <w:rPr>
          <w:sz w:val="24"/>
          <w:szCs w:val="24"/>
        </w:rPr>
        <w:t xml:space="preserve">, arba </w:t>
      </w:r>
      <w:r w:rsidRPr="00503105">
        <w:rPr>
          <w:sz w:val="24"/>
          <w:szCs w:val="24"/>
        </w:rPr>
        <w:t xml:space="preserve">pagal Privataus subjekto/gamintojo siūlomas kainas, kurios negali būti didesnės už vidutinę rinkos kainą, kuri nustatoma įvertinus ne mažiau kaip trijų kitų toje rinkoje esančių ūkio subjektų statybos produktų ir įrenginių kainas (jeigu tiek ūkio subjektų yra rinkoje) </w:t>
      </w:r>
      <w:r w:rsidR="00E70DDF" w:rsidRPr="004164CE">
        <w:rPr>
          <w:sz w:val="24"/>
          <w:szCs w:val="24"/>
        </w:rPr>
        <w:t>susitarimo</w:t>
      </w:r>
      <w:r w:rsidR="00AD7DCD" w:rsidRPr="004164CE">
        <w:rPr>
          <w:sz w:val="24"/>
          <w:szCs w:val="24"/>
        </w:rPr>
        <w:t xml:space="preserve"> dėl </w:t>
      </w:r>
      <w:r w:rsidRPr="004164CE">
        <w:rPr>
          <w:sz w:val="24"/>
          <w:szCs w:val="24"/>
        </w:rPr>
        <w:t xml:space="preserve">Pakeitimo </w:t>
      </w:r>
      <w:r w:rsidR="004164CE" w:rsidRPr="00185509">
        <w:rPr>
          <w:sz w:val="24"/>
          <w:szCs w:val="24"/>
        </w:rPr>
        <w:t xml:space="preserve">sudarymo </w:t>
      </w:r>
      <w:r w:rsidRPr="004164CE">
        <w:rPr>
          <w:sz w:val="24"/>
          <w:szCs w:val="24"/>
        </w:rPr>
        <w:t>metu;</w:t>
      </w:r>
      <w:bookmarkEnd w:id="313"/>
    </w:p>
    <w:p w14:paraId="5F8C6C68" w14:textId="141BEE7E" w:rsidR="000D4670" w:rsidRPr="004164CE" w:rsidRDefault="000D4670" w:rsidP="00FC75DD">
      <w:pPr>
        <w:pStyle w:val="paragrafesraas"/>
        <w:tabs>
          <w:tab w:val="clear" w:pos="2989"/>
        </w:tabs>
        <w:ind w:left="1560"/>
        <w:rPr>
          <w:sz w:val="24"/>
          <w:szCs w:val="24"/>
        </w:rPr>
      </w:pPr>
      <w:bookmarkStart w:id="314" w:name="_Ref94707084"/>
      <w:r w:rsidRPr="004164CE">
        <w:rPr>
          <w:sz w:val="24"/>
          <w:szCs w:val="24"/>
        </w:rPr>
        <w:lastRenderedPageBreak/>
        <w:t>pakeičiamų statybos/įrengimo Darbų įkainis apskaičiuojamos pagal Pasiūlyme pateiktus įkainius, jei tokie yra</w:t>
      </w:r>
      <w:r w:rsidR="00AD7DCD" w:rsidRPr="004164CE">
        <w:rPr>
          <w:sz w:val="24"/>
          <w:szCs w:val="24"/>
        </w:rPr>
        <w:t xml:space="preserve">, arba </w:t>
      </w:r>
      <w:r w:rsidRPr="004164CE">
        <w:rPr>
          <w:sz w:val="24"/>
          <w:szCs w:val="24"/>
        </w:rPr>
        <w:t xml:space="preserve">pagal SISTELA </w:t>
      </w:r>
      <w:r w:rsidR="00062E43" w:rsidRPr="004164CE">
        <w:rPr>
          <w:sz w:val="24"/>
          <w:szCs w:val="24"/>
        </w:rPr>
        <w:t xml:space="preserve">ar analogiškos informacinės bazės </w:t>
      </w:r>
      <w:r w:rsidRPr="004164CE">
        <w:rPr>
          <w:sz w:val="24"/>
          <w:szCs w:val="24"/>
        </w:rPr>
        <w:t>įkainius</w:t>
      </w:r>
      <w:r w:rsidR="00AD7DCD" w:rsidRPr="004164CE">
        <w:rPr>
          <w:sz w:val="24"/>
          <w:szCs w:val="24"/>
        </w:rPr>
        <w:t xml:space="preserve">, jeigu tokie yra, </w:t>
      </w:r>
      <w:r w:rsidR="00E70DDF" w:rsidRPr="004164CE">
        <w:rPr>
          <w:sz w:val="24"/>
          <w:szCs w:val="24"/>
        </w:rPr>
        <w:t xml:space="preserve">susitarimo </w:t>
      </w:r>
      <w:r w:rsidR="00AD7DCD" w:rsidRPr="004164CE">
        <w:rPr>
          <w:sz w:val="24"/>
          <w:szCs w:val="24"/>
        </w:rPr>
        <w:t xml:space="preserve">dėl </w:t>
      </w:r>
      <w:r w:rsidRPr="004164CE">
        <w:rPr>
          <w:sz w:val="24"/>
          <w:szCs w:val="24"/>
        </w:rPr>
        <w:t xml:space="preserve">Pakeitimų </w:t>
      </w:r>
      <w:r w:rsidR="00185509">
        <w:rPr>
          <w:sz w:val="24"/>
          <w:szCs w:val="24"/>
        </w:rPr>
        <w:t xml:space="preserve">sudarymo </w:t>
      </w:r>
      <w:r w:rsidR="00AD7DCD" w:rsidRPr="004164CE">
        <w:rPr>
          <w:sz w:val="24"/>
          <w:szCs w:val="24"/>
        </w:rPr>
        <w:t>metu</w:t>
      </w:r>
      <w:r w:rsidRPr="004164CE">
        <w:rPr>
          <w:sz w:val="24"/>
          <w:szCs w:val="24"/>
        </w:rPr>
        <w:t xml:space="preserve"> </w:t>
      </w:r>
      <w:r w:rsidR="00AD7DCD" w:rsidRPr="004164CE">
        <w:rPr>
          <w:sz w:val="24"/>
          <w:szCs w:val="24"/>
        </w:rPr>
        <w:t xml:space="preserve">arba </w:t>
      </w:r>
      <w:r w:rsidRPr="004164CE">
        <w:rPr>
          <w:sz w:val="24"/>
          <w:szCs w:val="24"/>
        </w:rPr>
        <w:t xml:space="preserve">pagal Privataus subjekto/gamintojo siūlomas kainas, kurios negali būti didesnės už vidutinę rinkos kainą, kuri  nustatoma įvertinus ne mažiau kaip trijų kitų toje rinkoje esančių ūkio subjektų statybos/įrengimo darbų kainas (jeigu tiek ūkio subjektų yra rinkoje) </w:t>
      </w:r>
      <w:r w:rsidR="00E70DDF" w:rsidRPr="004164CE">
        <w:rPr>
          <w:sz w:val="24"/>
          <w:szCs w:val="24"/>
        </w:rPr>
        <w:t xml:space="preserve">susitarimo </w:t>
      </w:r>
      <w:r w:rsidR="000948B6" w:rsidRPr="004164CE">
        <w:rPr>
          <w:sz w:val="24"/>
          <w:szCs w:val="24"/>
        </w:rPr>
        <w:t xml:space="preserve">dėl </w:t>
      </w:r>
      <w:r w:rsidRPr="004164CE">
        <w:rPr>
          <w:sz w:val="24"/>
          <w:szCs w:val="24"/>
        </w:rPr>
        <w:t xml:space="preserve">Pakeitimo </w:t>
      </w:r>
      <w:r w:rsidR="004164CE" w:rsidRPr="00185509">
        <w:rPr>
          <w:sz w:val="24"/>
          <w:szCs w:val="24"/>
        </w:rPr>
        <w:t xml:space="preserve">sudarymo </w:t>
      </w:r>
      <w:r w:rsidRPr="004164CE">
        <w:rPr>
          <w:sz w:val="24"/>
          <w:szCs w:val="24"/>
        </w:rPr>
        <w:t>metu;</w:t>
      </w:r>
      <w:bookmarkEnd w:id="314"/>
    </w:p>
    <w:p w14:paraId="2927AC39" w14:textId="3F84B84A" w:rsidR="000D4670" w:rsidRPr="004164CE" w:rsidRDefault="000D4670" w:rsidP="00FC75DD">
      <w:pPr>
        <w:pStyle w:val="paragrafesraas"/>
        <w:tabs>
          <w:tab w:val="clear" w:pos="2989"/>
        </w:tabs>
        <w:ind w:left="1560"/>
        <w:rPr>
          <w:strike/>
          <w:sz w:val="24"/>
          <w:szCs w:val="24"/>
        </w:rPr>
      </w:pPr>
      <w:r w:rsidRPr="004164CE">
        <w:rPr>
          <w:sz w:val="24"/>
          <w:szCs w:val="24"/>
        </w:rPr>
        <w:t xml:space="preserve">pakeičiamų Darbų kainos skaičiuojamos pagal tą patį </w:t>
      </w:r>
      <w:r w:rsidR="00E85956" w:rsidRPr="004164CE">
        <w:rPr>
          <w:sz w:val="24"/>
          <w:szCs w:val="24"/>
        </w:rPr>
        <w:t xml:space="preserve">būdą </w:t>
      </w:r>
      <w:r w:rsidRPr="004164CE">
        <w:rPr>
          <w:sz w:val="24"/>
          <w:szCs w:val="24"/>
        </w:rPr>
        <w:t xml:space="preserve">(Sutarties </w:t>
      </w:r>
      <w:r w:rsidRPr="004164CE">
        <w:rPr>
          <w:sz w:val="24"/>
          <w:szCs w:val="24"/>
        </w:rPr>
        <w:fldChar w:fldCharType="begin"/>
      </w:r>
      <w:r w:rsidRPr="004164CE">
        <w:rPr>
          <w:sz w:val="24"/>
          <w:szCs w:val="24"/>
        </w:rPr>
        <w:instrText xml:space="preserve"> REF _Ref286319572 \r \h  \* MERGEFORMAT </w:instrText>
      </w:r>
      <w:r w:rsidRPr="004164CE">
        <w:rPr>
          <w:sz w:val="24"/>
          <w:szCs w:val="24"/>
        </w:rPr>
      </w:r>
      <w:r w:rsidRPr="004164CE">
        <w:rPr>
          <w:sz w:val="24"/>
          <w:szCs w:val="24"/>
        </w:rPr>
        <w:fldChar w:fldCharType="separate"/>
      </w:r>
      <w:r w:rsidR="00B87438">
        <w:rPr>
          <w:sz w:val="24"/>
          <w:szCs w:val="24"/>
        </w:rPr>
        <w:t>51</w:t>
      </w:r>
      <w:r w:rsidRPr="004164CE">
        <w:rPr>
          <w:sz w:val="24"/>
          <w:szCs w:val="24"/>
        </w:rPr>
        <w:fldChar w:fldCharType="end"/>
      </w:r>
      <w:r w:rsidRPr="004164CE">
        <w:rPr>
          <w:sz w:val="24"/>
          <w:szCs w:val="24"/>
        </w:rPr>
        <w:t xml:space="preserve"> punkte nustatyta tvarka sprendžiama</w:t>
      </w:r>
      <w:r w:rsidR="00E85956" w:rsidRPr="004164CE">
        <w:rPr>
          <w:sz w:val="24"/>
          <w:szCs w:val="24"/>
        </w:rPr>
        <w:t>,</w:t>
      </w:r>
      <w:r w:rsidRPr="004164CE">
        <w:rPr>
          <w:sz w:val="24"/>
          <w:szCs w:val="24"/>
        </w:rPr>
        <w:t xml:space="preserve"> kurį </w:t>
      </w:r>
      <w:r w:rsidR="00E85956" w:rsidRPr="004164CE">
        <w:rPr>
          <w:sz w:val="24"/>
          <w:szCs w:val="24"/>
        </w:rPr>
        <w:t xml:space="preserve">iš Sutarties </w:t>
      </w:r>
      <w:r w:rsidR="00E85956" w:rsidRPr="004164CE">
        <w:rPr>
          <w:sz w:val="24"/>
          <w:szCs w:val="24"/>
        </w:rPr>
        <w:fldChar w:fldCharType="begin"/>
      </w:r>
      <w:r w:rsidR="00E85956" w:rsidRPr="004164CE">
        <w:rPr>
          <w:sz w:val="24"/>
          <w:szCs w:val="24"/>
        </w:rPr>
        <w:instrText xml:space="preserve"> REF _Ref94707064 \r \h </w:instrText>
      </w:r>
      <w:r w:rsidR="00E85956" w:rsidRPr="004164CE">
        <w:rPr>
          <w:sz w:val="24"/>
          <w:szCs w:val="24"/>
        </w:rPr>
      </w:r>
      <w:r w:rsidR="00E85956" w:rsidRPr="004164CE">
        <w:rPr>
          <w:sz w:val="24"/>
          <w:szCs w:val="24"/>
        </w:rPr>
        <w:fldChar w:fldCharType="separate"/>
      </w:r>
      <w:r w:rsidR="00B87438">
        <w:rPr>
          <w:sz w:val="24"/>
          <w:szCs w:val="24"/>
        </w:rPr>
        <w:t>16.6.1</w:t>
      </w:r>
      <w:r w:rsidR="00E85956" w:rsidRPr="004164CE">
        <w:rPr>
          <w:sz w:val="24"/>
          <w:szCs w:val="24"/>
        </w:rPr>
        <w:fldChar w:fldCharType="end"/>
      </w:r>
      <w:r w:rsidR="00E85956" w:rsidRPr="004164CE">
        <w:rPr>
          <w:sz w:val="24"/>
          <w:szCs w:val="24"/>
        </w:rPr>
        <w:t>-</w:t>
      </w:r>
      <w:r w:rsidR="00E85956" w:rsidRPr="004164CE">
        <w:rPr>
          <w:sz w:val="24"/>
          <w:szCs w:val="24"/>
        </w:rPr>
        <w:fldChar w:fldCharType="begin"/>
      </w:r>
      <w:r w:rsidR="00E85956" w:rsidRPr="004164CE">
        <w:rPr>
          <w:sz w:val="24"/>
          <w:szCs w:val="24"/>
        </w:rPr>
        <w:instrText xml:space="preserve"> REF _Ref94707084 \r \h </w:instrText>
      </w:r>
      <w:r w:rsidR="00E85956" w:rsidRPr="004164CE">
        <w:rPr>
          <w:sz w:val="24"/>
          <w:szCs w:val="24"/>
        </w:rPr>
      </w:r>
      <w:r w:rsidR="00E85956" w:rsidRPr="004164CE">
        <w:rPr>
          <w:sz w:val="24"/>
          <w:szCs w:val="24"/>
        </w:rPr>
        <w:fldChar w:fldCharType="separate"/>
      </w:r>
      <w:r w:rsidR="00B87438">
        <w:rPr>
          <w:sz w:val="24"/>
          <w:szCs w:val="24"/>
        </w:rPr>
        <w:t>16.6.2</w:t>
      </w:r>
      <w:r w:rsidR="00E85956" w:rsidRPr="004164CE">
        <w:rPr>
          <w:sz w:val="24"/>
          <w:szCs w:val="24"/>
        </w:rPr>
        <w:fldChar w:fldCharType="end"/>
      </w:r>
      <w:r w:rsidR="00E85956" w:rsidRPr="004164CE">
        <w:rPr>
          <w:sz w:val="24"/>
          <w:szCs w:val="24"/>
        </w:rPr>
        <w:t xml:space="preserve"> punk</w:t>
      </w:r>
      <w:r w:rsidR="00185509">
        <w:rPr>
          <w:sz w:val="24"/>
          <w:szCs w:val="24"/>
        </w:rPr>
        <w:t>tuose nurodytų būdų pasirinkti).</w:t>
      </w:r>
    </w:p>
    <w:p w14:paraId="7206C365" w14:textId="77777777" w:rsidR="000D4670" w:rsidRPr="00503105" w:rsidRDefault="000D4670" w:rsidP="00FC75DD">
      <w:pPr>
        <w:pStyle w:val="paragrafai"/>
        <w:tabs>
          <w:tab w:val="num" w:pos="6096"/>
        </w:tabs>
        <w:ind w:left="1418"/>
      </w:pPr>
      <w:bookmarkStart w:id="315" w:name="_Ref89184361"/>
      <w:r w:rsidRPr="000D4670">
        <w:rPr>
          <w:rFonts w:eastAsia="Calibri"/>
          <w:sz w:val="24"/>
        </w:rPr>
        <w:t xml:space="preserve">Šalys susitaria, kad </w:t>
      </w:r>
      <w:r w:rsidRPr="00503105">
        <w:rPr>
          <w:rFonts w:eastAsia="Calibri"/>
          <w:sz w:val="24"/>
        </w:rPr>
        <w:t>pakeičiamų</w:t>
      </w:r>
      <w:r w:rsidRPr="000D4670">
        <w:rPr>
          <w:rFonts w:eastAsia="Calibri"/>
          <w:sz w:val="24"/>
        </w:rPr>
        <w:t xml:space="preserve"> Paslaugų kaina apskaičiuojama laikantis šių principų</w:t>
      </w:r>
      <w:r>
        <w:rPr>
          <w:rFonts w:eastAsia="Calibri"/>
          <w:sz w:val="24"/>
        </w:rPr>
        <w:t>:</w:t>
      </w:r>
      <w:bookmarkEnd w:id="315"/>
    </w:p>
    <w:p w14:paraId="0882FED8" w14:textId="0248BEC8" w:rsidR="000D4670" w:rsidRPr="004164CE" w:rsidRDefault="000D4670" w:rsidP="00FC75DD">
      <w:pPr>
        <w:pStyle w:val="paragrafesraas"/>
        <w:tabs>
          <w:tab w:val="clear" w:pos="2989"/>
        </w:tabs>
        <w:ind w:left="1701"/>
        <w:rPr>
          <w:sz w:val="24"/>
          <w:szCs w:val="24"/>
        </w:rPr>
      </w:pPr>
      <w:bookmarkStart w:id="316" w:name="_Ref94707258"/>
      <w:r w:rsidRPr="004164CE">
        <w:rPr>
          <w:sz w:val="24"/>
          <w:szCs w:val="24"/>
        </w:rPr>
        <w:t>pakeičiamų Paslaugų įkainis apskaičiuojamas pagal Pasiūlyme pateiktus įkainius, jei tokie yra</w:t>
      </w:r>
      <w:r w:rsidR="00E85956" w:rsidRPr="004164CE">
        <w:rPr>
          <w:sz w:val="24"/>
          <w:szCs w:val="24"/>
        </w:rPr>
        <w:t xml:space="preserve">, arba </w:t>
      </w:r>
      <w:r w:rsidRPr="004164CE">
        <w:rPr>
          <w:sz w:val="24"/>
          <w:szCs w:val="24"/>
        </w:rPr>
        <w:t xml:space="preserve">pagal Privataus subjekto siūlomas kainas, kurios negali būti didesnės už vidutinę rinkos kainą, kuri  nustatoma įvertinus ne mažiau kaip trijų kitų toje rinkoje esančių ūkio subjektų statybos produktų ir įrenginių kainas (jeigu tiek ūkio subjektų yra rinkoje) </w:t>
      </w:r>
      <w:r w:rsidR="00E70DDF" w:rsidRPr="004164CE">
        <w:rPr>
          <w:sz w:val="24"/>
          <w:szCs w:val="24"/>
        </w:rPr>
        <w:t xml:space="preserve">susitarimo </w:t>
      </w:r>
      <w:r w:rsidR="00E85956" w:rsidRPr="004164CE">
        <w:rPr>
          <w:sz w:val="24"/>
          <w:szCs w:val="24"/>
        </w:rPr>
        <w:t xml:space="preserve">dėl </w:t>
      </w:r>
      <w:r w:rsidRPr="004164CE">
        <w:rPr>
          <w:sz w:val="24"/>
          <w:szCs w:val="24"/>
        </w:rPr>
        <w:t xml:space="preserve">Pakeitimo </w:t>
      </w:r>
      <w:r w:rsidR="004164CE" w:rsidRPr="00185509">
        <w:rPr>
          <w:sz w:val="24"/>
          <w:szCs w:val="24"/>
        </w:rPr>
        <w:t xml:space="preserve">sudarymo </w:t>
      </w:r>
      <w:r w:rsidR="00E85956" w:rsidRPr="004164CE">
        <w:rPr>
          <w:sz w:val="24"/>
          <w:szCs w:val="24"/>
        </w:rPr>
        <w:t>metu</w:t>
      </w:r>
      <w:bookmarkEnd w:id="316"/>
      <w:r w:rsidR="00185509">
        <w:rPr>
          <w:sz w:val="24"/>
          <w:szCs w:val="24"/>
        </w:rPr>
        <w:t>.</w:t>
      </w:r>
    </w:p>
    <w:p w14:paraId="24774F68" w14:textId="52F24A75" w:rsidR="000D4670" w:rsidRPr="004164CE" w:rsidRDefault="000D4670" w:rsidP="00FC75DD">
      <w:pPr>
        <w:pStyle w:val="paragrafesraas"/>
        <w:tabs>
          <w:tab w:val="clear" w:pos="2989"/>
          <w:tab w:val="left" w:pos="2268"/>
        </w:tabs>
        <w:ind w:left="1701"/>
        <w:rPr>
          <w:strike/>
          <w:sz w:val="24"/>
          <w:szCs w:val="24"/>
        </w:rPr>
      </w:pPr>
      <w:r w:rsidRPr="004164CE">
        <w:rPr>
          <w:sz w:val="24"/>
          <w:szCs w:val="24"/>
        </w:rPr>
        <w:t xml:space="preserve">pakeičiamų Paslaugų kainos skaičiuojamos pagal </w:t>
      </w:r>
      <w:r w:rsidR="00813BB2" w:rsidRPr="004164CE">
        <w:rPr>
          <w:sz w:val="24"/>
          <w:szCs w:val="24"/>
        </w:rPr>
        <w:t xml:space="preserve">tą patį </w:t>
      </w:r>
      <w:r w:rsidR="00E85956" w:rsidRPr="004164CE">
        <w:rPr>
          <w:sz w:val="24"/>
          <w:szCs w:val="24"/>
        </w:rPr>
        <w:t xml:space="preserve">būdą </w:t>
      </w:r>
      <w:r w:rsidR="00813BB2" w:rsidRPr="004164CE">
        <w:rPr>
          <w:sz w:val="24"/>
          <w:szCs w:val="24"/>
        </w:rPr>
        <w:t xml:space="preserve">(Sutarties </w:t>
      </w:r>
      <w:r w:rsidR="00813BB2" w:rsidRPr="004164CE">
        <w:rPr>
          <w:sz w:val="24"/>
          <w:szCs w:val="24"/>
        </w:rPr>
        <w:fldChar w:fldCharType="begin"/>
      </w:r>
      <w:r w:rsidR="00813BB2" w:rsidRPr="004164CE">
        <w:rPr>
          <w:sz w:val="24"/>
          <w:szCs w:val="24"/>
        </w:rPr>
        <w:instrText xml:space="preserve"> REF _Ref286319572 \r \h </w:instrText>
      </w:r>
      <w:r w:rsidR="004164CE">
        <w:rPr>
          <w:sz w:val="24"/>
          <w:szCs w:val="24"/>
        </w:rPr>
        <w:instrText xml:space="preserve"> \* MERGEFORMAT </w:instrText>
      </w:r>
      <w:r w:rsidR="00813BB2" w:rsidRPr="004164CE">
        <w:rPr>
          <w:sz w:val="24"/>
          <w:szCs w:val="24"/>
        </w:rPr>
      </w:r>
      <w:r w:rsidR="00813BB2" w:rsidRPr="004164CE">
        <w:rPr>
          <w:sz w:val="24"/>
          <w:szCs w:val="24"/>
        </w:rPr>
        <w:fldChar w:fldCharType="separate"/>
      </w:r>
      <w:r w:rsidR="00B87438">
        <w:rPr>
          <w:sz w:val="24"/>
          <w:szCs w:val="24"/>
        </w:rPr>
        <w:t>51</w:t>
      </w:r>
      <w:r w:rsidR="00813BB2" w:rsidRPr="004164CE">
        <w:rPr>
          <w:sz w:val="24"/>
          <w:szCs w:val="24"/>
        </w:rPr>
        <w:fldChar w:fldCharType="end"/>
      </w:r>
      <w:r w:rsidRPr="004164CE">
        <w:rPr>
          <w:sz w:val="24"/>
          <w:szCs w:val="24"/>
        </w:rPr>
        <w:t xml:space="preserve"> punkte nustatyta tvarka sprendžiama</w:t>
      </w:r>
      <w:r w:rsidR="00E85956" w:rsidRPr="004164CE">
        <w:rPr>
          <w:sz w:val="24"/>
          <w:szCs w:val="24"/>
        </w:rPr>
        <w:t>,</w:t>
      </w:r>
      <w:r w:rsidRPr="004164CE">
        <w:rPr>
          <w:sz w:val="24"/>
          <w:szCs w:val="24"/>
        </w:rPr>
        <w:t xml:space="preserve"> kurį </w:t>
      </w:r>
      <w:r w:rsidR="00E85956" w:rsidRPr="004164CE">
        <w:rPr>
          <w:sz w:val="24"/>
          <w:szCs w:val="24"/>
        </w:rPr>
        <w:t xml:space="preserve">iš Sutarties </w:t>
      </w:r>
      <w:r w:rsidR="00E85956" w:rsidRPr="004164CE">
        <w:rPr>
          <w:sz w:val="24"/>
          <w:szCs w:val="24"/>
        </w:rPr>
        <w:fldChar w:fldCharType="begin"/>
      </w:r>
      <w:r w:rsidR="00E85956" w:rsidRPr="004164CE">
        <w:rPr>
          <w:sz w:val="24"/>
          <w:szCs w:val="24"/>
        </w:rPr>
        <w:instrText xml:space="preserve"> REF _Ref94707258 \r \h </w:instrText>
      </w:r>
      <w:r w:rsidR="00826499" w:rsidRPr="004164CE">
        <w:rPr>
          <w:sz w:val="24"/>
          <w:szCs w:val="24"/>
        </w:rPr>
        <w:instrText xml:space="preserve"> \* MERGEFORMAT </w:instrText>
      </w:r>
      <w:r w:rsidR="00E85956" w:rsidRPr="004164CE">
        <w:rPr>
          <w:sz w:val="24"/>
          <w:szCs w:val="24"/>
        </w:rPr>
      </w:r>
      <w:r w:rsidR="00E85956" w:rsidRPr="004164CE">
        <w:rPr>
          <w:sz w:val="24"/>
          <w:szCs w:val="24"/>
        </w:rPr>
        <w:fldChar w:fldCharType="separate"/>
      </w:r>
      <w:r w:rsidR="00B87438">
        <w:rPr>
          <w:sz w:val="24"/>
          <w:szCs w:val="24"/>
        </w:rPr>
        <w:t>16.7.1</w:t>
      </w:r>
      <w:r w:rsidR="00E85956" w:rsidRPr="004164CE">
        <w:rPr>
          <w:sz w:val="24"/>
          <w:szCs w:val="24"/>
        </w:rPr>
        <w:fldChar w:fldCharType="end"/>
      </w:r>
      <w:r w:rsidR="00E85956" w:rsidRPr="004164CE">
        <w:rPr>
          <w:sz w:val="24"/>
          <w:szCs w:val="24"/>
        </w:rPr>
        <w:t xml:space="preserve"> punkte nurodytų būdų pasirinkti). </w:t>
      </w:r>
    </w:p>
    <w:p w14:paraId="102DFF55" w14:textId="0A0E850A" w:rsidR="00430BC2" w:rsidRPr="00086998" w:rsidRDefault="00430BC2" w:rsidP="00FC75DD">
      <w:pPr>
        <w:pStyle w:val="paragrafai"/>
        <w:tabs>
          <w:tab w:val="left" w:pos="1276"/>
          <w:tab w:val="left" w:pos="1701"/>
        </w:tabs>
        <w:ind w:left="1134" w:hanging="567"/>
        <w:rPr>
          <w:sz w:val="24"/>
          <w:szCs w:val="24"/>
        </w:rPr>
      </w:pPr>
      <w:r w:rsidRPr="00086998">
        <w:rPr>
          <w:sz w:val="24"/>
          <w:szCs w:val="24"/>
        </w:rPr>
        <w:t xml:space="preserve">Jeigu tarp Šalių kyla ginčas dėl pasiūlymo ar dėl atsisakymo keisti Darbus ir (ar) Paslaugas, ginčas sprendžiamas šios Sutarties </w:t>
      </w:r>
      <w:r w:rsidR="000D4670">
        <w:rPr>
          <w:sz w:val="24"/>
          <w:szCs w:val="24"/>
        </w:rPr>
        <w:fldChar w:fldCharType="begin"/>
      </w:r>
      <w:r w:rsidR="000D4670">
        <w:rPr>
          <w:sz w:val="24"/>
          <w:szCs w:val="24"/>
        </w:rPr>
        <w:instrText xml:space="preserve"> REF _Ref284491700 \r \h </w:instrText>
      </w:r>
      <w:r w:rsidR="000D4670">
        <w:rPr>
          <w:sz w:val="24"/>
          <w:szCs w:val="24"/>
        </w:rPr>
      </w:r>
      <w:r w:rsidR="000D4670">
        <w:rPr>
          <w:sz w:val="24"/>
          <w:szCs w:val="24"/>
        </w:rPr>
        <w:fldChar w:fldCharType="separate"/>
      </w:r>
      <w:r w:rsidR="00B87438">
        <w:rPr>
          <w:sz w:val="24"/>
          <w:szCs w:val="24"/>
        </w:rPr>
        <w:t>53</w:t>
      </w:r>
      <w:r w:rsidR="000D4670">
        <w:rPr>
          <w:sz w:val="24"/>
          <w:szCs w:val="24"/>
        </w:rPr>
        <w:fldChar w:fldCharType="end"/>
      </w:r>
      <w:r w:rsidRPr="00086998">
        <w:rPr>
          <w:sz w:val="24"/>
          <w:szCs w:val="24"/>
        </w:rPr>
        <w:t xml:space="preserve"> punkte nustatyta tvarka. </w:t>
      </w:r>
    </w:p>
    <w:p w14:paraId="4FA91C58" w14:textId="6232458D" w:rsidR="00430BC2" w:rsidRPr="00086998" w:rsidRDefault="00430BC2" w:rsidP="00FC75DD">
      <w:pPr>
        <w:pStyle w:val="paragrafai"/>
        <w:tabs>
          <w:tab w:val="left" w:pos="1276"/>
          <w:tab w:val="left" w:pos="1701"/>
        </w:tabs>
        <w:ind w:left="1134" w:hanging="567"/>
        <w:rPr>
          <w:sz w:val="24"/>
          <w:szCs w:val="24"/>
        </w:rPr>
      </w:pPr>
      <w:r w:rsidRPr="00D1141E">
        <w:rPr>
          <w:sz w:val="24"/>
          <w:szCs w:val="24"/>
        </w:rPr>
        <w:t>Šalims susitarus dėl pasiūlymo ar atsisakymo atlikti Pakeitimą, arba gi</w:t>
      </w:r>
      <w:r w:rsidR="006E515E" w:rsidRPr="00D1141E">
        <w:rPr>
          <w:sz w:val="24"/>
          <w:szCs w:val="24"/>
        </w:rPr>
        <w:t xml:space="preserve">nčą išsprendus šios Sutarties </w:t>
      </w:r>
      <w:r w:rsidR="000D4670">
        <w:rPr>
          <w:sz w:val="24"/>
          <w:szCs w:val="24"/>
        </w:rPr>
        <w:fldChar w:fldCharType="begin"/>
      </w:r>
      <w:r w:rsidR="000D4670">
        <w:rPr>
          <w:sz w:val="24"/>
          <w:szCs w:val="24"/>
        </w:rPr>
        <w:instrText xml:space="preserve"> REF _Ref284491700 \r \h </w:instrText>
      </w:r>
      <w:r w:rsidR="000D4670">
        <w:rPr>
          <w:sz w:val="24"/>
          <w:szCs w:val="24"/>
        </w:rPr>
      </w:r>
      <w:r w:rsidR="000D4670">
        <w:rPr>
          <w:sz w:val="24"/>
          <w:szCs w:val="24"/>
        </w:rPr>
        <w:fldChar w:fldCharType="separate"/>
      </w:r>
      <w:r w:rsidR="00B87438">
        <w:rPr>
          <w:sz w:val="24"/>
          <w:szCs w:val="24"/>
        </w:rPr>
        <w:t>53</w:t>
      </w:r>
      <w:r w:rsidR="000D4670">
        <w:rPr>
          <w:sz w:val="24"/>
          <w:szCs w:val="24"/>
        </w:rPr>
        <w:fldChar w:fldCharType="end"/>
      </w:r>
      <w:r w:rsidR="00DD6747" w:rsidRPr="00086998">
        <w:rPr>
          <w:sz w:val="24"/>
          <w:szCs w:val="24"/>
        </w:rPr>
        <w:t xml:space="preserve"> </w:t>
      </w:r>
      <w:r w:rsidRPr="00086998">
        <w:rPr>
          <w:sz w:val="24"/>
          <w:szCs w:val="24"/>
        </w:rPr>
        <w:t xml:space="preserve">punkte nustatyta tvarka, atitinkama Šalis patvirtina gautą pasiūlymą (su pakeitimais, jei taikoma) arba atšaukia savo inicijuotą Pakeitimą. </w:t>
      </w:r>
    </w:p>
    <w:p w14:paraId="25B14C37" w14:textId="353A7AA8" w:rsidR="00430BC2" w:rsidRPr="00086998" w:rsidRDefault="00430BC2" w:rsidP="00FC75DD">
      <w:pPr>
        <w:pStyle w:val="paragrafai"/>
        <w:tabs>
          <w:tab w:val="left" w:pos="1276"/>
          <w:tab w:val="left" w:pos="1701"/>
        </w:tabs>
        <w:ind w:left="1134" w:hanging="567"/>
        <w:rPr>
          <w:sz w:val="24"/>
          <w:szCs w:val="24"/>
        </w:rPr>
      </w:pPr>
      <w:r w:rsidRPr="00D1141E">
        <w:rPr>
          <w:sz w:val="24"/>
          <w:szCs w:val="24"/>
        </w:rPr>
        <w:t xml:space="preserve">Šalims sutarus dėl Pakeitimo, jeigu yra poreikis, raštu suderina atitinkamą keitimų grafiką. Jeigu iškyla ginčas tarp Šalių dėl Pakeitimo grafiko, ginčas sprendžiamas šios Sutarties </w:t>
      </w:r>
      <w:r w:rsidR="000D4670">
        <w:rPr>
          <w:sz w:val="24"/>
          <w:szCs w:val="24"/>
        </w:rPr>
        <w:fldChar w:fldCharType="begin"/>
      </w:r>
      <w:r w:rsidR="000D4670">
        <w:rPr>
          <w:sz w:val="24"/>
          <w:szCs w:val="24"/>
        </w:rPr>
        <w:instrText xml:space="preserve"> REF _Ref284491700 \r \h </w:instrText>
      </w:r>
      <w:r w:rsidR="000D4670">
        <w:rPr>
          <w:sz w:val="24"/>
          <w:szCs w:val="24"/>
        </w:rPr>
      </w:r>
      <w:r w:rsidR="000D4670">
        <w:rPr>
          <w:sz w:val="24"/>
          <w:szCs w:val="24"/>
        </w:rPr>
        <w:fldChar w:fldCharType="separate"/>
      </w:r>
      <w:r w:rsidR="00B87438">
        <w:rPr>
          <w:sz w:val="24"/>
          <w:szCs w:val="24"/>
        </w:rPr>
        <w:t>53</w:t>
      </w:r>
      <w:r w:rsidR="000D4670">
        <w:rPr>
          <w:sz w:val="24"/>
          <w:szCs w:val="24"/>
        </w:rPr>
        <w:fldChar w:fldCharType="end"/>
      </w:r>
      <w:r w:rsidRPr="00086998">
        <w:rPr>
          <w:sz w:val="24"/>
          <w:szCs w:val="24"/>
        </w:rPr>
        <w:t xml:space="preserve"> punkte nustatyta tvarka. </w:t>
      </w:r>
    </w:p>
    <w:p w14:paraId="1DC59134" w14:textId="16351ED9" w:rsidR="00430BC2" w:rsidRPr="00086998" w:rsidRDefault="00430BC2" w:rsidP="00FC75DD">
      <w:pPr>
        <w:pStyle w:val="paragrafai"/>
        <w:tabs>
          <w:tab w:val="left" w:pos="1276"/>
          <w:tab w:val="left" w:pos="1701"/>
        </w:tabs>
        <w:ind w:left="1134" w:hanging="567"/>
        <w:rPr>
          <w:sz w:val="24"/>
          <w:szCs w:val="24"/>
        </w:rPr>
      </w:pPr>
      <w:r w:rsidRPr="00086998">
        <w:rPr>
          <w:sz w:val="24"/>
          <w:szCs w:val="24"/>
        </w:rPr>
        <w:t xml:space="preserve">Patvirtinus pasiūlymą arba gavus sutikimą, Privatus subjektas privalo ne vėliau, kaip per 10 (dešimt) Darbo dienų pateikti Valdžios subjektui pakeistą Finansinį veiklos modelį šios Sutarties </w:t>
      </w:r>
      <w:r w:rsidR="00590111" w:rsidRPr="00086998">
        <w:rPr>
          <w:sz w:val="24"/>
          <w:szCs w:val="24"/>
        </w:rPr>
        <w:fldChar w:fldCharType="begin"/>
      </w:r>
      <w:r w:rsidR="00590111" w:rsidRPr="00086998">
        <w:rPr>
          <w:sz w:val="24"/>
          <w:szCs w:val="24"/>
        </w:rPr>
        <w:instrText xml:space="preserve"> REF _Ref294018341 \r \h </w:instrText>
      </w:r>
      <w:r w:rsidR="00086998">
        <w:rPr>
          <w:sz w:val="24"/>
          <w:szCs w:val="24"/>
        </w:rPr>
        <w:instrText xml:space="preserve"> \* MERGEFORMAT </w:instrText>
      </w:r>
      <w:r w:rsidR="00590111" w:rsidRPr="00086998">
        <w:rPr>
          <w:sz w:val="24"/>
          <w:szCs w:val="24"/>
        </w:rPr>
      </w:r>
      <w:r w:rsidR="00590111" w:rsidRPr="00086998">
        <w:rPr>
          <w:sz w:val="24"/>
          <w:szCs w:val="24"/>
        </w:rPr>
        <w:fldChar w:fldCharType="separate"/>
      </w:r>
      <w:r w:rsidR="00B87438">
        <w:rPr>
          <w:sz w:val="24"/>
          <w:szCs w:val="24"/>
        </w:rPr>
        <w:t>3</w:t>
      </w:r>
      <w:r w:rsidR="00590111" w:rsidRPr="00086998">
        <w:rPr>
          <w:sz w:val="24"/>
          <w:szCs w:val="24"/>
        </w:rPr>
        <w:fldChar w:fldCharType="end"/>
      </w:r>
      <w:r w:rsidRPr="00086998">
        <w:rPr>
          <w:sz w:val="24"/>
          <w:szCs w:val="24"/>
        </w:rPr>
        <w:t xml:space="preserve"> priede </w:t>
      </w:r>
      <w:r w:rsidR="00DD6747" w:rsidRPr="00187F18">
        <w:rPr>
          <w:i/>
          <w:sz w:val="24"/>
          <w:szCs w:val="24"/>
        </w:rPr>
        <w:t>Atsiskaitymų ir mokėjimų tvarka</w:t>
      </w:r>
      <w:r w:rsidR="00DD6747" w:rsidRPr="00086998">
        <w:rPr>
          <w:sz w:val="24"/>
          <w:szCs w:val="24"/>
        </w:rPr>
        <w:t xml:space="preserve"> </w:t>
      </w:r>
      <w:r w:rsidRPr="00086998">
        <w:rPr>
          <w:sz w:val="24"/>
          <w:szCs w:val="24"/>
        </w:rPr>
        <w:t>nustatyta tvarka, jeigu tai yra būtina.</w:t>
      </w:r>
    </w:p>
    <w:p w14:paraId="3F604CB6" w14:textId="77777777" w:rsidR="00430BC2" w:rsidRPr="00D1141E" w:rsidRDefault="00430BC2" w:rsidP="00FC75DD">
      <w:pPr>
        <w:pStyle w:val="paragrafai"/>
        <w:tabs>
          <w:tab w:val="left" w:pos="1276"/>
          <w:tab w:val="left" w:pos="1701"/>
        </w:tabs>
        <w:ind w:left="1134" w:hanging="567"/>
        <w:rPr>
          <w:sz w:val="24"/>
          <w:szCs w:val="24"/>
        </w:rPr>
      </w:pPr>
      <w:r w:rsidRPr="00D1141E">
        <w:rPr>
          <w:sz w:val="24"/>
          <w:szCs w:val="24"/>
        </w:rPr>
        <w:t>Patvirtinus pasiūlymą ar gavus sutikimą, Šalys nedelsiant sudarys atitinkamus Sutarties pakeitimus (jeigu tokie yra reikalingi).</w:t>
      </w:r>
    </w:p>
    <w:p w14:paraId="6C6BAD45" w14:textId="77777777" w:rsidR="009679A0" w:rsidRPr="0042617A" w:rsidRDefault="009679A0" w:rsidP="00797B0F">
      <w:pPr>
        <w:ind w:left="1134" w:hanging="567"/>
      </w:pPr>
    </w:p>
    <w:p w14:paraId="79E31105" w14:textId="77777777" w:rsidR="00F467EC" w:rsidRPr="0042617A" w:rsidRDefault="00F467EC" w:rsidP="00AF7FA7">
      <w:pPr>
        <w:pStyle w:val="Antrat2"/>
        <w:tabs>
          <w:tab w:val="clear" w:pos="495"/>
        </w:tabs>
        <w:ind w:left="1134" w:hanging="567"/>
        <w:rPr>
          <w:sz w:val="24"/>
          <w:szCs w:val="24"/>
        </w:rPr>
      </w:pPr>
      <w:bookmarkStart w:id="317" w:name="_Ref485969703"/>
      <w:bookmarkStart w:id="318" w:name="_Ref485970436"/>
      <w:bookmarkStart w:id="319" w:name="_Ref485970633"/>
      <w:bookmarkStart w:id="320" w:name="_Ref485970644"/>
      <w:bookmarkStart w:id="321" w:name="_Ref485970653"/>
      <w:bookmarkStart w:id="322" w:name="_Ref485970664"/>
      <w:bookmarkStart w:id="323" w:name="_Ref485970673"/>
      <w:bookmarkStart w:id="324" w:name="_Ref485970756"/>
      <w:bookmarkStart w:id="325" w:name="_Ref485970766"/>
      <w:bookmarkStart w:id="326" w:name="_Toc98421397"/>
      <w:r w:rsidRPr="0042617A">
        <w:rPr>
          <w:sz w:val="24"/>
          <w:szCs w:val="24"/>
        </w:rPr>
        <w:t>Paslaugų teikimas</w:t>
      </w:r>
      <w:bookmarkEnd w:id="214"/>
      <w:bookmarkEnd w:id="215"/>
      <w:bookmarkEnd w:id="306"/>
      <w:bookmarkEnd w:id="307"/>
      <w:bookmarkEnd w:id="308"/>
      <w:bookmarkEnd w:id="309"/>
      <w:bookmarkEnd w:id="310"/>
      <w:bookmarkEnd w:id="311"/>
      <w:bookmarkEnd w:id="317"/>
      <w:bookmarkEnd w:id="318"/>
      <w:bookmarkEnd w:id="319"/>
      <w:bookmarkEnd w:id="320"/>
      <w:bookmarkEnd w:id="321"/>
      <w:bookmarkEnd w:id="322"/>
      <w:bookmarkEnd w:id="323"/>
      <w:bookmarkEnd w:id="324"/>
      <w:bookmarkEnd w:id="325"/>
      <w:bookmarkEnd w:id="326"/>
    </w:p>
    <w:p w14:paraId="1710EED2" w14:textId="77777777" w:rsidR="0010157A" w:rsidRDefault="0010157A" w:rsidP="00797B0F">
      <w:pPr>
        <w:pStyle w:val="paragrafai"/>
        <w:ind w:left="1134" w:hanging="567"/>
        <w:rPr>
          <w:sz w:val="24"/>
          <w:szCs w:val="24"/>
        </w:rPr>
      </w:pPr>
      <w:bookmarkStart w:id="327" w:name="_Ref137350113"/>
      <w:bookmarkStart w:id="328" w:name="_Ref136141856"/>
      <w:bookmarkStart w:id="329" w:name="_Ref136143983"/>
      <w:bookmarkStart w:id="330" w:name="_Ref137349025"/>
      <w:r>
        <w:rPr>
          <w:sz w:val="24"/>
          <w:szCs w:val="24"/>
        </w:rPr>
        <w:t xml:space="preserve">Likus ne mažiau, kaip </w:t>
      </w:r>
      <w:r w:rsidRPr="00221B3C">
        <w:rPr>
          <w:sz w:val="24"/>
          <w:szCs w:val="24"/>
        </w:rPr>
        <w:t>20</w:t>
      </w:r>
      <w:r>
        <w:rPr>
          <w:sz w:val="24"/>
          <w:szCs w:val="24"/>
        </w:rPr>
        <w:t xml:space="preserve"> (dvidešim</w:t>
      </w:r>
      <w:r w:rsidR="00EE0623">
        <w:rPr>
          <w:sz w:val="24"/>
          <w:szCs w:val="24"/>
        </w:rPr>
        <w:t>t</w:t>
      </w:r>
      <w:r>
        <w:rPr>
          <w:sz w:val="24"/>
          <w:szCs w:val="24"/>
        </w:rPr>
        <w:t>) Darbo dienų iki Eksploatacijos pradžios Privatus subjektas turi pateikti Valdžios subjektui:</w:t>
      </w:r>
    </w:p>
    <w:p w14:paraId="7FA6A775" w14:textId="77777777" w:rsidR="001D1421" w:rsidRPr="001D1421" w:rsidRDefault="001D1421" w:rsidP="00FC75DD">
      <w:pPr>
        <w:pStyle w:val="paragrafesraas"/>
        <w:tabs>
          <w:tab w:val="clear" w:pos="2989"/>
        </w:tabs>
        <w:ind w:left="1418"/>
        <w:rPr>
          <w:sz w:val="24"/>
          <w:szCs w:val="24"/>
        </w:rPr>
      </w:pPr>
      <w:r w:rsidRPr="001D1421">
        <w:rPr>
          <w:sz w:val="24"/>
          <w:szCs w:val="24"/>
        </w:rPr>
        <w:t>Sudarytų Paslaugų teikimo sutarčių su Subtiekėjais kopijas;</w:t>
      </w:r>
    </w:p>
    <w:p w14:paraId="3773240C" w14:textId="77777777" w:rsidR="0010157A" w:rsidRDefault="0010157A" w:rsidP="00FC75DD">
      <w:pPr>
        <w:pStyle w:val="paragrafesraas"/>
        <w:tabs>
          <w:tab w:val="clear" w:pos="2989"/>
          <w:tab w:val="left" w:pos="2127"/>
        </w:tabs>
        <w:ind w:left="1418"/>
        <w:rPr>
          <w:sz w:val="24"/>
          <w:szCs w:val="24"/>
        </w:rPr>
      </w:pPr>
      <w:r w:rsidRPr="00221B3C">
        <w:rPr>
          <w:sz w:val="24"/>
          <w:szCs w:val="24"/>
        </w:rPr>
        <w:t>leidimus, atestatus, licencijas, pažymas ar kitus dokumentus, patvirtinančius teisę</w:t>
      </w:r>
      <w:r>
        <w:rPr>
          <w:sz w:val="24"/>
          <w:szCs w:val="24"/>
        </w:rPr>
        <w:t xml:space="preserve"> teikti atitinkamas Paslaugas;</w:t>
      </w:r>
    </w:p>
    <w:p w14:paraId="573AB39B" w14:textId="77777777" w:rsidR="0010157A" w:rsidRDefault="0010157A" w:rsidP="00FC75DD">
      <w:pPr>
        <w:pStyle w:val="paragrafesraas"/>
        <w:tabs>
          <w:tab w:val="clear" w:pos="2989"/>
          <w:tab w:val="left" w:pos="2127"/>
        </w:tabs>
        <w:ind w:left="1418"/>
        <w:rPr>
          <w:sz w:val="24"/>
          <w:szCs w:val="24"/>
        </w:rPr>
      </w:pPr>
      <w:bookmarkStart w:id="331" w:name="_Ref90451854"/>
      <w:r>
        <w:rPr>
          <w:sz w:val="24"/>
          <w:szCs w:val="24"/>
        </w:rPr>
        <w:t>Paslaugų teikimo planą. Paslaugų teikimo planas turi atitikti Pasiūlymą;</w:t>
      </w:r>
      <w:bookmarkEnd w:id="331"/>
    </w:p>
    <w:p w14:paraId="02091395" w14:textId="77777777" w:rsidR="0010157A" w:rsidRPr="00BE1EB1" w:rsidRDefault="0010157A" w:rsidP="00FC75DD">
      <w:pPr>
        <w:pStyle w:val="paragrafesraas"/>
        <w:tabs>
          <w:tab w:val="clear" w:pos="2989"/>
        </w:tabs>
        <w:ind w:left="1418"/>
        <w:rPr>
          <w:sz w:val="24"/>
          <w:szCs w:val="24"/>
        </w:rPr>
      </w:pPr>
      <w:bookmarkStart w:id="332" w:name="_Ref56596400"/>
      <w:r w:rsidRPr="00BE1EB1">
        <w:rPr>
          <w:sz w:val="24"/>
          <w:szCs w:val="24"/>
        </w:rPr>
        <w:lastRenderedPageBreak/>
        <w:t>Naujo turto, nenurodyto Specifikacijose, tačiau Privataus subjekto įgyto Paslaugų teikimui sąrašą, kuris turi būti atnaujin</w:t>
      </w:r>
      <w:r w:rsidR="00221B3C" w:rsidRPr="00BE1EB1">
        <w:rPr>
          <w:sz w:val="24"/>
          <w:szCs w:val="24"/>
        </w:rPr>
        <w:t>a</w:t>
      </w:r>
      <w:r w:rsidRPr="00BE1EB1">
        <w:rPr>
          <w:sz w:val="24"/>
          <w:szCs w:val="24"/>
        </w:rPr>
        <w:t>mas ir per 10 (dešimt) Darbo dienų teikiamas Valdžios subjektui, jeigu Sutarties vykdymo laikotarpiu Privatus subjektas įgyja kitą nei Naujo turto sąraše nurodytą Naują turtą.</w:t>
      </w:r>
      <w:bookmarkEnd w:id="332"/>
      <w:r w:rsidRPr="00BE1EB1">
        <w:rPr>
          <w:sz w:val="24"/>
          <w:szCs w:val="24"/>
        </w:rPr>
        <w:t xml:space="preserve"> </w:t>
      </w:r>
    </w:p>
    <w:p w14:paraId="3140FF8A" w14:textId="71A02DD4" w:rsidR="000305CC" w:rsidRPr="00222949" w:rsidRDefault="000305CC" w:rsidP="00222949">
      <w:pPr>
        <w:pStyle w:val="paragrafai"/>
        <w:rPr>
          <w:strike/>
          <w:sz w:val="24"/>
          <w:szCs w:val="24"/>
          <w:highlight w:val="green"/>
        </w:rPr>
      </w:pPr>
      <w:bookmarkStart w:id="333" w:name="_Ref89932623"/>
      <w:r w:rsidRPr="00222949">
        <w:rPr>
          <w:sz w:val="24"/>
          <w:szCs w:val="24"/>
        </w:rPr>
        <w:t>Likus ne mažiau kaip</w:t>
      </w:r>
      <w:r w:rsidR="000874D6" w:rsidRPr="00222949">
        <w:rPr>
          <w:sz w:val="24"/>
          <w:szCs w:val="24"/>
        </w:rPr>
        <w:t xml:space="preserve"> 60 (šešiasdešimt)</w:t>
      </w:r>
      <w:r w:rsidRPr="00222949">
        <w:rPr>
          <w:sz w:val="24"/>
          <w:szCs w:val="24"/>
        </w:rPr>
        <w:t xml:space="preserve"> </w:t>
      </w:r>
      <w:r w:rsidR="00556C30" w:rsidRPr="00222949">
        <w:rPr>
          <w:sz w:val="24"/>
          <w:szCs w:val="24"/>
        </w:rPr>
        <w:t>dienų iki Atostogų re</w:t>
      </w:r>
      <w:r w:rsidRPr="00222949">
        <w:rPr>
          <w:sz w:val="24"/>
          <w:szCs w:val="24"/>
        </w:rPr>
        <w:t xml:space="preserve">žimo pradžios, Valdžios subjektas ar jo įgaliotas asmuo turi informuoti Privatų subjektą, kuriuo </w:t>
      </w:r>
      <w:r w:rsidR="00556C30" w:rsidRPr="00222949">
        <w:rPr>
          <w:sz w:val="24"/>
          <w:szCs w:val="24"/>
        </w:rPr>
        <w:t xml:space="preserve">laikotarpiu </w:t>
      </w:r>
      <w:ins w:id="334" w:author="Loreta Juškaitė-Pečul" w:date="2022-04-08T09:26:00Z">
        <w:r w:rsidR="00222949" w:rsidRPr="00222949">
          <w:rPr>
            <w:sz w:val="24"/>
            <w:szCs w:val="24"/>
            <w:highlight w:val="green"/>
          </w:rPr>
          <w:t xml:space="preserve">planuojama </w:t>
        </w:r>
      </w:ins>
      <w:r w:rsidR="00556C30" w:rsidRPr="00222949">
        <w:rPr>
          <w:sz w:val="24"/>
          <w:szCs w:val="24"/>
          <w:highlight w:val="green"/>
        </w:rPr>
        <w:t>taik</w:t>
      </w:r>
      <w:ins w:id="335" w:author="Loreta Juškaitė-Pečul" w:date="2022-04-08T09:26:00Z">
        <w:r w:rsidR="00222949" w:rsidRPr="00222949">
          <w:rPr>
            <w:sz w:val="24"/>
            <w:szCs w:val="24"/>
            <w:highlight w:val="green"/>
          </w:rPr>
          <w:t>yti</w:t>
        </w:r>
      </w:ins>
      <w:del w:id="336" w:author="Loreta Juškaitė-Pečul" w:date="2022-04-08T09:26:00Z">
        <w:r w:rsidR="00556C30" w:rsidRPr="00222949" w:rsidDel="00222949">
          <w:rPr>
            <w:sz w:val="24"/>
            <w:szCs w:val="24"/>
            <w:highlight w:val="green"/>
          </w:rPr>
          <w:delText>omas</w:delText>
        </w:r>
      </w:del>
      <w:r w:rsidR="00556C30" w:rsidRPr="00222949">
        <w:rPr>
          <w:sz w:val="24"/>
          <w:szCs w:val="24"/>
          <w:highlight w:val="green"/>
        </w:rPr>
        <w:t xml:space="preserve"> Atostogų re</w:t>
      </w:r>
      <w:r w:rsidRPr="00222949">
        <w:rPr>
          <w:sz w:val="24"/>
          <w:szCs w:val="24"/>
          <w:highlight w:val="green"/>
        </w:rPr>
        <w:t>žim</w:t>
      </w:r>
      <w:ins w:id="337" w:author="Loreta Juškaitė-Pečul" w:date="2022-04-08T09:27:00Z">
        <w:r w:rsidR="00222949" w:rsidRPr="00222949">
          <w:rPr>
            <w:sz w:val="24"/>
            <w:szCs w:val="24"/>
            <w:highlight w:val="green"/>
          </w:rPr>
          <w:t>ą</w:t>
        </w:r>
      </w:ins>
      <w:del w:id="338" w:author="Loreta Juškaitė-Pečul" w:date="2022-04-08T09:27:00Z">
        <w:r w:rsidRPr="00222949" w:rsidDel="00222949">
          <w:rPr>
            <w:sz w:val="24"/>
            <w:szCs w:val="24"/>
            <w:highlight w:val="green"/>
          </w:rPr>
          <w:delText>as</w:delText>
        </w:r>
      </w:del>
      <w:r w:rsidRPr="00222949">
        <w:rPr>
          <w:sz w:val="24"/>
          <w:szCs w:val="24"/>
        </w:rPr>
        <w:t>. Šiame Sutarties punkte nurodytas terminas netaikomas tais atvejais, kai iš anksto nėra žinomas apl</w:t>
      </w:r>
      <w:r w:rsidR="00556C30" w:rsidRPr="00222949">
        <w:rPr>
          <w:sz w:val="24"/>
          <w:szCs w:val="24"/>
        </w:rPr>
        <w:t>inkybių, priskirtinų Atostogų re</w:t>
      </w:r>
      <w:r w:rsidRPr="00222949">
        <w:rPr>
          <w:sz w:val="24"/>
          <w:szCs w:val="24"/>
        </w:rPr>
        <w:t xml:space="preserve">žimui, atsiradimo terminas, dėl ko Viešasis subjektas negali informuoti Privataus subjekto laikantis nustatyto termino, pavyzdžiui, </w:t>
      </w:r>
      <w:r w:rsidR="000874D6" w:rsidRPr="00222949">
        <w:rPr>
          <w:sz w:val="24"/>
          <w:szCs w:val="24"/>
        </w:rPr>
        <w:t>priėmus sprendimą</w:t>
      </w:r>
      <w:r w:rsidRPr="00222949">
        <w:rPr>
          <w:sz w:val="24"/>
          <w:szCs w:val="24"/>
        </w:rPr>
        <w:t xml:space="preserve"> dėl karantino</w:t>
      </w:r>
      <w:r w:rsidR="00DE491E" w:rsidRPr="00222949">
        <w:rPr>
          <w:sz w:val="24"/>
          <w:szCs w:val="24"/>
        </w:rPr>
        <w:t>.</w:t>
      </w:r>
      <w:r w:rsidRPr="00222949">
        <w:rPr>
          <w:sz w:val="24"/>
          <w:szCs w:val="24"/>
        </w:rPr>
        <w:t xml:space="preserve"> </w:t>
      </w:r>
      <w:bookmarkEnd w:id="333"/>
      <w:ins w:id="339" w:author="Loreta Juškaitė-Pečul" w:date="2022-04-08T09:28:00Z">
        <w:r w:rsidR="00222949" w:rsidRPr="00222949">
          <w:rPr>
            <w:sz w:val="24"/>
            <w:szCs w:val="24"/>
            <w:highlight w:val="green"/>
          </w:rPr>
          <w:t xml:space="preserve">Jeigu Privatus subjektas planuoja vykdyti komercines veiklas Objekte Valdžios subjekto nurodytu laikotarpiu, tokiu atveju Atostogų režimas nėra taikomas, </w:t>
        </w:r>
        <w:proofErr w:type="spellStart"/>
        <w:r w:rsidR="00222949" w:rsidRPr="00222949">
          <w:rPr>
            <w:sz w:val="24"/>
            <w:szCs w:val="24"/>
            <w:highlight w:val="green"/>
          </w:rPr>
          <w:t>t.y</w:t>
        </w:r>
        <w:proofErr w:type="spellEnd"/>
        <w:r w:rsidR="00222949" w:rsidRPr="00222949">
          <w:rPr>
            <w:sz w:val="24"/>
            <w:szCs w:val="24"/>
            <w:highlight w:val="green"/>
          </w:rPr>
          <w:t xml:space="preserve">. už netinkamai suteiktas Paslaugas yra taikomas Mokymų režimui priskirtas pažeidimų ištaisymo laikas bei išskaitos, kaip nurodyta Sutarties </w:t>
        </w:r>
      </w:ins>
      <w:ins w:id="340" w:author="Loreta Juškaitė-Pečul" w:date="2022-04-08T09:29:00Z">
        <w:r w:rsidR="00222949">
          <w:rPr>
            <w:sz w:val="24"/>
            <w:szCs w:val="24"/>
            <w:highlight w:val="green"/>
          </w:rPr>
          <w:fldChar w:fldCharType="begin"/>
        </w:r>
        <w:r w:rsidR="00222949">
          <w:rPr>
            <w:sz w:val="24"/>
            <w:szCs w:val="24"/>
            <w:highlight w:val="green"/>
          </w:rPr>
          <w:instrText xml:space="preserve"> REF _Ref294018341 \r \h </w:instrText>
        </w:r>
      </w:ins>
      <w:r w:rsidR="00222949">
        <w:rPr>
          <w:sz w:val="24"/>
          <w:szCs w:val="24"/>
          <w:highlight w:val="green"/>
        </w:rPr>
      </w:r>
      <w:r w:rsidR="00222949">
        <w:rPr>
          <w:sz w:val="24"/>
          <w:szCs w:val="24"/>
          <w:highlight w:val="green"/>
        </w:rPr>
        <w:fldChar w:fldCharType="separate"/>
      </w:r>
      <w:ins w:id="341" w:author="Loreta Juškaitė-Pečul" w:date="2022-04-08T09:29:00Z">
        <w:r w:rsidR="00222949">
          <w:rPr>
            <w:sz w:val="24"/>
            <w:szCs w:val="24"/>
            <w:highlight w:val="green"/>
          </w:rPr>
          <w:t>3</w:t>
        </w:r>
        <w:r w:rsidR="00222949">
          <w:rPr>
            <w:sz w:val="24"/>
            <w:szCs w:val="24"/>
            <w:highlight w:val="green"/>
          </w:rPr>
          <w:fldChar w:fldCharType="end"/>
        </w:r>
      </w:ins>
      <w:ins w:id="342" w:author="Loreta Juškaitė-Pečul" w:date="2022-04-08T09:28:00Z">
        <w:r w:rsidR="00222949" w:rsidRPr="00222949">
          <w:rPr>
            <w:sz w:val="24"/>
            <w:szCs w:val="24"/>
            <w:highlight w:val="green"/>
          </w:rPr>
          <w:t xml:space="preserve"> priedo </w:t>
        </w:r>
        <w:r w:rsidR="00222949" w:rsidRPr="00222949">
          <w:rPr>
            <w:i/>
            <w:sz w:val="24"/>
            <w:szCs w:val="24"/>
            <w:highlight w:val="green"/>
          </w:rPr>
          <w:t>Atsiskaitymų ir mokėjimų tvarka</w:t>
        </w:r>
        <w:r w:rsidR="00222949" w:rsidRPr="00222949">
          <w:rPr>
            <w:sz w:val="24"/>
            <w:szCs w:val="24"/>
            <w:highlight w:val="green"/>
          </w:rPr>
          <w:t xml:space="preserve"> 4 priedėlyje </w:t>
        </w:r>
        <w:r w:rsidR="00222949" w:rsidRPr="00222949">
          <w:rPr>
            <w:i/>
            <w:sz w:val="24"/>
            <w:szCs w:val="24"/>
            <w:highlight w:val="green"/>
          </w:rPr>
          <w:t>Išskaitų mechanizmas</w:t>
        </w:r>
        <w:r w:rsidR="00222949" w:rsidRPr="00222949">
          <w:rPr>
            <w:sz w:val="24"/>
            <w:szCs w:val="24"/>
            <w:highlight w:val="green"/>
          </w:rPr>
          <w:t xml:space="preserve">, o taip pat taikomos Sutarties </w:t>
        </w:r>
      </w:ins>
      <w:ins w:id="343" w:author="Loreta Juškaitė-Pečul" w:date="2022-04-08T09:30:00Z">
        <w:r w:rsidR="00222949">
          <w:rPr>
            <w:sz w:val="24"/>
            <w:szCs w:val="24"/>
            <w:highlight w:val="green"/>
          </w:rPr>
          <w:fldChar w:fldCharType="begin"/>
        </w:r>
        <w:r w:rsidR="00222949">
          <w:rPr>
            <w:sz w:val="24"/>
            <w:szCs w:val="24"/>
            <w:highlight w:val="green"/>
          </w:rPr>
          <w:instrText xml:space="preserve"> REF _Ref294018341 \r \h </w:instrText>
        </w:r>
      </w:ins>
      <w:r w:rsidR="00222949">
        <w:rPr>
          <w:sz w:val="24"/>
          <w:szCs w:val="24"/>
          <w:highlight w:val="green"/>
        </w:rPr>
      </w:r>
      <w:r w:rsidR="00222949">
        <w:rPr>
          <w:sz w:val="24"/>
          <w:szCs w:val="24"/>
          <w:highlight w:val="green"/>
        </w:rPr>
        <w:fldChar w:fldCharType="separate"/>
      </w:r>
      <w:ins w:id="344" w:author="Loreta Juškaitė-Pečul" w:date="2022-04-08T09:30:00Z">
        <w:r w:rsidR="00222949">
          <w:rPr>
            <w:sz w:val="24"/>
            <w:szCs w:val="24"/>
            <w:highlight w:val="green"/>
          </w:rPr>
          <w:t>3</w:t>
        </w:r>
        <w:r w:rsidR="00222949">
          <w:rPr>
            <w:sz w:val="24"/>
            <w:szCs w:val="24"/>
            <w:highlight w:val="green"/>
          </w:rPr>
          <w:fldChar w:fldCharType="end"/>
        </w:r>
        <w:r w:rsidR="00222949">
          <w:rPr>
            <w:sz w:val="24"/>
            <w:szCs w:val="24"/>
            <w:highlight w:val="green"/>
          </w:rPr>
          <w:t xml:space="preserve"> </w:t>
        </w:r>
      </w:ins>
      <w:ins w:id="345" w:author="Loreta Juškaitė-Pečul" w:date="2022-04-08T09:28:00Z">
        <w:r w:rsidR="00222949" w:rsidRPr="00222949">
          <w:rPr>
            <w:sz w:val="24"/>
            <w:szCs w:val="24"/>
            <w:highlight w:val="green"/>
          </w:rPr>
          <w:t xml:space="preserve">priedo </w:t>
        </w:r>
        <w:r w:rsidR="00222949" w:rsidRPr="00222949">
          <w:rPr>
            <w:i/>
            <w:sz w:val="24"/>
            <w:szCs w:val="24"/>
            <w:highlight w:val="green"/>
          </w:rPr>
          <w:t>Atsiskaitymų ir mokėjimų tvarka</w:t>
        </w:r>
        <w:r w:rsidR="00222949" w:rsidRPr="00222949">
          <w:rPr>
            <w:sz w:val="24"/>
            <w:szCs w:val="24"/>
            <w:highlight w:val="green"/>
          </w:rPr>
          <w:t xml:space="preserve"> </w:t>
        </w:r>
      </w:ins>
      <w:ins w:id="346" w:author="Loreta Juškaitė-Pečul" w:date="2022-04-08T09:30:00Z">
        <w:r w:rsidR="00222949">
          <w:rPr>
            <w:sz w:val="24"/>
            <w:szCs w:val="24"/>
            <w:highlight w:val="green"/>
          </w:rPr>
          <w:fldChar w:fldCharType="begin"/>
        </w:r>
        <w:r w:rsidR="00222949">
          <w:rPr>
            <w:sz w:val="24"/>
            <w:szCs w:val="24"/>
            <w:highlight w:val="green"/>
          </w:rPr>
          <w:instrText xml:space="preserve"> REF _Ref89181422 \r \h </w:instrText>
        </w:r>
      </w:ins>
      <w:r w:rsidR="00222949">
        <w:rPr>
          <w:sz w:val="24"/>
          <w:szCs w:val="24"/>
          <w:highlight w:val="green"/>
        </w:rPr>
      </w:r>
      <w:r w:rsidR="00222949">
        <w:rPr>
          <w:sz w:val="24"/>
          <w:szCs w:val="24"/>
          <w:highlight w:val="green"/>
        </w:rPr>
        <w:fldChar w:fldCharType="separate"/>
      </w:r>
      <w:ins w:id="347" w:author="Loreta Juškaitė-Pečul" w:date="2022-04-08T09:30:00Z">
        <w:r w:rsidR="00222949">
          <w:rPr>
            <w:sz w:val="24"/>
            <w:szCs w:val="24"/>
            <w:highlight w:val="green"/>
          </w:rPr>
          <w:t>44</w:t>
        </w:r>
        <w:r w:rsidR="00222949">
          <w:rPr>
            <w:sz w:val="24"/>
            <w:szCs w:val="24"/>
            <w:highlight w:val="green"/>
          </w:rPr>
          <w:fldChar w:fldCharType="end"/>
        </w:r>
      </w:ins>
      <w:ins w:id="348" w:author="Loreta Juškaitė-Pečul" w:date="2022-04-08T09:28:00Z">
        <w:r w:rsidR="00222949" w:rsidRPr="00222949">
          <w:rPr>
            <w:sz w:val="24"/>
            <w:szCs w:val="24"/>
            <w:highlight w:val="green"/>
          </w:rPr>
          <w:t xml:space="preserve"> punkto nuostatos.</w:t>
        </w:r>
      </w:ins>
    </w:p>
    <w:p w14:paraId="259824C2" w14:textId="77777777" w:rsidR="00DD6747" w:rsidRDefault="00DD6747" w:rsidP="00FC75DD">
      <w:pPr>
        <w:pStyle w:val="paragrafai"/>
        <w:tabs>
          <w:tab w:val="left" w:pos="1701"/>
        </w:tabs>
        <w:ind w:left="1134" w:hanging="567"/>
        <w:rPr>
          <w:sz w:val="24"/>
          <w:szCs w:val="24"/>
        </w:rPr>
      </w:pPr>
      <w:r>
        <w:rPr>
          <w:sz w:val="24"/>
          <w:szCs w:val="24"/>
        </w:rPr>
        <w:t>Privatus subjektas įsipareigoja teikti šias Paslaugas:</w:t>
      </w:r>
    </w:p>
    <w:p w14:paraId="58C6E5DD" w14:textId="1FEA9007" w:rsidR="00DD6747" w:rsidRPr="00C22664" w:rsidRDefault="00DD6747" w:rsidP="00FC75DD">
      <w:pPr>
        <w:pStyle w:val="paragrafesraas"/>
        <w:tabs>
          <w:tab w:val="clear" w:pos="2989"/>
          <w:tab w:val="num" w:pos="2127"/>
          <w:tab w:val="left" w:pos="3261"/>
          <w:tab w:val="left" w:pos="3544"/>
        </w:tabs>
        <w:ind w:left="142" w:firstLine="567"/>
        <w:rPr>
          <w:sz w:val="24"/>
          <w:szCs w:val="24"/>
        </w:rPr>
      </w:pPr>
      <w:r w:rsidRPr="00C22664">
        <w:rPr>
          <w:sz w:val="24"/>
          <w:szCs w:val="24"/>
        </w:rPr>
        <w:t xml:space="preserve">techninės priežiūros; </w:t>
      </w:r>
    </w:p>
    <w:p w14:paraId="616D42BF" w14:textId="77777777" w:rsidR="00DD6747" w:rsidRPr="00C22664" w:rsidRDefault="004824B9" w:rsidP="00FC75DD">
      <w:pPr>
        <w:pStyle w:val="paragrafesraas"/>
        <w:tabs>
          <w:tab w:val="clear" w:pos="2989"/>
          <w:tab w:val="num" w:pos="2127"/>
          <w:tab w:val="left" w:pos="3261"/>
          <w:tab w:val="left" w:pos="3544"/>
        </w:tabs>
        <w:ind w:left="142" w:firstLine="567"/>
        <w:rPr>
          <w:sz w:val="24"/>
          <w:szCs w:val="24"/>
        </w:rPr>
      </w:pPr>
      <w:r w:rsidRPr="00C22664">
        <w:rPr>
          <w:sz w:val="24"/>
          <w:szCs w:val="24"/>
        </w:rPr>
        <w:t xml:space="preserve">Atnaujinimo </w:t>
      </w:r>
      <w:r w:rsidR="00EF4592">
        <w:rPr>
          <w:sz w:val="24"/>
          <w:szCs w:val="24"/>
        </w:rPr>
        <w:t xml:space="preserve">ir remonto </w:t>
      </w:r>
      <w:r w:rsidR="00DD6747" w:rsidRPr="00C22664">
        <w:rPr>
          <w:sz w:val="24"/>
          <w:szCs w:val="24"/>
        </w:rPr>
        <w:t>darb</w:t>
      </w:r>
      <w:r w:rsidR="006D5068">
        <w:rPr>
          <w:sz w:val="24"/>
          <w:szCs w:val="24"/>
        </w:rPr>
        <w:t>us</w:t>
      </w:r>
      <w:r w:rsidR="00DD6747" w:rsidRPr="00C22664">
        <w:rPr>
          <w:sz w:val="24"/>
          <w:szCs w:val="24"/>
        </w:rPr>
        <w:t>;</w:t>
      </w:r>
    </w:p>
    <w:p w14:paraId="37A69611" w14:textId="04A40FF3" w:rsidR="00DD6747" w:rsidRPr="00C22664" w:rsidRDefault="00945CDB" w:rsidP="00FC75DD">
      <w:pPr>
        <w:pStyle w:val="paragrafesraas"/>
        <w:tabs>
          <w:tab w:val="clear" w:pos="2989"/>
          <w:tab w:val="num" w:pos="2127"/>
          <w:tab w:val="left" w:pos="3261"/>
          <w:tab w:val="left" w:pos="3544"/>
        </w:tabs>
        <w:ind w:left="142" w:firstLine="567"/>
        <w:rPr>
          <w:sz w:val="24"/>
          <w:szCs w:val="24"/>
        </w:rPr>
      </w:pPr>
      <w:r w:rsidRPr="00C22664">
        <w:rPr>
          <w:sz w:val="24"/>
          <w:szCs w:val="24"/>
        </w:rPr>
        <w:t>v</w:t>
      </w:r>
      <w:r w:rsidR="00107B9B" w:rsidRPr="00C22664">
        <w:rPr>
          <w:sz w:val="24"/>
          <w:szCs w:val="24"/>
        </w:rPr>
        <w:t>alymo ir atliek</w:t>
      </w:r>
      <w:r w:rsidRPr="00C22664">
        <w:rPr>
          <w:sz w:val="24"/>
          <w:szCs w:val="24"/>
        </w:rPr>
        <w:t>ų tvarkymo</w:t>
      </w:r>
      <w:r w:rsidR="00EE0623">
        <w:rPr>
          <w:sz w:val="24"/>
          <w:szCs w:val="24"/>
        </w:rPr>
        <w:t xml:space="preserve"> </w:t>
      </w:r>
      <w:r w:rsidR="00107B9B" w:rsidRPr="00C22664">
        <w:rPr>
          <w:sz w:val="24"/>
          <w:szCs w:val="24"/>
        </w:rPr>
        <w:t>;</w:t>
      </w:r>
    </w:p>
    <w:p w14:paraId="0CD7ED9C" w14:textId="77777777" w:rsidR="00107B9B" w:rsidRPr="00C22664" w:rsidRDefault="00945CDB" w:rsidP="00FC75DD">
      <w:pPr>
        <w:pStyle w:val="paragrafesraas"/>
        <w:tabs>
          <w:tab w:val="clear" w:pos="2989"/>
          <w:tab w:val="num" w:pos="2127"/>
          <w:tab w:val="left" w:pos="3261"/>
          <w:tab w:val="left" w:pos="3544"/>
        </w:tabs>
        <w:ind w:left="142" w:firstLine="567"/>
        <w:rPr>
          <w:sz w:val="24"/>
          <w:szCs w:val="24"/>
        </w:rPr>
      </w:pPr>
      <w:bookmarkStart w:id="349" w:name="_Toc441662361"/>
      <w:r w:rsidRPr="00C22664">
        <w:rPr>
          <w:rFonts w:eastAsia="Calibri"/>
          <w:color w:val="000000"/>
          <w:spacing w:val="0"/>
          <w:sz w:val="24"/>
          <w:szCs w:val="24"/>
        </w:rPr>
        <w:t>t</w:t>
      </w:r>
      <w:r w:rsidR="00107B9B" w:rsidRPr="00C22664">
        <w:rPr>
          <w:rFonts w:eastAsia="Calibri"/>
          <w:color w:val="000000"/>
          <w:spacing w:val="0"/>
          <w:sz w:val="24"/>
          <w:szCs w:val="24"/>
        </w:rPr>
        <w:t>eritorijos ir žaliųjų zonų priežiūr</w:t>
      </w:r>
      <w:bookmarkEnd w:id="349"/>
      <w:r w:rsidRPr="00C22664">
        <w:rPr>
          <w:rFonts w:eastAsia="Calibri"/>
          <w:color w:val="000000"/>
          <w:spacing w:val="0"/>
          <w:sz w:val="24"/>
          <w:szCs w:val="24"/>
        </w:rPr>
        <w:t>os</w:t>
      </w:r>
      <w:r w:rsidR="00107B9B" w:rsidRPr="00C22664">
        <w:rPr>
          <w:rFonts w:eastAsia="Calibri"/>
          <w:color w:val="000000"/>
          <w:spacing w:val="0"/>
          <w:sz w:val="24"/>
          <w:szCs w:val="24"/>
        </w:rPr>
        <w:t>;</w:t>
      </w:r>
    </w:p>
    <w:p w14:paraId="24DE7A05" w14:textId="4060E894" w:rsidR="00107B9B" w:rsidRPr="00C22664" w:rsidRDefault="00C22664" w:rsidP="00FC75DD">
      <w:pPr>
        <w:pStyle w:val="paragrafesraas"/>
        <w:tabs>
          <w:tab w:val="clear" w:pos="2989"/>
          <w:tab w:val="num" w:pos="2127"/>
          <w:tab w:val="left" w:pos="3261"/>
          <w:tab w:val="left" w:pos="3544"/>
        </w:tabs>
        <w:ind w:left="142" w:firstLine="567"/>
        <w:rPr>
          <w:sz w:val="24"/>
          <w:szCs w:val="24"/>
        </w:rPr>
      </w:pPr>
      <w:r w:rsidRPr="00C22664">
        <w:rPr>
          <w:sz w:val="24"/>
          <w:szCs w:val="24"/>
        </w:rPr>
        <w:t>R</w:t>
      </w:r>
      <w:r w:rsidR="00945CDB" w:rsidRPr="00C22664">
        <w:rPr>
          <w:sz w:val="24"/>
          <w:szCs w:val="24"/>
        </w:rPr>
        <w:t xml:space="preserve">egistravimo įrankio </w:t>
      </w:r>
      <w:r w:rsidR="00503105">
        <w:rPr>
          <w:sz w:val="24"/>
          <w:szCs w:val="24"/>
        </w:rPr>
        <w:t>sukūrimo ir priežiūros</w:t>
      </w:r>
      <w:r w:rsidR="00945CDB" w:rsidRPr="00C22664">
        <w:rPr>
          <w:sz w:val="24"/>
          <w:szCs w:val="24"/>
        </w:rPr>
        <w:t>;</w:t>
      </w:r>
    </w:p>
    <w:p w14:paraId="05FBE9A3" w14:textId="77777777" w:rsidR="00945CDB" w:rsidRPr="00C22664" w:rsidRDefault="005F3541" w:rsidP="00FC75DD">
      <w:pPr>
        <w:pStyle w:val="paragrafesraas"/>
        <w:tabs>
          <w:tab w:val="clear" w:pos="2989"/>
          <w:tab w:val="num" w:pos="2127"/>
          <w:tab w:val="left" w:pos="3261"/>
          <w:tab w:val="left" w:pos="3544"/>
        </w:tabs>
        <w:ind w:left="142" w:firstLine="567"/>
        <w:rPr>
          <w:sz w:val="24"/>
          <w:szCs w:val="24"/>
        </w:rPr>
      </w:pPr>
      <w:r w:rsidRPr="00C22664">
        <w:rPr>
          <w:sz w:val="24"/>
          <w:szCs w:val="24"/>
        </w:rPr>
        <w:t>k</w:t>
      </w:r>
      <w:r w:rsidR="00945CDB" w:rsidRPr="00C22664">
        <w:rPr>
          <w:sz w:val="24"/>
          <w:szCs w:val="24"/>
        </w:rPr>
        <w:t>it</w:t>
      </w:r>
      <w:r w:rsidR="00EE0623">
        <w:rPr>
          <w:sz w:val="24"/>
          <w:szCs w:val="24"/>
        </w:rPr>
        <w:t>a</w:t>
      </w:r>
      <w:r w:rsidR="00945CDB" w:rsidRPr="00C22664">
        <w:rPr>
          <w:sz w:val="24"/>
          <w:szCs w:val="24"/>
        </w:rPr>
        <w:t xml:space="preserve">s Specifikacijose </w:t>
      </w:r>
      <w:r w:rsidR="0036130A" w:rsidRPr="00C22664">
        <w:rPr>
          <w:sz w:val="24"/>
          <w:szCs w:val="24"/>
        </w:rPr>
        <w:t xml:space="preserve">ir Pasiūlyme </w:t>
      </w:r>
      <w:r w:rsidR="00945CDB" w:rsidRPr="00C22664">
        <w:rPr>
          <w:sz w:val="24"/>
          <w:szCs w:val="24"/>
        </w:rPr>
        <w:t>nurodyt</w:t>
      </w:r>
      <w:r w:rsidR="00EE0623">
        <w:rPr>
          <w:sz w:val="24"/>
          <w:szCs w:val="24"/>
        </w:rPr>
        <w:t>a</w:t>
      </w:r>
      <w:r w:rsidR="00945CDB" w:rsidRPr="00C22664">
        <w:rPr>
          <w:sz w:val="24"/>
          <w:szCs w:val="24"/>
        </w:rPr>
        <w:t>s paslaug</w:t>
      </w:r>
      <w:r w:rsidR="00EE0623">
        <w:rPr>
          <w:sz w:val="24"/>
          <w:szCs w:val="24"/>
        </w:rPr>
        <w:t>a</w:t>
      </w:r>
      <w:r w:rsidR="00945CDB" w:rsidRPr="00C22664">
        <w:rPr>
          <w:sz w:val="24"/>
          <w:szCs w:val="24"/>
        </w:rPr>
        <w:t>s.</w:t>
      </w:r>
    </w:p>
    <w:p w14:paraId="2C3EC132" w14:textId="39BC0DDB" w:rsidR="00F467EC" w:rsidRPr="001C3A39" w:rsidRDefault="00F467EC" w:rsidP="00FC75DD">
      <w:pPr>
        <w:pStyle w:val="paragrafai"/>
        <w:tabs>
          <w:tab w:val="left" w:pos="1701"/>
        </w:tabs>
        <w:ind w:left="1134" w:hanging="567"/>
        <w:rPr>
          <w:sz w:val="24"/>
          <w:szCs w:val="24"/>
        </w:rPr>
      </w:pPr>
      <w:r w:rsidRPr="00593510">
        <w:rPr>
          <w:sz w:val="24"/>
          <w:szCs w:val="24"/>
        </w:rPr>
        <w:t>Privatus subjektas privalo užtikrinti</w:t>
      </w:r>
      <w:r w:rsidR="00F80B46" w:rsidRPr="00593510">
        <w:rPr>
          <w:sz w:val="24"/>
          <w:szCs w:val="24"/>
        </w:rPr>
        <w:t xml:space="preserve">, jog teikiamų Paslaugų pobūdis, kiekis ir kokybė nuolat ir visiškai atitiktų Sutarties keliamus reikalavimus. Kilus ginčams dėl Paslaugų atitikimo nurodytiems dokumentams, jie sprendžiami Sutarties </w:t>
      </w:r>
      <w:r w:rsidR="00D1141E">
        <w:rPr>
          <w:sz w:val="24"/>
          <w:szCs w:val="24"/>
        </w:rPr>
        <w:fldChar w:fldCharType="begin"/>
      </w:r>
      <w:r w:rsidR="00D1141E">
        <w:rPr>
          <w:sz w:val="24"/>
          <w:szCs w:val="24"/>
        </w:rPr>
        <w:instrText xml:space="preserve"> REF _Ref286319572 \r \h </w:instrText>
      </w:r>
      <w:r w:rsidR="00D1141E">
        <w:rPr>
          <w:sz w:val="24"/>
          <w:szCs w:val="24"/>
        </w:rPr>
      </w:r>
      <w:r w:rsidR="00D1141E">
        <w:rPr>
          <w:sz w:val="24"/>
          <w:szCs w:val="24"/>
        </w:rPr>
        <w:fldChar w:fldCharType="separate"/>
      </w:r>
      <w:r w:rsidR="00B87438">
        <w:rPr>
          <w:sz w:val="24"/>
          <w:szCs w:val="24"/>
        </w:rPr>
        <w:t>51</w:t>
      </w:r>
      <w:r w:rsidR="00D1141E">
        <w:rPr>
          <w:sz w:val="24"/>
          <w:szCs w:val="24"/>
        </w:rPr>
        <w:fldChar w:fldCharType="end"/>
      </w:r>
      <w:r w:rsidR="00F80B46" w:rsidRPr="00593510">
        <w:rPr>
          <w:sz w:val="24"/>
          <w:szCs w:val="24"/>
        </w:rPr>
        <w:t xml:space="preserve"> punkte nustatyta tvarka.</w:t>
      </w:r>
      <w:r w:rsidRPr="00593510">
        <w:rPr>
          <w:sz w:val="24"/>
          <w:szCs w:val="24"/>
        </w:rPr>
        <w:t xml:space="preserve"> </w:t>
      </w:r>
    </w:p>
    <w:p w14:paraId="7E8670BB" w14:textId="60C75BE4" w:rsidR="00F467EC" w:rsidRPr="0042617A" w:rsidRDefault="00F467EC" w:rsidP="00FC75DD">
      <w:pPr>
        <w:pStyle w:val="paragrafai"/>
        <w:tabs>
          <w:tab w:val="left" w:pos="1701"/>
        </w:tabs>
        <w:ind w:left="1134" w:hanging="567"/>
        <w:rPr>
          <w:sz w:val="24"/>
          <w:szCs w:val="24"/>
        </w:rPr>
      </w:pPr>
      <w:bookmarkStart w:id="350" w:name="_Toc284496721"/>
      <w:bookmarkEnd w:id="327"/>
      <w:bookmarkEnd w:id="328"/>
      <w:bookmarkEnd w:id="329"/>
      <w:bookmarkEnd w:id="330"/>
      <w:r w:rsidRPr="0042617A">
        <w:rPr>
          <w:sz w:val="24"/>
          <w:szCs w:val="24"/>
        </w:rPr>
        <w:t>Privatus subjektas teikti Paslaugas privalo</w:t>
      </w:r>
      <w:r w:rsidR="00F7104F">
        <w:rPr>
          <w:sz w:val="24"/>
          <w:szCs w:val="24"/>
        </w:rPr>
        <w:t xml:space="preserve"> </w:t>
      </w:r>
      <w:proofErr w:type="spellStart"/>
      <w:r w:rsidR="00503105">
        <w:rPr>
          <w:sz w:val="24"/>
          <w:szCs w:val="24"/>
        </w:rPr>
        <w:t>Objekto</w:t>
      </w:r>
      <w:r w:rsidRPr="0042617A">
        <w:rPr>
          <w:sz w:val="24"/>
          <w:szCs w:val="24"/>
        </w:rPr>
        <w:t>buvimo</w:t>
      </w:r>
      <w:proofErr w:type="spellEnd"/>
      <w:r w:rsidRPr="0042617A">
        <w:rPr>
          <w:sz w:val="24"/>
          <w:szCs w:val="24"/>
        </w:rPr>
        <w:t xml:space="preserve"> vietoje, išskyrus Sutartyje numatytas išimtis ar Paslaugas, kurios pagal Specifikacijas, Pasiūlymą ar savo esmę gali būti teikiamos kitoje vietoje.</w:t>
      </w:r>
      <w:bookmarkEnd w:id="350"/>
    </w:p>
    <w:p w14:paraId="069FA069" w14:textId="1CCACBF5" w:rsidR="00786224" w:rsidRPr="00025A6B" w:rsidRDefault="00786224" w:rsidP="00FC75DD">
      <w:pPr>
        <w:pStyle w:val="paragrafai"/>
        <w:tabs>
          <w:tab w:val="left" w:pos="1701"/>
        </w:tabs>
        <w:ind w:left="1134" w:hanging="567"/>
        <w:rPr>
          <w:sz w:val="24"/>
          <w:szCs w:val="24"/>
        </w:rPr>
      </w:pPr>
      <w:r w:rsidRPr="00DD6747">
        <w:rPr>
          <w:sz w:val="24"/>
          <w:szCs w:val="24"/>
        </w:rPr>
        <w:t xml:space="preserve">Privatus subjektas turi teisę sustabdyti Paslaugų teikimą </w:t>
      </w:r>
      <w:r w:rsidR="00D1141E">
        <w:rPr>
          <w:sz w:val="24"/>
          <w:szCs w:val="24"/>
        </w:rPr>
        <w:t xml:space="preserve">Objekte ar </w:t>
      </w:r>
      <w:r w:rsidRPr="00DD6747">
        <w:rPr>
          <w:sz w:val="24"/>
          <w:szCs w:val="24"/>
        </w:rPr>
        <w:t xml:space="preserve">Objekto dalyje, kurioje Privatus subjektas vykdo Objekto (ar jo dalies) </w:t>
      </w:r>
      <w:r w:rsidR="0087546D">
        <w:rPr>
          <w:sz w:val="24"/>
          <w:szCs w:val="24"/>
        </w:rPr>
        <w:t xml:space="preserve">Atnaujinimo </w:t>
      </w:r>
      <w:r w:rsidR="00EF4592">
        <w:rPr>
          <w:sz w:val="24"/>
          <w:szCs w:val="24"/>
        </w:rPr>
        <w:t>i</w:t>
      </w:r>
      <w:r w:rsidR="0087546D">
        <w:rPr>
          <w:sz w:val="24"/>
          <w:szCs w:val="24"/>
        </w:rPr>
        <w:t xml:space="preserve">r </w:t>
      </w:r>
      <w:r w:rsidR="00EF4592">
        <w:rPr>
          <w:sz w:val="24"/>
          <w:szCs w:val="24"/>
        </w:rPr>
        <w:t>r</w:t>
      </w:r>
      <w:r w:rsidRPr="00DD6747">
        <w:rPr>
          <w:sz w:val="24"/>
          <w:szCs w:val="24"/>
        </w:rPr>
        <w:t>emonto darbus. Esant poreikiui iškelti darbuotojus iš Objekto</w:t>
      </w:r>
      <w:r w:rsidR="0087546D">
        <w:rPr>
          <w:sz w:val="24"/>
          <w:szCs w:val="24"/>
        </w:rPr>
        <w:t xml:space="preserve"> (ar jo dalies), kur atliekami Atnaujinimo</w:t>
      </w:r>
      <w:r w:rsidR="00296B26">
        <w:rPr>
          <w:sz w:val="24"/>
          <w:szCs w:val="24"/>
        </w:rPr>
        <w:t xml:space="preserve"> </w:t>
      </w:r>
      <w:r w:rsidR="00EF4592">
        <w:rPr>
          <w:sz w:val="24"/>
          <w:szCs w:val="24"/>
        </w:rPr>
        <w:t>i</w:t>
      </w:r>
      <w:r w:rsidR="0087546D">
        <w:rPr>
          <w:sz w:val="24"/>
          <w:szCs w:val="24"/>
        </w:rPr>
        <w:t xml:space="preserve">r </w:t>
      </w:r>
      <w:r w:rsidR="00EF4592">
        <w:rPr>
          <w:sz w:val="24"/>
          <w:szCs w:val="24"/>
        </w:rPr>
        <w:t>r</w:t>
      </w:r>
      <w:r w:rsidRPr="00DD6747">
        <w:rPr>
          <w:sz w:val="24"/>
          <w:szCs w:val="24"/>
        </w:rPr>
        <w:t>emonto darbai, tokį perkėlimą į kitą Objekto dalį ar į kitą įstaigą privalo organizuoti Valdžios subjekt</w:t>
      </w:r>
      <w:r w:rsidRPr="00025A6B">
        <w:rPr>
          <w:sz w:val="24"/>
          <w:szCs w:val="24"/>
        </w:rPr>
        <w:t>as taip</w:t>
      </w:r>
      <w:r w:rsidR="00EE0623">
        <w:rPr>
          <w:sz w:val="24"/>
          <w:szCs w:val="24"/>
        </w:rPr>
        <w:t>,</w:t>
      </w:r>
      <w:r w:rsidRPr="00025A6B">
        <w:rPr>
          <w:sz w:val="24"/>
          <w:szCs w:val="24"/>
        </w:rPr>
        <w:t xml:space="preserve"> kad nebūtų sudaromos kliūtys </w:t>
      </w:r>
      <w:r w:rsidR="0087546D">
        <w:rPr>
          <w:sz w:val="24"/>
          <w:szCs w:val="24"/>
        </w:rPr>
        <w:t>Atnaujinimo</w:t>
      </w:r>
      <w:r w:rsidR="00296B26">
        <w:rPr>
          <w:sz w:val="24"/>
          <w:szCs w:val="24"/>
        </w:rPr>
        <w:t xml:space="preserve"> </w:t>
      </w:r>
      <w:r w:rsidR="0087546D">
        <w:rPr>
          <w:sz w:val="24"/>
          <w:szCs w:val="24"/>
        </w:rPr>
        <w:t xml:space="preserve">ir </w:t>
      </w:r>
      <w:r w:rsidR="00EF4592">
        <w:rPr>
          <w:sz w:val="24"/>
          <w:szCs w:val="24"/>
        </w:rPr>
        <w:t>r</w:t>
      </w:r>
      <w:r w:rsidRPr="00025A6B">
        <w:rPr>
          <w:sz w:val="24"/>
          <w:szCs w:val="24"/>
        </w:rPr>
        <w:t>emonto darbų atlikimui. Privatus subjektas privalo</w:t>
      </w:r>
      <w:r w:rsidR="0087546D">
        <w:rPr>
          <w:sz w:val="24"/>
          <w:szCs w:val="24"/>
        </w:rPr>
        <w:t xml:space="preserve"> užtikrinti, kad Atnaujinimo</w:t>
      </w:r>
      <w:r w:rsidR="00296B26">
        <w:rPr>
          <w:sz w:val="24"/>
          <w:szCs w:val="24"/>
        </w:rPr>
        <w:t xml:space="preserve"> </w:t>
      </w:r>
      <w:r w:rsidR="0087546D">
        <w:rPr>
          <w:sz w:val="24"/>
          <w:szCs w:val="24"/>
        </w:rPr>
        <w:t xml:space="preserve">ir </w:t>
      </w:r>
      <w:r w:rsidR="00EF4592">
        <w:rPr>
          <w:sz w:val="24"/>
          <w:szCs w:val="24"/>
        </w:rPr>
        <w:t>r</w:t>
      </w:r>
      <w:r w:rsidR="0087546D">
        <w:rPr>
          <w:sz w:val="24"/>
          <w:szCs w:val="24"/>
        </w:rPr>
        <w:t xml:space="preserve">emonto </w:t>
      </w:r>
      <w:r w:rsidRPr="00025A6B">
        <w:rPr>
          <w:sz w:val="24"/>
          <w:szCs w:val="24"/>
        </w:rPr>
        <w:t xml:space="preserve">darbai būtų vykdomi ir baigti su Valdžios subjektu suderintu laiku ir terminais. </w:t>
      </w:r>
      <w:r w:rsidR="00D1141E">
        <w:rPr>
          <w:sz w:val="24"/>
          <w:szCs w:val="24"/>
        </w:rPr>
        <w:t xml:space="preserve">Šalys supranta, kad esant poreikiui sustabdyti Paslaugų teikimą Objekte ar jo dalyje, kurioje Privatus subjektas vykdo </w:t>
      </w:r>
      <w:r w:rsidR="00D1141E" w:rsidRPr="0002468D">
        <w:rPr>
          <w:sz w:val="24"/>
          <w:szCs w:val="24"/>
        </w:rPr>
        <w:t xml:space="preserve">Paslaugų teikimo plane numatytus </w:t>
      </w:r>
      <w:r w:rsidR="0087546D" w:rsidRPr="0002468D">
        <w:rPr>
          <w:sz w:val="24"/>
          <w:szCs w:val="24"/>
        </w:rPr>
        <w:t xml:space="preserve">Atnaujinimo ir </w:t>
      </w:r>
      <w:r w:rsidR="00EF4592">
        <w:rPr>
          <w:sz w:val="24"/>
          <w:szCs w:val="24"/>
        </w:rPr>
        <w:t>r</w:t>
      </w:r>
      <w:r w:rsidR="0087546D" w:rsidRPr="0002468D">
        <w:rPr>
          <w:sz w:val="24"/>
          <w:szCs w:val="24"/>
        </w:rPr>
        <w:t>emonto darbus,</w:t>
      </w:r>
      <w:r w:rsidR="0087546D">
        <w:rPr>
          <w:sz w:val="24"/>
          <w:szCs w:val="24"/>
        </w:rPr>
        <w:t xml:space="preserve"> šių Atnaujinimo </w:t>
      </w:r>
      <w:r w:rsidR="00EF4592">
        <w:rPr>
          <w:sz w:val="24"/>
          <w:szCs w:val="24"/>
        </w:rPr>
        <w:t xml:space="preserve">ir </w:t>
      </w:r>
      <w:proofErr w:type="spellStart"/>
      <w:r w:rsidR="00EF4592">
        <w:rPr>
          <w:sz w:val="24"/>
          <w:szCs w:val="24"/>
        </w:rPr>
        <w:t>r</w:t>
      </w:r>
      <w:r w:rsidR="00D1141E">
        <w:rPr>
          <w:sz w:val="24"/>
          <w:szCs w:val="24"/>
        </w:rPr>
        <w:t>emoto</w:t>
      </w:r>
      <w:proofErr w:type="spellEnd"/>
      <w:r w:rsidR="00D1141E">
        <w:rPr>
          <w:sz w:val="24"/>
          <w:szCs w:val="24"/>
        </w:rPr>
        <w:t xml:space="preserve"> darbų atlikimo laikotarpiu Metinis atlyginimas toliau mokamas, </w:t>
      </w:r>
      <w:proofErr w:type="spellStart"/>
      <w:r w:rsidR="00D1141E">
        <w:rPr>
          <w:sz w:val="24"/>
          <w:szCs w:val="24"/>
        </w:rPr>
        <w:t>t.y</w:t>
      </w:r>
      <w:proofErr w:type="spellEnd"/>
      <w:r w:rsidR="00D1141E">
        <w:rPr>
          <w:sz w:val="24"/>
          <w:szCs w:val="24"/>
        </w:rPr>
        <w:t xml:space="preserve">. tai nelaikoma Sutarties </w:t>
      </w:r>
      <w:r w:rsidR="00D1141E">
        <w:rPr>
          <w:sz w:val="24"/>
          <w:szCs w:val="24"/>
        </w:rPr>
        <w:fldChar w:fldCharType="begin"/>
      </w:r>
      <w:r w:rsidR="00D1141E">
        <w:rPr>
          <w:sz w:val="24"/>
          <w:szCs w:val="24"/>
        </w:rPr>
        <w:instrText xml:space="preserve"> REF _Ref485969017 \r \h </w:instrText>
      </w:r>
      <w:r w:rsidR="00D1141E">
        <w:rPr>
          <w:sz w:val="24"/>
          <w:szCs w:val="24"/>
        </w:rPr>
      </w:r>
      <w:r w:rsidR="00D1141E">
        <w:rPr>
          <w:sz w:val="24"/>
          <w:szCs w:val="24"/>
        </w:rPr>
        <w:fldChar w:fldCharType="separate"/>
      </w:r>
      <w:r w:rsidR="00B87438">
        <w:rPr>
          <w:sz w:val="24"/>
          <w:szCs w:val="24"/>
        </w:rPr>
        <w:t>22.8</w:t>
      </w:r>
      <w:r w:rsidR="00D1141E">
        <w:rPr>
          <w:sz w:val="24"/>
          <w:szCs w:val="24"/>
        </w:rPr>
        <w:fldChar w:fldCharType="end"/>
      </w:r>
      <w:r w:rsidR="00D1141E">
        <w:rPr>
          <w:sz w:val="24"/>
          <w:szCs w:val="24"/>
        </w:rPr>
        <w:t xml:space="preserve"> numatytomis aplinkybėmis, išskyrus tais atvejais, kai Privatus subjektas vykdydamas </w:t>
      </w:r>
      <w:r w:rsidR="0087546D">
        <w:rPr>
          <w:sz w:val="24"/>
          <w:szCs w:val="24"/>
        </w:rPr>
        <w:lastRenderedPageBreak/>
        <w:t>Atnaujinimo</w:t>
      </w:r>
      <w:r w:rsidR="0085014C">
        <w:rPr>
          <w:sz w:val="24"/>
          <w:szCs w:val="24"/>
        </w:rPr>
        <w:t xml:space="preserve"> </w:t>
      </w:r>
      <w:r w:rsidR="00EF4592">
        <w:rPr>
          <w:sz w:val="24"/>
          <w:szCs w:val="24"/>
        </w:rPr>
        <w:t>ir r</w:t>
      </w:r>
      <w:r w:rsidR="00D1141E">
        <w:rPr>
          <w:sz w:val="24"/>
          <w:szCs w:val="24"/>
        </w:rPr>
        <w:t>emonto darbus nesilaiko iš anksto su Valdžios subjektu suderintų</w:t>
      </w:r>
      <w:r w:rsidR="0087546D">
        <w:rPr>
          <w:sz w:val="24"/>
          <w:szCs w:val="24"/>
        </w:rPr>
        <w:t xml:space="preserve"> Atnaujinimo </w:t>
      </w:r>
      <w:r w:rsidR="00296B26">
        <w:rPr>
          <w:sz w:val="24"/>
          <w:szCs w:val="24"/>
        </w:rPr>
        <w:t xml:space="preserve"> </w:t>
      </w:r>
      <w:r w:rsidR="0087546D">
        <w:rPr>
          <w:sz w:val="24"/>
          <w:szCs w:val="24"/>
        </w:rPr>
        <w:t xml:space="preserve">ir </w:t>
      </w:r>
      <w:r w:rsidR="00EF4592">
        <w:rPr>
          <w:sz w:val="24"/>
          <w:szCs w:val="24"/>
        </w:rPr>
        <w:t>r</w:t>
      </w:r>
      <w:r w:rsidR="0087546D">
        <w:rPr>
          <w:sz w:val="24"/>
          <w:szCs w:val="24"/>
        </w:rPr>
        <w:t xml:space="preserve">emonto </w:t>
      </w:r>
      <w:r w:rsidR="00D1141E">
        <w:rPr>
          <w:sz w:val="24"/>
          <w:szCs w:val="24"/>
        </w:rPr>
        <w:t xml:space="preserve">darbų vykdymo terminų. </w:t>
      </w:r>
      <w:r w:rsidRPr="00025A6B">
        <w:rPr>
          <w:sz w:val="24"/>
          <w:szCs w:val="24"/>
        </w:rPr>
        <w:t xml:space="preserve"> </w:t>
      </w:r>
    </w:p>
    <w:p w14:paraId="34D993F8" w14:textId="77BBF93E" w:rsidR="00F467EC" w:rsidRPr="00025A6B" w:rsidRDefault="00DD6747" w:rsidP="00FC75DD">
      <w:pPr>
        <w:pStyle w:val="paragrafai"/>
        <w:tabs>
          <w:tab w:val="left" w:pos="1701"/>
        </w:tabs>
        <w:ind w:left="1134" w:hanging="567"/>
        <w:rPr>
          <w:sz w:val="24"/>
          <w:szCs w:val="24"/>
        </w:rPr>
      </w:pPr>
      <w:bookmarkStart w:id="351" w:name="_Ref137630549"/>
      <w:r>
        <w:rPr>
          <w:sz w:val="24"/>
          <w:szCs w:val="24"/>
        </w:rPr>
        <w:t>A</w:t>
      </w:r>
      <w:r w:rsidR="00735186" w:rsidRPr="00DD6747">
        <w:rPr>
          <w:sz w:val="24"/>
          <w:szCs w:val="24"/>
        </w:rPr>
        <w:t xml:space="preserve">pie planuojamus </w:t>
      </w:r>
      <w:r w:rsidR="0087546D">
        <w:rPr>
          <w:sz w:val="24"/>
          <w:szCs w:val="24"/>
        </w:rPr>
        <w:t>Atnaujinimo</w:t>
      </w:r>
      <w:r w:rsidR="00296B26">
        <w:rPr>
          <w:sz w:val="24"/>
          <w:szCs w:val="24"/>
        </w:rPr>
        <w:t xml:space="preserve"> </w:t>
      </w:r>
      <w:r w:rsidR="0087546D">
        <w:rPr>
          <w:sz w:val="24"/>
          <w:szCs w:val="24"/>
        </w:rPr>
        <w:t xml:space="preserve">ir </w:t>
      </w:r>
      <w:r w:rsidR="00EF4592">
        <w:rPr>
          <w:sz w:val="24"/>
          <w:szCs w:val="24"/>
        </w:rPr>
        <w:t>r</w:t>
      </w:r>
      <w:r w:rsidR="00735186" w:rsidRPr="00DD6747">
        <w:rPr>
          <w:sz w:val="24"/>
          <w:szCs w:val="24"/>
        </w:rPr>
        <w:t xml:space="preserve">emonto darbus </w:t>
      </w:r>
      <w:r w:rsidR="00F467EC" w:rsidRPr="00DD6747">
        <w:rPr>
          <w:sz w:val="24"/>
          <w:szCs w:val="24"/>
        </w:rPr>
        <w:t>Privatus subjektas įsipareigoja</w:t>
      </w:r>
      <w:r w:rsidR="002E5721" w:rsidRPr="00DD6747">
        <w:rPr>
          <w:sz w:val="24"/>
          <w:szCs w:val="24"/>
        </w:rPr>
        <w:t xml:space="preserve"> </w:t>
      </w:r>
      <w:r w:rsidR="00735186" w:rsidRPr="00025A6B">
        <w:rPr>
          <w:sz w:val="24"/>
          <w:szCs w:val="24"/>
        </w:rPr>
        <w:t>informuoti Valdžios subjektą šiais terminais ir tvarka</w:t>
      </w:r>
      <w:r w:rsidR="00F467EC" w:rsidRPr="00025A6B">
        <w:rPr>
          <w:sz w:val="24"/>
          <w:szCs w:val="24"/>
        </w:rPr>
        <w:t>:</w:t>
      </w:r>
    </w:p>
    <w:p w14:paraId="1A0E50EF" w14:textId="57EEC863" w:rsidR="00F7104F" w:rsidRPr="00A27A3B" w:rsidRDefault="001512A7" w:rsidP="00185509">
      <w:pPr>
        <w:pStyle w:val="paragrafesraas"/>
        <w:tabs>
          <w:tab w:val="clear" w:pos="2989"/>
          <w:tab w:val="left" w:pos="1560"/>
        </w:tabs>
        <w:ind w:left="851" w:firstLine="1"/>
        <w:rPr>
          <w:sz w:val="24"/>
          <w:szCs w:val="24"/>
        </w:rPr>
      </w:pPr>
      <w:r w:rsidRPr="00D1141E">
        <w:rPr>
          <w:sz w:val="24"/>
          <w:szCs w:val="24"/>
        </w:rPr>
        <w:t xml:space="preserve">apie planuojamus </w:t>
      </w:r>
      <w:r w:rsidR="0087546D">
        <w:rPr>
          <w:sz w:val="24"/>
          <w:szCs w:val="24"/>
        </w:rPr>
        <w:t xml:space="preserve">Atnaujinimo ir </w:t>
      </w:r>
      <w:r w:rsidR="00EF4592">
        <w:rPr>
          <w:sz w:val="24"/>
          <w:szCs w:val="24"/>
        </w:rPr>
        <w:t>r</w:t>
      </w:r>
      <w:r w:rsidRPr="00D1141E">
        <w:rPr>
          <w:sz w:val="24"/>
          <w:szCs w:val="24"/>
        </w:rPr>
        <w:t>emonto darbus Privatus subjektas privalo informuoti Valdžios subjektą ne vėliau kaip prieš</w:t>
      </w:r>
      <w:r w:rsidR="00F7104F" w:rsidRPr="004306A0">
        <w:rPr>
          <w:sz w:val="24"/>
          <w:szCs w:val="24"/>
        </w:rPr>
        <w:t xml:space="preserve"> </w:t>
      </w:r>
      <w:r w:rsidR="004306A0">
        <w:rPr>
          <w:sz w:val="24"/>
          <w:szCs w:val="24"/>
        </w:rPr>
        <w:t>2</w:t>
      </w:r>
      <w:r w:rsidR="00F7104F" w:rsidRPr="004306A0">
        <w:rPr>
          <w:sz w:val="24"/>
          <w:szCs w:val="24"/>
        </w:rPr>
        <w:t xml:space="preserve"> (</w:t>
      </w:r>
      <w:r w:rsidR="004306A0">
        <w:rPr>
          <w:sz w:val="24"/>
          <w:szCs w:val="24"/>
        </w:rPr>
        <w:t>du</w:t>
      </w:r>
      <w:r w:rsidR="00F7104F" w:rsidRPr="004306A0">
        <w:rPr>
          <w:sz w:val="24"/>
          <w:szCs w:val="24"/>
        </w:rPr>
        <w:t xml:space="preserve">) </w:t>
      </w:r>
      <w:r w:rsidR="004306A0">
        <w:rPr>
          <w:sz w:val="24"/>
          <w:szCs w:val="24"/>
        </w:rPr>
        <w:t xml:space="preserve">mėnesius </w:t>
      </w:r>
      <w:r w:rsidRPr="004306A0">
        <w:rPr>
          <w:sz w:val="24"/>
          <w:szCs w:val="24"/>
        </w:rPr>
        <w:t xml:space="preserve">iki </w:t>
      </w:r>
      <w:r w:rsidR="0087546D">
        <w:rPr>
          <w:sz w:val="24"/>
          <w:szCs w:val="24"/>
        </w:rPr>
        <w:t xml:space="preserve">Atnaujinimo </w:t>
      </w:r>
      <w:r w:rsidR="00EF4592">
        <w:rPr>
          <w:sz w:val="24"/>
          <w:szCs w:val="24"/>
        </w:rPr>
        <w:t>i</w:t>
      </w:r>
      <w:r w:rsidR="0087546D">
        <w:rPr>
          <w:sz w:val="24"/>
          <w:szCs w:val="24"/>
        </w:rPr>
        <w:t xml:space="preserve">r </w:t>
      </w:r>
      <w:r w:rsidR="00EF4592">
        <w:rPr>
          <w:sz w:val="24"/>
          <w:szCs w:val="24"/>
        </w:rPr>
        <w:t>r</w:t>
      </w:r>
      <w:r w:rsidR="00F7104F" w:rsidRPr="004306A0">
        <w:rPr>
          <w:sz w:val="24"/>
          <w:szCs w:val="24"/>
        </w:rPr>
        <w:t xml:space="preserve">emonto </w:t>
      </w:r>
      <w:r w:rsidRPr="004306A0">
        <w:rPr>
          <w:sz w:val="24"/>
          <w:szCs w:val="24"/>
        </w:rPr>
        <w:t>darbų pradžios, suderinant tokių darbų atlikimo tvarką, apimtis,  laiką ir terminus</w:t>
      </w:r>
      <w:r w:rsidR="00025A6B" w:rsidRPr="004306A0">
        <w:rPr>
          <w:sz w:val="24"/>
          <w:szCs w:val="24"/>
        </w:rPr>
        <w:t xml:space="preserve">. Bet kokiu atveju, </w:t>
      </w:r>
      <w:r w:rsidR="0087546D">
        <w:rPr>
          <w:sz w:val="24"/>
          <w:szCs w:val="24"/>
        </w:rPr>
        <w:t xml:space="preserve">Atnaujinimo ir </w:t>
      </w:r>
      <w:r w:rsidR="00EF4592">
        <w:rPr>
          <w:sz w:val="24"/>
          <w:szCs w:val="24"/>
        </w:rPr>
        <w:t>r</w:t>
      </w:r>
      <w:r w:rsidR="0087546D">
        <w:rPr>
          <w:sz w:val="24"/>
          <w:szCs w:val="24"/>
        </w:rPr>
        <w:t xml:space="preserve">emonto </w:t>
      </w:r>
      <w:r w:rsidR="00025A6B" w:rsidRPr="004306A0">
        <w:rPr>
          <w:sz w:val="24"/>
          <w:szCs w:val="24"/>
        </w:rPr>
        <w:t xml:space="preserve">darbai turi būti organizuojami taip, kad netrukdytų Valdžios subjektui </w:t>
      </w:r>
      <w:r w:rsidR="00503105">
        <w:rPr>
          <w:sz w:val="24"/>
          <w:szCs w:val="24"/>
        </w:rPr>
        <w:t xml:space="preserve">ar Švietimo įstaigai </w:t>
      </w:r>
      <w:r w:rsidR="00025A6B" w:rsidRPr="004306A0">
        <w:rPr>
          <w:sz w:val="24"/>
          <w:szCs w:val="24"/>
        </w:rPr>
        <w:t>vykdyti Lietuvos Respublikos teisės aktais jiems pavestų funkcijų</w:t>
      </w:r>
      <w:r w:rsidR="00F7104F" w:rsidRPr="00A27A3B">
        <w:rPr>
          <w:sz w:val="24"/>
          <w:szCs w:val="24"/>
        </w:rPr>
        <w:t>;</w:t>
      </w:r>
    </w:p>
    <w:p w14:paraId="3243B160" w14:textId="1CBBE6FC" w:rsidR="001512A7" w:rsidRPr="00F7104F" w:rsidRDefault="00F7104F" w:rsidP="00185509">
      <w:pPr>
        <w:pStyle w:val="paragrafesraas"/>
        <w:tabs>
          <w:tab w:val="clear" w:pos="2989"/>
          <w:tab w:val="left" w:pos="1560"/>
        </w:tabs>
        <w:ind w:left="851" w:firstLine="1"/>
        <w:rPr>
          <w:sz w:val="24"/>
          <w:szCs w:val="24"/>
        </w:rPr>
      </w:pPr>
      <w:r>
        <w:rPr>
          <w:sz w:val="24"/>
          <w:szCs w:val="24"/>
        </w:rPr>
        <w:t xml:space="preserve">jeigu Objekto ar jo dalies funkcionavimui reikalingi skubūs </w:t>
      </w:r>
      <w:r w:rsidR="00EF4592">
        <w:rPr>
          <w:sz w:val="24"/>
          <w:szCs w:val="24"/>
        </w:rPr>
        <w:t>Atnaujinimo ir r</w:t>
      </w:r>
      <w:r w:rsidR="0087546D">
        <w:rPr>
          <w:sz w:val="24"/>
          <w:szCs w:val="24"/>
        </w:rPr>
        <w:t xml:space="preserve">emonto </w:t>
      </w:r>
      <w:r>
        <w:rPr>
          <w:sz w:val="24"/>
          <w:szCs w:val="24"/>
        </w:rPr>
        <w:t xml:space="preserve">darbai, Privatus subjektas apie tai informuoja Valdžios subjektą ne vėliau kaip prieš 2 (dvi) Darbo dienas iki tokių </w:t>
      </w:r>
      <w:r w:rsidR="00EF4592">
        <w:rPr>
          <w:sz w:val="24"/>
          <w:szCs w:val="24"/>
        </w:rPr>
        <w:t>Atnaujinimo ir r</w:t>
      </w:r>
      <w:r>
        <w:rPr>
          <w:sz w:val="24"/>
          <w:szCs w:val="24"/>
        </w:rPr>
        <w:t>emonto darbų pradžios ir suderina tokių darbų atlikimo tvarką, apimtis, terminus</w:t>
      </w:r>
      <w:r w:rsidR="00305931">
        <w:rPr>
          <w:sz w:val="24"/>
          <w:szCs w:val="24"/>
        </w:rPr>
        <w:t>;</w:t>
      </w:r>
      <w:r>
        <w:rPr>
          <w:sz w:val="24"/>
          <w:szCs w:val="24"/>
        </w:rPr>
        <w:t xml:space="preserve">  </w:t>
      </w:r>
    </w:p>
    <w:p w14:paraId="69F86D77" w14:textId="5DB5B997" w:rsidR="001512A7" w:rsidRDefault="001512A7" w:rsidP="00185509">
      <w:pPr>
        <w:pStyle w:val="paragrafesraas"/>
        <w:tabs>
          <w:tab w:val="clear" w:pos="2989"/>
          <w:tab w:val="left" w:pos="1560"/>
        </w:tabs>
        <w:ind w:left="851" w:firstLine="1"/>
        <w:rPr>
          <w:sz w:val="24"/>
          <w:szCs w:val="24"/>
        </w:rPr>
      </w:pPr>
      <w:r w:rsidRPr="0042617A">
        <w:rPr>
          <w:sz w:val="24"/>
          <w:szCs w:val="24"/>
        </w:rPr>
        <w:t xml:space="preserve">avarijų prevencijai ir/ar jų likvidavimui Privatus subjektas privalo nedelsiant imtis visų būtinų </w:t>
      </w:r>
      <w:r w:rsidR="00EF4592">
        <w:rPr>
          <w:sz w:val="24"/>
          <w:szCs w:val="24"/>
        </w:rPr>
        <w:t>Atnaujinimo ir r</w:t>
      </w:r>
      <w:r w:rsidR="0087546D">
        <w:rPr>
          <w:sz w:val="24"/>
          <w:szCs w:val="24"/>
        </w:rPr>
        <w:t xml:space="preserve">emonto </w:t>
      </w:r>
      <w:r w:rsidRPr="0042617A">
        <w:rPr>
          <w:sz w:val="24"/>
          <w:szCs w:val="24"/>
        </w:rPr>
        <w:t xml:space="preserve">darbų bei kuo skubiau informuoti Valdžios subjektą apie atliktus </w:t>
      </w:r>
      <w:r w:rsidR="00EF4592">
        <w:rPr>
          <w:sz w:val="24"/>
          <w:szCs w:val="24"/>
        </w:rPr>
        <w:t>Atnaujinimo ir r</w:t>
      </w:r>
      <w:r w:rsidRPr="0042617A">
        <w:rPr>
          <w:sz w:val="24"/>
          <w:szCs w:val="24"/>
        </w:rPr>
        <w:t>emonto darbus.</w:t>
      </w:r>
    </w:p>
    <w:p w14:paraId="7A8C53E8" w14:textId="70F93B26" w:rsidR="00F7104F" w:rsidRPr="00E70DDF" w:rsidRDefault="00F7104F" w:rsidP="00FC75DD">
      <w:pPr>
        <w:pStyle w:val="paragrafai"/>
        <w:tabs>
          <w:tab w:val="left" w:pos="1560"/>
        </w:tabs>
        <w:ind w:left="1134" w:hanging="567"/>
        <w:rPr>
          <w:sz w:val="24"/>
          <w:szCs w:val="24"/>
        </w:rPr>
      </w:pPr>
      <w:r w:rsidRPr="00E70DDF">
        <w:rPr>
          <w:sz w:val="24"/>
          <w:szCs w:val="24"/>
        </w:rPr>
        <w:t xml:space="preserve">Paslaugų teikimo metu Privatus subjektas (arba Paslaugų Subtiekėjas) privalo būti įsidiegęs Paslaugų teikimo srityse sertifikuotą aplinko apsaugos valdymo sistemą, atitinkančią LST EN ISO </w:t>
      </w:r>
      <w:r w:rsidR="0002468D" w:rsidRPr="00E70DDF">
        <w:rPr>
          <w:sz w:val="24"/>
          <w:szCs w:val="24"/>
        </w:rPr>
        <w:t xml:space="preserve">14001 </w:t>
      </w:r>
      <w:r w:rsidRPr="00E70DDF">
        <w:rPr>
          <w:sz w:val="24"/>
          <w:szCs w:val="24"/>
        </w:rPr>
        <w:t xml:space="preserve">arba lygiavertį standartą, ir sertifikuotą darbuotojų saugos ir sveikatos vadybos darbe sistemą, atitinkančią </w:t>
      </w:r>
      <w:r w:rsidR="00D97AC9" w:rsidRPr="00E70DDF">
        <w:rPr>
          <w:sz w:val="24"/>
          <w:szCs w:val="24"/>
        </w:rPr>
        <w:t xml:space="preserve">ISO 45001 </w:t>
      </w:r>
      <w:r w:rsidRPr="00E70DDF">
        <w:rPr>
          <w:sz w:val="24"/>
          <w:szCs w:val="24"/>
        </w:rPr>
        <w:t xml:space="preserve"> ar lygiavertį standartą, ir visą laiką laikytis jų </w:t>
      </w:r>
      <w:proofErr w:type="spellStart"/>
      <w:r w:rsidRPr="00C208BD">
        <w:rPr>
          <w:sz w:val="24"/>
          <w:szCs w:val="24"/>
        </w:rPr>
        <w:t>reikalvimų</w:t>
      </w:r>
      <w:proofErr w:type="spellEnd"/>
      <w:r w:rsidRPr="00C208BD">
        <w:rPr>
          <w:sz w:val="24"/>
          <w:szCs w:val="24"/>
        </w:rPr>
        <w:t xml:space="preserve">. </w:t>
      </w:r>
      <w:r w:rsidR="00E70DDF" w:rsidRPr="00C208BD">
        <w:rPr>
          <w:sz w:val="24"/>
          <w:szCs w:val="24"/>
        </w:rPr>
        <w:t xml:space="preserve">Šis reikalavimas netaikomas </w:t>
      </w:r>
      <w:proofErr w:type="spellStart"/>
      <w:r w:rsidR="00E70DDF" w:rsidRPr="00C208BD">
        <w:rPr>
          <w:sz w:val="24"/>
          <w:szCs w:val="24"/>
        </w:rPr>
        <w:t>sub</w:t>
      </w:r>
      <w:proofErr w:type="spellEnd"/>
      <w:r w:rsidR="00E70DDF" w:rsidRPr="00C208BD">
        <w:rPr>
          <w:sz w:val="24"/>
          <w:szCs w:val="24"/>
        </w:rPr>
        <w:t xml:space="preserve">-subtiekėjams bei tuo atveju jei Privataus subjekto ir/ ar Subtiekėjo, kurie atlieka Paslaugas, atliekamų Paslaugų vertė neviršija Sutarties </w:t>
      </w:r>
      <w:r w:rsidR="00E70DDF" w:rsidRPr="00C208BD">
        <w:rPr>
          <w:sz w:val="24"/>
          <w:szCs w:val="24"/>
        </w:rPr>
        <w:fldChar w:fldCharType="begin"/>
      </w:r>
      <w:r w:rsidR="00E70DDF" w:rsidRPr="00C208BD">
        <w:rPr>
          <w:sz w:val="24"/>
          <w:szCs w:val="24"/>
        </w:rPr>
        <w:instrText xml:space="preserve"> REF _Ref406570617 \r \h </w:instrText>
      </w:r>
      <w:r w:rsidR="00A875FB" w:rsidRPr="00C208BD">
        <w:rPr>
          <w:sz w:val="24"/>
          <w:szCs w:val="24"/>
        </w:rPr>
        <w:instrText xml:space="preserve"> \* MERGEFORMAT </w:instrText>
      </w:r>
      <w:r w:rsidR="00E70DDF" w:rsidRPr="00C208BD">
        <w:rPr>
          <w:sz w:val="24"/>
          <w:szCs w:val="24"/>
        </w:rPr>
      </w:r>
      <w:r w:rsidR="00E70DDF" w:rsidRPr="00C208BD">
        <w:rPr>
          <w:sz w:val="24"/>
          <w:szCs w:val="24"/>
        </w:rPr>
        <w:fldChar w:fldCharType="separate"/>
      </w:r>
      <w:r w:rsidR="00B87438">
        <w:rPr>
          <w:sz w:val="24"/>
          <w:szCs w:val="24"/>
        </w:rPr>
        <w:t>18.6</w:t>
      </w:r>
      <w:r w:rsidR="00E70DDF" w:rsidRPr="00C208BD">
        <w:rPr>
          <w:sz w:val="24"/>
          <w:szCs w:val="24"/>
        </w:rPr>
        <w:fldChar w:fldCharType="end"/>
      </w:r>
      <w:r w:rsidR="00E70DDF" w:rsidRPr="00C208BD">
        <w:rPr>
          <w:sz w:val="24"/>
          <w:szCs w:val="24"/>
        </w:rPr>
        <w:t xml:space="preserve"> punkte nurodytos Paslaugų vertės per kalendorinius metus.</w:t>
      </w:r>
    </w:p>
    <w:p w14:paraId="747BD7C6" w14:textId="1F9DBBAF" w:rsidR="00F7104F" w:rsidRDefault="00F7104F" w:rsidP="00FC75DD">
      <w:pPr>
        <w:pStyle w:val="paragrafai"/>
        <w:tabs>
          <w:tab w:val="left" w:pos="1560"/>
        </w:tabs>
        <w:ind w:left="1134" w:hanging="567"/>
        <w:rPr>
          <w:sz w:val="24"/>
          <w:szCs w:val="24"/>
        </w:rPr>
      </w:pPr>
      <w:r w:rsidRPr="0002468D">
        <w:rPr>
          <w:sz w:val="24"/>
          <w:szCs w:val="24"/>
        </w:rPr>
        <w:t xml:space="preserve">Privatus subjektas atsako už </w:t>
      </w:r>
      <w:r w:rsidR="00C35738" w:rsidRPr="0002468D">
        <w:rPr>
          <w:sz w:val="24"/>
          <w:szCs w:val="24"/>
        </w:rPr>
        <w:t>šiluminės energijos ir elektros energijos</w:t>
      </w:r>
      <w:r w:rsidR="00F72DA0">
        <w:rPr>
          <w:sz w:val="24"/>
          <w:szCs w:val="24"/>
        </w:rPr>
        <w:t>, vandens</w:t>
      </w:r>
      <w:r w:rsidR="00C35738">
        <w:rPr>
          <w:sz w:val="24"/>
          <w:szCs w:val="24"/>
        </w:rPr>
        <w:t xml:space="preserve"> </w:t>
      </w:r>
      <w:r>
        <w:rPr>
          <w:sz w:val="24"/>
          <w:szCs w:val="24"/>
        </w:rPr>
        <w:t>tiekim</w:t>
      </w:r>
      <w:r w:rsidR="00F72DA0">
        <w:rPr>
          <w:sz w:val="24"/>
          <w:szCs w:val="24"/>
        </w:rPr>
        <w:t>o užtikrinimą</w:t>
      </w:r>
      <w:r>
        <w:rPr>
          <w:sz w:val="24"/>
          <w:szCs w:val="24"/>
        </w:rPr>
        <w:t xml:space="preserve"> ir stebėseną</w:t>
      </w:r>
      <w:r w:rsidR="004B00C8">
        <w:rPr>
          <w:sz w:val="24"/>
          <w:szCs w:val="24"/>
        </w:rPr>
        <w:t xml:space="preserve">, kaip tai numatyta </w:t>
      </w:r>
      <w:r w:rsidR="00C00910">
        <w:rPr>
          <w:sz w:val="24"/>
          <w:szCs w:val="24"/>
        </w:rPr>
        <w:t xml:space="preserve">Sutartyje ir jos prieduose. </w:t>
      </w:r>
    </w:p>
    <w:p w14:paraId="4E11C7BB" w14:textId="77777777" w:rsidR="00634B24" w:rsidRDefault="00634B24" w:rsidP="00FC75DD">
      <w:pPr>
        <w:pStyle w:val="paragrafai"/>
        <w:tabs>
          <w:tab w:val="left" w:pos="1560"/>
        </w:tabs>
        <w:ind w:left="1134" w:hanging="567"/>
        <w:rPr>
          <w:sz w:val="24"/>
          <w:szCs w:val="24"/>
        </w:rPr>
      </w:pPr>
      <w:r>
        <w:rPr>
          <w:sz w:val="24"/>
          <w:szCs w:val="24"/>
        </w:rPr>
        <w:t>Pasenus Sutarties vykdymui naudojamoms technologijoms, kai j</w:t>
      </w:r>
      <w:r w:rsidR="00C35738">
        <w:rPr>
          <w:sz w:val="24"/>
          <w:szCs w:val="24"/>
        </w:rPr>
        <w:t>os nebeatitinka Specifikacijų, P</w:t>
      </w:r>
      <w:r>
        <w:rPr>
          <w:sz w:val="24"/>
          <w:szCs w:val="24"/>
        </w:rPr>
        <w:t>asiūlymo ir / ar nebeužtikrinama Paslaugų kokybė, Privatus subjektas privalo savo lėšomis pasenusias technologijas pakeisti naujomis.</w:t>
      </w:r>
    </w:p>
    <w:p w14:paraId="1B283411" w14:textId="0DC52F71" w:rsidR="00D705F1" w:rsidRPr="00503105" w:rsidRDefault="00D705F1" w:rsidP="00FC75DD">
      <w:pPr>
        <w:pStyle w:val="paragrafai"/>
        <w:tabs>
          <w:tab w:val="left" w:pos="1560"/>
          <w:tab w:val="left" w:pos="1701"/>
        </w:tabs>
        <w:ind w:left="1134" w:hanging="567"/>
        <w:rPr>
          <w:sz w:val="24"/>
          <w:szCs w:val="24"/>
        </w:rPr>
      </w:pPr>
      <w:bookmarkStart w:id="352" w:name="_Ref99957795"/>
      <w:r w:rsidRPr="00503105">
        <w:rPr>
          <w:sz w:val="24"/>
          <w:szCs w:val="24"/>
        </w:rPr>
        <w:t>Privatus subjektas turi teisę Objekto dalyje vykdyti komercinę veiklą</w:t>
      </w:r>
      <w:r w:rsidR="001F7F8D" w:rsidRPr="00503105">
        <w:rPr>
          <w:sz w:val="24"/>
          <w:szCs w:val="24"/>
        </w:rPr>
        <w:t xml:space="preserve"> </w:t>
      </w:r>
      <w:r w:rsidRPr="00503105">
        <w:rPr>
          <w:sz w:val="24"/>
          <w:szCs w:val="24"/>
        </w:rPr>
        <w:t xml:space="preserve">ne vėliau kaip prieš 60 d. suderinęs su Valdžios subjektu </w:t>
      </w:r>
      <w:r w:rsidR="00503105" w:rsidRPr="00503105">
        <w:rPr>
          <w:sz w:val="24"/>
          <w:szCs w:val="24"/>
        </w:rPr>
        <w:t xml:space="preserve">ar Švietimo įstaiga </w:t>
      </w:r>
      <w:r w:rsidRPr="00503105">
        <w:rPr>
          <w:sz w:val="24"/>
          <w:szCs w:val="24"/>
        </w:rPr>
        <w:t>tokios veiklos apimtis, laiką, Objekto dalis, kuriose tokia veikla būtų vykdoma</w:t>
      </w:r>
      <w:r w:rsidRPr="00C208BD">
        <w:rPr>
          <w:sz w:val="24"/>
          <w:szCs w:val="24"/>
        </w:rPr>
        <w:t xml:space="preserve">. </w:t>
      </w:r>
      <w:r w:rsidR="001764ED" w:rsidRPr="00C208BD">
        <w:rPr>
          <w:sz w:val="24"/>
          <w:szCs w:val="24"/>
        </w:rPr>
        <w:t>Valdžios subjektas ar Švietimo įstaiga motyvuotą atsakymą turi pateikti kaip įmanoma greičiau, bet ne vėliau kaip per 10 (dešimt) Darbo dienų.</w:t>
      </w:r>
      <w:r w:rsidR="001764ED">
        <w:rPr>
          <w:sz w:val="24"/>
          <w:szCs w:val="24"/>
        </w:rPr>
        <w:t xml:space="preserve"> </w:t>
      </w:r>
      <w:r w:rsidR="001F7F8D" w:rsidRPr="00503105">
        <w:rPr>
          <w:sz w:val="24"/>
          <w:szCs w:val="24"/>
        </w:rPr>
        <w:t>Bet kuriuo atveju</w:t>
      </w:r>
      <w:r w:rsidR="00503105">
        <w:rPr>
          <w:sz w:val="24"/>
          <w:szCs w:val="24"/>
        </w:rPr>
        <w:t>,</w:t>
      </w:r>
      <w:r w:rsidR="001F7F8D" w:rsidRPr="00503105">
        <w:rPr>
          <w:sz w:val="24"/>
          <w:szCs w:val="24"/>
        </w:rPr>
        <w:t xml:space="preserve"> komercinė veikla </w:t>
      </w:r>
      <w:r w:rsidR="00503105" w:rsidRPr="00503105">
        <w:rPr>
          <w:sz w:val="24"/>
          <w:szCs w:val="24"/>
        </w:rPr>
        <w:t xml:space="preserve">gali </w:t>
      </w:r>
      <w:r w:rsidR="001F7F8D" w:rsidRPr="00503105">
        <w:rPr>
          <w:sz w:val="24"/>
          <w:szCs w:val="24"/>
        </w:rPr>
        <w:t xml:space="preserve">būti vykdoma tik tose Objekto dalyse, kuriose tokia veikla galima vadovaujantis Sutarties priedu </w:t>
      </w:r>
      <w:r w:rsidR="001F7F8D" w:rsidRPr="00503105">
        <w:rPr>
          <w:i/>
          <w:sz w:val="24"/>
          <w:szCs w:val="24"/>
        </w:rPr>
        <w:t>Specifikacijos</w:t>
      </w:r>
      <w:r w:rsidR="001F7F8D" w:rsidRPr="00503105">
        <w:rPr>
          <w:sz w:val="24"/>
          <w:szCs w:val="24"/>
        </w:rPr>
        <w:t xml:space="preserve"> ir tik tokiu laiku, kuris nėra naudojamas Valdžios subjekto, Švietimo įstaigos ar kitų Valdžios subjekto kontroliuojamų asmenų poreikiams.</w:t>
      </w:r>
      <w:bookmarkEnd w:id="352"/>
    </w:p>
    <w:p w14:paraId="70622F90" w14:textId="77777777" w:rsidR="00F467EC" w:rsidRPr="0042617A" w:rsidRDefault="00F467EC" w:rsidP="00F467EC"/>
    <w:p w14:paraId="01C79AC8" w14:textId="77777777" w:rsidR="00F467EC" w:rsidRPr="0042617A" w:rsidRDefault="00E95A03" w:rsidP="00AF7FA7">
      <w:pPr>
        <w:pStyle w:val="Antrat2"/>
        <w:tabs>
          <w:tab w:val="clear" w:pos="495"/>
        </w:tabs>
        <w:ind w:left="993"/>
        <w:rPr>
          <w:sz w:val="24"/>
          <w:szCs w:val="24"/>
        </w:rPr>
      </w:pPr>
      <w:bookmarkStart w:id="353" w:name="_Toc309205505"/>
      <w:bookmarkStart w:id="354" w:name="_Toc309205506"/>
      <w:bookmarkStart w:id="355" w:name="_Toc309205507"/>
      <w:bookmarkStart w:id="356" w:name="_Toc309205508"/>
      <w:bookmarkStart w:id="357" w:name="_Toc309205509"/>
      <w:bookmarkStart w:id="358" w:name="_Toc309205510"/>
      <w:bookmarkStart w:id="359" w:name="_Toc309205511"/>
      <w:bookmarkStart w:id="360" w:name="_Toc309205512"/>
      <w:bookmarkStart w:id="361" w:name="_Toc309205513"/>
      <w:bookmarkStart w:id="362" w:name="_Toc284496723"/>
      <w:bookmarkStart w:id="363" w:name="_Ref284516050"/>
      <w:bookmarkStart w:id="364" w:name="_Toc293074455"/>
      <w:bookmarkStart w:id="365" w:name="_Toc297646380"/>
      <w:bookmarkStart w:id="366" w:name="_Toc300049727"/>
      <w:bookmarkStart w:id="367" w:name="_Toc309205514"/>
      <w:bookmarkStart w:id="368" w:name="_Ref396470130"/>
      <w:bookmarkStart w:id="369" w:name="_Toc98421398"/>
      <w:bookmarkEnd w:id="351"/>
      <w:bookmarkEnd w:id="353"/>
      <w:bookmarkEnd w:id="354"/>
      <w:bookmarkEnd w:id="355"/>
      <w:bookmarkEnd w:id="356"/>
      <w:bookmarkEnd w:id="357"/>
      <w:bookmarkEnd w:id="358"/>
      <w:bookmarkEnd w:id="359"/>
      <w:bookmarkEnd w:id="360"/>
      <w:bookmarkEnd w:id="361"/>
      <w:r w:rsidRPr="0042617A">
        <w:rPr>
          <w:sz w:val="24"/>
          <w:szCs w:val="24"/>
        </w:rPr>
        <w:t>Subtiek</w:t>
      </w:r>
      <w:r w:rsidR="00F467EC" w:rsidRPr="0042617A">
        <w:rPr>
          <w:sz w:val="24"/>
          <w:szCs w:val="24"/>
        </w:rPr>
        <w:t>ėjai</w:t>
      </w:r>
      <w:bookmarkEnd w:id="362"/>
      <w:bookmarkEnd w:id="363"/>
      <w:bookmarkEnd w:id="364"/>
      <w:bookmarkEnd w:id="365"/>
      <w:bookmarkEnd w:id="366"/>
      <w:bookmarkEnd w:id="367"/>
      <w:bookmarkEnd w:id="368"/>
      <w:bookmarkEnd w:id="369"/>
    </w:p>
    <w:p w14:paraId="61899AAF" w14:textId="69B44DCB" w:rsidR="00F467EC" w:rsidRPr="0042617A" w:rsidRDefault="00F467EC" w:rsidP="0002468D">
      <w:pPr>
        <w:pStyle w:val="paragrafai"/>
        <w:ind w:left="1134" w:hanging="567"/>
        <w:rPr>
          <w:sz w:val="24"/>
          <w:szCs w:val="24"/>
        </w:rPr>
      </w:pPr>
      <w:bookmarkStart w:id="370" w:name="_Ref299638837"/>
      <w:bookmarkStart w:id="371" w:name="_Ref396470572"/>
      <w:bookmarkStart w:id="372" w:name="_Ref283299143"/>
      <w:bookmarkStart w:id="373" w:name="_Toc284496724"/>
      <w:r w:rsidRPr="00DA3AAE">
        <w:rPr>
          <w:sz w:val="24"/>
          <w:szCs w:val="24"/>
        </w:rPr>
        <w:t xml:space="preserve">Darbų atlikimui ir </w:t>
      </w:r>
      <w:r w:rsidRPr="0042617A">
        <w:rPr>
          <w:sz w:val="24"/>
          <w:szCs w:val="24"/>
        </w:rPr>
        <w:t xml:space="preserve"> Paslaugų teikimui, išskyrus </w:t>
      </w:r>
      <w:r w:rsidR="00254762" w:rsidRPr="00F7104F">
        <w:rPr>
          <w:sz w:val="24"/>
          <w:szCs w:val="24"/>
        </w:rPr>
        <w:t>Sutarties</w:t>
      </w:r>
      <w:r w:rsidR="00254762" w:rsidRPr="00DA3AAE">
        <w:rPr>
          <w:sz w:val="24"/>
          <w:szCs w:val="24"/>
        </w:rPr>
        <w:t xml:space="preserve"> </w:t>
      </w:r>
      <w:r w:rsidR="00861011" w:rsidRPr="00DA3AAE">
        <w:rPr>
          <w:sz w:val="24"/>
          <w:szCs w:val="24"/>
        </w:rPr>
        <w:fldChar w:fldCharType="begin"/>
      </w:r>
      <w:r w:rsidR="00861011" w:rsidRPr="00F7104F">
        <w:rPr>
          <w:sz w:val="24"/>
          <w:szCs w:val="24"/>
        </w:rPr>
        <w:instrText xml:space="preserve"> REF _Ref406570617 \r \h </w:instrText>
      </w:r>
      <w:r w:rsidR="002D5DCF" w:rsidRPr="00DA3AAE">
        <w:rPr>
          <w:sz w:val="24"/>
          <w:szCs w:val="24"/>
        </w:rPr>
        <w:instrText xml:space="preserve"> \* MERGEFORMAT </w:instrText>
      </w:r>
      <w:r w:rsidR="00861011" w:rsidRPr="00DA3AAE">
        <w:rPr>
          <w:sz w:val="24"/>
          <w:szCs w:val="24"/>
        </w:rPr>
      </w:r>
      <w:r w:rsidR="00861011" w:rsidRPr="00DA3AAE">
        <w:rPr>
          <w:sz w:val="24"/>
          <w:szCs w:val="24"/>
        </w:rPr>
        <w:fldChar w:fldCharType="separate"/>
      </w:r>
      <w:r w:rsidR="00B87438">
        <w:rPr>
          <w:sz w:val="24"/>
          <w:szCs w:val="24"/>
        </w:rPr>
        <w:t>18.6</w:t>
      </w:r>
      <w:r w:rsidR="00861011" w:rsidRPr="00DA3AAE">
        <w:rPr>
          <w:sz w:val="24"/>
          <w:szCs w:val="24"/>
        </w:rPr>
        <w:fldChar w:fldCharType="end"/>
      </w:r>
      <w:r w:rsidR="004B4FBA" w:rsidRPr="0042617A">
        <w:rPr>
          <w:sz w:val="24"/>
          <w:szCs w:val="24"/>
        </w:rPr>
        <w:t xml:space="preserve"> </w:t>
      </w:r>
      <w:r w:rsidRPr="0042617A">
        <w:rPr>
          <w:sz w:val="24"/>
          <w:szCs w:val="24"/>
        </w:rPr>
        <w:t xml:space="preserve">punkte nurodytą atvejį, Privatus subjektas </w:t>
      </w:r>
      <w:r w:rsidR="00D91152" w:rsidRPr="0042617A">
        <w:rPr>
          <w:sz w:val="24"/>
          <w:szCs w:val="24"/>
        </w:rPr>
        <w:t>savo sąskaita (t.</w:t>
      </w:r>
      <w:r w:rsidR="0064536B" w:rsidRPr="0042617A">
        <w:rPr>
          <w:sz w:val="24"/>
          <w:szCs w:val="24"/>
        </w:rPr>
        <w:t xml:space="preserve"> </w:t>
      </w:r>
      <w:r w:rsidR="00D91152" w:rsidRPr="0042617A">
        <w:rPr>
          <w:sz w:val="24"/>
          <w:szCs w:val="24"/>
        </w:rPr>
        <w:t xml:space="preserve">y. vien dėl to nedidinant Metinio atlyginimo), rizika ir atsakomybe </w:t>
      </w:r>
      <w:r w:rsidRPr="0042617A">
        <w:rPr>
          <w:sz w:val="24"/>
          <w:szCs w:val="24"/>
        </w:rPr>
        <w:t xml:space="preserve">gali pasitelkti tik </w:t>
      </w:r>
      <w:r w:rsidR="00E95A03" w:rsidRPr="0042617A">
        <w:rPr>
          <w:sz w:val="24"/>
          <w:szCs w:val="24"/>
        </w:rPr>
        <w:t>Subtiek</w:t>
      </w:r>
      <w:r w:rsidRPr="0042617A">
        <w:rPr>
          <w:sz w:val="24"/>
          <w:szCs w:val="24"/>
        </w:rPr>
        <w:t>ėjus</w:t>
      </w:r>
      <w:r w:rsidR="009D47D2">
        <w:rPr>
          <w:sz w:val="24"/>
          <w:szCs w:val="24"/>
        </w:rPr>
        <w:t xml:space="preserve"> ar kitus ūkio subjektus</w:t>
      </w:r>
      <w:r w:rsidR="00C35738">
        <w:rPr>
          <w:sz w:val="24"/>
          <w:szCs w:val="24"/>
        </w:rPr>
        <w:t xml:space="preserve">, kurie atitinka Sutarties </w:t>
      </w:r>
      <w:r w:rsidRPr="00C92AF3">
        <w:rPr>
          <w:sz w:val="24"/>
          <w:szCs w:val="24"/>
        </w:rPr>
        <w:lastRenderedPageBreak/>
        <w:fldChar w:fldCharType="begin"/>
      </w:r>
      <w:r w:rsidRPr="0042617A">
        <w:rPr>
          <w:sz w:val="24"/>
          <w:szCs w:val="24"/>
        </w:rPr>
        <w:instrText xml:space="preserve"> REF _Ref294008692 \r \h </w:instrText>
      </w:r>
      <w:r w:rsidR="002D5DCF"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1</w:t>
      </w:r>
      <w:r w:rsidRPr="00C92AF3">
        <w:rPr>
          <w:sz w:val="24"/>
          <w:szCs w:val="24"/>
        </w:rPr>
        <w:fldChar w:fldCharType="end"/>
      </w:r>
      <w:r w:rsidRPr="0042617A">
        <w:rPr>
          <w:sz w:val="24"/>
          <w:szCs w:val="24"/>
        </w:rPr>
        <w:t> priede pateikiam</w:t>
      </w:r>
      <w:r w:rsidR="007244CA" w:rsidRPr="0042617A">
        <w:rPr>
          <w:sz w:val="24"/>
          <w:szCs w:val="24"/>
        </w:rPr>
        <w:t>ose</w:t>
      </w:r>
      <w:r w:rsidRPr="0042617A">
        <w:rPr>
          <w:sz w:val="24"/>
          <w:szCs w:val="24"/>
        </w:rPr>
        <w:t xml:space="preserve"> </w:t>
      </w:r>
      <w:r w:rsidR="00F7104F">
        <w:rPr>
          <w:sz w:val="24"/>
          <w:szCs w:val="24"/>
        </w:rPr>
        <w:t>S</w:t>
      </w:r>
      <w:r w:rsidRPr="0042617A">
        <w:rPr>
          <w:sz w:val="24"/>
          <w:szCs w:val="24"/>
        </w:rPr>
        <w:t>ąlyg</w:t>
      </w:r>
      <w:r w:rsidR="007244CA" w:rsidRPr="0042617A">
        <w:rPr>
          <w:sz w:val="24"/>
          <w:szCs w:val="24"/>
        </w:rPr>
        <w:t>ose</w:t>
      </w:r>
      <w:r w:rsidRPr="0042617A">
        <w:rPr>
          <w:sz w:val="24"/>
          <w:szCs w:val="24"/>
        </w:rPr>
        <w:t xml:space="preserve"> </w:t>
      </w:r>
      <w:r w:rsidR="00B67523" w:rsidRPr="0042617A">
        <w:rPr>
          <w:sz w:val="24"/>
          <w:szCs w:val="24"/>
        </w:rPr>
        <w:t xml:space="preserve"> atitinkamiems </w:t>
      </w:r>
      <w:r w:rsidR="00E95A03" w:rsidRPr="0042617A">
        <w:rPr>
          <w:sz w:val="24"/>
          <w:szCs w:val="24"/>
        </w:rPr>
        <w:t>Subtiek</w:t>
      </w:r>
      <w:r w:rsidRPr="0042617A">
        <w:rPr>
          <w:sz w:val="24"/>
          <w:szCs w:val="24"/>
        </w:rPr>
        <w:t xml:space="preserve">ėjams keliamus kvalifikacijos reikalavimus ir </w:t>
      </w:r>
      <w:r w:rsidR="00B67523" w:rsidRPr="0042617A">
        <w:rPr>
          <w:sz w:val="24"/>
          <w:szCs w:val="24"/>
        </w:rPr>
        <w:t xml:space="preserve">tik </w:t>
      </w:r>
      <w:r w:rsidRPr="0042617A">
        <w:rPr>
          <w:sz w:val="24"/>
          <w:szCs w:val="24"/>
        </w:rPr>
        <w:t xml:space="preserve">gavus išankstinį </w:t>
      </w:r>
      <w:r w:rsidR="00B67523" w:rsidRPr="0042617A">
        <w:rPr>
          <w:sz w:val="24"/>
          <w:szCs w:val="24"/>
        </w:rPr>
        <w:t xml:space="preserve">rašytinį </w:t>
      </w:r>
      <w:r w:rsidRPr="0042617A">
        <w:rPr>
          <w:sz w:val="24"/>
          <w:szCs w:val="24"/>
        </w:rPr>
        <w:t>Valdžios subjekto sutikimą, kurio Valdžios subjektas negali nepagrįstai atsisakyti išduoti.</w:t>
      </w:r>
      <w:bookmarkEnd w:id="370"/>
      <w:bookmarkEnd w:id="371"/>
      <w:r w:rsidR="00D91152" w:rsidRPr="0042617A">
        <w:rPr>
          <w:sz w:val="24"/>
          <w:szCs w:val="24"/>
        </w:rPr>
        <w:t xml:space="preserve"> Nurodytas Valdžios subjekto sutikimas nereikalingas</w:t>
      </w:r>
      <w:r w:rsidR="00F7104F">
        <w:rPr>
          <w:sz w:val="24"/>
          <w:szCs w:val="24"/>
        </w:rPr>
        <w:t xml:space="preserve"> Sutarties</w:t>
      </w:r>
      <w:r w:rsidR="00D91152" w:rsidRPr="0042617A">
        <w:rPr>
          <w:sz w:val="24"/>
          <w:szCs w:val="24"/>
        </w:rPr>
        <w:t xml:space="preserve"> </w:t>
      </w:r>
      <w:r w:rsidR="00D91152" w:rsidRPr="00C92AF3">
        <w:rPr>
          <w:sz w:val="24"/>
          <w:szCs w:val="24"/>
        </w:rPr>
        <w:fldChar w:fldCharType="begin"/>
      </w:r>
      <w:r w:rsidR="00D91152" w:rsidRPr="0042617A">
        <w:rPr>
          <w:sz w:val="24"/>
          <w:szCs w:val="24"/>
        </w:rPr>
        <w:instrText xml:space="preserve"> REF _Ref406570617 \r \h </w:instrText>
      </w:r>
      <w:r w:rsidR="002D5DCF" w:rsidRPr="0042617A">
        <w:rPr>
          <w:sz w:val="24"/>
          <w:szCs w:val="24"/>
        </w:rPr>
        <w:instrText xml:space="preserve"> \* MERGEFORMAT </w:instrText>
      </w:r>
      <w:r w:rsidR="00D91152" w:rsidRPr="00C92AF3">
        <w:rPr>
          <w:sz w:val="24"/>
          <w:szCs w:val="24"/>
        </w:rPr>
      </w:r>
      <w:r w:rsidR="00D91152" w:rsidRPr="00C92AF3">
        <w:rPr>
          <w:sz w:val="24"/>
          <w:szCs w:val="24"/>
        </w:rPr>
        <w:fldChar w:fldCharType="separate"/>
      </w:r>
      <w:r w:rsidR="00B87438">
        <w:rPr>
          <w:sz w:val="24"/>
          <w:szCs w:val="24"/>
        </w:rPr>
        <w:t>18.6</w:t>
      </w:r>
      <w:r w:rsidR="00D91152" w:rsidRPr="00C92AF3">
        <w:rPr>
          <w:sz w:val="24"/>
          <w:szCs w:val="24"/>
        </w:rPr>
        <w:fldChar w:fldCharType="end"/>
      </w:r>
      <w:r w:rsidR="00D91152" w:rsidRPr="0042617A">
        <w:rPr>
          <w:sz w:val="24"/>
          <w:szCs w:val="24"/>
        </w:rPr>
        <w:t xml:space="preserve"> punkte nurodytu atveju, taip pat dėl Subtiekėjų</w:t>
      </w:r>
      <w:r w:rsidR="00AF0827">
        <w:rPr>
          <w:sz w:val="24"/>
          <w:szCs w:val="24"/>
        </w:rPr>
        <w:t xml:space="preserve"> ar kitų ūkio subjektų</w:t>
      </w:r>
      <w:r w:rsidR="00D91152" w:rsidRPr="0042617A">
        <w:rPr>
          <w:sz w:val="24"/>
          <w:szCs w:val="24"/>
        </w:rPr>
        <w:t xml:space="preserve">, kurie buvo įvardinti Investuotojo </w:t>
      </w:r>
      <w:r w:rsidR="00F7104F">
        <w:rPr>
          <w:sz w:val="24"/>
          <w:szCs w:val="24"/>
        </w:rPr>
        <w:t>P</w:t>
      </w:r>
      <w:r w:rsidR="00D91152" w:rsidRPr="0042617A">
        <w:rPr>
          <w:sz w:val="24"/>
          <w:szCs w:val="24"/>
        </w:rPr>
        <w:t>asiūlyme.</w:t>
      </w:r>
    </w:p>
    <w:p w14:paraId="770015F9" w14:textId="77777777" w:rsidR="00F467EC" w:rsidRPr="00A27A3B" w:rsidRDefault="00E95A03" w:rsidP="0002468D">
      <w:pPr>
        <w:pStyle w:val="paragrafai"/>
        <w:ind w:left="1134" w:hanging="567"/>
        <w:rPr>
          <w:sz w:val="24"/>
          <w:szCs w:val="24"/>
        </w:rPr>
      </w:pPr>
      <w:r w:rsidRPr="00A37A4C">
        <w:rPr>
          <w:sz w:val="24"/>
          <w:szCs w:val="24"/>
        </w:rPr>
        <w:t>Subtiek</w:t>
      </w:r>
      <w:r w:rsidR="00F467EC" w:rsidRPr="00A37A4C">
        <w:rPr>
          <w:sz w:val="24"/>
          <w:szCs w:val="24"/>
        </w:rPr>
        <w:t>ėjai</w:t>
      </w:r>
      <w:r w:rsidR="00F7104F" w:rsidRPr="00A37A4C">
        <w:rPr>
          <w:sz w:val="24"/>
          <w:szCs w:val="24"/>
        </w:rPr>
        <w:t xml:space="preserve"> </w:t>
      </w:r>
      <w:r w:rsidR="002B1BC6" w:rsidRPr="00A37A4C">
        <w:rPr>
          <w:sz w:val="24"/>
          <w:szCs w:val="24"/>
        </w:rPr>
        <w:t>ar kiti ūkio subjektai</w:t>
      </w:r>
      <w:r w:rsidR="00EE0623">
        <w:rPr>
          <w:sz w:val="24"/>
          <w:szCs w:val="24"/>
        </w:rPr>
        <w:t>,</w:t>
      </w:r>
      <w:r w:rsidR="002B1BC6" w:rsidRPr="00A37A4C">
        <w:rPr>
          <w:sz w:val="24"/>
          <w:szCs w:val="24"/>
        </w:rPr>
        <w:t xml:space="preserve"> </w:t>
      </w:r>
      <w:r w:rsidR="00F7104F" w:rsidRPr="00A37A4C">
        <w:rPr>
          <w:sz w:val="24"/>
          <w:szCs w:val="24"/>
        </w:rPr>
        <w:t>atlikdami Darbus</w:t>
      </w:r>
      <w:r w:rsidR="00F467EC" w:rsidRPr="00A37A4C">
        <w:rPr>
          <w:sz w:val="24"/>
          <w:szCs w:val="24"/>
        </w:rPr>
        <w:t xml:space="preserve"> </w:t>
      </w:r>
      <w:r w:rsidR="00F7104F" w:rsidRPr="00A37A4C">
        <w:rPr>
          <w:sz w:val="24"/>
          <w:szCs w:val="24"/>
        </w:rPr>
        <w:t xml:space="preserve">ar </w:t>
      </w:r>
      <w:r w:rsidR="00F467EC" w:rsidRPr="00A37A4C">
        <w:rPr>
          <w:sz w:val="24"/>
          <w:szCs w:val="24"/>
        </w:rPr>
        <w:t>teikdami Paslaugas privalo laikytis tokių pačių reikalavimų, kokie dėl atitinkamų</w:t>
      </w:r>
      <w:r w:rsidR="00F7104F" w:rsidRPr="00A27A3B">
        <w:rPr>
          <w:sz w:val="24"/>
          <w:szCs w:val="24"/>
        </w:rPr>
        <w:t xml:space="preserve"> Darbų ir</w:t>
      </w:r>
      <w:r w:rsidR="00F467EC" w:rsidRPr="00A27A3B">
        <w:rPr>
          <w:sz w:val="24"/>
          <w:szCs w:val="24"/>
        </w:rPr>
        <w:t xml:space="preserve"> Paslaugų pagal Sutartį keliami Privačiam subjektui.</w:t>
      </w:r>
    </w:p>
    <w:p w14:paraId="5957DF9A" w14:textId="77777777" w:rsidR="00F467EC" w:rsidRPr="00A37A4C" w:rsidRDefault="00E95A03" w:rsidP="0002468D">
      <w:pPr>
        <w:pStyle w:val="paragrafai"/>
        <w:ind w:left="1134" w:hanging="567"/>
        <w:rPr>
          <w:sz w:val="24"/>
          <w:szCs w:val="24"/>
        </w:rPr>
      </w:pPr>
      <w:r w:rsidRPr="002F7BFF">
        <w:rPr>
          <w:sz w:val="24"/>
          <w:szCs w:val="24"/>
        </w:rPr>
        <w:t>Subtiek</w:t>
      </w:r>
      <w:r w:rsidR="00F467EC" w:rsidRPr="002F7BFF">
        <w:rPr>
          <w:sz w:val="24"/>
          <w:szCs w:val="24"/>
        </w:rPr>
        <w:t xml:space="preserve">ėjai </w:t>
      </w:r>
      <w:r w:rsidR="00F7104F" w:rsidRPr="00A37A4C">
        <w:rPr>
          <w:sz w:val="24"/>
          <w:szCs w:val="24"/>
        </w:rPr>
        <w:t>ar ūkio subjektai, kurių pajėgumais Investuot</w:t>
      </w:r>
      <w:r w:rsidR="0074505D" w:rsidRPr="00A37A4C">
        <w:rPr>
          <w:sz w:val="24"/>
          <w:szCs w:val="24"/>
        </w:rPr>
        <w:t>o</w:t>
      </w:r>
      <w:r w:rsidR="00F7104F" w:rsidRPr="00A37A4C">
        <w:rPr>
          <w:sz w:val="24"/>
          <w:szCs w:val="24"/>
        </w:rPr>
        <w:t>jas rėmėsi P</w:t>
      </w:r>
      <w:r w:rsidR="00C35738">
        <w:rPr>
          <w:sz w:val="24"/>
          <w:szCs w:val="24"/>
        </w:rPr>
        <w:t>irkimo metu siekdamas atitikti S</w:t>
      </w:r>
      <w:r w:rsidR="00F7104F" w:rsidRPr="00A37A4C">
        <w:rPr>
          <w:sz w:val="24"/>
          <w:szCs w:val="24"/>
        </w:rPr>
        <w:t xml:space="preserve">ąlygose nustatytus reikalavimus, </w:t>
      </w:r>
      <w:r w:rsidR="00F467EC" w:rsidRPr="00A37A4C">
        <w:rPr>
          <w:sz w:val="24"/>
          <w:szCs w:val="24"/>
        </w:rPr>
        <w:t>gali būti pakeisti kitais ūkio subjektais, jeigu:</w:t>
      </w:r>
      <w:bookmarkEnd w:id="372"/>
      <w:bookmarkEnd w:id="373"/>
    </w:p>
    <w:p w14:paraId="1B29F163" w14:textId="77777777" w:rsidR="00F467EC" w:rsidRPr="0042617A" w:rsidRDefault="00F467EC" w:rsidP="00FC75DD">
      <w:pPr>
        <w:pStyle w:val="paragrafesraas"/>
        <w:tabs>
          <w:tab w:val="clear" w:pos="2989"/>
          <w:tab w:val="num" w:pos="2269"/>
        </w:tabs>
        <w:ind w:left="1560"/>
        <w:rPr>
          <w:sz w:val="24"/>
          <w:szCs w:val="24"/>
        </w:rPr>
      </w:pPr>
      <w:bookmarkStart w:id="374" w:name="_Ref445903357"/>
      <w:r w:rsidRPr="0042617A">
        <w:rPr>
          <w:sz w:val="24"/>
          <w:szCs w:val="24"/>
        </w:rPr>
        <w:t xml:space="preserve">keičiantys ūkio subjektai </w:t>
      </w:r>
      <w:r w:rsidRPr="0002468D">
        <w:rPr>
          <w:sz w:val="24"/>
          <w:szCs w:val="24"/>
        </w:rPr>
        <w:t>užtikrina neprastesnius išteklius</w:t>
      </w:r>
      <w:r w:rsidR="00114E35" w:rsidRPr="0002468D">
        <w:rPr>
          <w:sz w:val="24"/>
          <w:szCs w:val="24"/>
        </w:rPr>
        <w:t xml:space="preserve"> bei pajėgumus</w:t>
      </w:r>
      <w:r w:rsidRPr="0002468D">
        <w:rPr>
          <w:sz w:val="24"/>
          <w:szCs w:val="24"/>
        </w:rPr>
        <w:t xml:space="preserve"> nei keičiamų </w:t>
      </w:r>
      <w:r w:rsidR="00E95A03" w:rsidRPr="0002468D">
        <w:rPr>
          <w:sz w:val="24"/>
          <w:szCs w:val="24"/>
        </w:rPr>
        <w:t>Subtiek</w:t>
      </w:r>
      <w:r w:rsidRPr="0002468D">
        <w:rPr>
          <w:sz w:val="24"/>
          <w:szCs w:val="24"/>
        </w:rPr>
        <w:t>ėjų įsipareigoti suteikti ištekliai bei pajėgumai, reikalingi likusiai Sutarties daliai įvykdyti</w:t>
      </w:r>
      <w:r w:rsidR="00EE0623">
        <w:rPr>
          <w:sz w:val="24"/>
          <w:szCs w:val="24"/>
        </w:rPr>
        <w:t>,</w:t>
      </w:r>
      <w:r w:rsidRPr="0002468D">
        <w:rPr>
          <w:sz w:val="24"/>
          <w:szCs w:val="24"/>
        </w:rPr>
        <w:t xml:space="preserve"> ir </w:t>
      </w:r>
      <w:r w:rsidRPr="0042617A">
        <w:rPr>
          <w:sz w:val="24"/>
          <w:szCs w:val="24"/>
        </w:rPr>
        <w:t xml:space="preserve">atitinka Pirkimo sąlygose </w:t>
      </w:r>
      <w:r w:rsidR="0094354B" w:rsidRPr="0042617A">
        <w:rPr>
          <w:sz w:val="24"/>
          <w:szCs w:val="24"/>
        </w:rPr>
        <w:t xml:space="preserve">keičiamiems </w:t>
      </w:r>
      <w:r w:rsidR="00E95A03" w:rsidRPr="0042617A">
        <w:rPr>
          <w:sz w:val="24"/>
          <w:szCs w:val="24"/>
        </w:rPr>
        <w:t>Subtiek</w:t>
      </w:r>
      <w:r w:rsidRPr="0042617A">
        <w:rPr>
          <w:sz w:val="24"/>
          <w:szCs w:val="24"/>
        </w:rPr>
        <w:t>ėjams keliamus reikalavimus</w:t>
      </w:r>
      <w:r w:rsidR="00114172" w:rsidRPr="0042617A">
        <w:rPr>
          <w:sz w:val="24"/>
          <w:szCs w:val="24"/>
        </w:rPr>
        <w:t xml:space="preserve">, įskaitant ir kvalifikacijos reikalavimus, jeigu Pirkimo metu atitinkamų </w:t>
      </w:r>
      <w:r w:rsidR="00E95A03" w:rsidRPr="0042617A">
        <w:rPr>
          <w:sz w:val="24"/>
          <w:szCs w:val="24"/>
        </w:rPr>
        <w:t>Subtiek</w:t>
      </w:r>
      <w:r w:rsidR="00114172" w:rsidRPr="0042617A">
        <w:rPr>
          <w:sz w:val="24"/>
          <w:szCs w:val="24"/>
        </w:rPr>
        <w:t xml:space="preserve">ėjų kvalifikacija Investuotojas grindė savo atitikimą </w:t>
      </w:r>
      <w:r w:rsidR="00F7104F">
        <w:rPr>
          <w:sz w:val="24"/>
          <w:szCs w:val="24"/>
        </w:rPr>
        <w:t>S</w:t>
      </w:r>
      <w:r w:rsidR="00114172" w:rsidRPr="0042617A">
        <w:rPr>
          <w:sz w:val="24"/>
          <w:szCs w:val="24"/>
        </w:rPr>
        <w:t>ąlygose nustatytiems reikalavimams,</w:t>
      </w:r>
      <w:r w:rsidRPr="0042617A">
        <w:rPr>
          <w:sz w:val="24"/>
          <w:szCs w:val="24"/>
        </w:rPr>
        <w:t xml:space="preserve"> ir</w:t>
      </w:r>
      <w:bookmarkEnd w:id="374"/>
    </w:p>
    <w:p w14:paraId="331E1FA8" w14:textId="77777777" w:rsidR="00F467EC" w:rsidRPr="0042617A" w:rsidRDefault="00F467EC" w:rsidP="00FC75DD">
      <w:pPr>
        <w:pStyle w:val="paragrafesraas"/>
        <w:tabs>
          <w:tab w:val="clear" w:pos="2989"/>
          <w:tab w:val="num" w:pos="2269"/>
        </w:tabs>
        <w:ind w:left="1560"/>
        <w:rPr>
          <w:sz w:val="24"/>
          <w:szCs w:val="24"/>
        </w:rPr>
      </w:pPr>
      <w:r w:rsidRPr="0042617A">
        <w:rPr>
          <w:sz w:val="24"/>
          <w:szCs w:val="24"/>
        </w:rPr>
        <w:t>Privatus subjektas gauna išankstinį raštišką Valdžios subjekto sutikimą, kuris negali būti nepagrįstai neduodamas.</w:t>
      </w:r>
    </w:p>
    <w:p w14:paraId="25B14ED1" w14:textId="77777777" w:rsidR="00F7104F" w:rsidRPr="007062DF" w:rsidRDefault="00F7104F" w:rsidP="0002468D">
      <w:pPr>
        <w:pStyle w:val="paragrafai"/>
        <w:ind w:left="1134" w:hanging="567"/>
        <w:rPr>
          <w:sz w:val="24"/>
          <w:szCs w:val="24"/>
        </w:rPr>
      </w:pPr>
      <w:bookmarkStart w:id="375" w:name="_Ref137343286"/>
      <w:bookmarkStart w:id="376" w:name="_Toc284496725"/>
      <w:r>
        <w:t xml:space="preserve"> </w:t>
      </w:r>
      <w:r w:rsidRPr="007062DF">
        <w:rPr>
          <w:sz w:val="24"/>
          <w:szCs w:val="24"/>
        </w:rPr>
        <w:t>Privatus subjektas gali nutraukti ar bet kaip kitaip užbaigti sutartį su Subtiekėju ar ūkio subjektu, kurio pajėgumais Investuotojas rėmėsi Pirkimo metu siekdamas atitikti Sąlygose nustatytus kvalifikacijos reikalavimus (t. y. atsisakyti įsigyti Darbus ar Paslaugas iš Subtiekėjo ar ūkio subjekto) ir vykdyti Darbus ar teikti Paslaugas pats tik jeigu Privatus subjektas tuo momentu pats atitinka atitinkamiems Sąlygose nurodytiems kvalifikacijos reikalavimams. Tokiu atveju Darbų atlikimui ar Paslaugų teikimui Privatus subjektas turi gauti Valdžios subjekto sutikimą</w:t>
      </w:r>
      <w:r w:rsidR="0074505D" w:rsidRPr="00C00910">
        <w:rPr>
          <w:sz w:val="24"/>
          <w:szCs w:val="24"/>
        </w:rPr>
        <w:t>, kuris negali būti nepagrįstai neduodamas</w:t>
      </w:r>
      <w:r w:rsidRPr="007062DF">
        <w:rPr>
          <w:sz w:val="24"/>
          <w:szCs w:val="24"/>
        </w:rPr>
        <w:t>.</w:t>
      </w:r>
    </w:p>
    <w:p w14:paraId="1E297927" w14:textId="77777777" w:rsidR="00F467EC" w:rsidRPr="0042617A" w:rsidRDefault="00F467EC" w:rsidP="0002468D">
      <w:pPr>
        <w:pStyle w:val="paragrafai"/>
        <w:ind w:left="1134" w:hanging="567"/>
        <w:rPr>
          <w:sz w:val="24"/>
          <w:szCs w:val="24"/>
        </w:rPr>
      </w:pPr>
      <w:r w:rsidRPr="0042617A">
        <w:rPr>
          <w:sz w:val="24"/>
          <w:szCs w:val="24"/>
        </w:rPr>
        <w:t xml:space="preserve">Sudaręs sutartį su </w:t>
      </w:r>
      <w:r w:rsidR="00E95A03" w:rsidRPr="0042617A">
        <w:rPr>
          <w:sz w:val="24"/>
          <w:szCs w:val="24"/>
        </w:rPr>
        <w:t>Subtiek</w:t>
      </w:r>
      <w:r w:rsidRPr="0042617A">
        <w:rPr>
          <w:sz w:val="24"/>
          <w:szCs w:val="24"/>
        </w:rPr>
        <w:t>ėju, Privatus subjektas ne vėliau kaip per</w:t>
      </w:r>
      <w:r w:rsidR="00F7104F">
        <w:rPr>
          <w:sz w:val="24"/>
          <w:szCs w:val="24"/>
        </w:rPr>
        <w:t xml:space="preserve"> 5 (penkias) dienas</w:t>
      </w:r>
      <w:r w:rsidRPr="0042617A">
        <w:rPr>
          <w:sz w:val="24"/>
          <w:szCs w:val="24"/>
        </w:rPr>
        <w:t xml:space="preserve"> jos sudarymo sutarties kopiją pateikia Valdžios subjektui.</w:t>
      </w:r>
      <w:bookmarkEnd w:id="375"/>
      <w:bookmarkEnd w:id="376"/>
    </w:p>
    <w:p w14:paraId="38197CC0" w14:textId="3A7CBE94" w:rsidR="00F467EC" w:rsidRPr="00CB01D8" w:rsidRDefault="00F467EC" w:rsidP="0002468D">
      <w:pPr>
        <w:pStyle w:val="paragrafai"/>
        <w:ind w:left="1134" w:hanging="567"/>
        <w:rPr>
          <w:sz w:val="24"/>
          <w:szCs w:val="24"/>
        </w:rPr>
      </w:pPr>
      <w:bookmarkStart w:id="377" w:name="_Ref292963407"/>
      <w:bookmarkStart w:id="378" w:name="_Ref406570617"/>
      <w:r w:rsidRPr="0042617A">
        <w:rPr>
          <w:sz w:val="24"/>
          <w:szCs w:val="24"/>
        </w:rPr>
        <w:t xml:space="preserve">Neatsižvelgiant į </w:t>
      </w:r>
      <w:r w:rsidR="003E67E7" w:rsidRPr="0042617A">
        <w:rPr>
          <w:sz w:val="24"/>
          <w:szCs w:val="24"/>
        </w:rPr>
        <w:t xml:space="preserve">Sutarties </w:t>
      </w:r>
      <w:r w:rsidRPr="00C92AF3">
        <w:rPr>
          <w:sz w:val="24"/>
          <w:szCs w:val="24"/>
        </w:rPr>
        <w:fldChar w:fldCharType="begin"/>
      </w:r>
      <w:r w:rsidRPr="0042617A">
        <w:rPr>
          <w:sz w:val="24"/>
          <w:szCs w:val="24"/>
        </w:rPr>
        <w:instrText xml:space="preserve"> REF _Ref396470572 \r \h </w:instrText>
      </w:r>
      <w:r w:rsidR="002D5DCF"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18.1</w:t>
      </w:r>
      <w:r w:rsidRPr="00C92AF3">
        <w:rPr>
          <w:sz w:val="24"/>
          <w:szCs w:val="24"/>
        </w:rPr>
        <w:fldChar w:fldCharType="end"/>
      </w:r>
      <w:r w:rsidRPr="0042617A">
        <w:rPr>
          <w:sz w:val="24"/>
          <w:szCs w:val="24"/>
        </w:rPr>
        <w:t xml:space="preserve"> punktą, Privatus subjektas turi teisę pasitelkti naują </w:t>
      </w:r>
      <w:r w:rsidR="00E95A03" w:rsidRPr="0042617A">
        <w:rPr>
          <w:sz w:val="24"/>
          <w:szCs w:val="24"/>
        </w:rPr>
        <w:t>Subtiek</w:t>
      </w:r>
      <w:r w:rsidRPr="0042617A">
        <w:rPr>
          <w:sz w:val="24"/>
          <w:szCs w:val="24"/>
        </w:rPr>
        <w:t>ėją</w:t>
      </w:r>
      <w:r w:rsidR="00F7104F">
        <w:rPr>
          <w:sz w:val="24"/>
          <w:szCs w:val="24"/>
        </w:rPr>
        <w:t xml:space="preserve"> ar ūkio subjektą</w:t>
      </w:r>
      <w:r w:rsidR="00292206" w:rsidRPr="0042617A">
        <w:rPr>
          <w:sz w:val="24"/>
          <w:szCs w:val="24"/>
        </w:rPr>
        <w:t xml:space="preserve"> </w:t>
      </w:r>
      <w:r w:rsidRPr="0042617A">
        <w:rPr>
          <w:sz w:val="24"/>
          <w:szCs w:val="24"/>
        </w:rPr>
        <w:t>ir be Valdžios subjekto išankstinio raštiško sutikimo</w:t>
      </w:r>
      <w:bookmarkEnd w:id="377"/>
      <w:r w:rsidRPr="0042617A">
        <w:rPr>
          <w:sz w:val="24"/>
          <w:szCs w:val="24"/>
        </w:rPr>
        <w:t xml:space="preserve">, </w:t>
      </w:r>
      <w:r w:rsidR="00406C7D" w:rsidRPr="0042617A">
        <w:rPr>
          <w:sz w:val="24"/>
          <w:szCs w:val="24"/>
        </w:rPr>
        <w:t xml:space="preserve">(išskyrus </w:t>
      </w:r>
      <w:r w:rsidR="00F233B7" w:rsidRPr="0042617A">
        <w:rPr>
          <w:sz w:val="24"/>
          <w:szCs w:val="24"/>
        </w:rPr>
        <w:t>Sutarties</w:t>
      </w:r>
      <w:r w:rsidR="00F7104F">
        <w:rPr>
          <w:sz w:val="24"/>
          <w:szCs w:val="24"/>
        </w:rPr>
        <w:t xml:space="preserve"> </w:t>
      </w:r>
      <w:r w:rsidR="00F7104F">
        <w:rPr>
          <w:sz w:val="24"/>
          <w:szCs w:val="24"/>
        </w:rPr>
        <w:fldChar w:fldCharType="begin"/>
      </w:r>
      <w:r w:rsidR="00F7104F">
        <w:rPr>
          <w:sz w:val="24"/>
          <w:szCs w:val="24"/>
        </w:rPr>
        <w:instrText xml:space="preserve"> REF _Ref485902045 \r \h </w:instrText>
      </w:r>
      <w:r w:rsidR="0002468D">
        <w:rPr>
          <w:sz w:val="24"/>
          <w:szCs w:val="24"/>
        </w:rPr>
        <w:instrText xml:space="preserve"> \* MERGEFORMAT </w:instrText>
      </w:r>
      <w:r w:rsidR="00F7104F">
        <w:rPr>
          <w:sz w:val="24"/>
          <w:szCs w:val="24"/>
        </w:rPr>
      </w:r>
      <w:r w:rsidR="00F7104F">
        <w:rPr>
          <w:sz w:val="24"/>
          <w:szCs w:val="24"/>
        </w:rPr>
        <w:fldChar w:fldCharType="separate"/>
      </w:r>
      <w:r w:rsidR="00B87438">
        <w:rPr>
          <w:sz w:val="24"/>
          <w:szCs w:val="24"/>
        </w:rPr>
        <w:t>19.2.4</w:t>
      </w:r>
      <w:r w:rsidR="00F7104F">
        <w:rPr>
          <w:sz w:val="24"/>
          <w:szCs w:val="24"/>
        </w:rPr>
        <w:fldChar w:fldCharType="end"/>
      </w:r>
      <w:r w:rsidR="00C35738">
        <w:rPr>
          <w:sz w:val="24"/>
          <w:szCs w:val="24"/>
        </w:rPr>
        <w:t xml:space="preserve"> ir</w:t>
      </w:r>
      <w:r w:rsidR="00F7104F">
        <w:rPr>
          <w:sz w:val="24"/>
          <w:szCs w:val="24"/>
        </w:rPr>
        <w:t xml:space="preserve"> </w:t>
      </w:r>
      <w:r w:rsidR="00F7104F">
        <w:rPr>
          <w:sz w:val="24"/>
          <w:szCs w:val="24"/>
        </w:rPr>
        <w:fldChar w:fldCharType="begin"/>
      </w:r>
      <w:r w:rsidR="00F7104F">
        <w:rPr>
          <w:sz w:val="24"/>
          <w:szCs w:val="24"/>
        </w:rPr>
        <w:instrText xml:space="preserve"> REF _Ref407621285 \r \h </w:instrText>
      </w:r>
      <w:r w:rsidR="0002468D">
        <w:rPr>
          <w:sz w:val="24"/>
          <w:szCs w:val="24"/>
        </w:rPr>
        <w:instrText xml:space="preserve"> \* MERGEFORMAT </w:instrText>
      </w:r>
      <w:r w:rsidR="00F7104F">
        <w:rPr>
          <w:sz w:val="24"/>
          <w:szCs w:val="24"/>
        </w:rPr>
      </w:r>
      <w:r w:rsidR="00F7104F">
        <w:rPr>
          <w:sz w:val="24"/>
          <w:szCs w:val="24"/>
        </w:rPr>
        <w:fldChar w:fldCharType="separate"/>
      </w:r>
      <w:r w:rsidR="00B87438">
        <w:rPr>
          <w:sz w:val="24"/>
          <w:szCs w:val="24"/>
        </w:rPr>
        <w:t>19.2.8</w:t>
      </w:r>
      <w:r w:rsidR="00F7104F">
        <w:rPr>
          <w:sz w:val="24"/>
          <w:szCs w:val="24"/>
        </w:rPr>
        <w:fldChar w:fldCharType="end"/>
      </w:r>
      <w:r w:rsidR="00F233B7" w:rsidRPr="0042617A">
        <w:rPr>
          <w:sz w:val="24"/>
          <w:szCs w:val="24"/>
        </w:rPr>
        <w:t xml:space="preserve"> </w:t>
      </w:r>
      <w:r w:rsidR="00406C7D" w:rsidRPr="0042617A">
        <w:rPr>
          <w:sz w:val="24"/>
          <w:szCs w:val="24"/>
        </w:rPr>
        <w:t>punkt</w:t>
      </w:r>
      <w:r w:rsidR="00F7104F">
        <w:rPr>
          <w:sz w:val="24"/>
          <w:szCs w:val="24"/>
        </w:rPr>
        <w:t>uose</w:t>
      </w:r>
      <w:r w:rsidR="00406C7D" w:rsidRPr="0042617A">
        <w:rPr>
          <w:sz w:val="24"/>
          <w:szCs w:val="24"/>
        </w:rPr>
        <w:t xml:space="preserve"> numatyt</w:t>
      </w:r>
      <w:r w:rsidR="00F7104F">
        <w:rPr>
          <w:sz w:val="24"/>
          <w:szCs w:val="24"/>
        </w:rPr>
        <w:t>us</w:t>
      </w:r>
      <w:r w:rsidR="00406C7D" w:rsidRPr="0042617A">
        <w:rPr>
          <w:sz w:val="24"/>
          <w:szCs w:val="24"/>
        </w:rPr>
        <w:t xml:space="preserve"> atvej</w:t>
      </w:r>
      <w:r w:rsidR="00F7104F">
        <w:rPr>
          <w:sz w:val="24"/>
          <w:szCs w:val="24"/>
        </w:rPr>
        <w:t>us</w:t>
      </w:r>
      <w:r w:rsidR="00406C7D" w:rsidRPr="0042617A">
        <w:rPr>
          <w:sz w:val="24"/>
          <w:szCs w:val="24"/>
        </w:rPr>
        <w:t xml:space="preserve">, kuomet toks sutikimas reikalingas), </w:t>
      </w:r>
      <w:r w:rsidRPr="0042617A">
        <w:rPr>
          <w:sz w:val="24"/>
          <w:szCs w:val="24"/>
        </w:rPr>
        <w:t xml:space="preserve">jeigu </w:t>
      </w:r>
      <w:r w:rsidR="00503105" w:rsidRPr="00503105">
        <w:rPr>
          <w:sz w:val="24"/>
          <w:szCs w:val="24"/>
        </w:rPr>
        <w:t>per kalendorinius metus</w:t>
      </w:r>
      <w:r w:rsidR="00503105">
        <w:rPr>
          <w:sz w:val="24"/>
          <w:szCs w:val="24"/>
        </w:rPr>
        <w:t xml:space="preserve"> </w:t>
      </w:r>
      <w:r w:rsidRPr="0042617A">
        <w:rPr>
          <w:sz w:val="24"/>
          <w:szCs w:val="24"/>
        </w:rPr>
        <w:t xml:space="preserve">tokio </w:t>
      </w:r>
      <w:r w:rsidR="00E95A03" w:rsidRPr="0042617A">
        <w:rPr>
          <w:sz w:val="24"/>
          <w:szCs w:val="24"/>
        </w:rPr>
        <w:t>Subtiek</w:t>
      </w:r>
      <w:r w:rsidRPr="0042617A">
        <w:rPr>
          <w:sz w:val="24"/>
          <w:szCs w:val="24"/>
        </w:rPr>
        <w:t>ėjo</w:t>
      </w:r>
      <w:r w:rsidR="00F7104F">
        <w:rPr>
          <w:sz w:val="24"/>
          <w:szCs w:val="24"/>
        </w:rPr>
        <w:t xml:space="preserve"> atliekamų Darbų bendra vertė neviršija</w:t>
      </w:r>
      <w:r w:rsidRPr="0042617A">
        <w:rPr>
          <w:sz w:val="24"/>
          <w:szCs w:val="24"/>
        </w:rPr>
        <w:t xml:space="preserve"> </w:t>
      </w:r>
      <w:r w:rsidR="008063F6" w:rsidRPr="00C208BD">
        <w:rPr>
          <w:sz w:val="24"/>
          <w:szCs w:val="24"/>
        </w:rPr>
        <w:t>7</w:t>
      </w:r>
      <w:r w:rsidR="00C35738" w:rsidRPr="00C208BD">
        <w:rPr>
          <w:sz w:val="24"/>
          <w:szCs w:val="24"/>
        </w:rPr>
        <w:t xml:space="preserve">0 000 </w:t>
      </w:r>
      <w:r w:rsidR="00CB01D8" w:rsidRPr="00C208BD">
        <w:rPr>
          <w:sz w:val="24"/>
          <w:szCs w:val="24"/>
        </w:rPr>
        <w:t xml:space="preserve">Eur </w:t>
      </w:r>
      <w:r w:rsidR="00C35738" w:rsidRPr="00C208BD">
        <w:rPr>
          <w:sz w:val="24"/>
          <w:szCs w:val="24"/>
        </w:rPr>
        <w:t>(</w:t>
      </w:r>
      <w:r w:rsidR="008063F6" w:rsidRPr="00C208BD">
        <w:rPr>
          <w:sz w:val="24"/>
          <w:szCs w:val="24"/>
        </w:rPr>
        <w:t>septynias</w:t>
      </w:r>
      <w:r w:rsidR="00C35738" w:rsidRPr="00C208BD">
        <w:rPr>
          <w:sz w:val="24"/>
          <w:szCs w:val="24"/>
        </w:rPr>
        <w:t>de</w:t>
      </w:r>
      <w:r w:rsidR="00CB01D8" w:rsidRPr="00C208BD">
        <w:rPr>
          <w:sz w:val="24"/>
          <w:szCs w:val="24"/>
        </w:rPr>
        <w:t>š</w:t>
      </w:r>
      <w:r w:rsidR="00C35738" w:rsidRPr="00C208BD">
        <w:rPr>
          <w:sz w:val="24"/>
          <w:szCs w:val="24"/>
        </w:rPr>
        <w:t>imt tūkstančių</w:t>
      </w:r>
      <w:r w:rsidR="00CB01D8" w:rsidRPr="00C208BD">
        <w:rPr>
          <w:sz w:val="24"/>
          <w:szCs w:val="24"/>
        </w:rPr>
        <w:t xml:space="preserve"> eurų</w:t>
      </w:r>
      <w:r w:rsidR="00C35738" w:rsidRPr="00C208BD">
        <w:rPr>
          <w:sz w:val="24"/>
          <w:szCs w:val="24"/>
        </w:rPr>
        <w:t xml:space="preserve">) </w:t>
      </w:r>
      <w:r w:rsidR="00F7104F" w:rsidRPr="00C208BD">
        <w:rPr>
          <w:sz w:val="24"/>
          <w:szCs w:val="24"/>
        </w:rPr>
        <w:t xml:space="preserve">be PVM sumos  arba </w:t>
      </w:r>
      <w:r w:rsidRPr="00C208BD">
        <w:rPr>
          <w:sz w:val="24"/>
          <w:szCs w:val="24"/>
        </w:rPr>
        <w:t xml:space="preserve">teikiamų Paslaugų bendra vertė neviršija </w:t>
      </w:r>
      <w:r w:rsidR="00CB01D8" w:rsidRPr="00C208BD">
        <w:rPr>
          <w:sz w:val="24"/>
          <w:szCs w:val="24"/>
        </w:rPr>
        <w:t>1</w:t>
      </w:r>
      <w:r w:rsidR="008063F6" w:rsidRPr="00C208BD">
        <w:rPr>
          <w:sz w:val="24"/>
          <w:szCs w:val="24"/>
        </w:rPr>
        <w:t>5</w:t>
      </w:r>
      <w:r w:rsidR="00CB01D8" w:rsidRPr="00C208BD">
        <w:rPr>
          <w:sz w:val="24"/>
          <w:szCs w:val="24"/>
        </w:rPr>
        <w:t> 000 Eur (</w:t>
      </w:r>
      <w:r w:rsidR="008063F6" w:rsidRPr="00C208BD">
        <w:rPr>
          <w:sz w:val="24"/>
          <w:szCs w:val="24"/>
        </w:rPr>
        <w:t>penkiolika</w:t>
      </w:r>
      <w:r w:rsidR="00CB01D8" w:rsidRPr="00C208BD">
        <w:rPr>
          <w:sz w:val="24"/>
          <w:szCs w:val="24"/>
        </w:rPr>
        <w:t xml:space="preserve"> tūkstančių eurų)</w:t>
      </w:r>
      <w:r w:rsidR="008063F6" w:rsidRPr="00C208BD">
        <w:rPr>
          <w:sz w:val="24"/>
          <w:szCs w:val="24"/>
        </w:rPr>
        <w:t xml:space="preserve"> sumos per kalendorinius metus</w:t>
      </w:r>
      <w:r w:rsidR="00F7104F" w:rsidRPr="00C208BD">
        <w:rPr>
          <w:sz w:val="24"/>
          <w:szCs w:val="24"/>
        </w:rPr>
        <w:t>, be</w:t>
      </w:r>
      <w:r w:rsidR="00F7104F" w:rsidRPr="00CB01D8">
        <w:rPr>
          <w:sz w:val="24"/>
          <w:szCs w:val="24"/>
        </w:rPr>
        <w:t xml:space="preserve"> PVM</w:t>
      </w:r>
      <w:r w:rsidR="00A37A4C" w:rsidRPr="00CB01D8">
        <w:rPr>
          <w:sz w:val="24"/>
          <w:szCs w:val="24"/>
        </w:rPr>
        <w:t xml:space="preserve"> </w:t>
      </w:r>
      <w:r w:rsidRPr="00CB01D8">
        <w:rPr>
          <w:sz w:val="24"/>
          <w:szCs w:val="24"/>
        </w:rPr>
        <w:t>sumos.</w:t>
      </w:r>
      <w:bookmarkEnd w:id="378"/>
    </w:p>
    <w:p w14:paraId="44D39257" w14:textId="3922CF42" w:rsidR="00F467EC" w:rsidRPr="00F7104F" w:rsidRDefault="00C00910" w:rsidP="0002468D">
      <w:pPr>
        <w:pStyle w:val="paragrafai"/>
        <w:ind w:left="1134" w:hanging="567"/>
        <w:rPr>
          <w:sz w:val="24"/>
          <w:szCs w:val="24"/>
        </w:rPr>
      </w:pPr>
      <w:r>
        <w:rPr>
          <w:sz w:val="24"/>
          <w:szCs w:val="24"/>
        </w:rPr>
        <w:t>Privataus subjekto s</w:t>
      </w:r>
      <w:r w:rsidR="00F467EC" w:rsidRPr="00F7104F">
        <w:rPr>
          <w:sz w:val="24"/>
          <w:szCs w:val="24"/>
        </w:rPr>
        <w:t xml:space="preserve">utartys su </w:t>
      </w:r>
      <w:r w:rsidR="00E95A03" w:rsidRPr="00F7104F">
        <w:rPr>
          <w:sz w:val="24"/>
          <w:szCs w:val="24"/>
        </w:rPr>
        <w:t>Subtiek</w:t>
      </w:r>
      <w:r w:rsidR="00F467EC" w:rsidRPr="00F7104F">
        <w:rPr>
          <w:sz w:val="24"/>
          <w:szCs w:val="24"/>
        </w:rPr>
        <w:t>ėjais</w:t>
      </w:r>
      <w:r w:rsidR="00F7104F">
        <w:rPr>
          <w:sz w:val="24"/>
          <w:szCs w:val="24"/>
        </w:rPr>
        <w:t xml:space="preserve"> ir ūkio subjektais</w:t>
      </w:r>
      <w:r w:rsidR="00F467EC" w:rsidRPr="00F7104F">
        <w:rPr>
          <w:sz w:val="24"/>
          <w:szCs w:val="24"/>
        </w:rPr>
        <w:t xml:space="preserve"> privalo būti sudaromos vadovaujantis sąžiningumo ir </w:t>
      </w:r>
      <w:r w:rsidR="00EE0623">
        <w:rPr>
          <w:sz w:val="24"/>
          <w:szCs w:val="24"/>
        </w:rPr>
        <w:t>„</w:t>
      </w:r>
      <w:r w:rsidR="00F467EC" w:rsidRPr="00F7104F">
        <w:rPr>
          <w:sz w:val="24"/>
          <w:szCs w:val="24"/>
        </w:rPr>
        <w:t>ištiestos rankos</w:t>
      </w:r>
      <w:r w:rsidR="00EE0623">
        <w:rPr>
          <w:sz w:val="24"/>
          <w:szCs w:val="24"/>
        </w:rPr>
        <w:t>“</w:t>
      </w:r>
      <w:r w:rsidR="00F467EC" w:rsidRPr="00F7104F">
        <w:rPr>
          <w:sz w:val="24"/>
          <w:szCs w:val="24"/>
        </w:rPr>
        <w:t xml:space="preserve"> principais bei </w:t>
      </w:r>
      <w:r w:rsidR="000167D9">
        <w:rPr>
          <w:sz w:val="24"/>
          <w:szCs w:val="24"/>
        </w:rPr>
        <w:t>G</w:t>
      </w:r>
      <w:r w:rsidR="00F467EC" w:rsidRPr="00F7104F">
        <w:rPr>
          <w:sz w:val="24"/>
          <w:szCs w:val="24"/>
        </w:rPr>
        <w:t xml:space="preserve">era verslo praktika. Sutartys privalo galioti ne ilgiau kaip iki Sutarties pasibaigimo arba nutraukimo, </w:t>
      </w:r>
      <w:r w:rsidR="00535D48" w:rsidRPr="00535D48">
        <w:rPr>
          <w:sz w:val="24"/>
          <w:szCs w:val="24"/>
        </w:rPr>
        <w:t xml:space="preserve">išskyrus tokias sutartis, kurios būtinos siekiant užtikrinti garantinį </w:t>
      </w:r>
      <w:r w:rsidR="00535D48">
        <w:rPr>
          <w:sz w:val="24"/>
          <w:szCs w:val="24"/>
        </w:rPr>
        <w:t xml:space="preserve">Objekto </w:t>
      </w:r>
      <w:r w:rsidR="00535D48" w:rsidRPr="00535D48">
        <w:rPr>
          <w:sz w:val="24"/>
          <w:szCs w:val="24"/>
        </w:rPr>
        <w:t>aptarnavimą, tačiau tokios sutartys negali turėti jokios neigiamos įtakos Valdžios subjekto teisėms ir pareigoms, įskaitant finansinius  įsipareigojimus.</w:t>
      </w:r>
    </w:p>
    <w:p w14:paraId="03A1DD1D" w14:textId="77777777" w:rsidR="00F467EC" w:rsidRPr="00AC2B73" w:rsidRDefault="00F467EC" w:rsidP="0002468D">
      <w:pPr>
        <w:pStyle w:val="paragrafai"/>
        <w:ind w:left="1134" w:hanging="567"/>
        <w:rPr>
          <w:sz w:val="24"/>
          <w:szCs w:val="24"/>
        </w:rPr>
      </w:pPr>
      <w:bookmarkStart w:id="379" w:name="_Toc284496726"/>
      <w:r w:rsidRPr="00E10EFD">
        <w:rPr>
          <w:sz w:val="24"/>
          <w:szCs w:val="24"/>
        </w:rPr>
        <w:lastRenderedPageBreak/>
        <w:t xml:space="preserve">Nepaisant to, ar Paslaugas Privatus subjektas teikia pats, ar pasitelkdamas </w:t>
      </w:r>
      <w:r w:rsidR="00E95A03" w:rsidRPr="00E10EFD">
        <w:rPr>
          <w:sz w:val="24"/>
          <w:szCs w:val="24"/>
        </w:rPr>
        <w:t>Subtiek</w:t>
      </w:r>
      <w:r w:rsidRPr="004F77AC">
        <w:rPr>
          <w:sz w:val="24"/>
          <w:szCs w:val="24"/>
        </w:rPr>
        <w:t>ėjus</w:t>
      </w:r>
      <w:r w:rsidR="00D01553">
        <w:rPr>
          <w:sz w:val="24"/>
          <w:szCs w:val="24"/>
        </w:rPr>
        <w:t xml:space="preserve"> ar kitus ūkio subjektus</w:t>
      </w:r>
      <w:r w:rsidRPr="004F77AC">
        <w:rPr>
          <w:sz w:val="24"/>
          <w:szCs w:val="24"/>
        </w:rPr>
        <w:t>, už tinkamą</w:t>
      </w:r>
      <w:r w:rsidR="00F7104F" w:rsidRPr="001B2047">
        <w:rPr>
          <w:sz w:val="24"/>
          <w:szCs w:val="24"/>
        </w:rPr>
        <w:t xml:space="preserve"> Darbų atlikimą ir</w:t>
      </w:r>
      <w:r w:rsidRPr="001B2047">
        <w:rPr>
          <w:sz w:val="24"/>
          <w:szCs w:val="24"/>
        </w:rPr>
        <w:t xml:space="preserve"> Paslaugų teikimą, atitikimą Specifikacijų ir Pasiūlymo reikalavimams, bei jų kokybę atsako Privatus </w:t>
      </w:r>
      <w:r w:rsidRPr="00AC2B73">
        <w:rPr>
          <w:sz w:val="24"/>
          <w:szCs w:val="24"/>
        </w:rPr>
        <w:t>subjektas.</w:t>
      </w:r>
      <w:bookmarkEnd w:id="379"/>
    </w:p>
    <w:p w14:paraId="365CF938" w14:textId="77777777" w:rsidR="00E10EFD" w:rsidRPr="0042617A" w:rsidRDefault="00E10EFD" w:rsidP="00060139">
      <w:pPr>
        <w:pStyle w:val="paragrafai"/>
        <w:numPr>
          <w:ilvl w:val="0"/>
          <w:numId w:val="0"/>
        </w:numPr>
        <w:ind w:left="921"/>
        <w:rPr>
          <w:sz w:val="24"/>
          <w:szCs w:val="24"/>
        </w:rPr>
      </w:pPr>
    </w:p>
    <w:p w14:paraId="27D1A2B3" w14:textId="77777777" w:rsidR="00F467EC" w:rsidRPr="0042617A" w:rsidRDefault="00F467EC" w:rsidP="00AF7FA7">
      <w:pPr>
        <w:pStyle w:val="Antrat2"/>
        <w:tabs>
          <w:tab w:val="clear" w:pos="495"/>
        </w:tabs>
        <w:ind w:left="1134"/>
        <w:rPr>
          <w:sz w:val="24"/>
          <w:szCs w:val="24"/>
        </w:rPr>
      </w:pPr>
      <w:bookmarkStart w:id="380" w:name="_Toc284496727"/>
      <w:bookmarkStart w:id="381" w:name="_Toc293074456"/>
      <w:bookmarkStart w:id="382" w:name="_Toc297646381"/>
      <w:bookmarkStart w:id="383" w:name="_Toc300049728"/>
      <w:bookmarkStart w:id="384" w:name="_Toc309205515"/>
      <w:bookmarkStart w:id="385" w:name="_Toc98421399"/>
      <w:r w:rsidRPr="0042617A">
        <w:rPr>
          <w:sz w:val="24"/>
          <w:szCs w:val="24"/>
        </w:rPr>
        <w:t xml:space="preserve">Veiksmų derinimas su </w:t>
      </w:r>
      <w:bookmarkEnd w:id="380"/>
      <w:r w:rsidRPr="0042617A">
        <w:rPr>
          <w:sz w:val="24"/>
          <w:szCs w:val="24"/>
        </w:rPr>
        <w:t>Valdžios subjektu</w:t>
      </w:r>
      <w:bookmarkEnd w:id="381"/>
      <w:bookmarkEnd w:id="382"/>
      <w:bookmarkEnd w:id="383"/>
      <w:bookmarkEnd w:id="384"/>
      <w:bookmarkEnd w:id="385"/>
    </w:p>
    <w:p w14:paraId="305B8033" w14:textId="77777777" w:rsidR="00F467EC" w:rsidRPr="0042617A" w:rsidRDefault="00F467EC" w:rsidP="0002468D">
      <w:pPr>
        <w:pStyle w:val="paragrafai"/>
        <w:ind w:left="1134" w:hanging="567"/>
        <w:rPr>
          <w:sz w:val="24"/>
          <w:szCs w:val="24"/>
        </w:rPr>
      </w:pPr>
      <w:bookmarkStart w:id="386" w:name="_Toc284496728"/>
      <w:r w:rsidRPr="0042617A">
        <w:rPr>
          <w:sz w:val="24"/>
          <w:szCs w:val="24"/>
        </w:rPr>
        <w:t xml:space="preserve">Privatus subjektas privalo </w:t>
      </w:r>
      <w:r w:rsidR="0094354B" w:rsidRPr="0042617A">
        <w:rPr>
          <w:sz w:val="24"/>
          <w:szCs w:val="24"/>
        </w:rPr>
        <w:t xml:space="preserve">pateikti </w:t>
      </w:r>
      <w:r w:rsidRPr="0042617A">
        <w:rPr>
          <w:sz w:val="24"/>
          <w:szCs w:val="24"/>
        </w:rPr>
        <w:t>Valdžios subjektu</w:t>
      </w:r>
      <w:r w:rsidR="0094354B" w:rsidRPr="0042617A">
        <w:rPr>
          <w:sz w:val="24"/>
          <w:szCs w:val="24"/>
        </w:rPr>
        <w:t>i</w:t>
      </w:r>
      <w:r w:rsidRPr="0042617A">
        <w:rPr>
          <w:sz w:val="24"/>
          <w:szCs w:val="24"/>
        </w:rPr>
        <w:t xml:space="preserve"> </w:t>
      </w:r>
      <w:r w:rsidR="0094354B" w:rsidRPr="0042617A">
        <w:rPr>
          <w:sz w:val="24"/>
          <w:szCs w:val="24"/>
        </w:rPr>
        <w:t>susipažinti</w:t>
      </w:r>
      <w:r w:rsidRPr="0042617A">
        <w:rPr>
          <w:sz w:val="24"/>
          <w:szCs w:val="24"/>
        </w:rPr>
        <w:t>:</w:t>
      </w:r>
      <w:bookmarkEnd w:id="386"/>
    </w:p>
    <w:p w14:paraId="4151EFD5" w14:textId="15796167" w:rsidR="00F467EC" w:rsidRPr="0042617A" w:rsidRDefault="0094354B" w:rsidP="00FC75DD">
      <w:pPr>
        <w:pStyle w:val="paragrafesraas"/>
        <w:tabs>
          <w:tab w:val="clear" w:pos="2989"/>
          <w:tab w:val="num" w:pos="2269"/>
        </w:tabs>
        <w:ind w:left="1418"/>
        <w:rPr>
          <w:sz w:val="24"/>
          <w:szCs w:val="24"/>
        </w:rPr>
      </w:pPr>
      <w:r w:rsidRPr="0042617A">
        <w:rPr>
          <w:sz w:val="24"/>
          <w:szCs w:val="24"/>
        </w:rPr>
        <w:t xml:space="preserve">Sutarties </w:t>
      </w:r>
      <w:r w:rsidR="00F467EC" w:rsidRPr="00C92AF3">
        <w:rPr>
          <w:sz w:val="24"/>
          <w:szCs w:val="24"/>
        </w:rPr>
        <w:fldChar w:fldCharType="begin"/>
      </w:r>
      <w:r w:rsidR="00F467EC" w:rsidRPr="0042617A">
        <w:rPr>
          <w:sz w:val="24"/>
          <w:szCs w:val="24"/>
        </w:rPr>
        <w:instrText xml:space="preserve"> REF _Ref283312942 \r \h  \* MERGEFORMAT </w:instrText>
      </w:r>
      <w:r w:rsidR="00F467EC" w:rsidRPr="00C92AF3">
        <w:rPr>
          <w:sz w:val="24"/>
          <w:szCs w:val="24"/>
        </w:rPr>
      </w:r>
      <w:r w:rsidR="00F467EC" w:rsidRPr="00C92AF3">
        <w:rPr>
          <w:sz w:val="24"/>
          <w:szCs w:val="24"/>
        </w:rPr>
        <w:fldChar w:fldCharType="separate"/>
      </w:r>
      <w:r w:rsidR="00B87438">
        <w:rPr>
          <w:sz w:val="24"/>
          <w:szCs w:val="24"/>
        </w:rPr>
        <w:t>26.1</w:t>
      </w:r>
      <w:r w:rsidR="00F467EC" w:rsidRPr="00C92AF3">
        <w:rPr>
          <w:sz w:val="24"/>
          <w:szCs w:val="24"/>
        </w:rPr>
        <w:fldChar w:fldCharType="end"/>
      </w:r>
      <w:r w:rsidR="00F467EC" w:rsidRPr="0042617A">
        <w:rPr>
          <w:sz w:val="24"/>
          <w:szCs w:val="24"/>
        </w:rPr>
        <w:t> punkte nurodytų ekspertų kandidatūras;</w:t>
      </w:r>
    </w:p>
    <w:p w14:paraId="7F6A86E8" w14:textId="77777777" w:rsidR="00F467EC" w:rsidRDefault="00F467EC" w:rsidP="00FC75DD">
      <w:pPr>
        <w:pStyle w:val="paragrafesraas"/>
        <w:tabs>
          <w:tab w:val="clear" w:pos="2989"/>
          <w:tab w:val="num" w:pos="2269"/>
        </w:tabs>
        <w:ind w:left="1418"/>
        <w:rPr>
          <w:sz w:val="24"/>
          <w:szCs w:val="24"/>
        </w:rPr>
      </w:pPr>
      <w:r w:rsidRPr="0042617A">
        <w:rPr>
          <w:sz w:val="24"/>
          <w:szCs w:val="24"/>
        </w:rPr>
        <w:t>Privataus subjekto auditoriaus kandidatūras;</w:t>
      </w:r>
    </w:p>
    <w:p w14:paraId="34C66BE4" w14:textId="77777777" w:rsidR="00F467EC" w:rsidRPr="0042617A" w:rsidRDefault="00F467EC" w:rsidP="00A839BB">
      <w:pPr>
        <w:pStyle w:val="paragrafai"/>
        <w:tabs>
          <w:tab w:val="left" w:pos="567"/>
          <w:tab w:val="left" w:pos="1418"/>
          <w:tab w:val="left" w:pos="1701"/>
          <w:tab w:val="left" w:pos="1843"/>
          <w:tab w:val="left" w:pos="1985"/>
        </w:tabs>
        <w:ind w:left="1276" w:hanging="709"/>
        <w:rPr>
          <w:sz w:val="24"/>
          <w:szCs w:val="24"/>
        </w:rPr>
      </w:pPr>
      <w:bookmarkStart w:id="387" w:name="_Ref441135373"/>
      <w:r w:rsidRPr="0042617A">
        <w:rPr>
          <w:sz w:val="24"/>
          <w:szCs w:val="24"/>
        </w:rPr>
        <w:t>Privatus subjektas visais atvejais privalo gauti išankstinį rašytinį Valdžios subjekto sutikimą dėl:</w:t>
      </w:r>
      <w:bookmarkEnd w:id="387"/>
    </w:p>
    <w:p w14:paraId="3B25DC2D" w14:textId="7C9C607C" w:rsidR="00C00910" w:rsidRDefault="003C77DC" w:rsidP="00FC75DD">
      <w:pPr>
        <w:pStyle w:val="paragrafesraas"/>
        <w:tabs>
          <w:tab w:val="clear" w:pos="2989"/>
          <w:tab w:val="num" w:pos="2552"/>
        </w:tabs>
        <w:ind w:left="1418"/>
        <w:rPr>
          <w:sz w:val="24"/>
          <w:szCs w:val="24"/>
        </w:rPr>
      </w:pPr>
      <w:bookmarkStart w:id="388" w:name="_Ref501621298"/>
      <w:r>
        <w:rPr>
          <w:sz w:val="24"/>
          <w:szCs w:val="24"/>
        </w:rPr>
        <w:t>f</w:t>
      </w:r>
      <w:r w:rsidR="00C00910">
        <w:rPr>
          <w:sz w:val="24"/>
          <w:szCs w:val="24"/>
        </w:rPr>
        <w:t xml:space="preserve">inansavimo šaltinių, apimčių ir /ar finansavimo sąlygų keitimo, kaip tai numatyta Sutarties </w:t>
      </w:r>
      <w:r w:rsidR="00EA7CF3">
        <w:rPr>
          <w:sz w:val="24"/>
          <w:szCs w:val="24"/>
        </w:rPr>
        <w:fldChar w:fldCharType="begin"/>
      </w:r>
      <w:r w:rsidR="00EA7CF3">
        <w:rPr>
          <w:sz w:val="24"/>
          <w:szCs w:val="24"/>
        </w:rPr>
        <w:instrText xml:space="preserve"> REF _Ref56603665 \w \h </w:instrText>
      </w:r>
      <w:r w:rsidR="0002468D">
        <w:rPr>
          <w:sz w:val="24"/>
          <w:szCs w:val="24"/>
        </w:rPr>
        <w:instrText xml:space="preserve"> \* MERGEFORMAT </w:instrText>
      </w:r>
      <w:r w:rsidR="00EA7CF3">
        <w:rPr>
          <w:sz w:val="24"/>
          <w:szCs w:val="24"/>
        </w:rPr>
      </w:r>
      <w:r w:rsidR="00EA7CF3">
        <w:rPr>
          <w:sz w:val="24"/>
          <w:szCs w:val="24"/>
        </w:rPr>
        <w:fldChar w:fldCharType="separate"/>
      </w:r>
      <w:r w:rsidR="00B87438">
        <w:rPr>
          <w:sz w:val="24"/>
          <w:szCs w:val="24"/>
        </w:rPr>
        <w:t>14.3</w:t>
      </w:r>
      <w:r w:rsidR="00EA7CF3">
        <w:rPr>
          <w:sz w:val="24"/>
          <w:szCs w:val="24"/>
        </w:rPr>
        <w:fldChar w:fldCharType="end"/>
      </w:r>
      <w:r w:rsidR="00C00910">
        <w:rPr>
          <w:sz w:val="24"/>
          <w:szCs w:val="24"/>
        </w:rPr>
        <w:t xml:space="preserve"> punkte;</w:t>
      </w:r>
    </w:p>
    <w:p w14:paraId="367C75BA" w14:textId="0F046D9F" w:rsidR="00F467EC" w:rsidRPr="0042617A" w:rsidRDefault="00F467EC" w:rsidP="00FC75DD">
      <w:pPr>
        <w:pStyle w:val="paragrafesraas"/>
        <w:tabs>
          <w:tab w:val="clear" w:pos="2989"/>
          <w:tab w:val="num" w:pos="2552"/>
        </w:tabs>
        <w:ind w:left="1418"/>
        <w:rPr>
          <w:sz w:val="24"/>
          <w:szCs w:val="24"/>
        </w:rPr>
      </w:pPr>
      <w:r w:rsidRPr="0042617A">
        <w:rPr>
          <w:sz w:val="24"/>
          <w:szCs w:val="24"/>
        </w:rPr>
        <w:t>Finansinio veiklos modelio keitimo</w:t>
      </w:r>
      <w:r w:rsidR="00EA7CF3">
        <w:rPr>
          <w:sz w:val="24"/>
          <w:szCs w:val="24"/>
        </w:rPr>
        <w:t xml:space="preserve"> Sutarties </w:t>
      </w:r>
      <w:r w:rsidR="00EA7CF3">
        <w:rPr>
          <w:sz w:val="24"/>
          <w:szCs w:val="24"/>
        </w:rPr>
        <w:fldChar w:fldCharType="begin"/>
      </w:r>
      <w:r w:rsidR="00EA7CF3">
        <w:rPr>
          <w:sz w:val="24"/>
          <w:szCs w:val="24"/>
        </w:rPr>
        <w:instrText xml:space="preserve"> REF _Ref294018341 \w \h </w:instrText>
      </w:r>
      <w:r w:rsidR="0002468D">
        <w:rPr>
          <w:sz w:val="24"/>
          <w:szCs w:val="24"/>
        </w:rPr>
        <w:instrText xml:space="preserve"> \* MERGEFORMAT </w:instrText>
      </w:r>
      <w:r w:rsidR="00EA7CF3">
        <w:rPr>
          <w:sz w:val="24"/>
          <w:szCs w:val="24"/>
        </w:rPr>
      </w:r>
      <w:r w:rsidR="00EA7CF3">
        <w:rPr>
          <w:sz w:val="24"/>
          <w:szCs w:val="24"/>
        </w:rPr>
        <w:fldChar w:fldCharType="separate"/>
      </w:r>
      <w:r w:rsidR="00B87438">
        <w:rPr>
          <w:sz w:val="24"/>
          <w:szCs w:val="24"/>
        </w:rPr>
        <w:t>3</w:t>
      </w:r>
      <w:r w:rsidR="00EA7CF3">
        <w:rPr>
          <w:sz w:val="24"/>
          <w:szCs w:val="24"/>
        </w:rPr>
        <w:fldChar w:fldCharType="end"/>
      </w:r>
      <w:r w:rsidR="00EA7CF3">
        <w:rPr>
          <w:sz w:val="24"/>
          <w:szCs w:val="24"/>
        </w:rPr>
        <w:t xml:space="preserve"> priede </w:t>
      </w:r>
      <w:r w:rsidR="00EA7CF3" w:rsidRPr="0002468D">
        <w:rPr>
          <w:sz w:val="24"/>
          <w:szCs w:val="24"/>
        </w:rPr>
        <w:t>Atsiskaitymų ir mokėjimų tvarka</w:t>
      </w:r>
      <w:r w:rsidR="00EA7CF3">
        <w:rPr>
          <w:sz w:val="24"/>
          <w:szCs w:val="24"/>
        </w:rPr>
        <w:t xml:space="preserve"> nurodytais atvejais</w:t>
      </w:r>
      <w:r w:rsidRPr="0042617A">
        <w:rPr>
          <w:sz w:val="24"/>
          <w:szCs w:val="24"/>
        </w:rPr>
        <w:t>;</w:t>
      </w:r>
      <w:bookmarkEnd w:id="388"/>
    </w:p>
    <w:p w14:paraId="5FBD3011" w14:textId="465D2A10" w:rsidR="00F467EC" w:rsidRPr="0042617A" w:rsidRDefault="00E95A03" w:rsidP="00FC75DD">
      <w:pPr>
        <w:pStyle w:val="paragrafesraas"/>
        <w:tabs>
          <w:tab w:val="clear" w:pos="2989"/>
          <w:tab w:val="num" w:pos="2552"/>
        </w:tabs>
        <w:ind w:left="1418"/>
        <w:rPr>
          <w:sz w:val="24"/>
          <w:szCs w:val="24"/>
        </w:rPr>
      </w:pPr>
      <w:r w:rsidRPr="0042617A">
        <w:rPr>
          <w:sz w:val="24"/>
          <w:szCs w:val="24"/>
        </w:rPr>
        <w:t>Subtiek</w:t>
      </w:r>
      <w:r w:rsidR="00F467EC" w:rsidRPr="0042617A">
        <w:rPr>
          <w:sz w:val="24"/>
          <w:szCs w:val="24"/>
        </w:rPr>
        <w:t>ėjų keitimo, kaip tai numatyta</w:t>
      </w:r>
      <w:r w:rsidR="00DF342C" w:rsidRPr="0042617A">
        <w:rPr>
          <w:sz w:val="24"/>
          <w:szCs w:val="24"/>
        </w:rPr>
        <w:t xml:space="preserve"> </w:t>
      </w:r>
      <w:r w:rsidR="003B57E5" w:rsidRPr="0042617A">
        <w:rPr>
          <w:sz w:val="24"/>
          <w:szCs w:val="24"/>
        </w:rPr>
        <w:t xml:space="preserve">Sutarties </w:t>
      </w:r>
      <w:r w:rsidR="00F467EC" w:rsidRPr="00C92AF3">
        <w:rPr>
          <w:sz w:val="24"/>
          <w:szCs w:val="24"/>
        </w:rPr>
        <w:fldChar w:fldCharType="begin"/>
      </w:r>
      <w:r w:rsidR="00F467EC" w:rsidRPr="0042617A">
        <w:rPr>
          <w:sz w:val="24"/>
          <w:szCs w:val="24"/>
        </w:rPr>
        <w:instrText xml:space="preserve"> REF _Ref396470130 \r \h </w:instrText>
      </w:r>
      <w:r w:rsidR="002D5DCF" w:rsidRPr="0042617A">
        <w:rPr>
          <w:sz w:val="24"/>
          <w:szCs w:val="24"/>
        </w:rPr>
        <w:instrText xml:space="preserve"> \* MERGEFORMAT </w:instrText>
      </w:r>
      <w:r w:rsidR="00F467EC" w:rsidRPr="00C92AF3">
        <w:rPr>
          <w:sz w:val="24"/>
          <w:szCs w:val="24"/>
        </w:rPr>
      </w:r>
      <w:r w:rsidR="00F467EC" w:rsidRPr="00C92AF3">
        <w:rPr>
          <w:sz w:val="24"/>
          <w:szCs w:val="24"/>
        </w:rPr>
        <w:fldChar w:fldCharType="separate"/>
      </w:r>
      <w:r w:rsidR="00B87438">
        <w:rPr>
          <w:sz w:val="24"/>
          <w:szCs w:val="24"/>
        </w:rPr>
        <w:t>18</w:t>
      </w:r>
      <w:r w:rsidR="00F467EC" w:rsidRPr="00C92AF3">
        <w:rPr>
          <w:sz w:val="24"/>
          <w:szCs w:val="24"/>
        </w:rPr>
        <w:fldChar w:fldCharType="end"/>
      </w:r>
      <w:r w:rsidR="00F467EC" w:rsidRPr="0042617A">
        <w:rPr>
          <w:sz w:val="24"/>
          <w:szCs w:val="24"/>
        </w:rPr>
        <w:t xml:space="preserve"> punkte;</w:t>
      </w:r>
    </w:p>
    <w:p w14:paraId="77E9F1A9" w14:textId="178C9503" w:rsidR="000D2510" w:rsidRPr="0042617A" w:rsidRDefault="003C77DC" w:rsidP="00FC75DD">
      <w:pPr>
        <w:pStyle w:val="paragrafesraas"/>
        <w:tabs>
          <w:tab w:val="clear" w:pos="2989"/>
          <w:tab w:val="num" w:pos="2552"/>
        </w:tabs>
        <w:ind w:left="1418"/>
        <w:rPr>
          <w:sz w:val="24"/>
          <w:szCs w:val="24"/>
        </w:rPr>
      </w:pPr>
      <w:bookmarkStart w:id="389" w:name="_Ref485902045"/>
      <w:r>
        <w:rPr>
          <w:sz w:val="24"/>
          <w:szCs w:val="24"/>
        </w:rPr>
        <w:t>a</w:t>
      </w:r>
      <w:r w:rsidR="000D2510" w:rsidRPr="0042617A">
        <w:rPr>
          <w:sz w:val="24"/>
          <w:szCs w:val="24"/>
        </w:rPr>
        <w:t xml:space="preserve">smenų, kurių kvalifikacija </w:t>
      </w:r>
      <w:r w:rsidR="00503105">
        <w:rPr>
          <w:sz w:val="24"/>
          <w:szCs w:val="24"/>
        </w:rPr>
        <w:t xml:space="preserve">Investuotojas </w:t>
      </w:r>
      <w:r w:rsidR="000D2510" w:rsidRPr="0042617A">
        <w:rPr>
          <w:sz w:val="24"/>
          <w:szCs w:val="24"/>
        </w:rPr>
        <w:t>Pirkimo metu grindė savo atitikimą Pirkimo sąlygose nustatytiems kvalifikacijos reikalavimams, pakeitimo kandidatūras;</w:t>
      </w:r>
      <w:bookmarkEnd w:id="389"/>
    </w:p>
    <w:p w14:paraId="64E8D967" w14:textId="116B073F" w:rsidR="00F467EC" w:rsidRPr="0042617A" w:rsidRDefault="00DF342C" w:rsidP="00FC75DD">
      <w:pPr>
        <w:pStyle w:val="paragrafesraas"/>
        <w:tabs>
          <w:tab w:val="clear" w:pos="2989"/>
          <w:tab w:val="num" w:pos="2552"/>
        </w:tabs>
        <w:ind w:left="1418"/>
        <w:rPr>
          <w:sz w:val="24"/>
          <w:szCs w:val="24"/>
        </w:rPr>
      </w:pPr>
      <w:r w:rsidRPr="0042617A">
        <w:rPr>
          <w:sz w:val="24"/>
          <w:szCs w:val="24"/>
        </w:rPr>
        <w:t xml:space="preserve">Sutarties </w:t>
      </w:r>
      <w:r w:rsidR="00F467EC" w:rsidRPr="00C92AF3">
        <w:rPr>
          <w:sz w:val="24"/>
          <w:szCs w:val="24"/>
        </w:rPr>
        <w:fldChar w:fldCharType="begin"/>
      </w:r>
      <w:r w:rsidR="00F467EC" w:rsidRPr="0042617A">
        <w:rPr>
          <w:sz w:val="24"/>
          <w:szCs w:val="24"/>
        </w:rPr>
        <w:instrText xml:space="preserve"> REF _Ref284584578 \r \h  \* MERGEFORMAT </w:instrText>
      </w:r>
      <w:r w:rsidR="00F467EC" w:rsidRPr="00C92AF3">
        <w:rPr>
          <w:sz w:val="24"/>
          <w:szCs w:val="24"/>
        </w:rPr>
      </w:r>
      <w:r w:rsidR="00F467EC" w:rsidRPr="00C92AF3">
        <w:rPr>
          <w:sz w:val="24"/>
          <w:szCs w:val="24"/>
        </w:rPr>
        <w:fldChar w:fldCharType="separate"/>
      </w:r>
      <w:r w:rsidR="00B87438">
        <w:rPr>
          <w:sz w:val="24"/>
          <w:szCs w:val="24"/>
        </w:rPr>
        <w:t>31</w:t>
      </w:r>
      <w:r w:rsidR="00F467EC" w:rsidRPr="00C92AF3">
        <w:rPr>
          <w:sz w:val="24"/>
          <w:szCs w:val="24"/>
        </w:rPr>
        <w:fldChar w:fldCharType="end"/>
      </w:r>
      <w:r w:rsidR="000D2510" w:rsidRPr="0042617A">
        <w:rPr>
          <w:sz w:val="24"/>
          <w:szCs w:val="24"/>
        </w:rPr>
        <w:t xml:space="preserve"> </w:t>
      </w:r>
      <w:r w:rsidR="00F467EC" w:rsidRPr="0042617A">
        <w:rPr>
          <w:sz w:val="24"/>
          <w:szCs w:val="24"/>
        </w:rPr>
        <w:t>punkte numatytų sandorių, susijusių su Privataus subjekto prievolių tretiesiems asmenims įvykdymo užtikrinimu, išskyrus Sutartyje numatytas išimtis;</w:t>
      </w:r>
    </w:p>
    <w:p w14:paraId="53E92BBE" w14:textId="274F41D6" w:rsidR="00F467EC" w:rsidRPr="0042617A" w:rsidRDefault="00F467EC" w:rsidP="00FC75DD">
      <w:pPr>
        <w:pStyle w:val="paragrafesraas"/>
        <w:tabs>
          <w:tab w:val="clear" w:pos="2989"/>
          <w:tab w:val="num" w:pos="2552"/>
        </w:tabs>
        <w:ind w:left="1418"/>
        <w:rPr>
          <w:sz w:val="24"/>
          <w:szCs w:val="24"/>
        </w:rPr>
      </w:pPr>
      <w:r w:rsidRPr="0042617A">
        <w:rPr>
          <w:sz w:val="24"/>
          <w:szCs w:val="24"/>
        </w:rPr>
        <w:t xml:space="preserve">Draudimo sutarčių laikino nesudarymo </w:t>
      </w:r>
      <w:r w:rsidR="00C8219B" w:rsidRPr="0042617A">
        <w:rPr>
          <w:sz w:val="24"/>
          <w:szCs w:val="24"/>
        </w:rPr>
        <w:t xml:space="preserve">Sutarties </w:t>
      </w:r>
      <w:r w:rsidRPr="00C92AF3">
        <w:rPr>
          <w:sz w:val="24"/>
          <w:szCs w:val="24"/>
        </w:rPr>
        <w:fldChar w:fldCharType="begin"/>
      </w:r>
      <w:r w:rsidRPr="0042617A">
        <w:rPr>
          <w:sz w:val="24"/>
          <w:szCs w:val="24"/>
        </w:rPr>
        <w:instrText xml:space="preserve"> REF _Ref284516297 \r \h  \* MERGEFORMAT </w:instrText>
      </w:r>
      <w:r w:rsidRPr="00C92AF3">
        <w:rPr>
          <w:sz w:val="24"/>
          <w:szCs w:val="24"/>
        </w:rPr>
      </w:r>
      <w:r w:rsidRPr="00C92AF3">
        <w:rPr>
          <w:sz w:val="24"/>
          <w:szCs w:val="24"/>
        </w:rPr>
        <w:fldChar w:fldCharType="separate"/>
      </w:r>
      <w:r w:rsidR="00B87438">
        <w:rPr>
          <w:sz w:val="24"/>
          <w:szCs w:val="24"/>
        </w:rPr>
        <w:t>32.3</w:t>
      </w:r>
      <w:r w:rsidRPr="00C92AF3">
        <w:rPr>
          <w:sz w:val="24"/>
          <w:szCs w:val="24"/>
        </w:rPr>
        <w:fldChar w:fldCharType="end"/>
      </w:r>
      <w:r w:rsidRPr="0042617A">
        <w:rPr>
          <w:sz w:val="24"/>
          <w:szCs w:val="24"/>
        </w:rPr>
        <w:t> punkte numatytu atveju;</w:t>
      </w:r>
    </w:p>
    <w:p w14:paraId="3340045F" w14:textId="1CF93FAB" w:rsidR="00F467EC" w:rsidRPr="0042617A" w:rsidRDefault="00F467EC" w:rsidP="00425D9A">
      <w:pPr>
        <w:pStyle w:val="paragrafesraas"/>
        <w:tabs>
          <w:tab w:val="clear" w:pos="2989"/>
          <w:tab w:val="left" w:pos="2268"/>
        </w:tabs>
        <w:ind w:left="1418"/>
        <w:rPr>
          <w:sz w:val="24"/>
          <w:szCs w:val="24"/>
        </w:rPr>
      </w:pPr>
      <w:r w:rsidRPr="0042617A">
        <w:rPr>
          <w:sz w:val="24"/>
          <w:szCs w:val="24"/>
        </w:rPr>
        <w:t xml:space="preserve">pagal Draudimo sutartis gautų draudimo išmokų už Turto žuvimą panaudojimą ne tokio </w:t>
      </w:r>
      <w:r w:rsidR="00D40A80" w:rsidRPr="0042617A">
        <w:rPr>
          <w:sz w:val="24"/>
          <w:szCs w:val="24"/>
        </w:rPr>
        <w:t>T</w:t>
      </w:r>
      <w:r w:rsidRPr="0042617A">
        <w:rPr>
          <w:sz w:val="24"/>
          <w:szCs w:val="24"/>
        </w:rPr>
        <w:t xml:space="preserve">urto atstatymui, kaip tai numatyta </w:t>
      </w:r>
      <w:r w:rsidR="00D40A80" w:rsidRPr="0042617A">
        <w:rPr>
          <w:sz w:val="24"/>
          <w:szCs w:val="24"/>
        </w:rPr>
        <w:t xml:space="preserve">Sutarties </w:t>
      </w:r>
      <w:r w:rsidRPr="00C92AF3">
        <w:rPr>
          <w:sz w:val="24"/>
          <w:szCs w:val="24"/>
        </w:rPr>
        <w:fldChar w:fldCharType="begin"/>
      </w:r>
      <w:r w:rsidRPr="0042617A">
        <w:rPr>
          <w:sz w:val="24"/>
          <w:szCs w:val="24"/>
        </w:rPr>
        <w:instrText xml:space="preserve"> REF _Ref137633308 \r \h  \* MERGEFORMAT </w:instrText>
      </w:r>
      <w:r w:rsidRPr="00C92AF3">
        <w:rPr>
          <w:sz w:val="24"/>
          <w:szCs w:val="24"/>
        </w:rPr>
      </w:r>
      <w:r w:rsidRPr="00C92AF3">
        <w:rPr>
          <w:sz w:val="24"/>
          <w:szCs w:val="24"/>
        </w:rPr>
        <w:fldChar w:fldCharType="separate"/>
      </w:r>
      <w:r w:rsidR="00B87438">
        <w:rPr>
          <w:sz w:val="24"/>
          <w:szCs w:val="24"/>
        </w:rPr>
        <w:t>32.13</w:t>
      </w:r>
      <w:r w:rsidRPr="00C92AF3">
        <w:rPr>
          <w:sz w:val="24"/>
          <w:szCs w:val="24"/>
        </w:rPr>
        <w:fldChar w:fldCharType="end"/>
      </w:r>
      <w:r w:rsidRPr="0042617A">
        <w:rPr>
          <w:sz w:val="24"/>
          <w:szCs w:val="24"/>
        </w:rPr>
        <w:t> punkte;</w:t>
      </w:r>
    </w:p>
    <w:p w14:paraId="39F47D04" w14:textId="77777777" w:rsidR="00F467EC" w:rsidRPr="0042617A" w:rsidRDefault="00F467EC" w:rsidP="00FC75DD">
      <w:pPr>
        <w:pStyle w:val="paragrafesraas"/>
        <w:tabs>
          <w:tab w:val="clear" w:pos="2989"/>
          <w:tab w:val="num" w:pos="2552"/>
        </w:tabs>
        <w:ind w:left="1418"/>
        <w:rPr>
          <w:sz w:val="24"/>
          <w:szCs w:val="24"/>
        </w:rPr>
      </w:pPr>
      <w:bookmarkStart w:id="390" w:name="_Ref407621285"/>
      <w:r w:rsidRPr="0042617A">
        <w:rPr>
          <w:sz w:val="24"/>
          <w:szCs w:val="24"/>
        </w:rPr>
        <w:t>bet kokių sandorių, sudaromų tarp Privataus subjekto ir Susijusių asmenų</w:t>
      </w:r>
      <w:r w:rsidR="000D2510" w:rsidRPr="0042617A">
        <w:rPr>
          <w:sz w:val="24"/>
          <w:szCs w:val="24"/>
        </w:rPr>
        <w:t>, išskyrus numatytus Pasiūlyme</w:t>
      </w:r>
      <w:r w:rsidRPr="0042617A">
        <w:rPr>
          <w:sz w:val="24"/>
          <w:szCs w:val="24"/>
        </w:rPr>
        <w:t>;</w:t>
      </w:r>
      <w:bookmarkEnd w:id="390"/>
    </w:p>
    <w:p w14:paraId="736CC762" w14:textId="77777777" w:rsidR="00F467EC" w:rsidRPr="00CB01D8" w:rsidRDefault="00F467EC" w:rsidP="00FC75DD">
      <w:pPr>
        <w:pStyle w:val="paragrafesraas"/>
        <w:tabs>
          <w:tab w:val="clear" w:pos="2989"/>
          <w:tab w:val="num" w:pos="2552"/>
        </w:tabs>
        <w:ind w:left="1418"/>
        <w:rPr>
          <w:sz w:val="24"/>
          <w:szCs w:val="24"/>
        </w:rPr>
      </w:pPr>
      <w:bookmarkStart w:id="391" w:name="_Ref502210887"/>
      <w:r w:rsidRPr="0042617A">
        <w:rPr>
          <w:sz w:val="24"/>
          <w:szCs w:val="24"/>
        </w:rPr>
        <w:t>kitų sandorių, kurių pagrindu Privatus subjektas prisiima įsipareigojimus, kurių vertė einamaisiais finansiniais metais</w:t>
      </w:r>
      <w:r w:rsidR="00CB01D8">
        <w:rPr>
          <w:sz w:val="24"/>
          <w:szCs w:val="24"/>
        </w:rPr>
        <w:t xml:space="preserve"> viršija </w:t>
      </w:r>
      <w:r w:rsidR="00CB01D8" w:rsidRPr="0002468D">
        <w:rPr>
          <w:sz w:val="24"/>
          <w:szCs w:val="24"/>
        </w:rPr>
        <w:t>150 000 EUR (vienas šimtas penkiasdešimt tūkstančių eurų) (be PVM), arba bendra sutarties ar su atitinkamu kontrahentu dėl analogiško dalyko sudaromų visų vykdomų ar vykdytinų sandorių vertė viršija 300 000 EUR (trys šimtai tūkstančių eurų) (be PVM).</w:t>
      </w:r>
      <w:r w:rsidR="00CB01D8">
        <w:rPr>
          <w:sz w:val="24"/>
          <w:szCs w:val="24"/>
        </w:rPr>
        <w:t xml:space="preserve"> </w:t>
      </w:r>
      <w:r w:rsidR="00412256" w:rsidRPr="00CB01D8">
        <w:rPr>
          <w:sz w:val="24"/>
          <w:szCs w:val="24"/>
        </w:rPr>
        <w:t>J</w:t>
      </w:r>
      <w:r w:rsidRPr="00CB01D8">
        <w:rPr>
          <w:sz w:val="24"/>
          <w:szCs w:val="24"/>
        </w:rPr>
        <w:t>eigu šių verčių iš anksto nėra galimybės nustatyti, Valdžios subjekto sutikimo reikės jeigu:</w:t>
      </w:r>
      <w:bookmarkEnd w:id="391"/>
    </w:p>
    <w:p w14:paraId="2F29FF00" w14:textId="77777777" w:rsidR="00F467EC" w:rsidRPr="0042617A" w:rsidRDefault="00F467EC" w:rsidP="00425D9A">
      <w:pPr>
        <w:pStyle w:val="paragrafesraas"/>
        <w:numPr>
          <w:ilvl w:val="0"/>
          <w:numId w:val="60"/>
        </w:numPr>
        <w:ind w:left="2410" w:hanging="993"/>
        <w:rPr>
          <w:sz w:val="24"/>
          <w:szCs w:val="24"/>
        </w:rPr>
      </w:pPr>
      <w:r w:rsidRPr="0042617A">
        <w:rPr>
          <w:sz w:val="24"/>
          <w:szCs w:val="24"/>
        </w:rPr>
        <w:t xml:space="preserve"> sutarčių galiojimo terminas yra ilgesnis nei</w:t>
      </w:r>
      <w:r w:rsidR="003A007B">
        <w:rPr>
          <w:sz w:val="24"/>
          <w:szCs w:val="24"/>
        </w:rPr>
        <w:t xml:space="preserve"> 10 (dešimt) </w:t>
      </w:r>
      <w:r w:rsidRPr="0042617A">
        <w:rPr>
          <w:sz w:val="24"/>
          <w:szCs w:val="24"/>
        </w:rPr>
        <w:t>metų arba</w:t>
      </w:r>
    </w:p>
    <w:p w14:paraId="79287B56" w14:textId="77777777" w:rsidR="00F467EC" w:rsidRPr="0042617A" w:rsidRDefault="00CB01D8" w:rsidP="00425D9A">
      <w:pPr>
        <w:pStyle w:val="paragrafesraas"/>
        <w:numPr>
          <w:ilvl w:val="0"/>
          <w:numId w:val="60"/>
        </w:numPr>
        <w:ind w:left="2410" w:hanging="993"/>
        <w:rPr>
          <w:sz w:val="24"/>
          <w:szCs w:val="24"/>
        </w:rPr>
      </w:pPr>
      <w:r>
        <w:rPr>
          <w:sz w:val="24"/>
          <w:szCs w:val="24"/>
        </w:rPr>
        <w:t xml:space="preserve"> </w:t>
      </w:r>
      <w:r w:rsidR="00F467EC" w:rsidRPr="0042617A">
        <w:rPr>
          <w:sz w:val="24"/>
          <w:szCs w:val="24"/>
        </w:rPr>
        <w:t xml:space="preserve">sutartys yra neterminuotos; išskyrus atvejus, kai (1) šiose sutartyse yra numatyta jų vienašališko nutraukimo galimybė, įspėjant kitą </w:t>
      </w:r>
      <w:r w:rsidR="0032214E">
        <w:rPr>
          <w:sz w:val="24"/>
          <w:szCs w:val="24"/>
        </w:rPr>
        <w:t xml:space="preserve">šalį prieš ne ilgesnį kaip </w:t>
      </w:r>
      <w:r w:rsidR="003A007B">
        <w:rPr>
          <w:sz w:val="24"/>
          <w:szCs w:val="24"/>
        </w:rPr>
        <w:t>2 (dviejų) mėnesių laikotarpį</w:t>
      </w:r>
      <w:r w:rsidR="00F467EC" w:rsidRPr="0042617A">
        <w:rPr>
          <w:sz w:val="24"/>
          <w:szCs w:val="24"/>
        </w:rPr>
        <w:t xml:space="preserve"> (2) šiuo būdu nutraukus sutartį Privačiam subjektui nekyla pareigos atlyginti nuostolius ar mokėti bet kokio pobūdžio netesybas.</w:t>
      </w:r>
    </w:p>
    <w:p w14:paraId="2110985E" w14:textId="6E018CF5" w:rsidR="00F467EC" w:rsidRPr="0042617A" w:rsidRDefault="00F467EC" w:rsidP="00A839BB">
      <w:pPr>
        <w:pStyle w:val="paragrafai"/>
        <w:tabs>
          <w:tab w:val="left" w:pos="1701"/>
          <w:tab w:val="left" w:pos="1843"/>
          <w:tab w:val="left" w:pos="1985"/>
        </w:tabs>
        <w:ind w:left="1276" w:hanging="709"/>
        <w:rPr>
          <w:sz w:val="24"/>
          <w:szCs w:val="24"/>
        </w:rPr>
      </w:pPr>
      <w:bookmarkStart w:id="392" w:name="_Toc284496731"/>
      <w:r w:rsidRPr="0042617A">
        <w:rPr>
          <w:sz w:val="24"/>
          <w:szCs w:val="24"/>
        </w:rPr>
        <w:t xml:space="preserve">Valdžios subjektas turi pareikšti savo sutikimą ar motyvuotą atsisakymą išduoti sutikimą dėl </w:t>
      </w:r>
      <w:r w:rsidR="00975974" w:rsidRPr="0042617A">
        <w:rPr>
          <w:sz w:val="24"/>
          <w:szCs w:val="24"/>
        </w:rPr>
        <w:t xml:space="preserve">Sutarties </w:t>
      </w:r>
      <w:r w:rsidR="00483C45" w:rsidRPr="00C92AF3">
        <w:rPr>
          <w:sz w:val="24"/>
          <w:szCs w:val="24"/>
        </w:rPr>
        <w:fldChar w:fldCharType="begin"/>
      </w:r>
      <w:r w:rsidR="00483C45" w:rsidRPr="0042617A">
        <w:rPr>
          <w:sz w:val="24"/>
          <w:szCs w:val="24"/>
        </w:rPr>
        <w:instrText xml:space="preserve"> REF _Ref441135373 \r \h </w:instrText>
      </w:r>
      <w:r w:rsidR="00A1226C" w:rsidRPr="0042617A">
        <w:rPr>
          <w:sz w:val="24"/>
          <w:szCs w:val="24"/>
        </w:rPr>
        <w:instrText xml:space="preserve"> \* MERGEFORMAT </w:instrText>
      </w:r>
      <w:r w:rsidR="00483C45" w:rsidRPr="00C92AF3">
        <w:rPr>
          <w:sz w:val="24"/>
          <w:szCs w:val="24"/>
        </w:rPr>
      </w:r>
      <w:r w:rsidR="00483C45" w:rsidRPr="00C92AF3">
        <w:rPr>
          <w:sz w:val="24"/>
          <w:szCs w:val="24"/>
        </w:rPr>
        <w:fldChar w:fldCharType="separate"/>
      </w:r>
      <w:r w:rsidR="00B87438">
        <w:rPr>
          <w:sz w:val="24"/>
          <w:szCs w:val="24"/>
        </w:rPr>
        <w:t>19.2</w:t>
      </w:r>
      <w:r w:rsidR="00483C45" w:rsidRPr="00C92AF3">
        <w:rPr>
          <w:sz w:val="24"/>
          <w:szCs w:val="24"/>
        </w:rPr>
        <w:fldChar w:fldCharType="end"/>
      </w:r>
      <w:r w:rsidR="00483C45" w:rsidRPr="0042617A">
        <w:rPr>
          <w:sz w:val="24"/>
          <w:szCs w:val="24"/>
        </w:rPr>
        <w:t xml:space="preserve"> </w:t>
      </w:r>
      <w:r w:rsidRPr="0042617A">
        <w:rPr>
          <w:sz w:val="24"/>
          <w:szCs w:val="24"/>
        </w:rPr>
        <w:t xml:space="preserve">punkte nurodytų sandorių sudarymo ne vėliau kaip per 10 (dešimt) </w:t>
      </w:r>
      <w:r w:rsidR="00EE72A9" w:rsidRPr="0042617A">
        <w:rPr>
          <w:sz w:val="24"/>
          <w:szCs w:val="24"/>
        </w:rPr>
        <w:t>D</w:t>
      </w:r>
      <w:r w:rsidRPr="0042617A">
        <w:rPr>
          <w:sz w:val="24"/>
          <w:szCs w:val="24"/>
        </w:rPr>
        <w:t xml:space="preserve">arbo </w:t>
      </w:r>
      <w:r w:rsidRPr="0042617A">
        <w:rPr>
          <w:sz w:val="24"/>
          <w:szCs w:val="24"/>
        </w:rPr>
        <w:lastRenderedPageBreak/>
        <w:t xml:space="preserve">dienų nuo Privataus subjekto ar Investuotojo kreipimosi ir visos </w:t>
      </w:r>
      <w:r w:rsidR="00EE72A9" w:rsidRPr="0042617A">
        <w:rPr>
          <w:sz w:val="24"/>
          <w:szCs w:val="24"/>
        </w:rPr>
        <w:t xml:space="preserve">reikalingos </w:t>
      </w:r>
      <w:r w:rsidRPr="0042617A">
        <w:rPr>
          <w:sz w:val="24"/>
          <w:szCs w:val="24"/>
        </w:rPr>
        <w:t xml:space="preserve">informacijos bei pagrindžiančių dokumentų pateikimo dienos, jeigu konkrečiam atsakymui pateikti Sutartyje nėra numatyti kiti terminai, ir neturi teisės nepagrįstai atsisakyti išduoti tokį sutikimą. Jeigu per nustatytą laikotarpį Valdžios subjektas nepateikia jokių pastabų ar prieštaravimų, laikoma, jog jis sutinka su siūlomais atlikti veiksmais. Jeigu duodamas sutikimas sudaryti nurodytus sandorius, jie turi būti sudaromi rinkos sąlygomis, laikantis </w:t>
      </w:r>
      <w:r w:rsidR="00EE0623">
        <w:rPr>
          <w:sz w:val="24"/>
          <w:szCs w:val="24"/>
        </w:rPr>
        <w:t>„</w:t>
      </w:r>
      <w:r w:rsidRPr="0042617A">
        <w:rPr>
          <w:sz w:val="24"/>
          <w:szCs w:val="24"/>
        </w:rPr>
        <w:t>ištiestos rankos</w:t>
      </w:r>
      <w:r w:rsidR="00EE0623">
        <w:rPr>
          <w:sz w:val="24"/>
          <w:szCs w:val="24"/>
        </w:rPr>
        <w:t>“</w:t>
      </w:r>
      <w:r w:rsidRPr="0042617A">
        <w:rPr>
          <w:sz w:val="24"/>
          <w:szCs w:val="24"/>
        </w:rPr>
        <w:t xml:space="preserve"> principo. Apie sandorio sudarymą Privatus subjektas nedelsiant, bet ne vėliau kaip per </w:t>
      </w:r>
      <w:r w:rsidR="005B1F3C">
        <w:rPr>
          <w:sz w:val="24"/>
          <w:szCs w:val="24"/>
        </w:rPr>
        <w:t>10</w:t>
      </w:r>
      <w:r w:rsidRPr="0042617A">
        <w:rPr>
          <w:sz w:val="24"/>
          <w:szCs w:val="24"/>
        </w:rPr>
        <w:t xml:space="preserve"> (</w:t>
      </w:r>
      <w:r w:rsidR="005B1F3C">
        <w:rPr>
          <w:sz w:val="24"/>
          <w:szCs w:val="24"/>
        </w:rPr>
        <w:t>dešimt</w:t>
      </w:r>
      <w:r w:rsidRPr="0042617A">
        <w:rPr>
          <w:sz w:val="24"/>
          <w:szCs w:val="24"/>
        </w:rPr>
        <w:t>) dien</w:t>
      </w:r>
      <w:r w:rsidR="005B1F3C">
        <w:rPr>
          <w:sz w:val="24"/>
          <w:szCs w:val="24"/>
        </w:rPr>
        <w:t>ų</w:t>
      </w:r>
      <w:r w:rsidRPr="0042617A">
        <w:rPr>
          <w:sz w:val="24"/>
          <w:szCs w:val="24"/>
        </w:rPr>
        <w:t xml:space="preserve">, informuoja Valdžios subjektą, pateikdamas sutarties </w:t>
      </w:r>
      <w:r w:rsidR="00245320" w:rsidRPr="0042617A">
        <w:rPr>
          <w:sz w:val="24"/>
          <w:szCs w:val="24"/>
        </w:rPr>
        <w:t xml:space="preserve">jos priedų, joje nurodytų dokumentų </w:t>
      </w:r>
      <w:r w:rsidRPr="0042617A">
        <w:rPr>
          <w:sz w:val="24"/>
          <w:szCs w:val="24"/>
        </w:rPr>
        <w:t>ir kitų susijusių dokumentų kopijas.</w:t>
      </w:r>
      <w:bookmarkEnd w:id="392"/>
    </w:p>
    <w:p w14:paraId="14B20706" w14:textId="77777777" w:rsidR="00F51646" w:rsidRPr="0042617A" w:rsidRDefault="00F51646" w:rsidP="00446A51">
      <w:pPr>
        <w:pStyle w:val="paragrafai"/>
        <w:numPr>
          <w:ilvl w:val="0"/>
          <w:numId w:val="0"/>
        </w:numPr>
        <w:tabs>
          <w:tab w:val="left" w:pos="1701"/>
          <w:tab w:val="left" w:pos="1843"/>
          <w:tab w:val="left" w:pos="1985"/>
        </w:tabs>
        <w:ind w:left="1276"/>
        <w:rPr>
          <w:sz w:val="24"/>
          <w:szCs w:val="24"/>
        </w:rPr>
      </w:pPr>
    </w:p>
    <w:p w14:paraId="0CC41F7D" w14:textId="77777777" w:rsidR="00F467EC" w:rsidRPr="0042617A" w:rsidRDefault="00F467EC" w:rsidP="00F467EC">
      <w:pPr>
        <w:pStyle w:val="Antrat1"/>
        <w:spacing w:before="0"/>
      </w:pPr>
      <w:bookmarkStart w:id="393" w:name="_Toc309205516"/>
      <w:bookmarkStart w:id="394" w:name="_Toc137437144"/>
      <w:bookmarkStart w:id="395" w:name="_Toc309205517"/>
      <w:bookmarkStart w:id="396" w:name="_Toc309205518"/>
      <w:bookmarkStart w:id="397" w:name="_Toc309205519"/>
      <w:bookmarkStart w:id="398" w:name="_Toc309205520"/>
      <w:bookmarkStart w:id="399" w:name="_Toc309205521"/>
      <w:bookmarkStart w:id="400" w:name="_Toc309205522"/>
      <w:bookmarkStart w:id="401" w:name="_Toc309205523"/>
      <w:bookmarkStart w:id="402" w:name="_Toc309205524"/>
      <w:bookmarkStart w:id="403" w:name="_Toc309205525"/>
      <w:bookmarkStart w:id="404" w:name="_Toc309205526"/>
      <w:bookmarkStart w:id="405" w:name="_Toc309205527"/>
      <w:bookmarkStart w:id="406" w:name="_Toc309205528"/>
      <w:bookmarkStart w:id="407" w:name="_Toc309205529"/>
      <w:bookmarkStart w:id="408" w:name="_Toc309205530"/>
      <w:bookmarkStart w:id="409" w:name="_Toc309205531"/>
      <w:bookmarkStart w:id="410" w:name="_Toc309205532"/>
      <w:bookmarkStart w:id="411" w:name="_Toc309205533"/>
      <w:bookmarkStart w:id="412" w:name="_Toc98421400"/>
      <w:bookmarkStart w:id="413" w:name="_Toc141511366"/>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r w:rsidRPr="0042617A">
        <w:t>Atleidimo atvejai ir Kompensavimo įvykiai</w:t>
      </w:r>
      <w:bookmarkEnd w:id="411"/>
      <w:bookmarkEnd w:id="412"/>
    </w:p>
    <w:p w14:paraId="5AF8BBA0" w14:textId="77777777" w:rsidR="00F467EC" w:rsidRPr="0042617A" w:rsidRDefault="00F467EC" w:rsidP="00C73321">
      <w:pPr>
        <w:pStyle w:val="Antrat2"/>
        <w:tabs>
          <w:tab w:val="clear" w:pos="495"/>
        </w:tabs>
        <w:ind w:left="1134"/>
        <w:rPr>
          <w:sz w:val="24"/>
          <w:szCs w:val="24"/>
        </w:rPr>
      </w:pPr>
      <w:bookmarkStart w:id="414" w:name="_Toc309205534"/>
      <w:bookmarkStart w:id="415" w:name="_Ref406572862"/>
      <w:bookmarkStart w:id="416" w:name="_Ref57100648"/>
      <w:bookmarkStart w:id="417" w:name="_Toc98421401"/>
      <w:r w:rsidRPr="0042617A">
        <w:rPr>
          <w:sz w:val="24"/>
          <w:szCs w:val="24"/>
        </w:rPr>
        <w:t>Atleidimo atvejai</w:t>
      </w:r>
      <w:bookmarkEnd w:id="414"/>
      <w:bookmarkEnd w:id="415"/>
      <w:bookmarkEnd w:id="416"/>
      <w:bookmarkEnd w:id="417"/>
    </w:p>
    <w:p w14:paraId="1342D254" w14:textId="77777777" w:rsidR="00F467EC" w:rsidRPr="0042617A" w:rsidRDefault="00F467EC" w:rsidP="0002468D">
      <w:pPr>
        <w:pStyle w:val="paragrafai"/>
        <w:tabs>
          <w:tab w:val="left" w:pos="1701"/>
          <w:tab w:val="left" w:pos="1843"/>
          <w:tab w:val="left" w:pos="1985"/>
        </w:tabs>
        <w:ind w:left="1276" w:hanging="709"/>
        <w:rPr>
          <w:sz w:val="24"/>
          <w:szCs w:val="24"/>
        </w:rPr>
      </w:pPr>
      <w:bookmarkStart w:id="418" w:name="_Ref309217893"/>
      <w:r w:rsidRPr="0042617A">
        <w:rPr>
          <w:sz w:val="24"/>
          <w:szCs w:val="24"/>
        </w:rPr>
        <w:t>Atleidimo atvejais laikomi</w:t>
      </w:r>
      <w:r w:rsidR="00A37A4C">
        <w:rPr>
          <w:sz w:val="24"/>
          <w:szCs w:val="24"/>
        </w:rPr>
        <w:t xml:space="preserve"> atvejai</w:t>
      </w:r>
      <w:r w:rsidRPr="0042617A">
        <w:rPr>
          <w:sz w:val="24"/>
          <w:szCs w:val="24"/>
        </w:rPr>
        <w:t xml:space="preserve">, </w:t>
      </w:r>
      <w:r w:rsidR="00A37A4C">
        <w:rPr>
          <w:sz w:val="24"/>
          <w:szCs w:val="24"/>
        </w:rPr>
        <w:t>kai</w:t>
      </w:r>
      <w:r w:rsidRPr="0042617A">
        <w:rPr>
          <w:sz w:val="24"/>
          <w:szCs w:val="24"/>
        </w:rPr>
        <w:t>:</w:t>
      </w:r>
      <w:bookmarkEnd w:id="418"/>
    </w:p>
    <w:p w14:paraId="058B94E5" w14:textId="77777777" w:rsidR="00F467EC" w:rsidRPr="0042617A" w:rsidRDefault="00F467EC" w:rsidP="00425D9A">
      <w:pPr>
        <w:pStyle w:val="paragrafesraas"/>
        <w:tabs>
          <w:tab w:val="clear" w:pos="2989"/>
          <w:tab w:val="num" w:pos="2269"/>
        </w:tabs>
        <w:ind w:left="1276"/>
        <w:rPr>
          <w:sz w:val="24"/>
          <w:szCs w:val="24"/>
        </w:rPr>
      </w:pPr>
      <w:r w:rsidRPr="0042617A">
        <w:rPr>
          <w:sz w:val="24"/>
          <w:szCs w:val="24"/>
        </w:rPr>
        <w:t>Valdžios subjektas nevykdo savo įsipareigojimų pagal Sutartį</w:t>
      </w:r>
      <w:r w:rsidRPr="0002468D">
        <w:rPr>
          <w:sz w:val="24"/>
          <w:szCs w:val="24"/>
        </w:rPr>
        <w:t>;</w:t>
      </w:r>
    </w:p>
    <w:p w14:paraId="56DBC764" w14:textId="77777777" w:rsidR="0003023D" w:rsidRPr="00060139" w:rsidRDefault="00E760BC" w:rsidP="00425D9A">
      <w:pPr>
        <w:pStyle w:val="paragrafesraas"/>
        <w:tabs>
          <w:tab w:val="clear" w:pos="2989"/>
          <w:tab w:val="num" w:pos="2269"/>
        </w:tabs>
        <w:ind w:left="1276"/>
        <w:rPr>
          <w:sz w:val="24"/>
          <w:szCs w:val="24"/>
        </w:rPr>
      </w:pPr>
      <w:bookmarkStart w:id="419" w:name="_Ref88817761"/>
      <w:r w:rsidRPr="00060139">
        <w:rPr>
          <w:sz w:val="24"/>
          <w:szCs w:val="24"/>
        </w:rPr>
        <w:t xml:space="preserve">dėl nuo Valdžios subjekto priklausančių aplinkybių ilgiau kaip </w:t>
      </w:r>
      <w:r w:rsidRPr="0002468D">
        <w:rPr>
          <w:sz w:val="24"/>
          <w:szCs w:val="24"/>
        </w:rPr>
        <w:t>30 (trisdešimt) dienų</w:t>
      </w:r>
      <w:r w:rsidRPr="00060139">
        <w:rPr>
          <w:sz w:val="24"/>
          <w:szCs w:val="24"/>
        </w:rPr>
        <w:t xml:space="preserve"> </w:t>
      </w:r>
      <w:r w:rsidR="00EA7CF3">
        <w:rPr>
          <w:sz w:val="24"/>
          <w:szCs w:val="24"/>
        </w:rPr>
        <w:t xml:space="preserve">Privatus subjektas </w:t>
      </w:r>
      <w:r w:rsidRPr="00060139">
        <w:rPr>
          <w:sz w:val="24"/>
          <w:szCs w:val="24"/>
        </w:rPr>
        <w:t xml:space="preserve">negauna priklausančio </w:t>
      </w:r>
      <w:r w:rsidR="004F77AC" w:rsidRPr="007B181E">
        <w:rPr>
          <w:sz w:val="24"/>
          <w:szCs w:val="24"/>
        </w:rPr>
        <w:t>atitinkamo mėnesio Metinio atlyginimo mokėjimo už Sutarties vykdymą</w:t>
      </w:r>
      <w:r w:rsidRPr="00060139">
        <w:rPr>
          <w:sz w:val="24"/>
          <w:szCs w:val="24"/>
        </w:rPr>
        <w:t>;</w:t>
      </w:r>
      <w:bookmarkEnd w:id="419"/>
      <w:r w:rsidR="0003023D" w:rsidRPr="00060139">
        <w:rPr>
          <w:sz w:val="24"/>
          <w:szCs w:val="24"/>
        </w:rPr>
        <w:t xml:space="preserve"> </w:t>
      </w:r>
      <w:r w:rsidR="00535749" w:rsidRPr="00060139">
        <w:rPr>
          <w:sz w:val="24"/>
          <w:szCs w:val="24"/>
        </w:rPr>
        <w:t xml:space="preserve"> </w:t>
      </w:r>
    </w:p>
    <w:p w14:paraId="487D3BFE" w14:textId="77777777" w:rsidR="00B33B77" w:rsidRDefault="00B33B77" w:rsidP="00425D9A">
      <w:pPr>
        <w:pStyle w:val="paragrafesraas"/>
        <w:tabs>
          <w:tab w:val="clear" w:pos="2989"/>
          <w:tab w:val="num" w:pos="2269"/>
        </w:tabs>
        <w:ind w:left="1276"/>
        <w:rPr>
          <w:sz w:val="24"/>
          <w:szCs w:val="24"/>
        </w:rPr>
      </w:pPr>
      <w:bookmarkStart w:id="420" w:name="_Ref88817777"/>
      <w:r w:rsidRPr="00B33B77">
        <w:rPr>
          <w:sz w:val="24"/>
          <w:szCs w:val="24"/>
        </w:rPr>
        <w:t xml:space="preserve">per </w:t>
      </w:r>
      <w:r w:rsidR="00EA7CF3" w:rsidRPr="005F3541">
        <w:rPr>
          <w:sz w:val="24"/>
          <w:szCs w:val="24"/>
        </w:rPr>
        <w:t>1</w:t>
      </w:r>
      <w:r w:rsidR="00EA7CF3">
        <w:rPr>
          <w:sz w:val="24"/>
          <w:szCs w:val="24"/>
        </w:rPr>
        <w:t xml:space="preserve"> (</w:t>
      </w:r>
      <w:r w:rsidRPr="00B33B77">
        <w:rPr>
          <w:sz w:val="24"/>
          <w:szCs w:val="24"/>
        </w:rPr>
        <w:t>vienerius</w:t>
      </w:r>
      <w:r w:rsidR="00EA7CF3">
        <w:rPr>
          <w:sz w:val="24"/>
          <w:szCs w:val="24"/>
        </w:rPr>
        <w:t>)</w:t>
      </w:r>
      <w:r w:rsidRPr="00B33B77">
        <w:rPr>
          <w:sz w:val="24"/>
          <w:szCs w:val="24"/>
        </w:rPr>
        <w:t xml:space="preserve"> metus vėluojamų Metinio atlyginimo mokėjimų suma viršija </w:t>
      </w:r>
      <w:r w:rsidR="00EA7CF3" w:rsidRPr="005F3541">
        <w:rPr>
          <w:sz w:val="24"/>
          <w:szCs w:val="24"/>
        </w:rPr>
        <w:t>1</w:t>
      </w:r>
      <w:r w:rsidR="00EA7CF3">
        <w:rPr>
          <w:sz w:val="24"/>
          <w:szCs w:val="24"/>
        </w:rPr>
        <w:t xml:space="preserve"> (</w:t>
      </w:r>
      <w:r w:rsidRPr="00B33B77">
        <w:rPr>
          <w:sz w:val="24"/>
          <w:szCs w:val="24"/>
        </w:rPr>
        <w:t>vieno</w:t>
      </w:r>
      <w:r w:rsidR="00EA7CF3">
        <w:rPr>
          <w:sz w:val="24"/>
          <w:szCs w:val="24"/>
        </w:rPr>
        <w:t>)</w:t>
      </w:r>
      <w:r w:rsidRPr="00B33B77">
        <w:rPr>
          <w:sz w:val="24"/>
          <w:szCs w:val="24"/>
        </w:rPr>
        <w:t xml:space="preserve"> mėnesio Metinio atlyginimo mokėjimo sumą;</w:t>
      </w:r>
      <w:bookmarkEnd w:id="420"/>
    </w:p>
    <w:p w14:paraId="07735200" w14:textId="77777777" w:rsidR="00F467EC" w:rsidRPr="005F3541" w:rsidRDefault="00EA7CF3" w:rsidP="00425D9A">
      <w:pPr>
        <w:pStyle w:val="paragrafesraas"/>
        <w:tabs>
          <w:tab w:val="clear" w:pos="2989"/>
          <w:tab w:val="num" w:pos="2269"/>
        </w:tabs>
        <w:ind w:left="1276"/>
        <w:rPr>
          <w:sz w:val="24"/>
          <w:szCs w:val="24"/>
        </w:rPr>
      </w:pPr>
      <w:r>
        <w:rPr>
          <w:sz w:val="24"/>
          <w:szCs w:val="24"/>
        </w:rPr>
        <w:t>Privatus subjektas visiškai ar iš dalies negali vykdyti Darbų ir / ar teikti Paslaugų dėl Esminio teisės aktų pasikeitimo</w:t>
      </w:r>
      <w:r w:rsidR="00565C29">
        <w:rPr>
          <w:sz w:val="24"/>
          <w:szCs w:val="24"/>
        </w:rPr>
        <w:t xml:space="preserve"> </w:t>
      </w:r>
      <w:r w:rsidR="00565C29" w:rsidRPr="0089398A">
        <w:rPr>
          <w:sz w:val="24"/>
          <w:szCs w:val="24"/>
        </w:rPr>
        <w:t xml:space="preserve">(kitų teisės aktų pasikeitimo, kurie nelaikytini </w:t>
      </w:r>
      <w:r w:rsidR="00935B71">
        <w:rPr>
          <w:sz w:val="24"/>
          <w:szCs w:val="24"/>
        </w:rPr>
        <w:t>E</w:t>
      </w:r>
      <w:r w:rsidR="00565C29" w:rsidRPr="0089398A">
        <w:rPr>
          <w:sz w:val="24"/>
          <w:szCs w:val="24"/>
        </w:rPr>
        <w:t>sminiais, riziką prisiima Privatus subjektas)</w:t>
      </w:r>
      <w:r>
        <w:rPr>
          <w:sz w:val="24"/>
          <w:szCs w:val="24"/>
        </w:rPr>
        <w:t>;</w:t>
      </w:r>
    </w:p>
    <w:p w14:paraId="6E1D6B7E" w14:textId="32C56A27" w:rsidR="00FE5454" w:rsidRPr="0042617A" w:rsidRDefault="00EA7CF3" w:rsidP="00425D9A">
      <w:pPr>
        <w:pStyle w:val="paragrafesraas"/>
        <w:tabs>
          <w:tab w:val="clear" w:pos="2989"/>
          <w:tab w:val="num" w:pos="2269"/>
        </w:tabs>
        <w:ind w:left="1276"/>
        <w:rPr>
          <w:sz w:val="24"/>
          <w:szCs w:val="24"/>
        </w:rPr>
      </w:pPr>
      <w:r>
        <w:rPr>
          <w:sz w:val="24"/>
          <w:szCs w:val="24"/>
        </w:rPr>
        <w:t>vėluojama vykdyti Darbus dėl archeologinių radinių, kultūros paveldo</w:t>
      </w:r>
      <w:r w:rsidR="00EE0623">
        <w:rPr>
          <w:sz w:val="24"/>
          <w:szCs w:val="24"/>
        </w:rPr>
        <w:t xml:space="preserve"> reikalavimų</w:t>
      </w:r>
      <w:r w:rsidR="00173BDF">
        <w:rPr>
          <w:sz w:val="24"/>
          <w:szCs w:val="24"/>
        </w:rPr>
        <w:t xml:space="preserve">, jeigu Valdžios subjektui tokia informacija nebuvo </w:t>
      </w:r>
      <w:r w:rsidR="00173BDF" w:rsidRPr="00A223B3">
        <w:rPr>
          <w:sz w:val="24"/>
          <w:szCs w:val="24"/>
        </w:rPr>
        <w:t xml:space="preserve">žinoma </w:t>
      </w:r>
      <w:r w:rsidR="00391E1A" w:rsidRPr="00A223B3">
        <w:rPr>
          <w:sz w:val="24"/>
          <w:szCs w:val="24"/>
        </w:rPr>
        <w:t xml:space="preserve">arba buvo žinoma, bet </w:t>
      </w:r>
      <w:r w:rsidR="00173BDF" w:rsidRPr="00A223B3">
        <w:rPr>
          <w:sz w:val="24"/>
          <w:szCs w:val="24"/>
        </w:rPr>
        <w:t xml:space="preserve">nepateikta </w:t>
      </w:r>
      <w:r w:rsidR="005E4F2F" w:rsidRPr="00A223B3">
        <w:rPr>
          <w:sz w:val="24"/>
          <w:szCs w:val="24"/>
        </w:rPr>
        <w:t xml:space="preserve">Investuotojui </w:t>
      </w:r>
      <w:r w:rsidR="00173BDF" w:rsidRPr="00A223B3">
        <w:rPr>
          <w:sz w:val="24"/>
          <w:szCs w:val="24"/>
        </w:rPr>
        <w:t>Pirkimo metu</w:t>
      </w:r>
      <w:r w:rsidR="00FE5454" w:rsidRPr="00A223B3">
        <w:rPr>
          <w:sz w:val="24"/>
          <w:szCs w:val="24"/>
        </w:rPr>
        <w:t>;</w:t>
      </w:r>
    </w:p>
    <w:p w14:paraId="79B1A207" w14:textId="07818C5F" w:rsidR="00A824FF" w:rsidRDefault="00A824FF" w:rsidP="00425D9A">
      <w:pPr>
        <w:pStyle w:val="paragrafesraas"/>
        <w:tabs>
          <w:tab w:val="clear" w:pos="2989"/>
          <w:tab w:val="num" w:pos="2269"/>
        </w:tabs>
        <w:ind w:left="1276"/>
        <w:rPr>
          <w:sz w:val="24"/>
          <w:szCs w:val="24"/>
        </w:rPr>
      </w:pPr>
      <w:r>
        <w:rPr>
          <w:sz w:val="24"/>
          <w:szCs w:val="24"/>
        </w:rPr>
        <w:t>visiškai ar iš dalies atlikti Darbų ir / ar teikti Paslaugų n</w:t>
      </w:r>
      <w:r w:rsidR="00AF1B19">
        <w:rPr>
          <w:sz w:val="24"/>
          <w:szCs w:val="24"/>
        </w:rPr>
        <w:t>e</w:t>
      </w:r>
      <w:r>
        <w:rPr>
          <w:sz w:val="24"/>
          <w:szCs w:val="24"/>
        </w:rPr>
        <w:t>įm</w:t>
      </w:r>
      <w:r w:rsidR="002E378E">
        <w:rPr>
          <w:sz w:val="24"/>
          <w:szCs w:val="24"/>
        </w:rPr>
        <w:t>a</w:t>
      </w:r>
      <w:r>
        <w:rPr>
          <w:sz w:val="24"/>
          <w:szCs w:val="24"/>
        </w:rPr>
        <w:t xml:space="preserve">noma dėl Valdžios subjekto pareiškimų ir garantijų, susijusių su </w:t>
      </w:r>
      <w:r w:rsidR="00BD1F16">
        <w:rPr>
          <w:sz w:val="24"/>
          <w:szCs w:val="24"/>
        </w:rPr>
        <w:t xml:space="preserve">Žemės sklypo </w:t>
      </w:r>
      <w:r>
        <w:rPr>
          <w:sz w:val="24"/>
          <w:szCs w:val="24"/>
        </w:rPr>
        <w:t xml:space="preserve">būkle, pažeidimo, </w:t>
      </w:r>
      <w:proofErr w:type="spellStart"/>
      <w:r>
        <w:rPr>
          <w:sz w:val="24"/>
          <w:szCs w:val="24"/>
        </w:rPr>
        <w:t>t.y</w:t>
      </w:r>
      <w:proofErr w:type="spellEnd"/>
      <w:r>
        <w:rPr>
          <w:sz w:val="24"/>
          <w:szCs w:val="24"/>
        </w:rPr>
        <w:t>. jeigu Valdžios subjekto pateikta informacija (įskaitant informaciją, pateiktą Pirkimo metu) yra neteisinga</w:t>
      </w:r>
      <w:r w:rsidR="00754578">
        <w:rPr>
          <w:sz w:val="24"/>
          <w:szCs w:val="24"/>
        </w:rPr>
        <w:t xml:space="preserve"> arba Valdžios subjektas pateikė ne visą turimą informaciją apie </w:t>
      </w:r>
      <w:r w:rsidR="00BD1F16">
        <w:rPr>
          <w:sz w:val="24"/>
          <w:szCs w:val="24"/>
        </w:rPr>
        <w:t>Žemės sklypo</w:t>
      </w:r>
      <w:r w:rsidR="00754578">
        <w:rPr>
          <w:sz w:val="24"/>
          <w:szCs w:val="24"/>
        </w:rPr>
        <w:t xml:space="preserve"> būklę. Valdžios subjekto pateiktos informacijos </w:t>
      </w:r>
      <w:proofErr w:type="spellStart"/>
      <w:r w:rsidR="00754578">
        <w:rPr>
          <w:sz w:val="24"/>
          <w:szCs w:val="24"/>
        </w:rPr>
        <w:t>neišsamumas</w:t>
      </w:r>
      <w:proofErr w:type="spellEnd"/>
      <w:r w:rsidR="00754578">
        <w:rPr>
          <w:sz w:val="24"/>
          <w:szCs w:val="24"/>
        </w:rPr>
        <w:t xml:space="preserve"> ir</w:t>
      </w:r>
      <w:r w:rsidR="00BD1F16">
        <w:rPr>
          <w:sz w:val="24"/>
          <w:szCs w:val="24"/>
        </w:rPr>
        <w:t xml:space="preserve"> / ar</w:t>
      </w:r>
      <w:r w:rsidR="00754578">
        <w:rPr>
          <w:sz w:val="24"/>
          <w:szCs w:val="24"/>
        </w:rPr>
        <w:t xml:space="preserve"> nepakankamumas </w:t>
      </w:r>
      <w:r w:rsidR="00754578" w:rsidRPr="00187F18">
        <w:rPr>
          <w:sz w:val="24"/>
          <w:szCs w:val="24"/>
        </w:rPr>
        <w:t>nepriskirtinas prie Atleidimo atvejų;</w:t>
      </w:r>
    </w:p>
    <w:p w14:paraId="38E1940D" w14:textId="2AB3A4CD" w:rsidR="00AE1C0B" w:rsidRPr="00C208BD" w:rsidRDefault="00B32B9F" w:rsidP="00425D9A">
      <w:pPr>
        <w:pStyle w:val="paragrafesraas"/>
        <w:tabs>
          <w:tab w:val="clear" w:pos="2989"/>
          <w:tab w:val="num" w:pos="2269"/>
        </w:tabs>
        <w:ind w:left="1276"/>
        <w:rPr>
          <w:sz w:val="24"/>
          <w:szCs w:val="24"/>
        </w:rPr>
      </w:pPr>
      <w:r w:rsidRPr="00C208BD">
        <w:rPr>
          <w:sz w:val="24"/>
          <w:szCs w:val="24"/>
        </w:rPr>
        <w:t>vėluojama vykdyti Darbus dėl statybinių atliekų Žemės sklype buvimo;</w:t>
      </w:r>
    </w:p>
    <w:p w14:paraId="2EA1DE0E" w14:textId="77777777" w:rsidR="00FE5454" w:rsidRPr="0042617A" w:rsidRDefault="00FE5454" w:rsidP="00425D9A">
      <w:pPr>
        <w:pStyle w:val="paragrafesraas"/>
        <w:tabs>
          <w:tab w:val="clear" w:pos="2989"/>
          <w:tab w:val="num" w:pos="2269"/>
        </w:tabs>
        <w:ind w:left="1276"/>
        <w:rPr>
          <w:sz w:val="24"/>
          <w:szCs w:val="24"/>
        </w:rPr>
      </w:pPr>
      <w:r w:rsidRPr="00C208BD">
        <w:rPr>
          <w:sz w:val="24"/>
          <w:szCs w:val="24"/>
        </w:rPr>
        <w:t xml:space="preserve">visiškai ar iš dalies atlikti Darbų ir (ar) teikti Paslaugų objektyviai neįmanoma dėl bet kokių nuosavybės ar panašių teisių apribojimų Objekto (jo dalies) </w:t>
      </w:r>
      <w:r w:rsidR="005B1F3C" w:rsidRPr="00C208BD">
        <w:rPr>
          <w:sz w:val="24"/>
          <w:szCs w:val="24"/>
        </w:rPr>
        <w:t xml:space="preserve">ar Žemės sklypo </w:t>
      </w:r>
      <w:r w:rsidRPr="00C208BD">
        <w:rPr>
          <w:sz w:val="24"/>
          <w:szCs w:val="24"/>
        </w:rPr>
        <w:t>atžvilgiu</w:t>
      </w:r>
      <w:r w:rsidRPr="0042617A">
        <w:rPr>
          <w:sz w:val="24"/>
          <w:szCs w:val="24"/>
        </w:rPr>
        <w:t>;</w:t>
      </w:r>
    </w:p>
    <w:p w14:paraId="12D08E23" w14:textId="713D926F" w:rsidR="00FE5454" w:rsidRPr="0042617A" w:rsidRDefault="005B1F3C" w:rsidP="00425D9A">
      <w:pPr>
        <w:pStyle w:val="paragrafesraas"/>
        <w:tabs>
          <w:tab w:val="clear" w:pos="2989"/>
          <w:tab w:val="num" w:pos="2269"/>
        </w:tabs>
        <w:ind w:left="1276"/>
        <w:rPr>
          <w:sz w:val="24"/>
          <w:szCs w:val="24"/>
        </w:rPr>
      </w:pPr>
      <w:r>
        <w:rPr>
          <w:sz w:val="24"/>
          <w:szCs w:val="24"/>
        </w:rPr>
        <w:t xml:space="preserve">atlikti Darbus vėluojama dėl leidimų vykdyti Darbus </w:t>
      </w:r>
      <w:r w:rsidR="00EA7CF3">
        <w:rPr>
          <w:sz w:val="24"/>
          <w:szCs w:val="24"/>
        </w:rPr>
        <w:t xml:space="preserve">ar teikti Paslaugas (ar atitinkamą jų dalį) </w:t>
      </w:r>
      <w:r>
        <w:rPr>
          <w:sz w:val="24"/>
          <w:szCs w:val="24"/>
        </w:rPr>
        <w:t xml:space="preserve">neišdavimo ar vėlavimo išduoti, kurį lėmė valstybės / savivaldybės institucijų </w:t>
      </w:r>
      <w:r w:rsidR="001C227B" w:rsidRPr="001C227B">
        <w:rPr>
          <w:sz w:val="24"/>
          <w:szCs w:val="24"/>
        </w:rPr>
        <w:t>ar kitų viešojo administravimo subjektų</w:t>
      </w:r>
      <w:r w:rsidR="001C227B">
        <w:rPr>
          <w:sz w:val="24"/>
          <w:szCs w:val="24"/>
        </w:rPr>
        <w:t xml:space="preserve"> </w:t>
      </w:r>
      <w:r>
        <w:rPr>
          <w:sz w:val="24"/>
          <w:szCs w:val="24"/>
        </w:rPr>
        <w:t>veiksmai ar neveikimas n</w:t>
      </w:r>
      <w:r w:rsidR="00EA7CF3">
        <w:rPr>
          <w:sz w:val="24"/>
          <w:szCs w:val="24"/>
        </w:rPr>
        <w:t>e</w:t>
      </w:r>
      <w:r>
        <w:rPr>
          <w:sz w:val="24"/>
          <w:szCs w:val="24"/>
        </w:rPr>
        <w:t>silaikant teisės aktų reikalavimų, bet ne Privataus subjekto veiksmai ar neveikimas</w:t>
      </w:r>
      <w:r w:rsidR="00FE5454" w:rsidRPr="0042617A">
        <w:rPr>
          <w:sz w:val="24"/>
          <w:szCs w:val="24"/>
        </w:rPr>
        <w:t>;</w:t>
      </w:r>
    </w:p>
    <w:p w14:paraId="65E9A064" w14:textId="51BC4E36" w:rsidR="00FE5454" w:rsidRDefault="005B1F3C" w:rsidP="00185509">
      <w:pPr>
        <w:pStyle w:val="paragrafesraas"/>
        <w:tabs>
          <w:tab w:val="clear" w:pos="2989"/>
          <w:tab w:val="num" w:pos="1418"/>
        </w:tabs>
        <w:ind w:left="1276"/>
        <w:rPr>
          <w:sz w:val="24"/>
          <w:szCs w:val="24"/>
        </w:rPr>
      </w:pPr>
      <w:r>
        <w:rPr>
          <w:sz w:val="24"/>
          <w:szCs w:val="24"/>
        </w:rPr>
        <w:lastRenderedPageBreak/>
        <w:t xml:space="preserve">Objekte </w:t>
      </w:r>
      <w:r w:rsidR="00FE5454" w:rsidRPr="0042617A">
        <w:rPr>
          <w:sz w:val="24"/>
          <w:szCs w:val="24"/>
        </w:rPr>
        <w:t>įvyksta streikai</w:t>
      </w:r>
      <w:r w:rsidR="00B33B77">
        <w:rPr>
          <w:sz w:val="24"/>
          <w:szCs w:val="24"/>
        </w:rPr>
        <w:t xml:space="preserve">, lokautai </w:t>
      </w:r>
      <w:r w:rsidR="00FE5454" w:rsidRPr="0042617A">
        <w:rPr>
          <w:sz w:val="24"/>
          <w:szCs w:val="24"/>
        </w:rPr>
        <w:t>ar kiti laikini neramumai (išskyrus Privataus subjekto ar Susijusių asmenų</w:t>
      </w:r>
      <w:r w:rsidR="009740C2">
        <w:rPr>
          <w:sz w:val="24"/>
          <w:szCs w:val="24"/>
        </w:rPr>
        <w:t>,</w:t>
      </w:r>
      <w:r w:rsidR="00FE5454" w:rsidRPr="0042617A">
        <w:rPr>
          <w:sz w:val="24"/>
          <w:szCs w:val="24"/>
        </w:rPr>
        <w:t xml:space="preserve"> </w:t>
      </w:r>
      <w:r w:rsidR="008445A0">
        <w:rPr>
          <w:sz w:val="24"/>
          <w:szCs w:val="24"/>
        </w:rPr>
        <w:t xml:space="preserve">ar Subtiekėjų </w:t>
      </w:r>
      <w:r w:rsidR="00FE5454" w:rsidRPr="0042617A">
        <w:rPr>
          <w:sz w:val="24"/>
          <w:szCs w:val="24"/>
        </w:rPr>
        <w:t>darbuotojų)</w:t>
      </w:r>
      <w:r w:rsidR="008445A0">
        <w:rPr>
          <w:sz w:val="24"/>
          <w:szCs w:val="24"/>
        </w:rPr>
        <w:t xml:space="preserve"> su sąlyga, kad dėl jų nekyla teisė pritaikyti Force Majeure aplinkybes pagal Sutarties </w:t>
      </w:r>
      <w:r w:rsidR="008445A0">
        <w:rPr>
          <w:sz w:val="24"/>
          <w:szCs w:val="24"/>
        </w:rPr>
        <w:fldChar w:fldCharType="begin"/>
      </w:r>
      <w:r w:rsidR="008445A0">
        <w:rPr>
          <w:sz w:val="24"/>
          <w:szCs w:val="24"/>
        </w:rPr>
        <w:instrText xml:space="preserve"> REF _Ref136080503 \r \h </w:instrText>
      </w:r>
      <w:r w:rsidR="008445A0">
        <w:rPr>
          <w:sz w:val="24"/>
          <w:szCs w:val="24"/>
        </w:rPr>
      </w:r>
      <w:r w:rsidR="008445A0">
        <w:rPr>
          <w:sz w:val="24"/>
          <w:szCs w:val="24"/>
        </w:rPr>
        <w:fldChar w:fldCharType="separate"/>
      </w:r>
      <w:r w:rsidR="00B87438">
        <w:rPr>
          <w:sz w:val="24"/>
          <w:szCs w:val="24"/>
        </w:rPr>
        <w:t>41</w:t>
      </w:r>
      <w:r w:rsidR="008445A0">
        <w:rPr>
          <w:sz w:val="24"/>
          <w:szCs w:val="24"/>
        </w:rPr>
        <w:fldChar w:fldCharType="end"/>
      </w:r>
      <w:r w:rsidR="008445A0" w:rsidRPr="001C227B">
        <w:rPr>
          <w:sz w:val="24"/>
          <w:szCs w:val="24"/>
        </w:rPr>
        <w:t xml:space="preserve"> punkt</w:t>
      </w:r>
      <w:r w:rsidR="008445A0">
        <w:rPr>
          <w:sz w:val="24"/>
          <w:szCs w:val="24"/>
        </w:rPr>
        <w:t>ą</w:t>
      </w:r>
      <w:r w:rsidR="00FE5454" w:rsidRPr="0042617A">
        <w:rPr>
          <w:sz w:val="24"/>
          <w:szCs w:val="24"/>
        </w:rPr>
        <w:t>;</w:t>
      </w:r>
    </w:p>
    <w:p w14:paraId="4EBB07B3" w14:textId="77777777" w:rsidR="001C227B" w:rsidRPr="001C227B" w:rsidRDefault="001C227B" w:rsidP="00185509">
      <w:pPr>
        <w:pStyle w:val="paragrafesraas"/>
        <w:tabs>
          <w:tab w:val="clear" w:pos="2989"/>
          <w:tab w:val="num" w:pos="1418"/>
        </w:tabs>
        <w:ind w:left="1276"/>
        <w:rPr>
          <w:sz w:val="24"/>
          <w:szCs w:val="24"/>
        </w:rPr>
      </w:pPr>
      <w:r w:rsidRPr="001C227B">
        <w:rPr>
          <w:sz w:val="24"/>
          <w:szCs w:val="24"/>
        </w:rPr>
        <w:t>atlikti Darbus ar teikti Paslaugas negalima dėl Valdžios subjekto kontroliuojamų asmenų atsakomybės ribose esančių asmenų (darbuotojų, lankytojų) veikimo ar neveikimo;</w:t>
      </w:r>
    </w:p>
    <w:p w14:paraId="78234307" w14:textId="77777777" w:rsidR="00E43E94" w:rsidRPr="00E43E94" w:rsidRDefault="00E43E94" w:rsidP="00185509">
      <w:pPr>
        <w:pStyle w:val="paragrafesraas"/>
        <w:tabs>
          <w:tab w:val="clear" w:pos="2989"/>
          <w:tab w:val="num" w:pos="1418"/>
        </w:tabs>
        <w:ind w:left="1276"/>
        <w:rPr>
          <w:sz w:val="24"/>
          <w:szCs w:val="24"/>
        </w:rPr>
      </w:pPr>
      <w:r w:rsidRPr="00E43E94">
        <w:rPr>
          <w:sz w:val="24"/>
          <w:szCs w:val="24"/>
        </w:rPr>
        <w:t>dėl Valdžios subjekto sudarytų sandorių su trečiaisiais asmenimis, jeigu dėl to vėluojama vykdyti Darbus ar Turtui padaroma žala;</w:t>
      </w:r>
    </w:p>
    <w:p w14:paraId="7BCF5E0C" w14:textId="77777777" w:rsidR="00E43E94" w:rsidRPr="00E43E94" w:rsidRDefault="00E43E94" w:rsidP="00185509">
      <w:pPr>
        <w:pStyle w:val="paragrafesraas"/>
        <w:tabs>
          <w:tab w:val="clear" w:pos="2989"/>
          <w:tab w:val="num" w:pos="1418"/>
        </w:tabs>
        <w:ind w:left="1276"/>
        <w:rPr>
          <w:sz w:val="24"/>
          <w:szCs w:val="24"/>
        </w:rPr>
      </w:pPr>
      <w:r w:rsidRPr="00E43E94">
        <w:rPr>
          <w:sz w:val="24"/>
          <w:szCs w:val="24"/>
        </w:rPr>
        <w:t>dėl valstybės institucijų ar kitų viešojo administravimo subjektų neteisėtų veiksmų vėluojama vykdyti Darbus</w:t>
      </w:r>
      <w:r w:rsidR="00EA7CF3">
        <w:rPr>
          <w:sz w:val="24"/>
          <w:szCs w:val="24"/>
        </w:rPr>
        <w:t xml:space="preserve"> </w:t>
      </w:r>
      <w:r w:rsidRPr="00E43E94">
        <w:rPr>
          <w:sz w:val="24"/>
          <w:szCs w:val="24"/>
        </w:rPr>
        <w:t>arba teikti Paslaugas;</w:t>
      </w:r>
    </w:p>
    <w:p w14:paraId="5D57F1F6" w14:textId="77777777" w:rsidR="00E43E94" w:rsidRPr="00E43E94" w:rsidRDefault="00EA7CF3" w:rsidP="00185509">
      <w:pPr>
        <w:pStyle w:val="paragrafesraas"/>
        <w:tabs>
          <w:tab w:val="clear" w:pos="2989"/>
          <w:tab w:val="num" w:pos="1418"/>
        </w:tabs>
        <w:ind w:left="1276"/>
        <w:rPr>
          <w:sz w:val="24"/>
          <w:szCs w:val="24"/>
        </w:rPr>
      </w:pPr>
      <w:r>
        <w:rPr>
          <w:sz w:val="24"/>
          <w:szCs w:val="24"/>
        </w:rPr>
        <w:t xml:space="preserve">ne dėl Privataus subjekto veiksmų (veikimo ar neveikimo) įvyksta </w:t>
      </w:r>
      <w:r w:rsidR="00E43E94" w:rsidRPr="00E43E94">
        <w:rPr>
          <w:sz w:val="24"/>
          <w:szCs w:val="24"/>
        </w:rPr>
        <w:t>inžinerinių / komunikacinių tinklų, už kurių įrengimą bei priežiūra nėra atsakingas Privatus subjektas, avarijos ir kurios tiesiogiai įtakoja Sutarties tinkamą įgyvendinimą;</w:t>
      </w:r>
    </w:p>
    <w:p w14:paraId="5EF960AE" w14:textId="2D5D32C6" w:rsidR="00754578" w:rsidRPr="00185509" w:rsidRDefault="00E43E94" w:rsidP="00185509">
      <w:pPr>
        <w:pStyle w:val="paragrafesraas"/>
        <w:tabs>
          <w:tab w:val="clear" w:pos="2989"/>
          <w:tab w:val="num" w:pos="1418"/>
        </w:tabs>
        <w:ind w:left="1276"/>
        <w:rPr>
          <w:sz w:val="24"/>
          <w:szCs w:val="24"/>
        </w:rPr>
      </w:pPr>
      <w:bookmarkStart w:id="421" w:name="_Ref95124616"/>
      <w:r w:rsidRPr="00E43E94">
        <w:rPr>
          <w:sz w:val="24"/>
          <w:szCs w:val="24"/>
        </w:rPr>
        <w:t>dėl nenugalimos jėgos aplinkybių</w:t>
      </w:r>
      <w:r w:rsidR="00173BDF">
        <w:rPr>
          <w:sz w:val="24"/>
          <w:szCs w:val="24"/>
        </w:rPr>
        <w:t xml:space="preserve">, nurodytų Sutarties </w:t>
      </w:r>
      <w:r w:rsidR="00173BDF">
        <w:rPr>
          <w:sz w:val="24"/>
          <w:szCs w:val="24"/>
          <w:lang w:val="en-US"/>
        </w:rPr>
        <w:fldChar w:fldCharType="begin"/>
      </w:r>
      <w:r w:rsidR="00173BDF">
        <w:rPr>
          <w:sz w:val="24"/>
          <w:szCs w:val="24"/>
        </w:rPr>
        <w:instrText xml:space="preserve"> REF _Ref531598389 \r \h </w:instrText>
      </w:r>
      <w:r w:rsidR="00173BDF">
        <w:rPr>
          <w:sz w:val="24"/>
          <w:szCs w:val="24"/>
          <w:lang w:val="en-US"/>
        </w:rPr>
      </w:r>
      <w:r w:rsidR="00173BDF">
        <w:rPr>
          <w:sz w:val="24"/>
          <w:szCs w:val="24"/>
          <w:lang w:val="en-US"/>
        </w:rPr>
        <w:fldChar w:fldCharType="separate"/>
      </w:r>
      <w:r w:rsidR="00B87438">
        <w:rPr>
          <w:sz w:val="24"/>
          <w:szCs w:val="24"/>
        </w:rPr>
        <w:t>41.1</w:t>
      </w:r>
      <w:r w:rsidR="00173BDF">
        <w:rPr>
          <w:sz w:val="24"/>
          <w:szCs w:val="24"/>
          <w:lang w:val="en-US"/>
        </w:rPr>
        <w:fldChar w:fldCharType="end"/>
      </w:r>
      <w:r w:rsidR="00173BDF" w:rsidRPr="001C227B">
        <w:rPr>
          <w:sz w:val="24"/>
          <w:szCs w:val="24"/>
          <w:lang w:val="es-ES"/>
        </w:rPr>
        <w:t xml:space="preserve"> </w:t>
      </w:r>
      <w:proofErr w:type="spellStart"/>
      <w:r w:rsidR="00173BDF" w:rsidRPr="001C227B">
        <w:rPr>
          <w:sz w:val="24"/>
          <w:szCs w:val="24"/>
          <w:lang w:val="es-ES"/>
        </w:rPr>
        <w:t>punkte</w:t>
      </w:r>
      <w:proofErr w:type="spellEnd"/>
      <w:r w:rsidRPr="00E43E94">
        <w:rPr>
          <w:sz w:val="24"/>
          <w:szCs w:val="24"/>
        </w:rPr>
        <w:t>.</w:t>
      </w:r>
      <w:bookmarkEnd w:id="421"/>
    </w:p>
    <w:p w14:paraId="1FFEDB83" w14:textId="6C0E9CB4" w:rsidR="00F467EC" w:rsidRPr="0042617A" w:rsidRDefault="001C227B" w:rsidP="0002468D">
      <w:pPr>
        <w:pStyle w:val="paragrafai"/>
        <w:tabs>
          <w:tab w:val="left" w:pos="1701"/>
          <w:tab w:val="left" w:pos="1843"/>
          <w:tab w:val="left" w:pos="1985"/>
        </w:tabs>
        <w:ind w:left="1276" w:hanging="709"/>
        <w:rPr>
          <w:sz w:val="24"/>
          <w:szCs w:val="24"/>
        </w:rPr>
      </w:pPr>
      <w:bookmarkStart w:id="422" w:name="_Ref60056502"/>
      <w:r>
        <w:rPr>
          <w:sz w:val="24"/>
          <w:szCs w:val="24"/>
        </w:rPr>
        <w:t>J</w:t>
      </w:r>
      <w:r w:rsidR="00F467EC" w:rsidRPr="0042617A">
        <w:rPr>
          <w:sz w:val="24"/>
          <w:szCs w:val="24"/>
        </w:rPr>
        <w:t xml:space="preserve">eigu </w:t>
      </w:r>
      <w:r w:rsidR="00AA32E4" w:rsidRPr="0042617A">
        <w:rPr>
          <w:sz w:val="24"/>
          <w:szCs w:val="24"/>
        </w:rPr>
        <w:t xml:space="preserve">Sutarties </w:t>
      </w:r>
      <w:r w:rsidR="00F467EC" w:rsidRPr="00C92AF3">
        <w:rPr>
          <w:sz w:val="24"/>
          <w:szCs w:val="24"/>
        </w:rPr>
        <w:fldChar w:fldCharType="begin"/>
      </w:r>
      <w:r w:rsidR="00F467EC" w:rsidRPr="0042617A">
        <w:rPr>
          <w:sz w:val="24"/>
          <w:szCs w:val="24"/>
        </w:rPr>
        <w:instrText xml:space="preserve"> REF _Ref309217893 \r \h </w:instrText>
      </w:r>
      <w:r w:rsidR="002D5DCF" w:rsidRPr="0042617A">
        <w:rPr>
          <w:sz w:val="24"/>
          <w:szCs w:val="24"/>
        </w:rPr>
        <w:instrText xml:space="preserve"> \* MERGEFORMAT </w:instrText>
      </w:r>
      <w:r w:rsidR="00F467EC" w:rsidRPr="00C92AF3">
        <w:rPr>
          <w:sz w:val="24"/>
          <w:szCs w:val="24"/>
        </w:rPr>
      </w:r>
      <w:r w:rsidR="00F467EC" w:rsidRPr="00C92AF3">
        <w:rPr>
          <w:sz w:val="24"/>
          <w:szCs w:val="24"/>
        </w:rPr>
        <w:fldChar w:fldCharType="separate"/>
      </w:r>
      <w:r w:rsidR="00B87438">
        <w:rPr>
          <w:sz w:val="24"/>
          <w:szCs w:val="24"/>
        </w:rPr>
        <w:t>20.1</w:t>
      </w:r>
      <w:r w:rsidR="00F467EC" w:rsidRPr="00C92AF3">
        <w:rPr>
          <w:sz w:val="24"/>
          <w:szCs w:val="24"/>
        </w:rPr>
        <w:fldChar w:fldCharType="end"/>
      </w:r>
      <w:r w:rsidR="00F467EC" w:rsidRPr="0042617A">
        <w:rPr>
          <w:sz w:val="24"/>
          <w:szCs w:val="24"/>
        </w:rPr>
        <w:t xml:space="preserve"> punkte nustatytais pagrindais </w:t>
      </w:r>
      <w:r w:rsidR="00A37A4C">
        <w:rPr>
          <w:sz w:val="24"/>
          <w:szCs w:val="24"/>
        </w:rPr>
        <w:t xml:space="preserve">Privatus subjektas </w:t>
      </w:r>
      <w:r w:rsidR="00F467EC" w:rsidRPr="0042617A">
        <w:rPr>
          <w:sz w:val="24"/>
          <w:szCs w:val="24"/>
        </w:rPr>
        <w:t xml:space="preserve">visiškai ar iš dalies </w:t>
      </w:r>
      <w:r w:rsidR="00A37A4C">
        <w:rPr>
          <w:sz w:val="24"/>
          <w:szCs w:val="24"/>
        </w:rPr>
        <w:t xml:space="preserve">negali vykdyti Darbų ar teikti </w:t>
      </w:r>
      <w:r w:rsidR="00173BDF">
        <w:rPr>
          <w:sz w:val="24"/>
          <w:szCs w:val="24"/>
        </w:rPr>
        <w:t>P</w:t>
      </w:r>
      <w:r w:rsidR="00A37A4C">
        <w:rPr>
          <w:sz w:val="24"/>
          <w:szCs w:val="24"/>
        </w:rPr>
        <w:t>aslaugų</w:t>
      </w:r>
      <w:r w:rsidR="00F467EC" w:rsidRPr="0042617A">
        <w:rPr>
          <w:sz w:val="24"/>
          <w:szCs w:val="24"/>
        </w:rPr>
        <w:t>, Privatus subjektas privalo:</w:t>
      </w:r>
      <w:bookmarkEnd w:id="422"/>
    </w:p>
    <w:p w14:paraId="0F380470" w14:textId="77777777" w:rsidR="00F467EC" w:rsidRPr="0042617A" w:rsidRDefault="00F467EC">
      <w:pPr>
        <w:pStyle w:val="paragrafesraas"/>
        <w:ind w:left="1063" w:hanging="779"/>
        <w:rPr>
          <w:sz w:val="24"/>
          <w:szCs w:val="24"/>
        </w:rPr>
      </w:pPr>
      <w:r w:rsidRPr="0042617A">
        <w:rPr>
          <w:sz w:val="24"/>
          <w:szCs w:val="24"/>
        </w:rPr>
        <w:t xml:space="preserve">iš anksto, ne vėliau kaip prieš 5 (penkias) dienas, arba jeigu tai neįmanoma – iš karto atsiradus galimybei, pranešti apie tai Valdžios subjektui ir </w:t>
      </w:r>
      <w:r w:rsidR="00B24ADE">
        <w:rPr>
          <w:sz w:val="24"/>
          <w:szCs w:val="24"/>
        </w:rPr>
        <w:t>nurodyti</w:t>
      </w:r>
      <w:r w:rsidRPr="0042617A">
        <w:rPr>
          <w:sz w:val="24"/>
          <w:szCs w:val="24"/>
        </w:rPr>
        <w:t xml:space="preserve"> priežastis;</w:t>
      </w:r>
    </w:p>
    <w:p w14:paraId="730EF9FA" w14:textId="77777777" w:rsidR="00F467EC" w:rsidRPr="0042617A" w:rsidRDefault="00F467EC">
      <w:pPr>
        <w:pStyle w:val="paragrafesraas"/>
        <w:ind w:left="1063" w:hanging="779"/>
        <w:rPr>
          <w:sz w:val="24"/>
          <w:szCs w:val="24"/>
        </w:rPr>
      </w:pPr>
      <w:r w:rsidRPr="0042617A">
        <w:rPr>
          <w:sz w:val="24"/>
          <w:szCs w:val="24"/>
        </w:rPr>
        <w:t>per</w:t>
      </w:r>
      <w:r w:rsidR="00D4047F">
        <w:rPr>
          <w:sz w:val="24"/>
          <w:szCs w:val="24"/>
        </w:rPr>
        <w:t xml:space="preserve"> 10 (dešimt) Darbo dienų</w:t>
      </w:r>
      <w:r w:rsidRPr="0042617A">
        <w:rPr>
          <w:color w:val="FF0000"/>
          <w:sz w:val="24"/>
          <w:szCs w:val="24"/>
        </w:rPr>
        <w:t xml:space="preserve"> </w:t>
      </w:r>
      <w:r w:rsidRPr="0042617A">
        <w:rPr>
          <w:sz w:val="24"/>
          <w:szCs w:val="24"/>
        </w:rPr>
        <w:t>nuo prašymo dėl Atleidimo atvejo taikymo, Privatus subjektas turi pateikti Valdžios subjektui visą informaciją susijusią su Atleidimo įvykiu, įskaitant:</w:t>
      </w:r>
    </w:p>
    <w:p w14:paraId="2098DBFD" w14:textId="77777777" w:rsidR="00F467EC" w:rsidRDefault="00F467EC" w:rsidP="00425D9A">
      <w:pPr>
        <w:pStyle w:val="paragrafesraas"/>
        <w:numPr>
          <w:ilvl w:val="3"/>
          <w:numId w:val="2"/>
        </w:numPr>
        <w:tabs>
          <w:tab w:val="clear" w:pos="1571"/>
          <w:tab w:val="num" w:pos="1418"/>
          <w:tab w:val="left" w:pos="1843"/>
        </w:tabs>
        <w:ind w:left="1134"/>
        <w:rPr>
          <w:sz w:val="24"/>
          <w:szCs w:val="24"/>
        </w:rPr>
      </w:pPr>
      <w:r w:rsidRPr="0042617A">
        <w:rPr>
          <w:sz w:val="24"/>
          <w:szCs w:val="24"/>
        </w:rPr>
        <w:t>detalų Atleidimo atvejo aprašymą, įskaitant Atleidimo atvejo pobūdį, jo atsiradimo dieną ir tikėtiną jo trukmę;</w:t>
      </w:r>
    </w:p>
    <w:p w14:paraId="233C4F9B" w14:textId="77777777" w:rsidR="00D4047F" w:rsidRDefault="00D4047F" w:rsidP="00425D9A">
      <w:pPr>
        <w:pStyle w:val="paragrafesraas"/>
        <w:numPr>
          <w:ilvl w:val="3"/>
          <w:numId w:val="2"/>
        </w:numPr>
        <w:tabs>
          <w:tab w:val="clear" w:pos="1571"/>
          <w:tab w:val="num" w:pos="1418"/>
          <w:tab w:val="left" w:pos="1843"/>
        </w:tabs>
        <w:ind w:left="1134"/>
        <w:rPr>
          <w:sz w:val="24"/>
          <w:szCs w:val="24"/>
        </w:rPr>
      </w:pPr>
      <w:r>
        <w:rPr>
          <w:sz w:val="24"/>
          <w:szCs w:val="24"/>
        </w:rPr>
        <w:t>Atleidimo atvejo poveikio Privataus subjekto galimybėms vykdyti šioje Sutartyje nustatytus įsipareigojimus, nurodant, kurių konkrečiai įsipareigojimų vykdymas yra negalimas;</w:t>
      </w:r>
    </w:p>
    <w:p w14:paraId="5BC6A6DA" w14:textId="7DB503FD" w:rsidR="00D4047F" w:rsidRPr="00C208BD" w:rsidRDefault="00D4047F" w:rsidP="00425D9A">
      <w:pPr>
        <w:pStyle w:val="paragrafesraas"/>
        <w:numPr>
          <w:ilvl w:val="3"/>
          <w:numId w:val="2"/>
        </w:numPr>
        <w:tabs>
          <w:tab w:val="clear" w:pos="1571"/>
          <w:tab w:val="num" w:pos="1418"/>
          <w:tab w:val="left" w:pos="1843"/>
        </w:tabs>
        <w:ind w:left="1134"/>
        <w:rPr>
          <w:sz w:val="24"/>
          <w:szCs w:val="24"/>
        </w:rPr>
      </w:pPr>
      <w:r>
        <w:rPr>
          <w:sz w:val="24"/>
          <w:szCs w:val="24"/>
        </w:rPr>
        <w:t>priem</w:t>
      </w:r>
      <w:r w:rsidR="00D7017E">
        <w:rPr>
          <w:sz w:val="24"/>
          <w:szCs w:val="24"/>
        </w:rPr>
        <w:t xml:space="preserve">onių, kurių ketina </w:t>
      </w:r>
      <w:r w:rsidR="00D7017E" w:rsidRPr="00C208BD">
        <w:rPr>
          <w:sz w:val="24"/>
          <w:szCs w:val="24"/>
        </w:rPr>
        <w:t>imtis Privat</w:t>
      </w:r>
      <w:r w:rsidRPr="00C208BD">
        <w:rPr>
          <w:sz w:val="24"/>
          <w:szCs w:val="24"/>
        </w:rPr>
        <w:t>us subjektas</w:t>
      </w:r>
      <w:r w:rsidR="00D7017E" w:rsidRPr="00C208BD">
        <w:rPr>
          <w:sz w:val="24"/>
          <w:szCs w:val="24"/>
        </w:rPr>
        <w:t xml:space="preserve"> ar (ir) priemonių, kurių galėtų imtis Valdžios subjektas</w:t>
      </w:r>
      <w:r w:rsidRPr="00C208BD">
        <w:rPr>
          <w:sz w:val="24"/>
          <w:szCs w:val="24"/>
        </w:rPr>
        <w:t xml:space="preserve"> siekdamas sumažinti Atleidimo atvejo pasekmes, aprašymą. </w:t>
      </w:r>
    </w:p>
    <w:p w14:paraId="6EFBE637" w14:textId="625F2075" w:rsidR="00F467EC" w:rsidRPr="00C208BD" w:rsidRDefault="00F467EC">
      <w:pPr>
        <w:pStyle w:val="paragrafesraas"/>
        <w:ind w:left="1063" w:hanging="779"/>
        <w:rPr>
          <w:sz w:val="24"/>
          <w:szCs w:val="24"/>
        </w:rPr>
      </w:pPr>
      <w:r w:rsidRPr="00C208BD">
        <w:rPr>
          <w:sz w:val="24"/>
          <w:szCs w:val="24"/>
        </w:rPr>
        <w:t xml:space="preserve">imtis visų protingai prieinamų priemonių, kad </w:t>
      </w:r>
      <w:r w:rsidR="00906E2F" w:rsidRPr="00C208BD">
        <w:rPr>
          <w:sz w:val="24"/>
          <w:szCs w:val="24"/>
        </w:rPr>
        <w:t xml:space="preserve">Darbai būtų vykdomi, o </w:t>
      </w:r>
      <w:r w:rsidRPr="00C208BD">
        <w:rPr>
          <w:sz w:val="24"/>
          <w:szCs w:val="24"/>
        </w:rPr>
        <w:t xml:space="preserve">Paslaugos būtų teikiamos maksimalia įmanoma </w:t>
      </w:r>
      <w:r w:rsidR="00D4047F" w:rsidRPr="00C208BD">
        <w:rPr>
          <w:sz w:val="24"/>
          <w:szCs w:val="24"/>
        </w:rPr>
        <w:t>dalimi</w:t>
      </w:r>
      <w:r w:rsidRPr="00C208BD">
        <w:rPr>
          <w:sz w:val="24"/>
          <w:szCs w:val="24"/>
        </w:rPr>
        <w:t xml:space="preserve"> ir būtų kuo greičiau atnaujintas </w:t>
      </w:r>
      <w:r w:rsidR="00906E2F" w:rsidRPr="00C208BD">
        <w:rPr>
          <w:sz w:val="24"/>
          <w:szCs w:val="24"/>
        </w:rPr>
        <w:t xml:space="preserve">Darbų vykdymas ir </w:t>
      </w:r>
      <w:r w:rsidRPr="00C208BD">
        <w:rPr>
          <w:sz w:val="24"/>
          <w:szCs w:val="24"/>
        </w:rPr>
        <w:t>Paslaugų teikimas visa numatyta jų apimtimi;</w:t>
      </w:r>
    </w:p>
    <w:p w14:paraId="50BBB0D5" w14:textId="77777777" w:rsidR="00F467EC" w:rsidRPr="0042617A" w:rsidRDefault="00F467EC">
      <w:pPr>
        <w:pStyle w:val="paragrafesraas"/>
        <w:ind w:left="1063" w:hanging="779"/>
        <w:rPr>
          <w:sz w:val="24"/>
          <w:szCs w:val="24"/>
        </w:rPr>
      </w:pPr>
      <w:r w:rsidRPr="0042617A">
        <w:rPr>
          <w:sz w:val="24"/>
          <w:szCs w:val="24"/>
        </w:rPr>
        <w:t>imtis protingų priemonių Turto saugumui užtikrinti.</w:t>
      </w:r>
    </w:p>
    <w:p w14:paraId="4B7BC819" w14:textId="6C036927" w:rsidR="00F467EC" w:rsidRPr="0042617A" w:rsidRDefault="00F467EC" w:rsidP="0002468D">
      <w:pPr>
        <w:pStyle w:val="paragrafai"/>
        <w:tabs>
          <w:tab w:val="left" w:pos="1701"/>
          <w:tab w:val="left" w:pos="1843"/>
          <w:tab w:val="left" w:pos="1985"/>
        </w:tabs>
        <w:ind w:left="1276" w:hanging="709"/>
        <w:rPr>
          <w:sz w:val="24"/>
          <w:szCs w:val="24"/>
        </w:rPr>
      </w:pPr>
      <w:bookmarkStart w:id="423" w:name="_Ref527971128"/>
      <w:r w:rsidRPr="0042617A">
        <w:rPr>
          <w:sz w:val="24"/>
          <w:szCs w:val="24"/>
        </w:rPr>
        <w:t xml:space="preserve">Jeigu Atleidimo atvejis kyla iki </w:t>
      </w:r>
      <w:r w:rsidR="000827A8" w:rsidRPr="0042617A">
        <w:rPr>
          <w:sz w:val="24"/>
          <w:szCs w:val="24"/>
        </w:rPr>
        <w:t>I</w:t>
      </w:r>
      <w:r w:rsidRPr="0042617A">
        <w:rPr>
          <w:sz w:val="24"/>
          <w:szCs w:val="24"/>
        </w:rPr>
        <w:t xml:space="preserve">šankstinių </w:t>
      </w:r>
      <w:r w:rsidR="001F790C" w:rsidRPr="0042617A">
        <w:rPr>
          <w:sz w:val="24"/>
          <w:szCs w:val="24"/>
        </w:rPr>
        <w:t>S</w:t>
      </w:r>
      <w:r w:rsidRPr="0042617A">
        <w:rPr>
          <w:sz w:val="24"/>
          <w:szCs w:val="24"/>
        </w:rPr>
        <w:t xml:space="preserve">utarties įsigaliojimo sąlygų įvykdymo arba iki </w:t>
      </w:r>
      <w:r w:rsidR="00EA7CF3">
        <w:rPr>
          <w:sz w:val="24"/>
          <w:szCs w:val="24"/>
        </w:rPr>
        <w:t>E</w:t>
      </w:r>
      <w:r w:rsidR="000827A8" w:rsidRPr="0042617A">
        <w:rPr>
          <w:sz w:val="24"/>
          <w:szCs w:val="24"/>
        </w:rPr>
        <w:t xml:space="preserve">ksploatacijos </w:t>
      </w:r>
      <w:r w:rsidRPr="0042617A">
        <w:rPr>
          <w:sz w:val="24"/>
          <w:szCs w:val="24"/>
        </w:rPr>
        <w:t xml:space="preserve">pradžios, Atleidimo atvejo trukmės laikotarpiui </w:t>
      </w:r>
      <w:r w:rsidR="00D034B4" w:rsidRPr="0042617A">
        <w:rPr>
          <w:sz w:val="24"/>
          <w:szCs w:val="24"/>
        </w:rPr>
        <w:t>yra pratęsiam</w:t>
      </w:r>
      <w:r w:rsidR="00FD6E2F" w:rsidRPr="0042617A">
        <w:rPr>
          <w:sz w:val="24"/>
          <w:szCs w:val="24"/>
        </w:rPr>
        <w:t>as</w:t>
      </w:r>
      <w:r w:rsidR="00D034B4" w:rsidRPr="0042617A">
        <w:rPr>
          <w:sz w:val="24"/>
          <w:szCs w:val="24"/>
        </w:rPr>
        <w:t xml:space="preserve"> </w:t>
      </w:r>
      <w:r w:rsidRPr="0042617A">
        <w:rPr>
          <w:sz w:val="24"/>
          <w:szCs w:val="24"/>
        </w:rPr>
        <w:t xml:space="preserve"> Sutarties </w:t>
      </w:r>
      <w:r w:rsidR="00D4047F">
        <w:rPr>
          <w:sz w:val="24"/>
          <w:szCs w:val="24"/>
        </w:rPr>
        <w:fldChar w:fldCharType="begin"/>
      </w:r>
      <w:r w:rsidR="00D4047F">
        <w:rPr>
          <w:sz w:val="24"/>
          <w:szCs w:val="24"/>
        </w:rPr>
        <w:instrText xml:space="preserve"> REF _Ref283650822 \r \h </w:instrText>
      </w:r>
      <w:r w:rsidR="00AE591D">
        <w:rPr>
          <w:sz w:val="24"/>
          <w:szCs w:val="24"/>
        </w:rPr>
        <w:instrText xml:space="preserve"> \* MERGEFORMAT </w:instrText>
      </w:r>
      <w:r w:rsidR="00D4047F">
        <w:rPr>
          <w:sz w:val="24"/>
          <w:szCs w:val="24"/>
        </w:rPr>
      </w:r>
      <w:r w:rsidR="00D4047F">
        <w:rPr>
          <w:sz w:val="24"/>
          <w:szCs w:val="24"/>
        </w:rPr>
        <w:fldChar w:fldCharType="separate"/>
      </w:r>
      <w:r w:rsidR="00B87438">
        <w:rPr>
          <w:sz w:val="24"/>
          <w:szCs w:val="24"/>
        </w:rPr>
        <w:t>3</w:t>
      </w:r>
      <w:r w:rsidR="00D4047F">
        <w:rPr>
          <w:sz w:val="24"/>
          <w:szCs w:val="24"/>
        </w:rPr>
        <w:fldChar w:fldCharType="end"/>
      </w:r>
      <w:r w:rsidRPr="0042617A">
        <w:rPr>
          <w:sz w:val="24"/>
          <w:szCs w:val="24"/>
        </w:rPr>
        <w:t> punkte nustatyt</w:t>
      </w:r>
      <w:r w:rsidR="00FD6E2F" w:rsidRPr="0042617A">
        <w:rPr>
          <w:sz w:val="24"/>
          <w:szCs w:val="24"/>
        </w:rPr>
        <w:t>as</w:t>
      </w:r>
      <w:r w:rsidRPr="0042617A">
        <w:rPr>
          <w:sz w:val="24"/>
          <w:szCs w:val="24"/>
        </w:rPr>
        <w:t xml:space="preserve"> Sutarties įsigaliojimo visa apimtimi termina</w:t>
      </w:r>
      <w:r w:rsidR="00FD6E2F" w:rsidRPr="0042617A">
        <w:rPr>
          <w:sz w:val="24"/>
          <w:szCs w:val="24"/>
        </w:rPr>
        <w:t>s</w:t>
      </w:r>
      <w:r w:rsidRPr="0042617A">
        <w:rPr>
          <w:sz w:val="24"/>
          <w:szCs w:val="24"/>
        </w:rPr>
        <w:t xml:space="preserve">, </w:t>
      </w:r>
      <w:r w:rsidR="00EA7CF3">
        <w:rPr>
          <w:sz w:val="24"/>
          <w:szCs w:val="24"/>
        </w:rPr>
        <w:t xml:space="preserve">Sutarties </w:t>
      </w:r>
      <w:r w:rsidR="00EA7CF3">
        <w:rPr>
          <w:sz w:val="24"/>
          <w:szCs w:val="24"/>
        </w:rPr>
        <w:fldChar w:fldCharType="begin"/>
      </w:r>
      <w:r w:rsidR="00EA7CF3">
        <w:rPr>
          <w:sz w:val="24"/>
          <w:szCs w:val="24"/>
        </w:rPr>
        <w:instrText xml:space="preserve"> REF _Ref407548178 \w \h </w:instrText>
      </w:r>
      <w:r w:rsidR="00AE591D">
        <w:rPr>
          <w:sz w:val="24"/>
          <w:szCs w:val="24"/>
        </w:rPr>
        <w:instrText xml:space="preserve"> \* MERGEFORMAT </w:instrText>
      </w:r>
      <w:r w:rsidR="00EA7CF3">
        <w:rPr>
          <w:sz w:val="24"/>
          <w:szCs w:val="24"/>
        </w:rPr>
      </w:r>
      <w:r w:rsidR="00EA7CF3">
        <w:rPr>
          <w:sz w:val="24"/>
          <w:szCs w:val="24"/>
        </w:rPr>
        <w:fldChar w:fldCharType="separate"/>
      </w:r>
      <w:r w:rsidR="00B87438">
        <w:rPr>
          <w:sz w:val="24"/>
          <w:szCs w:val="24"/>
        </w:rPr>
        <w:t>4.1</w:t>
      </w:r>
      <w:r w:rsidR="00EA7CF3">
        <w:rPr>
          <w:sz w:val="24"/>
          <w:szCs w:val="24"/>
        </w:rPr>
        <w:fldChar w:fldCharType="end"/>
      </w:r>
      <w:r w:rsidR="00EA7CF3">
        <w:rPr>
          <w:sz w:val="24"/>
          <w:szCs w:val="24"/>
        </w:rPr>
        <w:t xml:space="preserve"> punkte nustatyti </w:t>
      </w:r>
      <w:r w:rsidR="00D4047F">
        <w:rPr>
          <w:sz w:val="24"/>
          <w:szCs w:val="24"/>
        </w:rPr>
        <w:t xml:space="preserve">Darbų atlikimo terminas ir / ar </w:t>
      </w:r>
      <w:r w:rsidR="00EA7CF3">
        <w:rPr>
          <w:sz w:val="24"/>
          <w:szCs w:val="24"/>
        </w:rPr>
        <w:t xml:space="preserve">Sutarties </w:t>
      </w:r>
      <w:r w:rsidR="00EA7CF3">
        <w:rPr>
          <w:sz w:val="24"/>
          <w:szCs w:val="24"/>
        </w:rPr>
        <w:fldChar w:fldCharType="begin"/>
      </w:r>
      <w:r w:rsidR="00EA7CF3">
        <w:rPr>
          <w:sz w:val="24"/>
          <w:szCs w:val="24"/>
        </w:rPr>
        <w:instrText xml:space="preserve"> REF _Ref56604962 \w \h </w:instrText>
      </w:r>
      <w:r w:rsidR="00AE591D">
        <w:rPr>
          <w:sz w:val="24"/>
          <w:szCs w:val="24"/>
        </w:rPr>
        <w:instrText xml:space="preserve"> \* MERGEFORMAT </w:instrText>
      </w:r>
      <w:r w:rsidR="00EA7CF3">
        <w:rPr>
          <w:sz w:val="24"/>
          <w:szCs w:val="24"/>
        </w:rPr>
      </w:r>
      <w:r w:rsidR="00EA7CF3">
        <w:rPr>
          <w:sz w:val="24"/>
          <w:szCs w:val="24"/>
        </w:rPr>
        <w:fldChar w:fldCharType="separate"/>
      </w:r>
      <w:r w:rsidR="00B87438">
        <w:rPr>
          <w:sz w:val="24"/>
          <w:szCs w:val="24"/>
        </w:rPr>
        <w:t>4.2</w:t>
      </w:r>
      <w:r w:rsidR="00EA7CF3">
        <w:rPr>
          <w:sz w:val="24"/>
          <w:szCs w:val="24"/>
        </w:rPr>
        <w:fldChar w:fldCharType="end"/>
      </w:r>
      <w:r w:rsidR="00EA7CF3">
        <w:rPr>
          <w:sz w:val="24"/>
          <w:szCs w:val="24"/>
        </w:rPr>
        <w:t xml:space="preserve"> punkte nustatyti </w:t>
      </w:r>
      <w:r w:rsidRPr="0042617A">
        <w:rPr>
          <w:sz w:val="24"/>
          <w:szCs w:val="24"/>
        </w:rPr>
        <w:t>Paslaugų teikimo pradžios termina</w:t>
      </w:r>
      <w:r w:rsidR="00D4047F">
        <w:rPr>
          <w:sz w:val="24"/>
          <w:szCs w:val="24"/>
        </w:rPr>
        <w:t>s</w:t>
      </w:r>
      <w:r w:rsidR="006978C4">
        <w:rPr>
          <w:sz w:val="24"/>
          <w:szCs w:val="24"/>
        </w:rPr>
        <w:t xml:space="preserve"> (atsižvelgiant į jų pratęsimus pagal kitas Sutarties nuostatas)</w:t>
      </w:r>
      <w:r w:rsidRPr="0042617A">
        <w:rPr>
          <w:sz w:val="24"/>
          <w:szCs w:val="24"/>
        </w:rPr>
        <w:t xml:space="preserve">, tačiau </w:t>
      </w:r>
      <w:r w:rsidR="00D4047F">
        <w:rPr>
          <w:sz w:val="24"/>
          <w:szCs w:val="24"/>
        </w:rPr>
        <w:t xml:space="preserve">bendras </w:t>
      </w:r>
      <w:r w:rsidRPr="0042617A">
        <w:rPr>
          <w:sz w:val="24"/>
          <w:szCs w:val="24"/>
        </w:rPr>
        <w:t xml:space="preserve">Sutarties galiojimo terminas </w:t>
      </w:r>
      <w:r w:rsidR="00D034B4" w:rsidRPr="0042617A">
        <w:rPr>
          <w:sz w:val="24"/>
          <w:szCs w:val="24"/>
        </w:rPr>
        <w:t xml:space="preserve">nėra </w:t>
      </w:r>
      <w:r w:rsidRPr="0042617A">
        <w:rPr>
          <w:sz w:val="24"/>
          <w:szCs w:val="24"/>
        </w:rPr>
        <w:t>pratęsiamas.</w:t>
      </w:r>
      <w:bookmarkEnd w:id="423"/>
    </w:p>
    <w:p w14:paraId="66B8566C" w14:textId="7737435C" w:rsidR="00754578" w:rsidRDefault="00754578" w:rsidP="0002468D">
      <w:pPr>
        <w:pStyle w:val="paragrafai"/>
        <w:tabs>
          <w:tab w:val="left" w:pos="1701"/>
          <w:tab w:val="left" w:pos="1843"/>
          <w:tab w:val="left" w:pos="1985"/>
        </w:tabs>
        <w:ind w:left="1276" w:hanging="709"/>
        <w:rPr>
          <w:sz w:val="24"/>
          <w:szCs w:val="24"/>
        </w:rPr>
      </w:pPr>
      <w:bookmarkStart w:id="424" w:name="_Ref527971141"/>
      <w:r w:rsidRPr="0036760D">
        <w:rPr>
          <w:sz w:val="24"/>
          <w:szCs w:val="24"/>
        </w:rPr>
        <w:t>Radus archeologinių radinių Žemės sklyp</w:t>
      </w:r>
      <w:r>
        <w:rPr>
          <w:sz w:val="24"/>
          <w:szCs w:val="24"/>
        </w:rPr>
        <w:t>e (-</w:t>
      </w:r>
      <w:proofErr w:type="spellStart"/>
      <w:r w:rsidRPr="0036760D">
        <w:rPr>
          <w:sz w:val="24"/>
          <w:szCs w:val="24"/>
        </w:rPr>
        <w:t>uose</w:t>
      </w:r>
      <w:proofErr w:type="spellEnd"/>
      <w:r>
        <w:rPr>
          <w:sz w:val="24"/>
          <w:szCs w:val="24"/>
        </w:rPr>
        <w:t>)</w:t>
      </w:r>
      <w:r w:rsidRPr="0036760D">
        <w:rPr>
          <w:sz w:val="24"/>
          <w:szCs w:val="24"/>
        </w:rPr>
        <w:t xml:space="preserve">, be Sutarties </w:t>
      </w:r>
      <w:r>
        <w:rPr>
          <w:sz w:val="24"/>
          <w:szCs w:val="24"/>
        </w:rPr>
        <w:fldChar w:fldCharType="begin"/>
      </w:r>
      <w:r>
        <w:rPr>
          <w:sz w:val="24"/>
          <w:szCs w:val="24"/>
        </w:rPr>
        <w:instrText xml:space="preserve"> REF _Ref60056502 \r \h </w:instrText>
      </w:r>
      <w:r w:rsidR="00AE591D">
        <w:rPr>
          <w:sz w:val="24"/>
          <w:szCs w:val="24"/>
        </w:rPr>
        <w:instrText xml:space="preserve"> \* MERGEFORMAT </w:instrText>
      </w:r>
      <w:r>
        <w:rPr>
          <w:sz w:val="24"/>
          <w:szCs w:val="24"/>
        </w:rPr>
      </w:r>
      <w:r>
        <w:rPr>
          <w:sz w:val="24"/>
          <w:szCs w:val="24"/>
        </w:rPr>
        <w:fldChar w:fldCharType="separate"/>
      </w:r>
      <w:r w:rsidR="00185509">
        <w:rPr>
          <w:sz w:val="24"/>
          <w:szCs w:val="24"/>
        </w:rPr>
        <w:t>20.2</w:t>
      </w:r>
      <w:r>
        <w:rPr>
          <w:sz w:val="24"/>
          <w:szCs w:val="24"/>
        </w:rPr>
        <w:fldChar w:fldCharType="end"/>
      </w:r>
      <w:r w:rsidRPr="0036760D">
        <w:rPr>
          <w:sz w:val="24"/>
          <w:szCs w:val="24"/>
        </w:rPr>
        <w:t xml:space="preserve"> punkte numatytų procedūrų, Privatus subjektas privalo</w:t>
      </w:r>
      <w:r w:rsidR="00354D4F">
        <w:rPr>
          <w:sz w:val="24"/>
          <w:szCs w:val="24"/>
        </w:rPr>
        <w:t>:</w:t>
      </w:r>
    </w:p>
    <w:p w14:paraId="48D86A4A" w14:textId="77777777" w:rsidR="00354D4F" w:rsidRDefault="00B24ADE" w:rsidP="00425D9A">
      <w:pPr>
        <w:pStyle w:val="paragrafesraas"/>
        <w:tabs>
          <w:tab w:val="clear" w:pos="2989"/>
          <w:tab w:val="num" w:pos="2410"/>
        </w:tabs>
        <w:ind w:left="1418"/>
        <w:rPr>
          <w:sz w:val="24"/>
          <w:szCs w:val="24"/>
        </w:rPr>
      </w:pPr>
      <w:r>
        <w:rPr>
          <w:sz w:val="24"/>
          <w:szCs w:val="24"/>
        </w:rPr>
        <w:t>a</w:t>
      </w:r>
      <w:r w:rsidR="00354D4F" w:rsidRPr="005F3541">
        <w:rPr>
          <w:sz w:val="24"/>
          <w:szCs w:val="24"/>
        </w:rPr>
        <w:t xml:space="preserve">pie tokius radinius nedelsdamas informuoti Valdžios subjektą; ir </w:t>
      </w:r>
    </w:p>
    <w:p w14:paraId="317278CB" w14:textId="77777777" w:rsidR="00354D4F" w:rsidRDefault="00B24ADE" w:rsidP="00425D9A">
      <w:pPr>
        <w:pStyle w:val="paragrafesraas"/>
        <w:tabs>
          <w:tab w:val="clear" w:pos="2989"/>
          <w:tab w:val="num" w:pos="2410"/>
        </w:tabs>
        <w:ind w:left="1418"/>
        <w:rPr>
          <w:sz w:val="24"/>
          <w:szCs w:val="24"/>
        </w:rPr>
      </w:pPr>
      <w:r>
        <w:rPr>
          <w:sz w:val="24"/>
          <w:szCs w:val="24"/>
        </w:rPr>
        <w:lastRenderedPageBreak/>
        <w:t>j</w:t>
      </w:r>
      <w:r w:rsidR="00354D4F">
        <w:rPr>
          <w:sz w:val="24"/>
          <w:szCs w:val="24"/>
        </w:rPr>
        <w:t xml:space="preserve">eigu yra reikalinga, sustabdyti Darbus tokia apimtimi, kiek jų vykdymas keltų pavojų radiniams arba apribotų, ar trukdytų jų iškasimą; ir </w:t>
      </w:r>
    </w:p>
    <w:p w14:paraId="0F90CA68" w14:textId="77777777" w:rsidR="00354D4F" w:rsidRPr="005F3541" w:rsidRDefault="00B24ADE" w:rsidP="00425D9A">
      <w:pPr>
        <w:pStyle w:val="paragrafesraas"/>
        <w:tabs>
          <w:tab w:val="clear" w:pos="2989"/>
          <w:tab w:val="num" w:pos="2410"/>
        </w:tabs>
        <w:ind w:left="1418"/>
        <w:rPr>
          <w:sz w:val="24"/>
          <w:szCs w:val="24"/>
        </w:rPr>
      </w:pPr>
      <w:r>
        <w:rPr>
          <w:sz w:val="24"/>
          <w:szCs w:val="24"/>
        </w:rPr>
        <w:t>i</w:t>
      </w:r>
      <w:r w:rsidR="00354D4F">
        <w:rPr>
          <w:sz w:val="24"/>
          <w:szCs w:val="24"/>
        </w:rPr>
        <w:t>mtis visų būtinų veiksmų, kad radiniai būtų išsaugot</w:t>
      </w:r>
      <w:r w:rsidR="00362DD7">
        <w:rPr>
          <w:sz w:val="24"/>
          <w:szCs w:val="24"/>
        </w:rPr>
        <w:t>i</w:t>
      </w:r>
      <w:r w:rsidR="00354D4F">
        <w:rPr>
          <w:sz w:val="24"/>
          <w:szCs w:val="24"/>
        </w:rPr>
        <w:t xml:space="preserve"> tokioje pačioje padėtyje ir būklėje, kurioje jie buvo surasti.</w:t>
      </w:r>
    </w:p>
    <w:p w14:paraId="40B1B646" w14:textId="77777777" w:rsidR="00354D4F" w:rsidRDefault="00354D4F" w:rsidP="0002468D">
      <w:pPr>
        <w:pStyle w:val="paragrafai"/>
        <w:tabs>
          <w:tab w:val="left" w:pos="1701"/>
          <w:tab w:val="left" w:pos="1843"/>
          <w:tab w:val="left" w:pos="1985"/>
        </w:tabs>
        <w:ind w:left="1276" w:hanging="709"/>
        <w:rPr>
          <w:sz w:val="24"/>
          <w:szCs w:val="24"/>
        </w:rPr>
      </w:pPr>
      <w:r>
        <w:rPr>
          <w:sz w:val="24"/>
          <w:szCs w:val="24"/>
        </w:rPr>
        <w:t>Privatus subjektas su radiniais turi elgtis vadovaudamasis teisės aktų reikalavimais.</w:t>
      </w:r>
    </w:p>
    <w:p w14:paraId="7CAA61A2" w14:textId="77777777" w:rsidR="00354D4F" w:rsidRDefault="00354D4F" w:rsidP="0002468D">
      <w:pPr>
        <w:pStyle w:val="paragrafai"/>
        <w:tabs>
          <w:tab w:val="left" w:pos="1701"/>
          <w:tab w:val="left" w:pos="1843"/>
          <w:tab w:val="left" w:pos="1985"/>
        </w:tabs>
        <w:ind w:left="1276" w:hanging="709"/>
        <w:rPr>
          <w:sz w:val="24"/>
          <w:szCs w:val="24"/>
        </w:rPr>
      </w:pPr>
      <w:r w:rsidRPr="0036760D">
        <w:rPr>
          <w:sz w:val="24"/>
          <w:szCs w:val="24"/>
        </w:rPr>
        <w:t xml:space="preserve">Privatus subjektas </w:t>
      </w:r>
      <w:r w:rsidR="00B24ADE">
        <w:rPr>
          <w:sz w:val="24"/>
          <w:szCs w:val="24"/>
        </w:rPr>
        <w:t xml:space="preserve">turi </w:t>
      </w:r>
      <w:r w:rsidRPr="0036760D">
        <w:rPr>
          <w:sz w:val="24"/>
          <w:szCs w:val="24"/>
        </w:rPr>
        <w:t>sudary</w:t>
      </w:r>
      <w:r w:rsidR="00B24ADE">
        <w:rPr>
          <w:sz w:val="24"/>
          <w:szCs w:val="24"/>
        </w:rPr>
        <w:t>ti</w:t>
      </w:r>
      <w:r w:rsidRPr="0036760D">
        <w:rPr>
          <w:sz w:val="24"/>
          <w:szCs w:val="24"/>
        </w:rPr>
        <w:t xml:space="preserve"> galimybę Valdžios subjekto arba kitų valdžios institucijų atstovams ir / arba pareigūnams patekti į Žemės sklyp</w:t>
      </w:r>
      <w:r>
        <w:rPr>
          <w:sz w:val="24"/>
          <w:szCs w:val="24"/>
        </w:rPr>
        <w:t xml:space="preserve">ą </w:t>
      </w:r>
      <w:r w:rsidRPr="0036760D">
        <w:rPr>
          <w:sz w:val="24"/>
          <w:szCs w:val="24"/>
        </w:rPr>
        <w:t>siekiant pašalinti arba perduoti radinius, su sąlyga, kad patenkant į Žemės sklyp</w:t>
      </w:r>
      <w:r>
        <w:rPr>
          <w:sz w:val="24"/>
          <w:szCs w:val="24"/>
        </w:rPr>
        <w:t xml:space="preserve">ą </w:t>
      </w:r>
      <w:r w:rsidRPr="0036760D">
        <w:rPr>
          <w:sz w:val="24"/>
          <w:szCs w:val="24"/>
        </w:rPr>
        <w:t>bus laikomasi juose taikomų saugumo reikalavimų</w:t>
      </w:r>
      <w:r>
        <w:rPr>
          <w:sz w:val="24"/>
          <w:szCs w:val="24"/>
        </w:rPr>
        <w:t>.</w:t>
      </w:r>
    </w:p>
    <w:p w14:paraId="2F708B9F" w14:textId="692603AF" w:rsidR="00F467EC" w:rsidRPr="0042617A" w:rsidRDefault="00F467EC" w:rsidP="0002468D">
      <w:pPr>
        <w:pStyle w:val="paragrafai"/>
        <w:tabs>
          <w:tab w:val="left" w:pos="1701"/>
          <w:tab w:val="left" w:pos="1843"/>
          <w:tab w:val="left" w:pos="1985"/>
        </w:tabs>
        <w:ind w:left="1276" w:hanging="709"/>
        <w:rPr>
          <w:sz w:val="24"/>
          <w:szCs w:val="24"/>
        </w:rPr>
      </w:pPr>
      <w:r w:rsidRPr="0042617A">
        <w:rPr>
          <w:sz w:val="24"/>
          <w:szCs w:val="24"/>
        </w:rPr>
        <w:t xml:space="preserve">Atleidimo atveju Privačiam subjektui netaikoma šios Sutarties </w:t>
      </w:r>
      <w:r w:rsidRPr="00C92AF3">
        <w:rPr>
          <w:sz w:val="24"/>
          <w:szCs w:val="24"/>
        </w:rPr>
        <w:fldChar w:fldCharType="begin"/>
      </w:r>
      <w:r w:rsidRPr="0042617A">
        <w:rPr>
          <w:sz w:val="24"/>
          <w:szCs w:val="24"/>
        </w:rPr>
        <w:instrText xml:space="preserve"> REF _Ref309153787 \r \h  \* MERGEFORMAT </w:instrText>
      </w:r>
      <w:r w:rsidRPr="00C92AF3">
        <w:rPr>
          <w:sz w:val="24"/>
          <w:szCs w:val="24"/>
        </w:rPr>
      </w:r>
      <w:r w:rsidRPr="00C92AF3">
        <w:rPr>
          <w:sz w:val="24"/>
          <w:szCs w:val="24"/>
        </w:rPr>
        <w:fldChar w:fldCharType="separate"/>
      </w:r>
      <w:r w:rsidR="00B87438">
        <w:rPr>
          <w:sz w:val="24"/>
          <w:szCs w:val="24"/>
        </w:rPr>
        <w:t>46</w:t>
      </w:r>
      <w:r w:rsidRPr="00C92AF3">
        <w:rPr>
          <w:sz w:val="24"/>
          <w:szCs w:val="24"/>
        </w:rPr>
        <w:fldChar w:fldCharType="end"/>
      </w:r>
      <w:r w:rsidRPr="0042617A">
        <w:rPr>
          <w:sz w:val="24"/>
          <w:szCs w:val="24"/>
        </w:rPr>
        <w:t xml:space="preserve"> punkte numatyta atsakomybė ir </w:t>
      </w:r>
      <w:r w:rsidR="000A357C" w:rsidRPr="0042617A">
        <w:rPr>
          <w:sz w:val="24"/>
          <w:szCs w:val="24"/>
        </w:rPr>
        <w:t xml:space="preserve">Sutarties </w:t>
      </w:r>
      <w:r w:rsidRPr="00C92AF3">
        <w:rPr>
          <w:sz w:val="24"/>
          <w:szCs w:val="24"/>
        </w:rPr>
        <w:fldChar w:fldCharType="begin"/>
      </w:r>
      <w:r w:rsidRPr="0042617A">
        <w:rPr>
          <w:sz w:val="24"/>
          <w:szCs w:val="24"/>
        </w:rPr>
        <w:instrText xml:space="preserve"> REF _Ref309153867 \r \h </w:instrText>
      </w:r>
      <w:r w:rsidR="002D5DCF"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38</w:t>
      </w:r>
      <w:r w:rsidRPr="00C92AF3">
        <w:rPr>
          <w:sz w:val="24"/>
          <w:szCs w:val="24"/>
        </w:rPr>
        <w:fldChar w:fldCharType="end"/>
      </w:r>
      <w:r w:rsidRPr="0042617A">
        <w:rPr>
          <w:sz w:val="24"/>
          <w:szCs w:val="24"/>
        </w:rPr>
        <w:t> punkte nustatyti Sutarties nutraukimo pagrindai.</w:t>
      </w:r>
      <w:bookmarkEnd w:id="424"/>
    </w:p>
    <w:p w14:paraId="0BA931B3" w14:textId="24AEEE3D" w:rsidR="006B5D33" w:rsidRDefault="006B5D33" w:rsidP="0002468D">
      <w:pPr>
        <w:pStyle w:val="paragrafai"/>
        <w:tabs>
          <w:tab w:val="left" w:pos="1701"/>
          <w:tab w:val="left" w:pos="1843"/>
          <w:tab w:val="left" w:pos="1985"/>
        </w:tabs>
        <w:ind w:left="1276" w:hanging="709"/>
        <w:rPr>
          <w:sz w:val="24"/>
          <w:szCs w:val="24"/>
        </w:rPr>
      </w:pPr>
      <w:r w:rsidRPr="0042617A">
        <w:rPr>
          <w:sz w:val="24"/>
          <w:szCs w:val="24"/>
        </w:rPr>
        <w:t xml:space="preserve">Tų pačių aplinkybių atžvilgiu gali būti kartu taikomos Sutarties </w:t>
      </w:r>
      <w:r w:rsidR="00E4764A" w:rsidRPr="00C92AF3">
        <w:rPr>
          <w:sz w:val="24"/>
          <w:szCs w:val="24"/>
        </w:rPr>
        <w:fldChar w:fldCharType="begin"/>
      </w:r>
      <w:r w:rsidR="00E4764A" w:rsidRPr="0042617A">
        <w:rPr>
          <w:sz w:val="24"/>
          <w:szCs w:val="24"/>
        </w:rPr>
        <w:instrText xml:space="preserve"> REF _Ref406572862 \r \h </w:instrText>
      </w:r>
      <w:r w:rsidR="002D5DCF" w:rsidRPr="0042617A">
        <w:rPr>
          <w:sz w:val="24"/>
          <w:szCs w:val="24"/>
        </w:rPr>
        <w:instrText xml:space="preserve"> \* MERGEFORMAT </w:instrText>
      </w:r>
      <w:r w:rsidR="00E4764A" w:rsidRPr="00C92AF3">
        <w:rPr>
          <w:sz w:val="24"/>
          <w:szCs w:val="24"/>
        </w:rPr>
      </w:r>
      <w:r w:rsidR="00E4764A" w:rsidRPr="00C92AF3">
        <w:rPr>
          <w:sz w:val="24"/>
          <w:szCs w:val="24"/>
        </w:rPr>
        <w:fldChar w:fldCharType="separate"/>
      </w:r>
      <w:r w:rsidR="00B87438">
        <w:rPr>
          <w:sz w:val="24"/>
          <w:szCs w:val="24"/>
        </w:rPr>
        <w:t>20</w:t>
      </w:r>
      <w:r w:rsidR="00E4764A" w:rsidRPr="00C92AF3">
        <w:rPr>
          <w:sz w:val="24"/>
          <w:szCs w:val="24"/>
        </w:rPr>
        <w:fldChar w:fldCharType="end"/>
      </w:r>
      <w:r w:rsidRPr="0042617A">
        <w:rPr>
          <w:sz w:val="24"/>
          <w:szCs w:val="24"/>
        </w:rPr>
        <w:t xml:space="preserve"> ir </w:t>
      </w:r>
      <w:r w:rsidR="00E4764A" w:rsidRPr="00C92AF3">
        <w:rPr>
          <w:sz w:val="24"/>
          <w:szCs w:val="24"/>
        </w:rPr>
        <w:fldChar w:fldCharType="begin"/>
      </w:r>
      <w:r w:rsidR="00E4764A" w:rsidRPr="0042617A">
        <w:rPr>
          <w:sz w:val="24"/>
          <w:szCs w:val="24"/>
        </w:rPr>
        <w:instrText xml:space="preserve"> REF _Ref406572844 \r \h </w:instrText>
      </w:r>
      <w:r w:rsidR="002D5DCF" w:rsidRPr="0042617A">
        <w:rPr>
          <w:sz w:val="24"/>
          <w:szCs w:val="24"/>
        </w:rPr>
        <w:instrText xml:space="preserve"> \* MERGEFORMAT </w:instrText>
      </w:r>
      <w:r w:rsidR="00E4764A" w:rsidRPr="00C92AF3">
        <w:rPr>
          <w:sz w:val="24"/>
          <w:szCs w:val="24"/>
        </w:rPr>
      </w:r>
      <w:r w:rsidR="00E4764A" w:rsidRPr="00C92AF3">
        <w:rPr>
          <w:sz w:val="24"/>
          <w:szCs w:val="24"/>
        </w:rPr>
        <w:fldChar w:fldCharType="separate"/>
      </w:r>
      <w:r w:rsidR="00B87438">
        <w:rPr>
          <w:sz w:val="24"/>
          <w:szCs w:val="24"/>
        </w:rPr>
        <w:t>21</w:t>
      </w:r>
      <w:r w:rsidR="00E4764A" w:rsidRPr="00C92AF3">
        <w:rPr>
          <w:sz w:val="24"/>
          <w:szCs w:val="24"/>
        </w:rPr>
        <w:fldChar w:fldCharType="end"/>
      </w:r>
      <w:r w:rsidRPr="0042617A">
        <w:rPr>
          <w:sz w:val="24"/>
          <w:szCs w:val="24"/>
        </w:rPr>
        <w:t xml:space="preserve">  punktų nuostatos, jei šios aplinkybės atitinka tiek Atleidimo atvejo, tiek ir Kompensavimo įvykio kriterijus.</w:t>
      </w:r>
    </w:p>
    <w:p w14:paraId="74E458D2" w14:textId="39CD212F" w:rsidR="00D4047F" w:rsidRDefault="00D4047F" w:rsidP="0002468D">
      <w:pPr>
        <w:pStyle w:val="paragrafai"/>
        <w:tabs>
          <w:tab w:val="left" w:pos="1701"/>
          <w:tab w:val="left" w:pos="1843"/>
          <w:tab w:val="left" w:pos="1985"/>
        </w:tabs>
        <w:ind w:left="1276" w:hanging="709"/>
        <w:rPr>
          <w:sz w:val="24"/>
          <w:szCs w:val="24"/>
        </w:rPr>
      </w:pPr>
      <w:r>
        <w:rPr>
          <w:sz w:val="24"/>
          <w:szCs w:val="24"/>
        </w:rPr>
        <w:t xml:space="preserve">Bet kokie Šalių nesutarimai dėl Atleidimo atvejo sprendžiami šios Sutarties </w:t>
      </w:r>
      <w:r>
        <w:rPr>
          <w:sz w:val="24"/>
          <w:szCs w:val="24"/>
        </w:rPr>
        <w:fldChar w:fldCharType="begin"/>
      </w:r>
      <w:r>
        <w:rPr>
          <w:sz w:val="24"/>
          <w:szCs w:val="24"/>
        </w:rPr>
        <w:instrText xml:space="preserve"> REF _Ref286319572 \r \h </w:instrText>
      </w:r>
      <w:r w:rsidR="00AE591D">
        <w:rPr>
          <w:sz w:val="24"/>
          <w:szCs w:val="24"/>
        </w:rPr>
        <w:instrText xml:space="preserve"> \* MERGEFORMAT </w:instrText>
      </w:r>
      <w:r>
        <w:rPr>
          <w:sz w:val="24"/>
          <w:szCs w:val="24"/>
        </w:rPr>
      </w:r>
      <w:r>
        <w:rPr>
          <w:sz w:val="24"/>
          <w:szCs w:val="24"/>
        </w:rPr>
        <w:fldChar w:fldCharType="separate"/>
      </w:r>
      <w:r w:rsidR="00B87438">
        <w:rPr>
          <w:sz w:val="24"/>
          <w:szCs w:val="24"/>
        </w:rPr>
        <w:t>51</w:t>
      </w:r>
      <w:r>
        <w:rPr>
          <w:sz w:val="24"/>
          <w:szCs w:val="24"/>
        </w:rPr>
        <w:fldChar w:fldCharType="end"/>
      </w:r>
      <w:r>
        <w:rPr>
          <w:sz w:val="24"/>
          <w:szCs w:val="24"/>
        </w:rPr>
        <w:t xml:space="preserve"> punkte nustatyta tvarka.</w:t>
      </w:r>
    </w:p>
    <w:p w14:paraId="7730645A" w14:textId="55159D8E" w:rsidR="00F37E1E" w:rsidRPr="0042617A" w:rsidRDefault="00F37E1E" w:rsidP="0002468D">
      <w:pPr>
        <w:pStyle w:val="paragrafai"/>
        <w:tabs>
          <w:tab w:val="left" w:pos="1701"/>
          <w:tab w:val="left" w:pos="1843"/>
          <w:tab w:val="left" w:pos="1985"/>
        </w:tabs>
        <w:ind w:left="1276" w:hanging="709"/>
        <w:rPr>
          <w:sz w:val="24"/>
          <w:szCs w:val="24"/>
        </w:rPr>
      </w:pPr>
      <w:r>
        <w:rPr>
          <w:sz w:val="24"/>
          <w:szCs w:val="24"/>
        </w:rPr>
        <w:t xml:space="preserve">Privačiam subjektui </w:t>
      </w:r>
      <w:r w:rsidR="001C227B" w:rsidRPr="001C227B">
        <w:rPr>
          <w:sz w:val="24"/>
          <w:szCs w:val="24"/>
        </w:rPr>
        <w:t>dėl Atleidimo atvejo</w:t>
      </w:r>
      <w:r w:rsidR="001C227B">
        <w:rPr>
          <w:sz w:val="24"/>
          <w:szCs w:val="24"/>
        </w:rPr>
        <w:t xml:space="preserve"> </w:t>
      </w:r>
      <w:r w:rsidR="0019222F">
        <w:rPr>
          <w:sz w:val="24"/>
          <w:szCs w:val="24"/>
        </w:rPr>
        <w:t>neteikiant</w:t>
      </w:r>
      <w:r>
        <w:rPr>
          <w:sz w:val="24"/>
          <w:szCs w:val="24"/>
        </w:rPr>
        <w:t xml:space="preserve"> visų ar dalies Paslaugų, </w:t>
      </w:r>
      <w:r w:rsidR="001C227B" w:rsidRPr="001C227B">
        <w:rPr>
          <w:sz w:val="24"/>
          <w:szCs w:val="24"/>
        </w:rPr>
        <w:t xml:space="preserve">Metinis atlyginimas </w:t>
      </w:r>
      <w:r w:rsidRPr="001C227B">
        <w:rPr>
          <w:sz w:val="24"/>
          <w:szCs w:val="24"/>
        </w:rPr>
        <w:t>Privačiam subj</w:t>
      </w:r>
      <w:r w:rsidR="00362DD7" w:rsidRPr="001C227B">
        <w:rPr>
          <w:sz w:val="24"/>
          <w:szCs w:val="24"/>
        </w:rPr>
        <w:t>e</w:t>
      </w:r>
      <w:r w:rsidRPr="001C227B">
        <w:rPr>
          <w:sz w:val="24"/>
          <w:szCs w:val="24"/>
        </w:rPr>
        <w:t>ktui mokam</w:t>
      </w:r>
      <w:r w:rsidR="001C227B" w:rsidRPr="001C227B">
        <w:rPr>
          <w:sz w:val="24"/>
          <w:szCs w:val="24"/>
        </w:rPr>
        <w:t>as</w:t>
      </w:r>
      <w:r>
        <w:rPr>
          <w:sz w:val="24"/>
          <w:szCs w:val="24"/>
        </w:rPr>
        <w:t xml:space="preserve"> </w:t>
      </w:r>
      <w:r w:rsidR="00F142F4">
        <w:rPr>
          <w:sz w:val="24"/>
          <w:szCs w:val="24"/>
        </w:rPr>
        <w:t>Sutarties</w:t>
      </w:r>
      <w:r>
        <w:rPr>
          <w:sz w:val="24"/>
          <w:szCs w:val="24"/>
        </w:rPr>
        <w:t xml:space="preserve"> </w:t>
      </w:r>
      <w:r>
        <w:rPr>
          <w:sz w:val="24"/>
          <w:szCs w:val="24"/>
        </w:rPr>
        <w:fldChar w:fldCharType="begin"/>
      </w:r>
      <w:r>
        <w:rPr>
          <w:sz w:val="24"/>
          <w:szCs w:val="24"/>
        </w:rPr>
        <w:instrText xml:space="preserve"> REF _Ref294018341 \w \h </w:instrText>
      </w:r>
      <w:r w:rsidR="00AE591D">
        <w:rPr>
          <w:sz w:val="24"/>
          <w:szCs w:val="24"/>
        </w:rPr>
        <w:instrText xml:space="preserve"> \* MERGEFORMAT </w:instrText>
      </w:r>
      <w:r>
        <w:rPr>
          <w:sz w:val="24"/>
          <w:szCs w:val="24"/>
        </w:rPr>
      </w:r>
      <w:r>
        <w:rPr>
          <w:sz w:val="24"/>
          <w:szCs w:val="24"/>
        </w:rPr>
        <w:fldChar w:fldCharType="separate"/>
      </w:r>
      <w:r w:rsidR="00B87438">
        <w:rPr>
          <w:sz w:val="24"/>
          <w:szCs w:val="24"/>
        </w:rPr>
        <w:t>3</w:t>
      </w:r>
      <w:r>
        <w:rPr>
          <w:sz w:val="24"/>
          <w:szCs w:val="24"/>
        </w:rPr>
        <w:fldChar w:fldCharType="end"/>
      </w:r>
      <w:r>
        <w:rPr>
          <w:sz w:val="24"/>
          <w:szCs w:val="24"/>
        </w:rPr>
        <w:t xml:space="preserve"> priede </w:t>
      </w:r>
      <w:r w:rsidRPr="00187F18">
        <w:rPr>
          <w:i/>
          <w:sz w:val="24"/>
          <w:szCs w:val="24"/>
        </w:rPr>
        <w:t>Atsiskaitymų ir mokėjimų tvarka</w:t>
      </w:r>
      <w:r>
        <w:rPr>
          <w:sz w:val="24"/>
          <w:szCs w:val="24"/>
        </w:rPr>
        <w:t xml:space="preserve"> nustatyta tvarka.</w:t>
      </w:r>
    </w:p>
    <w:p w14:paraId="1686B879" w14:textId="77777777" w:rsidR="00F467EC" w:rsidRPr="0042617A" w:rsidRDefault="00F467EC" w:rsidP="00C73321">
      <w:pPr>
        <w:pStyle w:val="Antrat2"/>
        <w:tabs>
          <w:tab w:val="clear" w:pos="495"/>
          <w:tab w:val="left" w:pos="851"/>
        </w:tabs>
        <w:ind w:left="1134"/>
        <w:rPr>
          <w:sz w:val="24"/>
          <w:szCs w:val="24"/>
        </w:rPr>
      </w:pPr>
      <w:bookmarkStart w:id="425" w:name="_Toc309205535"/>
      <w:bookmarkStart w:id="426" w:name="_Ref406572844"/>
      <w:bookmarkStart w:id="427" w:name="_Ref485967493"/>
      <w:bookmarkStart w:id="428" w:name="_Toc98421402"/>
      <w:r w:rsidRPr="0042617A">
        <w:rPr>
          <w:sz w:val="24"/>
          <w:szCs w:val="24"/>
        </w:rPr>
        <w:t>Kompensavimo įvykiai</w:t>
      </w:r>
      <w:bookmarkEnd w:id="425"/>
      <w:bookmarkEnd w:id="426"/>
      <w:bookmarkEnd w:id="427"/>
      <w:bookmarkEnd w:id="428"/>
    </w:p>
    <w:p w14:paraId="495FC376" w14:textId="716B901C" w:rsidR="00F467EC" w:rsidRDefault="00E83104" w:rsidP="003C34AC">
      <w:pPr>
        <w:pStyle w:val="paragrafai"/>
        <w:tabs>
          <w:tab w:val="left" w:pos="1701"/>
          <w:tab w:val="left" w:pos="1843"/>
          <w:tab w:val="left" w:pos="1985"/>
        </w:tabs>
        <w:ind w:left="1276" w:hanging="709"/>
        <w:rPr>
          <w:sz w:val="24"/>
          <w:szCs w:val="24"/>
        </w:rPr>
      </w:pPr>
      <w:bookmarkStart w:id="429" w:name="_Ref485800170"/>
      <w:r>
        <w:rPr>
          <w:sz w:val="24"/>
          <w:szCs w:val="24"/>
        </w:rPr>
        <w:t xml:space="preserve">Kompensavimo įvykiais laikomi toliau nurodyti įvykiai, </w:t>
      </w:r>
      <w:r w:rsidR="00E070CD" w:rsidRPr="00E070CD">
        <w:rPr>
          <w:sz w:val="24"/>
          <w:szCs w:val="24"/>
        </w:rPr>
        <w:t xml:space="preserve">kurių rizika pagal Sutartį, įskaitant Sutarties </w:t>
      </w:r>
      <w:r w:rsidR="0002468D">
        <w:rPr>
          <w:sz w:val="24"/>
          <w:szCs w:val="24"/>
        </w:rPr>
        <w:fldChar w:fldCharType="begin"/>
      </w:r>
      <w:r w:rsidR="0002468D">
        <w:rPr>
          <w:sz w:val="24"/>
          <w:szCs w:val="24"/>
        </w:rPr>
        <w:instrText xml:space="preserve"> REF _Ref60997822 \r \h </w:instrText>
      </w:r>
      <w:r w:rsidR="003C34AC">
        <w:rPr>
          <w:sz w:val="24"/>
          <w:szCs w:val="24"/>
        </w:rPr>
        <w:instrText xml:space="preserve"> \* MERGEFORMAT </w:instrText>
      </w:r>
      <w:r w:rsidR="0002468D">
        <w:rPr>
          <w:sz w:val="24"/>
          <w:szCs w:val="24"/>
        </w:rPr>
      </w:r>
      <w:r w:rsidR="0002468D">
        <w:rPr>
          <w:sz w:val="24"/>
          <w:szCs w:val="24"/>
        </w:rPr>
        <w:fldChar w:fldCharType="separate"/>
      </w:r>
      <w:r w:rsidR="00B87438">
        <w:rPr>
          <w:sz w:val="24"/>
          <w:szCs w:val="24"/>
        </w:rPr>
        <w:t>4</w:t>
      </w:r>
      <w:r w:rsidR="0002468D">
        <w:rPr>
          <w:sz w:val="24"/>
          <w:szCs w:val="24"/>
        </w:rPr>
        <w:fldChar w:fldCharType="end"/>
      </w:r>
      <w:r w:rsidR="0002468D" w:rsidRPr="0002468D">
        <w:rPr>
          <w:sz w:val="24"/>
          <w:szCs w:val="24"/>
        </w:rPr>
        <w:t xml:space="preserve"> </w:t>
      </w:r>
      <w:r w:rsidR="00E070CD" w:rsidRPr="00E070CD">
        <w:rPr>
          <w:sz w:val="24"/>
          <w:szCs w:val="24"/>
        </w:rPr>
        <w:t xml:space="preserve">priedą </w:t>
      </w:r>
      <w:r w:rsidR="00E070CD" w:rsidRPr="00C73321">
        <w:rPr>
          <w:sz w:val="24"/>
          <w:szCs w:val="24"/>
        </w:rPr>
        <w:t>Rizikos paskirstymo tarp šalių matrica</w:t>
      </w:r>
      <w:r w:rsidR="00E070CD" w:rsidRPr="00E070CD">
        <w:rPr>
          <w:sz w:val="24"/>
          <w:szCs w:val="24"/>
        </w:rPr>
        <w:t xml:space="preserve"> yra išimtinai ar iš dalies priskirta Valdžios subjektui, ir kurie yra nurodyti žemiau, kurių pasekmės neprivalo būti kompensuojamos ir (ar) atlyginamos kitų asmenų</w:t>
      </w:r>
      <w:r w:rsidR="00DC0B43">
        <w:rPr>
          <w:sz w:val="24"/>
          <w:szCs w:val="24"/>
        </w:rPr>
        <w:t xml:space="preserve"> </w:t>
      </w:r>
      <w:r w:rsidR="00D707B0">
        <w:rPr>
          <w:sz w:val="24"/>
          <w:szCs w:val="24"/>
        </w:rPr>
        <w:t xml:space="preserve">ar </w:t>
      </w:r>
      <w:r w:rsidR="005F7400">
        <w:rPr>
          <w:sz w:val="24"/>
          <w:szCs w:val="24"/>
        </w:rPr>
        <w:t xml:space="preserve"> nuo kurių neigiamų pasekmių Privatus subjektas turėjo apsidrausti šioje Sutartyje nustatyta tvarka</w:t>
      </w:r>
      <w:r w:rsidR="00E070CD" w:rsidRPr="00E070CD">
        <w:rPr>
          <w:sz w:val="24"/>
          <w:szCs w:val="24"/>
        </w:rPr>
        <w:t>, ir (ar) nėra atsiradę kaip Investuotojo ar Privataus subjekto, ar su jais Susijusių asmenų, ar Subtiekėjų ar kitų, Privataus subjekto pasitelktų Sutarties įgyvendinimui, ūkio subjektų veiksmų pasekmė</w:t>
      </w:r>
      <w:r>
        <w:rPr>
          <w:sz w:val="24"/>
          <w:szCs w:val="24"/>
        </w:rPr>
        <w:t>, išskyrus veiksmus, kuriais buvo siekiama išvengti Kompe</w:t>
      </w:r>
      <w:r w:rsidR="00D11B14">
        <w:rPr>
          <w:sz w:val="24"/>
          <w:szCs w:val="24"/>
        </w:rPr>
        <w:t>n</w:t>
      </w:r>
      <w:r>
        <w:rPr>
          <w:sz w:val="24"/>
          <w:szCs w:val="24"/>
        </w:rPr>
        <w:t xml:space="preserve">savimo įvykio ar jo įtakos Finansiniame veiklos modelyje numatytų Investicijų ar </w:t>
      </w:r>
      <w:r w:rsidR="00D11B14">
        <w:rPr>
          <w:sz w:val="24"/>
          <w:szCs w:val="24"/>
        </w:rPr>
        <w:t>S</w:t>
      </w:r>
      <w:r>
        <w:rPr>
          <w:sz w:val="24"/>
          <w:szCs w:val="24"/>
        </w:rPr>
        <w:t xml:space="preserve">ąnaudų, susijusių su Paslaugų teikimu, padidėjimui, </w:t>
      </w:r>
      <w:r w:rsidR="0019222F">
        <w:rPr>
          <w:sz w:val="24"/>
          <w:szCs w:val="24"/>
        </w:rPr>
        <w:t xml:space="preserve">ar kitų nuostolių, susijusių su Paslaugų teikimu atsiradimui, </w:t>
      </w:r>
      <w:r>
        <w:rPr>
          <w:sz w:val="24"/>
          <w:szCs w:val="24"/>
        </w:rPr>
        <w:t xml:space="preserve">jei sukelti nuostoliai ar Investicijų, ar </w:t>
      </w:r>
      <w:r w:rsidR="00D11B14">
        <w:rPr>
          <w:sz w:val="24"/>
          <w:szCs w:val="24"/>
        </w:rPr>
        <w:t>S</w:t>
      </w:r>
      <w:r>
        <w:rPr>
          <w:sz w:val="24"/>
          <w:szCs w:val="24"/>
        </w:rPr>
        <w:t>ąnaudų, susijusių su Paslaugų teikimu, padidėjimas būtų buvę didesni:</w:t>
      </w:r>
      <w:bookmarkEnd w:id="429"/>
    </w:p>
    <w:p w14:paraId="79DA66F9" w14:textId="77777777" w:rsidR="001B2047" w:rsidRPr="00060139" w:rsidRDefault="001B2047" w:rsidP="00E85BD6">
      <w:pPr>
        <w:pStyle w:val="paragrafai"/>
        <w:numPr>
          <w:ilvl w:val="2"/>
          <w:numId w:val="2"/>
        </w:numPr>
        <w:tabs>
          <w:tab w:val="num" w:pos="1276"/>
        </w:tabs>
        <w:ind w:left="1276"/>
        <w:rPr>
          <w:sz w:val="24"/>
          <w:szCs w:val="24"/>
        </w:rPr>
      </w:pPr>
      <w:r w:rsidRPr="00060139">
        <w:rPr>
          <w:sz w:val="24"/>
          <w:szCs w:val="24"/>
        </w:rPr>
        <w:t xml:space="preserve">pakeičiami esami teisės aktai arba priimami nauji teisės aktai, nustatantys papildomus reikalavimus Darbų atlikimui ir (ar) Paslaugų teikimui, ir kai tokie teisės aktai priskiriami prie Esminių teisės aktų pasikeitimo </w:t>
      </w:r>
      <w:r w:rsidR="00565C29" w:rsidRPr="0089398A">
        <w:rPr>
          <w:sz w:val="24"/>
          <w:szCs w:val="24"/>
        </w:rPr>
        <w:t>(kitų teisės aktų pasikeitimo, kurie nelaikytini esminiais, riziką prisiima Privatus subjektas)</w:t>
      </w:r>
      <w:r w:rsidRPr="00060139">
        <w:rPr>
          <w:sz w:val="24"/>
          <w:szCs w:val="24"/>
        </w:rPr>
        <w:t>;</w:t>
      </w:r>
    </w:p>
    <w:p w14:paraId="4AAD47E1" w14:textId="77777777" w:rsidR="001B2047" w:rsidRDefault="001B2047" w:rsidP="00E85BD6">
      <w:pPr>
        <w:pStyle w:val="paragrafai"/>
        <w:numPr>
          <w:ilvl w:val="2"/>
          <w:numId w:val="2"/>
        </w:numPr>
        <w:tabs>
          <w:tab w:val="num" w:pos="1276"/>
        </w:tabs>
        <w:ind w:left="1276"/>
        <w:rPr>
          <w:sz w:val="24"/>
          <w:szCs w:val="24"/>
        </w:rPr>
      </w:pPr>
      <w:r w:rsidRPr="00060139">
        <w:rPr>
          <w:sz w:val="24"/>
          <w:szCs w:val="24"/>
        </w:rPr>
        <w:t xml:space="preserve">pakeičiami ar priimami nauji teisės aktai, išimtinai reglamentuojantys Privataus subjekto veiklą, dėl kurių Privatus subjektas priverstas patirti neplanuotas Sutarties įgyvendinimo Sąnaudas, ir kai tokie teisės </w:t>
      </w:r>
      <w:r w:rsidR="007D1CCA">
        <w:rPr>
          <w:sz w:val="24"/>
          <w:szCs w:val="24"/>
        </w:rPr>
        <w:t>aktai priskiriami prie Esminių</w:t>
      </w:r>
      <w:r w:rsidRPr="00060139">
        <w:rPr>
          <w:sz w:val="24"/>
          <w:szCs w:val="24"/>
        </w:rPr>
        <w:t xml:space="preserve"> teisės aktų pasikeitimų</w:t>
      </w:r>
      <w:r w:rsidR="00565C29">
        <w:rPr>
          <w:sz w:val="24"/>
          <w:szCs w:val="24"/>
        </w:rPr>
        <w:t xml:space="preserve"> </w:t>
      </w:r>
      <w:r w:rsidR="00565C29" w:rsidRPr="0089398A">
        <w:rPr>
          <w:sz w:val="24"/>
          <w:szCs w:val="24"/>
        </w:rPr>
        <w:t>(kitų teisės aktų pasikeitimo, kurie nelaikytini esminiais, riziką prisiima Privatus subjektas)</w:t>
      </w:r>
      <w:r w:rsidRPr="00060139">
        <w:rPr>
          <w:sz w:val="24"/>
          <w:szCs w:val="24"/>
        </w:rPr>
        <w:t>;</w:t>
      </w:r>
    </w:p>
    <w:p w14:paraId="74AB7274" w14:textId="408A7FD5" w:rsidR="001C227B" w:rsidRPr="00C208BD" w:rsidRDefault="00A44A0F" w:rsidP="00E85BD6">
      <w:pPr>
        <w:pStyle w:val="paragrafai"/>
        <w:numPr>
          <w:ilvl w:val="2"/>
          <w:numId w:val="2"/>
        </w:numPr>
        <w:tabs>
          <w:tab w:val="clear" w:pos="2989"/>
          <w:tab w:val="num" w:pos="1276"/>
          <w:tab w:val="num" w:pos="1701"/>
        </w:tabs>
        <w:ind w:left="1276"/>
        <w:rPr>
          <w:sz w:val="24"/>
          <w:szCs w:val="24"/>
        </w:rPr>
      </w:pPr>
      <w:r w:rsidRPr="00C208BD">
        <w:rPr>
          <w:sz w:val="24"/>
          <w:szCs w:val="24"/>
        </w:rPr>
        <w:lastRenderedPageBreak/>
        <w:t xml:space="preserve">prasidėjus Eksploatacijos pradžiai </w:t>
      </w:r>
      <w:r w:rsidR="001C227B" w:rsidRPr="00C208BD">
        <w:rPr>
          <w:sz w:val="24"/>
          <w:szCs w:val="24"/>
        </w:rPr>
        <w:t xml:space="preserve">Valdžios subjektui ar Švietimo įstaigai nevykdant ar netinkamai vykdant Sutartyje nustatytus įsipareigojimus ir </w:t>
      </w:r>
      <w:r w:rsidR="00264EB6" w:rsidRPr="00C208BD">
        <w:rPr>
          <w:sz w:val="24"/>
          <w:szCs w:val="24"/>
        </w:rPr>
        <w:t xml:space="preserve">dėl to </w:t>
      </w:r>
      <w:r w:rsidR="001C227B" w:rsidRPr="00C208BD">
        <w:rPr>
          <w:sz w:val="24"/>
          <w:szCs w:val="24"/>
        </w:rPr>
        <w:t>įvykus vandalizmo atvejui yra padaroma žala Objektui;</w:t>
      </w:r>
    </w:p>
    <w:p w14:paraId="7052C5AC" w14:textId="6C281654" w:rsidR="001B2047" w:rsidRPr="00C208BD" w:rsidRDefault="00AF3CBD" w:rsidP="00E85BD6">
      <w:pPr>
        <w:pStyle w:val="paragrafai"/>
        <w:numPr>
          <w:ilvl w:val="2"/>
          <w:numId w:val="2"/>
        </w:numPr>
        <w:tabs>
          <w:tab w:val="clear" w:pos="2989"/>
          <w:tab w:val="num" w:pos="1276"/>
          <w:tab w:val="num" w:pos="1701"/>
        </w:tabs>
        <w:ind w:left="1276"/>
        <w:rPr>
          <w:sz w:val="24"/>
          <w:szCs w:val="24"/>
        </w:rPr>
      </w:pPr>
      <w:r w:rsidRPr="00C208BD">
        <w:rPr>
          <w:sz w:val="24"/>
          <w:szCs w:val="24"/>
        </w:rPr>
        <w:t>Objektas</w:t>
      </w:r>
      <w:r w:rsidR="001B2047" w:rsidRPr="00C208BD">
        <w:rPr>
          <w:sz w:val="24"/>
          <w:szCs w:val="24"/>
        </w:rPr>
        <w:t xml:space="preserve"> </w:t>
      </w:r>
      <w:r w:rsidR="00565C29" w:rsidRPr="00C208BD">
        <w:rPr>
          <w:sz w:val="24"/>
          <w:szCs w:val="24"/>
        </w:rPr>
        <w:t xml:space="preserve">ar jo dalis </w:t>
      </w:r>
      <w:r w:rsidR="001B2047" w:rsidRPr="00C208BD">
        <w:rPr>
          <w:sz w:val="24"/>
          <w:szCs w:val="24"/>
        </w:rPr>
        <w:t xml:space="preserve">perleidžiamas arba perduodamas valdyti ar naudoti arba teismo sprendimu priteisiamas trečiajam asmeniui (išskyrus Sutartyje numatytus atvejus), tačiau tik tuo atveju, jeigu tai nesudaro pagrindo nutraukti Sutartį jos </w:t>
      </w:r>
      <w:r w:rsidRPr="00C208BD">
        <w:rPr>
          <w:sz w:val="24"/>
          <w:szCs w:val="24"/>
        </w:rPr>
        <w:fldChar w:fldCharType="begin"/>
      </w:r>
      <w:r w:rsidRPr="00C208BD">
        <w:rPr>
          <w:sz w:val="24"/>
          <w:szCs w:val="24"/>
        </w:rPr>
        <w:instrText xml:space="preserve"> REF _Ref309218410 \r \h </w:instrText>
      </w:r>
      <w:r w:rsidR="00CD020D" w:rsidRPr="00C208BD">
        <w:rPr>
          <w:sz w:val="24"/>
          <w:szCs w:val="24"/>
        </w:rPr>
        <w:instrText xml:space="preserve"> \* MERGEFORMAT </w:instrText>
      </w:r>
      <w:r w:rsidRPr="00C208BD">
        <w:rPr>
          <w:sz w:val="24"/>
          <w:szCs w:val="24"/>
        </w:rPr>
      </w:r>
      <w:r w:rsidRPr="00C208BD">
        <w:rPr>
          <w:sz w:val="24"/>
          <w:szCs w:val="24"/>
        </w:rPr>
        <w:fldChar w:fldCharType="separate"/>
      </w:r>
      <w:r w:rsidR="00B87438">
        <w:rPr>
          <w:sz w:val="24"/>
          <w:szCs w:val="24"/>
        </w:rPr>
        <w:t>39</w:t>
      </w:r>
      <w:r w:rsidRPr="00C208BD">
        <w:rPr>
          <w:sz w:val="24"/>
          <w:szCs w:val="24"/>
        </w:rPr>
        <w:fldChar w:fldCharType="end"/>
      </w:r>
      <w:r w:rsidR="001B2047" w:rsidRPr="00C208BD">
        <w:rPr>
          <w:sz w:val="24"/>
          <w:szCs w:val="24"/>
        </w:rPr>
        <w:t xml:space="preserve"> punkto pagrindais;</w:t>
      </w:r>
    </w:p>
    <w:p w14:paraId="2D92D5B2" w14:textId="6CACC38A" w:rsidR="00B32B9F" w:rsidRPr="00C208BD" w:rsidRDefault="00B32B9F" w:rsidP="00B32B9F">
      <w:pPr>
        <w:pStyle w:val="paragrafai"/>
        <w:numPr>
          <w:ilvl w:val="2"/>
          <w:numId w:val="2"/>
        </w:numPr>
        <w:tabs>
          <w:tab w:val="clear" w:pos="2989"/>
          <w:tab w:val="num" w:pos="1004"/>
          <w:tab w:val="num" w:pos="1701"/>
        </w:tabs>
        <w:ind w:left="1004"/>
        <w:rPr>
          <w:sz w:val="24"/>
          <w:szCs w:val="24"/>
        </w:rPr>
      </w:pPr>
      <w:r w:rsidRPr="00C208BD">
        <w:rPr>
          <w:sz w:val="24"/>
          <w:szCs w:val="24"/>
        </w:rPr>
        <w:t xml:space="preserve">Valdžios subjektas pažeidžia pareiškimus ir garantijas dėl Žemės sklypo būklės, </w:t>
      </w:r>
      <w:proofErr w:type="spellStart"/>
      <w:r w:rsidRPr="00C208BD">
        <w:rPr>
          <w:sz w:val="24"/>
          <w:szCs w:val="24"/>
        </w:rPr>
        <w:t>t.y</w:t>
      </w:r>
      <w:proofErr w:type="spellEnd"/>
      <w:r w:rsidRPr="00C208BD">
        <w:rPr>
          <w:sz w:val="24"/>
          <w:szCs w:val="24"/>
        </w:rPr>
        <w:t xml:space="preserve">. jeigu Valdžios subjekto pateikta informacija dėl Žemės sklypo būklės (įskaitant informaciją, pateiktą Pirkimo metu) yra neteisinga arba Valdžios subjektas pateikė ne visą turimą informaciją apie Žemės sklypo būklę, dėl ko padidėja Investicijos arba Sąnaudos. Valdžios subjekto pateiktos informacijos </w:t>
      </w:r>
      <w:proofErr w:type="spellStart"/>
      <w:r w:rsidRPr="00C208BD">
        <w:rPr>
          <w:sz w:val="24"/>
          <w:szCs w:val="24"/>
        </w:rPr>
        <w:t>neišsamumas</w:t>
      </w:r>
      <w:proofErr w:type="spellEnd"/>
      <w:r w:rsidRPr="00C208BD">
        <w:rPr>
          <w:sz w:val="24"/>
          <w:szCs w:val="24"/>
        </w:rPr>
        <w:t xml:space="preserve"> ir nepakankamumas nepriskirtinas prie Kompensavimo įvykių;</w:t>
      </w:r>
    </w:p>
    <w:p w14:paraId="3AD66A96" w14:textId="195ABD36" w:rsidR="00B32B9F" w:rsidRPr="00C208BD" w:rsidRDefault="00B32B9F" w:rsidP="00B32B9F">
      <w:pPr>
        <w:pStyle w:val="paragrafai"/>
        <w:numPr>
          <w:ilvl w:val="2"/>
          <w:numId w:val="2"/>
        </w:numPr>
        <w:tabs>
          <w:tab w:val="clear" w:pos="2989"/>
          <w:tab w:val="num" w:pos="1004"/>
          <w:tab w:val="num" w:pos="1701"/>
        </w:tabs>
        <w:ind w:left="1004"/>
        <w:rPr>
          <w:sz w:val="24"/>
          <w:szCs w:val="24"/>
        </w:rPr>
      </w:pPr>
      <w:r w:rsidRPr="00C208BD">
        <w:rPr>
          <w:sz w:val="24"/>
          <w:szCs w:val="24"/>
        </w:rPr>
        <w:t>Darbų vykdymas pabrangsta dėl statybinių atliekų radimo Žemės sklype;</w:t>
      </w:r>
    </w:p>
    <w:p w14:paraId="7EE6E583" w14:textId="67B82304" w:rsidR="00D11B14" w:rsidRPr="00AE591D" w:rsidRDefault="00D11B14" w:rsidP="007D1CCA">
      <w:pPr>
        <w:pStyle w:val="paragrafesraas"/>
        <w:tabs>
          <w:tab w:val="left" w:pos="851"/>
          <w:tab w:val="num" w:pos="1004"/>
          <w:tab w:val="num" w:pos="3272"/>
        </w:tabs>
        <w:ind w:left="1004"/>
        <w:rPr>
          <w:sz w:val="24"/>
          <w:szCs w:val="24"/>
        </w:rPr>
      </w:pPr>
      <w:r w:rsidRPr="00565C29">
        <w:rPr>
          <w:sz w:val="24"/>
          <w:szCs w:val="24"/>
        </w:rPr>
        <w:t>Darbų vykdymas pabrangsta ar kitaip pasunkėja dėl rastų archeologinių radinių ar kultūros paveldo reikalavim</w:t>
      </w:r>
      <w:r w:rsidR="007D1CCA">
        <w:rPr>
          <w:sz w:val="24"/>
          <w:szCs w:val="24"/>
        </w:rPr>
        <w:t>ų</w:t>
      </w:r>
      <w:r w:rsidRPr="00565C29">
        <w:rPr>
          <w:sz w:val="24"/>
          <w:szCs w:val="24"/>
        </w:rPr>
        <w:t xml:space="preserve">, </w:t>
      </w:r>
      <w:r w:rsidR="00D212BF">
        <w:rPr>
          <w:sz w:val="24"/>
          <w:szCs w:val="24"/>
        </w:rPr>
        <w:t xml:space="preserve">jeigu Valdžios subjektui tokia informacija nebuvo žinoma </w:t>
      </w:r>
      <w:r w:rsidR="00391E1A" w:rsidRPr="00C208BD">
        <w:rPr>
          <w:sz w:val="24"/>
          <w:szCs w:val="24"/>
        </w:rPr>
        <w:t xml:space="preserve">arba buvo žinoma, bet </w:t>
      </w:r>
      <w:r w:rsidR="00D212BF" w:rsidRPr="00C208BD">
        <w:rPr>
          <w:sz w:val="24"/>
          <w:szCs w:val="24"/>
        </w:rPr>
        <w:t>nepateikta</w:t>
      </w:r>
      <w:r w:rsidR="00D212BF">
        <w:rPr>
          <w:sz w:val="24"/>
          <w:szCs w:val="24"/>
        </w:rPr>
        <w:t xml:space="preserve"> Investuotojui pirkimo metu;</w:t>
      </w:r>
    </w:p>
    <w:p w14:paraId="4218B526" w14:textId="0D6BBEAC" w:rsidR="003D0D85" w:rsidRPr="001C227B" w:rsidRDefault="003D0D85" w:rsidP="00425D9A">
      <w:pPr>
        <w:pStyle w:val="paragrafai"/>
        <w:numPr>
          <w:ilvl w:val="2"/>
          <w:numId w:val="2"/>
        </w:numPr>
        <w:tabs>
          <w:tab w:val="clear" w:pos="2989"/>
          <w:tab w:val="num" w:pos="1004"/>
          <w:tab w:val="num" w:pos="1701"/>
        </w:tabs>
        <w:ind w:left="1004"/>
        <w:rPr>
          <w:sz w:val="24"/>
          <w:szCs w:val="24"/>
        </w:rPr>
      </w:pPr>
      <w:r w:rsidRPr="0080423A">
        <w:rPr>
          <w:sz w:val="24"/>
          <w:szCs w:val="24"/>
        </w:rPr>
        <w:t xml:space="preserve">tretieji asmenys, su kuriais Valdžios subjektas yra sudaręs sandorius, ne dėl Privataus subjekto veiksmų ar neveikimo, padaro žalą </w:t>
      </w:r>
      <w:r w:rsidR="002E4F43">
        <w:rPr>
          <w:sz w:val="24"/>
          <w:szCs w:val="24"/>
        </w:rPr>
        <w:t>Objektui</w:t>
      </w:r>
      <w:r w:rsidRPr="001C227B">
        <w:rPr>
          <w:sz w:val="24"/>
          <w:szCs w:val="24"/>
        </w:rPr>
        <w:t>,</w:t>
      </w:r>
      <w:r w:rsidRPr="0080423A">
        <w:rPr>
          <w:sz w:val="24"/>
          <w:szCs w:val="24"/>
        </w:rPr>
        <w:t xml:space="preserve"> išskyrus atvejus, kai </w:t>
      </w:r>
      <w:r w:rsidR="002E4F43">
        <w:rPr>
          <w:sz w:val="24"/>
          <w:szCs w:val="24"/>
        </w:rPr>
        <w:t>Objektą</w:t>
      </w:r>
      <w:r w:rsidRPr="001C227B">
        <w:rPr>
          <w:sz w:val="24"/>
          <w:szCs w:val="24"/>
        </w:rPr>
        <w:t xml:space="preserve"> </w:t>
      </w:r>
      <w:r w:rsidRPr="0080423A">
        <w:rPr>
          <w:sz w:val="24"/>
          <w:szCs w:val="24"/>
        </w:rPr>
        <w:t xml:space="preserve">galima apdrausti nuo tam tikros rizikos arba jeigu Valdžios subjektas ištaiso žalą, padarytą </w:t>
      </w:r>
      <w:r w:rsidR="002E4F43">
        <w:rPr>
          <w:sz w:val="24"/>
          <w:szCs w:val="24"/>
        </w:rPr>
        <w:t>Objektui</w:t>
      </w:r>
      <w:r w:rsidRPr="001C227B">
        <w:rPr>
          <w:sz w:val="24"/>
          <w:szCs w:val="24"/>
        </w:rPr>
        <w:t>;</w:t>
      </w:r>
    </w:p>
    <w:p w14:paraId="48EA3E8F" w14:textId="1C1E2C4F" w:rsidR="001B2047" w:rsidRPr="0080423A" w:rsidRDefault="001B2047" w:rsidP="00425D9A">
      <w:pPr>
        <w:pStyle w:val="paragrafai"/>
        <w:numPr>
          <w:ilvl w:val="2"/>
          <w:numId w:val="2"/>
        </w:numPr>
        <w:tabs>
          <w:tab w:val="clear" w:pos="2989"/>
          <w:tab w:val="num" w:pos="1004"/>
          <w:tab w:val="num" w:pos="1701"/>
        </w:tabs>
        <w:ind w:left="1004"/>
        <w:rPr>
          <w:sz w:val="24"/>
          <w:szCs w:val="24"/>
        </w:rPr>
      </w:pPr>
      <w:r w:rsidRPr="0080423A">
        <w:rPr>
          <w:sz w:val="24"/>
          <w:szCs w:val="24"/>
        </w:rPr>
        <w:t>Valdžios subjekto</w:t>
      </w:r>
      <w:r w:rsidR="007D1CCA" w:rsidRPr="0080423A">
        <w:rPr>
          <w:sz w:val="24"/>
          <w:szCs w:val="24"/>
        </w:rPr>
        <w:t xml:space="preserve">, </w:t>
      </w:r>
      <w:r w:rsidR="00BA48C7" w:rsidRPr="0080423A">
        <w:rPr>
          <w:sz w:val="24"/>
          <w:szCs w:val="24"/>
        </w:rPr>
        <w:t>Švietimo įstaigos</w:t>
      </w:r>
      <w:r w:rsidRPr="0080423A">
        <w:rPr>
          <w:sz w:val="24"/>
          <w:szCs w:val="24"/>
        </w:rPr>
        <w:t xml:space="preserve"> darbuotojai</w:t>
      </w:r>
      <w:r w:rsidR="00AC40C0" w:rsidRPr="0080423A">
        <w:rPr>
          <w:sz w:val="24"/>
          <w:szCs w:val="24"/>
        </w:rPr>
        <w:t>, mokiniai, lankytojai</w:t>
      </w:r>
      <w:r w:rsidRPr="0080423A">
        <w:rPr>
          <w:sz w:val="24"/>
          <w:szCs w:val="24"/>
        </w:rPr>
        <w:t xml:space="preserve"> naudojasi </w:t>
      </w:r>
      <w:r w:rsidR="002E4F43">
        <w:rPr>
          <w:sz w:val="24"/>
          <w:szCs w:val="24"/>
        </w:rPr>
        <w:t xml:space="preserve">Objektu </w:t>
      </w:r>
      <w:r w:rsidRPr="0080423A">
        <w:rPr>
          <w:sz w:val="24"/>
          <w:szCs w:val="24"/>
        </w:rPr>
        <w:t xml:space="preserve">ne </w:t>
      </w:r>
      <w:r w:rsidR="002E4F43">
        <w:rPr>
          <w:sz w:val="24"/>
          <w:szCs w:val="24"/>
        </w:rPr>
        <w:t xml:space="preserve">savo </w:t>
      </w:r>
      <w:r w:rsidRPr="0080423A">
        <w:rPr>
          <w:sz w:val="24"/>
          <w:szCs w:val="24"/>
        </w:rPr>
        <w:t xml:space="preserve">funkcijoms, nustatytoms teisės aktuose vykdyti ir (ar) </w:t>
      </w:r>
      <w:proofErr w:type="spellStart"/>
      <w:r w:rsidRPr="0080423A">
        <w:rPr>
          <w:sz w:val="24"/>
          <w:szCs w:val="24"/>
        </w:rPr>
        <w:t>nesivadovaudamiesi</w:t>
      </w:r>
      <w:proofErr w:type="spellEnd"/>
      <w:r w:rsidRPr="0080423A">
        <w:rPr>
          <w:sz w:val="24"/>
          <w:szCs w:val="24"/>
        </w:rPr>
        <w:t xml:space="preserve"> pagrįstais gamintojų ar Privataus subjekto išduotų dokumentų / instrukcijų reikalavimais, dėl ko Turtui padaroma žala ar jis žūsta ir dėl to padidėja Investicijos ir / ar Sąnaudos. Tokiais atvejais </w:t>
      </w:r>
      <w:r w:rsidR="00EE0623" w:rsidRPr="0080423A">
        <w:rPr>
          <w:sz w:val="24"/>
          <w:szCs w:val="24"/>
        </w:rPr>
        <w:t xml:space="preserve">Valdžios subjektas </w:t>
      </w:r>
      <w:r w:rsidRPr="0080423A">
        <w:rPr>
          <w:sz w:val="24"/>
          <w:szCs w:val="24"/>
        </w:rPr>
        <w:t>kompensuoja tik tiek, kiek Privačiam subjektui atsiradusių nuostolių nepadengia draudimo išmoka pagal Draudimo sutartis</w:t>
      </w:r>
      <w:r w:rsidR="00D84A17" w:rsidRPr="0080423A">
        <w:rPr>
          <w:sz w:val="24"/>
          <w:szCs w:val="24"/>
        </w:rPr>
        <w:t>.</w:t>
      </w:r>
      <w:r w:rsidR="00E20FB3" w:rsidRPr="0080423A">
        <w:rPr>
          <w:rFonts w:eastAsia="Calibri"/>
          <w:sz w:val="24"/>
          <w:szCs w:val="24"/>
        </w:rPr>
        <w:t xml:space="preserve"> </w:t>
      </w:r>
      <w:bookmarkStart w:id="430" w:name="_Hlk90468500"/>
      <w:r w:rsidR="00E20FB3" w:rsidRPr="0080423A">
        <w:rPr>
          <w:sz w:val="24"/>
          <w:szCs w:val="24"/>
        </w:rPr>
        <w:t>Kompensavimo įvykiu nelaikoma, kai žala Objektui ar jo daliai kilo dėl Objekto (jo dalies) netinkamos kokybės ar Privataus subjekto netinkamų sprendinių kuriant Objektą ar jo dalį</w:t>
      </w:r>
      <w:bookmarkEnd w:id="430"/>
      <w:r w:rsidRPr="0080423A">
        <w:rPr>
          <w:sz w:val="24"/>
          <w:szCs w:val="24"/>
        </w:rPr>
        <w:t xml:space="preserve">; </w:t>
      </w:r>
    </w:p>
    <w:p w14:paraId="5D6EBFED" w14:textId="77777777" w:rsidR="001B2047" w:rsidRPr="0080423A" w:rsidRDefault="001B2047" w:rsidP="00E85BD6">
      <w:pPr>
        <w:pStyle w:val="paragrafai"/>
        <w:numPr>
          <w:ilvl w:val="2"/>
          <w:numId w:val="2"/>
        </w:numPr>
        <w:tabs>
          <w:tab w:val="clear" w:pos="2989"/>
          <w:tab w:val="num" w:pos="1004"/>
          <w:tab w:val="num" w:pos="1134"/>
        </w:tabs>
        <w:ind w:left="1004"/>
        <w:rPr>
          <w:sz w:val="24"/>
          <w:szCs w:val="24"/>
        </w:rPr>
      </w:pPr>
      <w:r w:rsidRPr="0080423A">
        <w:rPr>
          <w:sz w:val="24"/>
          <w:szCs w:val="24"/>
        </w:rPr>
        <w:t>visiškai ar iš dalies atlikti Darbų ar teikti Paslaugų objektyviai neįmanoma dėl to, kad Valdžios subjektas nevykdo savo įsipareigojimų pagal Sutartį ne dėl Privataus subjektų savo įsipareigojimų pagal Sutartį nevykdymo ar neteisėtų veiksmų;</w:t>
      </w:r>
    </w:p>
    <w:p w14:paraId="7CC5C7FA" w14:textId="77777777" w:rsidR="001B2047" w:rsidRPr="003D0D85" w:rsidRDefault="001B2047" w:rsidP="00425D9A">
      <w:pPr>
        <w:pStyle w:val="paragrafai"/>
        <w:numPr>
          <w:ilvl w:val="2"/>
          <w:numId w:val="2"/>
        </w:numPr>
        <w:tabs>
          <w:tab w:val="clear" w:pos="2989"/>
          <w:tab w:val="num" w:pos="1004"/>
          <w:tab w:val="num" w:pos="1134"/>
          <w:tab w:val="num" w:pos="1701"/>
          <w:tab w:val="left" w:pos="1843"/>
        </w:tabs>
        <w:ind w:left="1004"/>
        <w:rPr>
          <w:sz w:val="24"/>
          <w:szCs w:val="24"/>
        </w:rPr>
      </w:pPr>
      <w:r w:rsidRPr="003D0D85">
        <w:rPr>
          <w:sz w:val="24"/>
          <w:szCs w:val="24"/>
        </w:rPr>
        <w:t xml:space="preserve">visiškai ar iš dalies atlikti Darbų ar teikti Paslaugų objektyviai neįmanoma dėl bet kokių nuosavybės teisės apribojimų </w:t>
      </w:r>
      <w:r w:rsidR="00AF3CBD" w:rsidRPr="003D0D85">
        <w:rPr>
          <w:sz w:val="24"/>
          <w:szCs w:val="24"/>
        </w:rPr>
        <w:t>Objekto</w:t>
      </w:r>
      <w:r w:rsidRPr="003D0D85">
        <w:rPr>
          <w:sz w:val="24"/>
          <w:szCs w:val="24"/>
        </w:rPr>
        <w:t xml:space="preserve"> atžvilgiu</w:t>
      </w:r>
      <w:r w:rsidR="003C34AC">
        <w:rPr>
          <w:sz w:val="24"/>
          <w:szCs w:val="24"/>
        </w:rPr>
        <w:t>;</w:t>
      </w:r>
    </w:p>
    <w:p w14:paraId="4A95BCB4" w14:textId="77777777" w:rsidR="001B2047" w:rsidRPr="003D0D85" w:rsidRDefault="001B2047" w:rsidP="00425D9A">
      <w:pPr>
        <w:pStyle w:val="paragrafai"/>
        <w:numPr>
          <w:ilvl w:val="2"/>
          <w:numId w:val="2"/>
        </w:numPr>
        <w:tabs>
          <w:tab w:val="clear" w:pos="2989"/>
          <w:tab w:val="num" w:pos="1004"/>
          <w:tab w:val="num" w:pos="1134"/>
          <w:tab w:val="num" w:pos="1701"/>
          <w:tab w:val="left" w:pos="1843"/>
          <w:tab w:val="left" w:pos="1985"/>
        </w:tabs>
        <w:ind w:left="1004"/>
        <w:rPr>
          <w:sz w:val="24"/>
          <w:szCs w:val="24"/>
        </w:rPr>
      </w:pPr>
      <w:r w:rsidRPr="003D0D85">
        <w:rPr>
          <w:sz w:val="24"/>
          <w:szCs w:val="24"/>
        </w:rPr>
        <w:t>visiškai ar iš dalies atlikti Darbų objektyviai neįmanoma dėl bet kokių nuosavybės teisės apribojimų Žemės sklypo atžvilgiu;</w:t>
      </w:r>
    </w:p>
    <w:p w14:paraId="6D751B08" w14:textId="77777777" w:rsidR="001B2047" w:rsidRDefault="001B2047" w:rsidP="00425D9A">
      <w:pPr>
        <w:pStyle w:val="paragrafai"/>
        <w:numPr>
          <w:ilvl w:val="2"/>
          <w:numId w:val="2"/>
        </w:numPr>
        <w:tabs>
          <w:tab w:val="clear" w:pos="2989"/>
          <w:tab w:val="num" w:pos="1134"/>
          <w:tab w:val="num" w:pos="1701"/>
          <w:tab w:val="left" w:pos="1843"/>
          <w:tab w:val="left" w:pos="1985"/>
        </w:tabs>
        <w:ind w:left="1004"/>
        <w:rPr>
          <w:sz w:val="24"/>
          <w:szCs w:val="24"/>
        </w:rPr>
      </w:pPr>
      <w:r w:rsidRPr="003D0D85">
        <w:rPr>
          <w:sz w:val="24"/>
          <w:szCs w:val="24"/>
        </w:rPr>
        <w:t>visiškai ar iš dalies atlikti Darbų objektyviai neįmanoma dėl viešojo administravimo subjektų neteisėtų veiksmų ar neveikimo vėluojant išduoti projektavimui pradėti reikalingus dokumentus, nors jiems gauti Privatus subjektas viešojo administravimo subjektui yra</w:t>
      </w:r>
      <w:r w:rsidRPr="00060139">
        <w:rPr>
          <w:sz w:val="24"/>
          <w:szCs w:val="24"/>
        </w:rPr>
        <w:t xml:space="preserve"> pateikęs visus teisės aktų reikalavimus atitinkančius dokumentus (nesant ginčo dėl dokumentų turinio);</w:t>
      </w:r>
    </w:p>
    <w:p w14:paraId="409AF359" w14:textId="77777777" w:rsidR="001B2047" w:rsidRPr="007D1CCA" w:rsidRDefault="001B2047" w:rsidP="00425D9A">
      <w:pPr>
        <w:pStyle w:val="paragrafai"/>
        <w:numPr>
          <w:ilvl w:val="2"/>
          <w:numId w:val="2"/>
        </w:numPr>
        <w:tabs>
          <w:tab w:val="clear" w:pos="2989"/>
          <w:tab w:val="num" w:pos="709"/>
          <w:tab w:val="left" w:pos="1134"/>
          <w:tab w:val="num" w:pos="1701"/>
          <w:tab w:val="left" w:pos="1843"/>
          <w:tab w:val="left" w:pos="1985"/>
        </w:tabs>
        <w:ind w:left="1004"/>
        <w:rPr>
          <w:sz w:val="24"/>
          <w:szCs w:val="24"/>
        </w:rPr>
      </w:pPr>
      <w:r w:rsidRPr="007D1CCA">
        <w:rPr>
          <w:sz w:val="24"/>
          <w:szCs w:val="24"/>
        </w:rPr>
        <w:lastRenderedPageBreak/>
        <w:t xml:space="preserve">pasireiškia nenugalimos jėgos aplinkybės. Šiuo atveju Valdžios subjektui tenka </w:t>
      </w:r>
      <w:r w:rsidR="007D1CCA" w:rsidRPr="007D1CCA">
        <w:rPr>
          <w:sz w:val="24"/>
          <w:szCs w:val="24"/>
        </w:rPr>
        <w:t xml:space="preserve">50 </w:t>
      </w:r>
      <w:r w:rsidR="00081F81">
        <w:rPr>
          <w:sz w:val="24"/>
          <w:szCs w:val="24"/>
        </w:rPr>
        <w:t xml:space="preserve">% </w:t>
      </w:r>
      <w:r w:rsidR="00F170CD" w:rsidRPr="00F170CD">
        <w:rPr>
          <w:sz w:val="24"/>
          <w:szCs w:val="24"/>
        </w:rPr>
        <w:t>(penkiasdešimt)</w:t>
      </w:r>
      <w:r w:rsidR="0019222F" w:rsidRPr="0019222F">
        <w:rPr>
          <w:sz w:val="24"/>
          <w:szCs w:val="24"/>
        </w:rPr>
        <w:t xml:space="preserve"> </w:t>
      </w:r>
      <w:r w:rsidR="0019222F" w:rsidRPr="007D1CCA">
        <w:rPr>
          <w:sz w:val="24"/>
          <w:szCs w:val="24"/>
        </w:rPr>
        <w:t>proc</w:t>
      </w:r>
      <w:r w:rsidR="0019222F">
        <w:rPr>
          <w:sz w:val="24"/>
          <w:szCs w:val="24"/>
        </w:rPr>
        <w:t>entų</w:t>
      </w:r>
      <w:r w:rsidR="00F170CD">
        <w:rPr>
          <w:i/>
          <w:sz w:val="24"/>
          <w:szCs w:val="24"/>
        </w:rPr>
        <w:t xml:space="preserve"> </w:t>
      </w:r>
      <w:r w:rsidRPr="007D1CCA">
        <w:rPr>
          <w:sz w:val="24"/>
          <w:szCs w:val="24"/>
        </w:rPr>
        <w:t>rizikos pasireiškimo sukeltų pasekmių, išskyrus atvejus, kai pagal Sutartį Privatus subjektas turėjo arba turi apsidrausti nuo konkrečių nenugalimos jėgos aplinkybių – tokiu atveju visų nenugalimos jėgos aplinkybių pasekmių rizika tenka Privačiam subjektui;</w:t>
      </w:r>
    </w:p>
    <w:p w14:paraId="42D22424" w14:textId="50EAE25D" w:rsidR="00E83104" w:rsidRDefault="00E83104" w:rsidP="00C73321">
      <w:pPr>
        <w:pStyle w:val="paragrafai"/>
        <w:tabs>
          <w:tab w:val="num" w:pos="567"/>
        </w:tabs>
        <w:ind w:left="1134"/>
        <w:rPr>
          <w:sz w:val="24"/>
          <w:szCs w:val="24"/>
        </w:rPr>
      </w:pPr>
      <w:bookmarkStart w:id="431" w:name="_Ref406574013"/>
      <w:r w:rsidRPr="00C208BD">
        <w:rPr>
          <w:sz w:val="24"/>
          <w:szCs w:val="24"/>
        </w:rPr>
        <w:t>Dėl Kompensavimo įvykio kilę Privataus subjekto nuostoliai</w:t>
      </w:r>
      <w:r w:rsidR="0019222F" w:rsidRPr="00C208BD">
        <w:rPr>
          <w:sz w:val="24"/>
          <w:szCs w:val="24"/>
        </w:rPr>
        <w:t xml:space="preserve"> apskaičiuojami ir mokami</w:t>
      </w:r>
      <w:r w:rsidR="00565C29" w:rsidRPr="00C208BD">
        <w:rPr>
          <w:sz w:val="24"/>
          <w:szCs w:val="24"/>
        </w:rPr>
        <w:t xml:space="preserve"> </w:t>
      </w:r>
      <w:r w:rsidR="003D0D85" w:rsidRPr="00C208BD">
        <w:rPr>
          <w:sz w:val="24"/>
          <w:szCs w:val="24"/>
        </w:rPr>
        <w:t xml:space="preserve">Sutarties </w:t>
      </w:r>
      <w:r w:rsidR="003D0D85" w:rsidRPr="00C208BD">
        <w:rPr>
          <w:sz w:val="24"/>
          <w:szCs w:val="24"/>
        </w:rPr>
        <w:fldChar w:fldCharType="begin"/>
      </w:r>
      <w:r w:rsidR="003D0D85" w:rsidRPr="00C208BD">
        <w:rPr>
          <w:sz w:val="24"/>
          <w:szCs w:val="24"/>
        </w:rPr>
        <w:instrText xml:space="preserve"> REF _Ref294018341 \w \h </w:instrText>
      </w:r>
      <w:r w:rsidR="00AE591D" w:rsidRPr="00C208BD">
        <w:rPr>
          <w:sz w:val="24"/>
          <w:szCs w:val="24"/>
        </w:rPr>
        <w:instrText xml:space="preserve"> \* MERGEFORMAT </w:instrText>
      </w:r>
      <w:r w:rsidR="003D0D85" w:rsidRPr="00C208BD">
        <w:rPr>
          <w:sz w:val="24"/>
          <w:szCs w:val="24"/>
        </w:rPr>
      </w:r>
      <w:r w:rsidR="003D0D85" w:rsidRPr="00C208BD">
        <w:rPr>
          <w:sz w:val="24"/>
          <w:szCs w:val="24"/>
        </w:rPr>
        <w:fldChar w:fldCharType="separate"/>
      </w:r>
      <w:r w:rsidR="00B87438">
        <w:rPr>
          <w:sz w:val="24"/>
          <w:szCs w:val="24"/>
        </w:rPr>
        <w:t>3</w:t>
      </w:r>
      <w:r w:rsidR="003D0D85" w:rsidRPr="00C208BD">
        <w:rPr>
          <w:sz w:val="24"/>
          <w:szCs w:val="24"/>
        </w:rPr>
        <w:fldChar w:fldCharType="end"/>
      </w:r>
      <w:r w:rsidR="003D0D85" w:rsidRPr="00C208BD">
        <w:rPr>
          <w:sz w:val="24"/>
          <w:szCs w:val="24"/>
        </w:rPr>
        <w:t xml:space="preserve"> priede </w:t>
      </w:r>
      <w:r w:rsidR="003D0D85" w:rsidRPr="00C208BD">
        <w:rPr>
          <w:i/>
          <w:sz w:val="24"/>
          <w:szCs w:val="24"/>
        </w:rPr>
        <w:t>Atsiskaitymų ir mokėjimų tvarka</w:t>
      </w:r>
      <w:r w:rsidR="003D0D85">
        <w:rPr>
          <w:sz w:val="24"/>
          <w:szCs w:val="24"/>
        </w:rPr>
        <w:t xml:space="preserve"> nustatyta tvarka </w:t>
      </w:r>
      <w:r w:rsidR="002E1565">
        <w:rPr>
          <w:sz w:val="24"/>
          <w:szCs w:val="24"/>
        </w:rPr>
        <w:t>bei</w:t>
      </w:r>
      <w:r w:rsidR="003D0D85">
        <w:rPr>
          <w:sz w:val="24"/>
          <w:szCs w:val="24"/>
        </w:rPr>
        <w:t xml:space="preserve"> </w:t>
      </w:r>
      <w:r>
        <w:rPr>
          <w:sz w:val="24"/>
          <w:szCs w:val="24"/>
        </w:rPr>
        <w:t>kompensuojami Valdžios subjekto prisiimta rizikos dalimi</w:t>
      </w:r>
      <w:r w:rsidR="002E4F43">
        <w:rPr>
          <w:sz w:val="24"/>
          <w:szCs w:val="24"/>
        </w:rPr>
        <w:t xml:space="preserve">, </w:t>
      </w:r>
      <w:r w:rsidR="002E4F43" w:rsidRPr="002E4F43">
        <w:rPr>
          <w:sz w:val="24"/>
          <w:szCs w:val="24"/>
        </w:rPr>
        <w:t>kaip numatyta</w:t>
      </w:r>
      <w:r w:rsidR="002E4F43" w:rsidRPr="002E4F43">
        <w:rPr>
          <w:i/>
        </w:rPr>
        <w:t xml:space="preserve"> </w:t>
      </w:r>
      <w:r w:rsidR="002E4F43" w:rsidRPr="002E4F43">
        <w:rPr>
          <w:sz w:val="24"/>
          <w:szCs w:val="24"/>
        </w:rPr>
        <w:t xml:space="preserve">rizikos paskirstymas tarp Šalių Sutarties </w:t>
      </w:r>
      <w:r w:rsidR="002E4F43">
        <w:rPr>
          <w:sz w:val="24"/>
          <w:szCs w:val="24"/>
        </w:rPr>
        <w:fldChar w:fldCharType="begin"/>
      </w:r>
      <w:r w:rsidR="002E4F43">
        <w:rPr>
          <w:sz w:val="24"/>
          <w:szCs w:val="24"/>
        </w:rPr>
        <w:instrText xml:space="preserve"> REF _Ref60997822 \r \h </w:instrText>
      </w:r>
      <w:r w:rsidR="002E4F43">
        <w:rPr>
          <w:sz w:val="24"/>
          <w:szCs w:val="24"/>
        </w:rPr>
      </w:r>
      <w:r w:rsidR="002E4F43">
        <w:rPr>
          <w:sz w:val="24"/>
          <w:szCs w:val="24"/>
        </w:rPr>
        <w:fldChar w:fldCharType="separate"/>
      </w:r>
      <w:r w:rsidR="00B87438">
        <w:rPr>
          <w:sz w:val="24"/>
          <w:szCs w:val="24"/>
        </w:rPr>
        <w:t>4</w:t>
      </w:r>
      <w:r w:rsidR="002E4F43">
        <w:rPr>
          <w:sz w:val="24"/>
          <w:szCs w:val="24"/>
        </w:rPr>
        <w:fldChar w:fldCharType="end"/>
      </w:r>
      <w:r w:rsidR="002E4F43" w:rsidRPr="002E4F43">
        <w:rPr>
          <w:sz w:val="24"/>
          <w:szCs w:val="24"/>
        </w:rPr>
        <w:t xml:space="preserve"> priede </w:t>
      </w:r>
      <w:r w:rsidR="002E4F43" w:rsidRPr="002E4F43">
        <w:rPr>
          <w:i/>
          <w:sz w:val="24"/>
          <w:szCs w:val="24"/>
        </w:rPr>
        <w:t>Rizikos paskirstymo tarp šalių matrica</w:t>
      </w:r>
      <w:r w:rsidR="002E4F43" w:rsidRPr="002E4F43">
        <w:rPr>
          <w:sz w:val="24"/>
          <w:szCs w:val="24"/>
        </w:rPr>
        <w:t>.</w:t>
      </w:r>
    </w:p>
    <w:p w14:paraId="12C141FD" w14:textId="7E6E121C" w:rsidR="0081194E" w:rsidRPr="0042617A" w:rsidRDefault="00F467EC" w:rsidP="00C73321">
      <w:pPr>
        <w:pStyle w:val="paragrafai"/>
        <w:tabs>
          <w:tab w:val="num" w:pos="567"/>
        </w:tabs>
        <w:ind w:left="1134"/>
        <w:rPr>
          <w:sz w:val="24"/>
          <w:szCs w:val="24"/>
        </w:rPr>
      </w:pPr>
      <w:bookmarkStart w:id="432" w:name="_Ref62220211"/>
      <w:r w:rsidRPr="0042617A">
        <w:rPr>
          <w:sz w:val="24"/>
          <w:szCs w:val="24"/>
        </w:rPr>
        <w:t>Įvykus Kompensavimo įvykiui, Privatus subjektas turi nedelsiant, bet ne vėliau kaip per</w:t>
      </w:r>
      <w:r w:rsidR="00935DA3">
        <w:rPr>
          <w:sz w:val="24"/>
          <w:szCs w:val="24"/>
        </w:rPr>
        <w:t xml:space="preserve"> </w:t>
      </w:r>
      <w:r w:rsidR="00E83104">
        <w:rPr>
          <w:sz w:val="24"/>
          <w:szCs w:val="24"/>
        </w:rPr>
        <w:t>5 (penkias) Darbo dienas</w:t>
      </w:r>
      <w:r w:rsidR="0081194E" w:rsidRPr="0042617A">
        <w:rPr>
          <w:sz w:val="24"/>
          <w:szCs w:val="24"/>
        </w:rPr>
        <w:t xml:space="preserve"> </w:t>
      </w:r>
      <w:r w:rsidRPr="0042617A">
        <w:rPr>
          <w:sz w:val="24"/>
          <w:szCs w:val="24"/>
        </w:rPr>
        <w:t xml:space="preserve">nuo sužinojimo (turėjimo sužinoti) apie Kompensavimo įvykį, </w:t>
      </w:r>
      <w:r w:rsidR="0081194E" w:rsidRPr="0042617A">
        <w:rPr>
          <w:sz w:val="24"/>
          <w:szCs w:val="24"/>
        </w:rPr>
        <w:t xml:space="preserve">raštu </w:t>
      </w:r>
      <w:r w:rsidRPr="0042617A">
        <w:rPr>
          <w:sz w:val="24"/>
          <w:szCs w:val="24"/>
        </w:rPr>
        <w:t>pranešti apie tai Valdžios subjektui</w:t>
      </w:r>
      <w:r w:rsidR="00653B25" w:rsidRPr="0042617A">
        <w:rPr>
          <w:sz w:val="24"/>
          <w:szCs w:val="24"/>
        </w:rPr>
        <w:t xml:space="preserve"> ir </w:t>
      </w:r>
      <w:r w:rsidR="0081194E" w:rsidRPr="0042617A">
        <w:rPr>
          <w:sz w:val="24"/>
          <w:szCs w:val="24"/>
        </w:rPr>
        <w:t xml:space="preserve"> ne vėliau kaip per</w:t>
      </w:r>
      <w:r w:rsidR="00E83104">
        <w:rPr>
          <w:sz w:val="24"/>
          <w:szCs w:val="24"/>
        </w:rPr>
        <w:t xml:space="preserve"> 21 (dvidešimt vieną) dieną</w:t>
      </w:r>
      <w:r w:rsidR="0081194E" w:rsidRPr="0042617A">
        <w:rPr>
          <w:color w:val="FF0000"/>
          <w:sz w:val="24"/>
          <w:szCs w:val="24"/>
        </w:rPr>
        <w:t xml:space="preserve"> </w:t>
      </w:r>
      <w:r w:rsidR="0081194E" w:rsidRPr="0042617A">
        <w:rPr>
          <w:sz w:val="24"/>
          <w:szCs w:val="24"/>
        </w:rPr>
        <w:t xml:space="preserve">nuo </w:t>
      </w:r>
      <w:r w:rsidR="00935DA3">
        <w:rPr>
          <w:sz w:val="24"/>
          <w:szCs w:val="24"/>
        </w:rPr>
        <w:t xml:space="preserve">pranešimo apie </w:t>
      </w:r>
      <w:r w:rsidR="0081194E" w:rsidRPr="0042617A">
        <w:rPr>
          <w:sz w:val="24"/>
          <w:szCs w:val="24"/>
        </w:rPr>
        <w:t>Kompensavimo įvyk</w:t>
      </w:r>
      <w:r w:rsidR="00935DA3">
        <w:rPr>
          <w:sz w:val="24"/>
          <w:szCs w:val="24"/>
        </w:rPr>
        <w:t>į</w:t>
      </w:r>
      <w:r w:rsidR="0081194E" w:rsidRPr="0042617A">
        <w:rPr>
          <w:sz w:val="24"/>
          <w:szCs w:val="24"/>
        </w:rPr>
        <w:t xml:space="preserve"> pateikti Valdžios subjektui Kompensavimo įvykį pagrindžiančius dokumentus, įrodančius jo įtaką Finansiniame veiklos modelyje numatytam Investicijų</w:t>
      </w:r>
      <w:r w:rsidR="003D0D85">
        <w:rPr>
          <w:sz w:val="24"/>
          <w:szCs w:val="24"/>
        </w:rPr>
        <w:t xml:space="preserve">, Sąnaudų </w:t>
      </w:r>
      <w:r w:rsidR="0081194E" w:rsidRPr="0042617A">
        <w:rPr>
          <w:sz w:val="24"/>
          <w:szCs w:val="24"/>
        </w:rPr>
        <w:t xml:space="preserve">dydžiui </w:t>
      </w:r>
      <w:r w:rsidR="003569F1" w:rsidRPr="002E4F43">
        <w:rPr>
          <w:rFonts w:eastAsia="Calibri"/>
          <w:sz w:val="24"/>
        </w:rPr>
        <w:t xml:space="preserve">ar tiesioginių nuostolių, kurie </w:t>
      </w:r>
      <w:r w:rsidR="002E4F43">
        <w:rPr>
          <w:rFonts w:eastAsia="Calibri"/>
          <w:sz w:val="24"/>
        </w:rPr>
        <w:t xml:space="preserve">apskaičiuojami ir </w:t>
      </w:r>
      <w:r w:rsidR="003569F1" w:rsidRPr="002E4F43">
        <w:rPr>
          <w:rFonts w:eastAsia="Calibri"/>
          <w:sz w:val="24"/>
        </w:rPr>
        <w:t xml:space="preserve">kompensuojami Sutarties </w:t>
      </w:r>
      <w:r w:rsidR="003569F1">
        <w:rPr>
          <w:rFonts w:eastAsia="Calibri"/>
          <w:sz w:val="24"/>
        </w:rPr>
        <w:fldChar w:fldCharType="begin"/>
      </w:r>
      <w:r w:rsidR="003569F1">
        <w:rPr>
          <w:rFonts w:eastAsia="Calibri"/>
          <w:sz w:val="24"/>
        </w:rPr>
        <w:instrText xml:space="preserve"> REF _Ref294018341 \r \h </w:instrText>
      </w:r>
      <w:r w:rsidR="003569F1">
        <w:rPr>
          <w:rFonts w:eastAsia="Calibri"/>
          <w:sz w:val="24"/>
        </w:rPr>
      </w:r>
      <w:r w:rsidR="003569F1">
        <w:rPr>
          <w:rFonts w:eastAsia="Calibri"/>
          <w:sz w:val="24"/>
        </w:rPr>
        <w:fldChar w:fldCharType="separate"/>
      </w:r>
      <w:r w:rsidR="00B87438">
        <w:rPr>
          <w:rFonts w:eastAsia="Calibri"/>
          <w:sz w:val="24"/>
        </w:rPr>
        <w:t>3</w:t>
      </w:r>
      <w:r w:rsidR="003569F1">
        <w:rPr>
          <w:rFonts w:eastAsia="Calibri"/>
          <w:sz w:val="24"/>
        </w:rPr>
        <w:fldChar w:fldCharType="end"/>
      </w:r>
      <w:r w:rsidR="003569F1" w:rsidRPr="002E4F43">
        <w:rPr>
          <w:rFonts w:eastAsia="Calibri"/>
          <w:sz w:val="24"/>
        </w:rPr>
        <w:t xml:space="preserve"> priedo </w:t>
      </w:r>
      <w:r w:rsidR="003569F1" w:rsidRPr="002E4F43">
        <w:rPr>
          <w:rFonts w:eastAsia="Calibri"/>
          <w:i/>
          <w:iCs/>
          <w:sz w:val="24"/>
        </w:rPr>
        <w:t>Atsiskaitymų ir mokėjimų tvarka</w:t>
      </w:r>
      <w:r w:rsidR="003569F1" w:rsidRPr="002E4F43">
        <w:rPr>
          <w:rFonts w:eastAsia="Calibri"/>
          <w:sz w:val="24"/>
        </w:rPr>
        <w:t xml:space="preserve"> nustatyta tvarka, atsiradimui</w:t>
      </w:r>
      <w:r w:rsidR="003569F1">
        <w:rPr>
          <w:rFonts w:eastAsia="Calibri"/>
          <w:sz w:val="24"/>
        </w:rPr>
        <w:t>.</w:t>
      </w:r>
      <w:r w:rsidR="003569F1" w:rsidRPr="0042617A" w:rsidDel="003569F1">
        <w:rPr>
          <w:sz w:val="24"/>
          <w:szCs w:val="24"/>
        </w:rPr>
        <w:t xml:space="preserve"> </w:t>
      </w:r>
      <w:bookmarkEnd w:id="431"/>
      <w:bookmarkEnd w:id="432"/>
    </w:p>
    <w:p w14:paraId="1B0D3046" w14:textId="77777777" w:rsidR="00F467EC" w:rsidRPr="0042617A" w:rsidRDefault="00F467EC" w:rsidP="00C73321">
      <w:pPr>
        <w:pStyle w:val="paragrafai"/>
        <w:ind w:left="1134"/>
        <w:rPr>
          <w:sz w:val="24"/>
          <w:szCs w:val="24"/>
        </w:rPr>
      </w:pPr>
      <w:r w:rsidRPr="0042617A">
        <w:rPr>
          <w:sz w:val="24"/>
          <w:szCs w:val="24"/>
        </w:rPr>
        <w:t>Valdžios subjektas per</w:t>
      </w:r>
      <w:r w:rsidR="005B019C">
        <w:rPr>
          <w:sz w:val="24"/>
          <w:szCs w:val="24"/>
        </w:rPr>
        <w:t xml:space="preserve"> 20 (dvidešimt) dienų</w:t>
      </w:r>
      <w:r w:rsidRPr="0042617A">
        <w:rPr>
          <w:color w:val="FF0000"/>
          <w:sz w:val="24"/>
          <w:szCs w:val="24"/>
        </w:rPr>
        <w:t xml:space="preserve"> </w:t>
      </w:r>
      <w:r w:rsidRPr="0042617A">
        <w:rPr>
          <w:sz w:val="24"/>
          <w:szCs w:val="24"/>
        </w:rPr>
        <w:t>nuo dokumentų, pagrindžiančių patirtus nuostolius ir jų dydį ar būtinumą pratęsti nustatytus terminus, pateikimo Valdžios subjektui, turi priimti motyvuotą sprendimą dėl Kompensavimo įvykio patvirtinimo arba motyvuotą atsisakymą tai padaryti.</w:t>
      </w:r>
    </w:p>
    <w:p w14:paraId="6401AB18" w14:textId="4C9EBAFE" w:rsidR="00F467EC" w:rsidRPr="0042617A" w:rsidRDefault="00F170CD" w:rsidP="00C73321">
      <w:pPr>
        <w:pStyle w:val="paragrafai"/>
        <w:ind w:left="1134"/>
        <w:rPr>
          <w:sz w:val="24"/>
          <w:szCs w:val="24"/>
        </w:rPr>
      </w:pPr>
      <w:r>
        <w:rPr>
          <w:sz w:val="24"/>
          <w:szCs w:val="24"/>
        </w:rPr>
        <w:t xml:space="preserve"> </w:t>
      </w:r>
      <w:r w:rsidR="00F467EC" w:rsidRPr="0042617A">
        <w:rPr>
          <w:sz w:val="24"/>
          <w:szCs w:val="24"/>
        </w:rPr>
        <w:t xml:space="preserve">Šalys patvirtina bendrą supratimą, kad </w:t>
      </w:r>
      <w:r w:rsidR="00131634">
        <w:rPr>
          <w:sz w:val="24"/>
          <w:szCs w:val="24"/>
        </w:rPr>
        <w:t xml:space="preserve">atlikus Pakeitimą ar </w:t>
      </w:r>
      <w:r w:rsidR="00F467EC" w:rsidRPr="0042617A">
        <w:rPr>
          <w:sz w:val="24"/>
          <w:szCs w:val="24"/>
        </w:rPr>
        <w:t xml:space="preserve">įgyvendinus teisę dėl </w:t>
      </w:r>
      <w:r w:rsidR="001C03E7" w:rsidRPr="0042617A">
        <w:rPr>
          <w:sz w:val="24"/>
          <w:szCs w:val="24"/>
        </w:rPr>
        <w:t>P</w:t>
      </w:r>
      <w:r w:rsidR="00F467EC" w:rsidRPr="0042617A">
        <w:rPr>
          <w:sz w:val="24"/>
          <w:szCs w:val="24"/>
        </w:rPr>
        <w:t xml:space="preserve">apildomų darbų ir </w:t>
      </w:r>
      <w:r w:rsidR="005B019C">
        <w:rPr>
          <w:sz w:val="24"/>
          <w:szCs w:val="24"/>
        </w:rPr>
        <w:t xml:space="preserve">/ ar </w:t>
      </w:r>
      <w:r w:rsidR="00F467EC" w:rsidRPr="0042617A">
        <w:rPr>
          <w:sz w:val="24"/>
          <w:szCs w:val="24"/>
        </w:rPr>
        <w:t xml:space="preserve">paslaugų atlikimo bei apmokėjimo už juos </w:t>
      </w:r>
      <w:r w:rsidR="009F2E8B" w:rsidRPr="0042617A">
        <w:rPr>
          <w:sz w:val="24"/>
          <w:szCs w:val="24"/>
        </w:rPr>
        <w:t xml:space="preserve">Sutarties </w:t>
      </w:r>
      <w:r w:rsidR="00ED59FF" w:rsidRPr="00C92AF3">
        <w:rPr>
          <w:sz w:val="24"/>
          <w:szCs w:val="24"/>
        </w:rPr>
        <w:fldChar w:fldCharType="begin"/>
      </w:r>
      <w:r w:rsidR="00ED59FF" w:rsidRPr="0042617A">
        <w:rPr>
          <w:sz w:val="24"/>
          <w:szCs w:val="24"/>
        </w:rPr>
        <w:instrText xml:space="preserve"> REF _Ref407782831 \r \h </w:instrText>
      </w:r>
      <w:r w:rsidR="00A1226C" w:rsidRPr="0042617A">
        <w:rPr>
          <w:sz w:val="24"/>
          <w:szCs w:val="24"/>
        </w:rPr>
        <w:instrText xml:space="preserve"> \* MERGEFORMAT </w:instrText>
      </w:r>
      <w:r w:rsidR="00ED59FF" w:rsidRPr="00C92AF3">
        <w:rPr>
          <w:sz w:val="24"/>
          <w:szCs w:val="24"/>
        </w:rPr>
      </w:r>
      <w:r w:rsidR="00ED59FF" w:rsidRPr="00C92AF3">
        <w:rPr>
          <w:sz w:val="24"/>
          <w:szCs w:val="24"/>
        </w:rPr>
        <w:fldChar w:fldCharType="separate"/>
      </w:r>
      <w:r w:rsidR="00B87438">
        <w:rPr>
          <w:sz w:val="24"/>
          <w:szCs w:val="24"/>
        </w:rPr>
        <w:t>15</w:t>
      </w:r>
      <w:r w:rsidR="00ED59FF" w:rsidRPr="00C92AF3">
        <w:rPr>
          <w:sz w:val="24"/>
          <w:szCs w:val="24"/>
        </w:rPr>
        <w:fldChar w:fldCharType="end"/>
      </w:r>
      <w:r w:rsidR="009F2E8B" w:rsidRPr="0042617A">
        <w:rPr>
          <w:sz w:val="24"/>
          <w:szCs w:val="24"/>
        </w:rPr>
        <w:t xml:space="preserve"> punkt</w:t>
      </w:r>
      <w:r w:rsidR="00EE0623">
        <w:rPr>
          <w:sz w:val="24"/>
          <w:szCs w:val="24"/>
        </w:rPr>
        <w:t>e</w:t>
      </w:r>
      <w:r w:rsidR="00F467EC" w:rsidRPr="0042617A">
        <w:rPr>
          <w:sz w:val="24"/>
          <w:szCs w:val="24"/>
        </w:rPr>
        <w:t xml:space="preserve"> nustatyta tvarka, papildomos kompensacijos dėl to paties</w:t>
      </w:r>
      <w:r w:rsidR="000D64C1" w:rsidRPr="0042617A">
        <w:rPr>
          <w:sz w:val="24"/>
          <w:szCs w:val="24"/>
        </w:rPr>
        <w:t xml:space="preserve"> dalyko</w:t>
      </w:r>
      <w:r w:rsidR="005B019C">
        <w:rPr>
          <w:sz w:val="24"/>
          <w:szCs w:val="24"/>
        </w:rPr>
        <w:t xml:space="preserve"> </w:t>
      </w:r>
      <w:r w:rsidR="000D64C1" w:rsidRPr="0042617A">
        <w:rPr>
          <w:sz w:val="24"/>
          <w:szCs w:val="24"/>
        </w:rPr>
        <w:t>šiame</w:t>
      </w:r>
      <w:r w:rsidR="00F467EC" w:rsidRPr="0042617A">
        <w:rPr>
          <w:sz w:val="24"/>
          <w:szCs w:val="24"/>
        </w:rPr>
        <w:t xml:space="preserve"> </w:t>
      </w:r>
      <w:r w:rsidR="005B019C">
        <w:rPr>
          <w:sz w:val="24"/>
          <w:szCs w:val="24"/>
        </w:rPr>
        <w:t xml:space="preserve">Sutarties </w:t>
      </w:r>
      <w:r w:rsidR="005B019C">
        <w:rPr>
          <w:sz w:val="24"/>
          <w:szCs w:val="24"/>
        </w:rPr>
        <w:fldChar w:fldCharType="begin"/>
      </w:r>
      <w:r w:rsidR="005B019C">
        <w:rPr>
          <w:sz w:val="24"/>
          <w:szCs w:val="24"/>
        </w:rPr>
        <w:instrText xml:space="preserve"> REF _Ref485967493 \r \h </w:instrText>
      </w:r>
      <w:r w:rsidR="00AE591D">
        <w:rPr>
          <w:sz w:val="24"/>
          <w:szCs w:val="24"/>
        </w:rPr>
        <w:instrText xml:space="preserve"> \* MERGEFORMAT </w:instrText>
      </w:r>
      <w:r w:rsidR="005B019C">
        <w:rPr>
          <w:sz w:val="24"/>
          <w:szCs w:val="24"/>
        </w:rPr>
      </w:r>
      <w:r w:rsidR="005B019C">
        <w:rPr>
          <w:sz w:val="24"/>
          <w:szCs w:val="24"/>
        </w:rPr>
        <w:fldChar w:fldCharType="separate"/>
      </w:r>
      <w:r w:rsidR="00B87438">
        <w:rPr>
          <w:sz w:val="24"/>
          <w:szCs w:val="24"/>
        </w:rPr>
        <w:t>21</w:t>
      </w:r>
      <w:r w:rsidR="005B019C">
        <w:rPr>
          <w:sz w:val="24"/>
          <w:szCs w:val="24"/>
        </w:rPr>
        <w:fldChar w:fldCharType="end"/>
      </w:r>
      <w:r w:rsidR="005B019C">
        <w:rPr>
          <w:sz w:val="24"/>
          <w:szCs w:val="24"/>
        </w:rPr>
        <w:t xml:space="preserve"> </w:t>
      </w:r>
      <w:r w:rsidR="00F467EC" w:rsidRPr="0042617A">
        <w:rPr>
          <w:sz w:val="24"/>
          <w:szCs w:val="24"/>
        </w:rPr>
        <w:t>punkte nustatyta tvarka Privačiam subjektui nemokamos.</w:t>
      </w:r>
    </w:p>
    <w:p w14:paraId="2F0DA45E" w14:textId="1C6A9D7D" w:rsidR="00F467EC" w:rsidRPr="0042617A" w:rsidRDefault="00F170CD" w:rsidP="00C73321">
      <w:pPr>
        <w:pStyle w:val="paragrafai"/>
        <w:ind w:left="1134"/>
        <w:rPr>
          <w:sz w:val="24"/>
          <w:szCs w:val="24"/>
        </w:rPr>
      </w:pPr>
      <w:r>
        <w:rPr>
          <w:sz w:val="24"/>
          <w:szCs w:val="24"/>
        </w:rPr>
        <w:t xml:space="preserve"> </w:t>
      </w:r>
      <w:r w:rsidR="00F467EC" w:rsidRPr="002E1565">
        <w:rPr>
          <w:sz w:val="24"/>
          <w:szCs w:val="24"/>
        </w:rPr>
        <w:t>Patvirtinus Kompensavimo įvykį, laikotarpiui, kuris yra būtinas Kompensavimo įvykio pasekmėms ištaisyti, pratęsiami Sutart</w:t>
      </w:r>
      <w:r w:rsidR="005B019C" w:rsidRPr="002E1565">
        <w:rPr>
          <w:sz w:val="24"/>
          <w:szCs w:val="24"/>
        </w:rPr>
        <w:t xml:space="preserve">ies </w:t>
      </w:r>
      <w:r w:rsidR="005B019C" w:rsidRPr="002E1565">
        <w:rPr>
          <w:sz w:val="24"/>
          <w:szCs w:val="24"/>
        </w:rPr>
        <w:fldChar w:fldCharType="begin"/>
      </w:r>
      <w:r w:rsidR="005B019C" w:rsidRPr="002E1565">
        <w:rPr>
          <w:sz w:val="24"/>
          <w:szCs w:val="24"/>
        </w:rPr>
        <w:instrText xml:space="preserve"> REF _Ref283650822 \r \h </w:instrText>
      </w:r>
      <w:r w:rsidR="002E1565">
        <w:rPr>
          <w:sz w:val="24"/>
          <w:szCs w:val="24"/>
        </w:rPr>
        <w:instrText xml:space="preserve"> \* MERGEFORMAT </w:instrText>
      </w:r>
      <w:r w:rsidR="005B019C" w:rsidRPr="002E1565">
        <w:rPr>
          <w:sz w:val="24"/>
          <w:szCs w:val="24"/>
        </w:rPr>
      </w:r>
      <w:r w:rsidR="005B019C" w:rsidRPr="002E1565">
        <w:rPr>
          <w:sz w:val="24"/>
          <w:szCs w:val="24"/>
        </w:rPr>
        <w:fldChar w:fldCharType="separate"/>
      </w:r>
      <w:r w:rsidR="00B87438">
        <w:rPr>
          <w:sz w:val="24"/>
          <w:szCs w:val="24"/>
        </w:rPr>
        <w:t>3</w:t>
      </w:r>
      <w:r w:rsidR="005B019C" w:rsidRPr="002E1565">
        <w:rPr>
          <w:sz w:val="24"/>
          <w:szCs w:val="24"/>
        </w:rPr>
        <w:fldChar w:fldCharType="end"/>
      </w:r>
      <w:r w:rsidR="005B019C" w:rsidRPr="002E1565">
        <w:rPr>
          <w:sz w:val="24"/>
          <w:szCs w:val="24"/>
        </w:rPr>
        <w:t xml:space="preserve"> punkte nustatyti Sutarties įsigaliojimo terminai, Sutarties </w:t>
      </w:r>
      <w:r w:rsidR="005B019C" w:rsidRPr="002E1565">
        <w:rPr>
          <w:sz w:val="24"/>
          <w:szCs w:val="24"/>
        </w:rPr>
        <w:fldChar w:fldCharType="begin"/>
      </w:r>
      <w:r w:rsidR="005B019C" w:rsidRPr="002E1565">
        <w:rPr>
          <w:sz w:val="24"/>
          <w:szCs w:val="24"/>
        </w:rPr>
        <w:instrText xml:space="preserve"> REF _Ref407548178 \r \h </w:instrText>
      </w:r>
      <w:r w:rsidR="002E1565">
        <w:rPr>
          <w:sz w:val="24"/>
          <w:szCs w:val="24"/>
        </w:rPr>
        <w:instrText xml:space="preserve"> \* MERGEFORMAT </w:instrText>
      </w:r>
      <w:r w:rsidR="005B019C" w:rsidRPr="002E1565">
        <w:rPr>
          <w:sz w:val="24"/>
          <w:szCs w:val="24"/>
        </w:rPr>
      </w:r>
      <w:r w:rsidR="005B019C" w:rsidRPr="002E1565">
        <w:rPr>
          <w:sz w:val="24"/>
          <w:szCs w:val="24"/>
        </w:rPr>
        <w:fldChar w:fldCharType="separate"/>
      </w:r>
      <w:r w:rsidR="00B87438">
        <w:rPr>
          <w:sz w:val="24"/>
          <w:szCs w:val="24"/>
        </w:rPr>
        <w:t>4.1</w:t>
      </w:r>
      <w:r w:rsidR="005B019C" w:rsidRPr="002E1565">
        <w:rPr>
          <w:sz w:val="24"/>
          <w:szCs w:val="24"/>
        </w:rPr>
        <w:fldChar w:fldCharType="end"/>
      </w:r>
      <w:r w:rsidR="005B019C" w:rsidRPr="002E1565">
        <w:rPr>
          <w:sz w:val="24"/>
          <w:szCs w:val="24"/>
        </w:rPr>
        <w:t xml:space="preserve"> punkte nustatyti Darbų atlikimo pabaigos arba Sutarties </w:t>
      </w:r>
      <w:r w:rsidR="005B019C" w:rsidRPr="002E1565">
        <w:rPr>
          <w:sz w:val="24"/>
          <w:szCs w:val="24"/>
        </w:rPr>
        <w:fldChar w:fldCharType="begin"/>
      </w:r>
      <w:r w:rsidR="005B019C" w:rsidRPr="002E1565">
        <w:rPr>
          <w:sz w:val="24"/>
          <w:szCs w:val="24"/>
        </w:rPr>
        <w:instrText xml:space="preserve"> REF _Ref485967640 \r \h </w:instrText>
      </w:r>
      <w:r w:rsidR="002E1565">
        <w:rPr>
          <w:sz w:val="24"/>
          <w:szCs w:val="24"/>
        </w:rPr>
        <w:instrText xml:space="preserve"> \* MERGEFORMAT </w:instrText>
      </w:r>
      <w:r w:rsidR="005B019C" w:rsidRPr="002E1565">
        <w:rPr>
          <w:sz w:val="24"/>
          <w:szCs w:val="24"/>
        </w:rPr>
      </w:r>
      <w:r w:rsidR="005B019C" w:rsidRPr="002E1565">
        <w:rPr>
          <w:sz w:val="24"/>
          <w:szCs w:val="24"/>
        </w:rPr>
        <w:fldChar w:fldCharType="separate"/>
      </w:r>
      <w:r w:rsidR="00B87438">
        <w:rPr>
          <w:sz w:val="24"/>
          <w:szCs w:val="24"/>
        </w:rPr>
        <w:t>4.2</w:t>
      </w:r>
      <w:r w:rsidR="005B019C" w:rsidRPr="002E1565">
        <w:rPr>
          <w:sz w:val="24"/>
          <w:szCs w:val="24"/>
        </w:rPr>
        <w:fldChar w:fldCharType="end"/>
      </w:r>
      <w:r w:rsidR="005B019C" w:rsidRPr="002E1565">
        <w:rPr>
          <w:sz w:val="24"/>
          <w:szCs w:val="24"/>
        </w:rPr>
        <w:t xml:space="preserve"> punkte nustatyti Paslaugų teikimo pradžios terminai, arba kiti Specifikacijose, Pasiūlyme ar kitur Sutartyje</w:t>
      </w:r>
      <w:r w:rsidR="005B019C">
        <w:rPr>
          <w:sz w:val="24"/>
          <w:szCs w:val="24"/>
        </w:rPr>
        <w:t xml:space="preserve"> numatyti arba Šalių sutarti, terminai, išskyrus Sutarties nustatytą maksimalų Sutarties galiojimo terminą.</w:t>
      </w:r>
    </w:p>
    <w:p w14:paraId="39676C29" w14:textId="4CB96107" w:rsidR="00F467EC" w:rsidRPr="007062DF" w:rsidRDefault="00F467EC" w:rsidP="003C34AC">
      <w:pPr>
        <w:pStyle w:val="paragrafai"/>
        <w:ind w:left="1134"/>
        <w:rPr>
          <w:sz w:val="24"/>
          <w:szCs w:val="24"/>
        </w:rPr>
      </w:pPr>
      <w:r w:rsidRPr="007062DF">
        <w:rPr>
          <w:sz w:val="24"/>
          <w:szCs w:val="24"/>
        </w:rPr>
        <w:t>Tuo atveju, jeigu Privatus subjektas pranešimą apie Kompensavimo įvykį pateikia nesilaikydamas šios Sutarties</w:t>
      </w:r>
      <w:r w:rsidR="00EE0623">
        <w:rPr>
          <w:sz w:val="24"/>
          <w:szCs w:val="24"/>
        </w:rPr>
        <w:t xml:space="preserve"> </w:t>
      </w:r>
      <w:r w:rsidR="00EE0623">
        <w:rPr>
          <w:sz w:val="24"/>
          <w:szCs w:val="24"/>
        </w:rPr>
        <w:fldChar w:fldCharType="begin"/>
      </w:r>
      <w:r w:rsidR="00EE0623">
        <w:rPr>
          <w:sz w:val="24"/>
          <w:szCs w:val="24"/>
        </w:rPr>
        <w:instrText xml:space="preserve"> REF _Ref62220211 \r \h </w:instrText>
      </w:r>
      <w:r w:rsidR="00EE0623">
        <w:rPr>
          <w:sz w:val="24"/>
          <w:szCs w:val="24"/>
        </w:rPr>
      </w:r>
      <w:r w:rsidR="00EE0623">
        <w:rPr>
          <w:sz w:val="24"/>
          <w:szCs w:val="24"/>
        </w:rPr>
        <w:fldChar w:fldCharType="separate"/>
      </w:r>
      <w:r w:rsidR="00B87438">
        <w:rPr>
          <w:sz w:val="24"/>
          <w:szCs w:val="24"/>
        </w:rPr>
        <w:t>21.3</w:t>
      </w:r>
      <w:r w:rsidR="00EE0623">
        <w:rPr>
          <w:sz w:val="24"/>
          <w:szCs w:val="24"/>
        </w:rPr>
        <w:fldChar w:fldCharType="end"/>
      </w:r>
      <w:r w:rsidRPr="007062DF">
        <w:rPr>
          <w:sz w:val="24"/>
          <w:szCs w:val="24"/>
        </w:rPr>
        <w:t xml:space="preserve"> punkte nustatyto termino, </w:t>
      </w:r>
      <w:r w:rsidR="00C26646" w:rsidRPr="002E1565">
        <w:rPr>
          <w:sz w:val="24"/>
          <w:szCs w:val="24"/>
        </w:rPr>
        <w:t xml:space="preserve">išskyrus, kai vėluojama pranešti apie Kompensavimo įvykį dėl objektyvių, nuo Privataus subjekto nepriklausančių aplinkybių ir tokias aplinkybes Privatus subjektas nurodo savo pranešime, </w:t>
      </w:r>
      <w:r w:rsidRPr="007062DF">
        <w:rPr>
          <w:sz w:val="24"/>
          <w:szCs w:val="24"/>
        </w:rPr>
        <w:t>už pavėluotą laikotarpį kompensacija nemokama, o terminų pratęsimo atveju toks laikotarpis įskaičiuojamas į pratęstą terminą.</w:t>
      </w:r>
    </w:p>
    <w:p w14:paraId="4FAD3BB5" w14:textId="789E7676" w:rsidR="00F467EC" w:rsidRPr="002E1565" w:rsidRDefault="00F467EC" w:rsidP="00C73321">
      <w:pPr>
        <w:pStyle w:val="paragrafai"/>
        <w:tabs>
          <w:tab w:val="left" w:pos="709"/>
        </w:tabs>
        <w:ind w:left="1134"/>
        <w:rPr>
          <w:sz w:val="24"/>
          <w:szCs w:val="24"/>
        </w:rPr>
      </w:pPr>
      <w:r w:rsidRPr="002E1565">
        <w:rPr>
          <w:sz w:val="24"/>
          <w:szCs w:val="24"/>
        </w:rPr>
        <w:t xml:space="preserve">Bet kokie Šalių nesutarimai dėl Kompensavimo įvykio buvimo, kompensacijos dydžio ir mokėjimo tvarkos, terminų atidėjimo ir </w:t>
      </w:r>
      <w:r w:rsidR="00EE0623">
        <w:rPr>
          <w:sz w:val="24"/>
          <w:szCs w:val="24"/>
        </w:rPr>
        <w:t>Kompensavimo įvykio</w:t>
      </w:r>
      <w:r w:rsidR="00EE0623" w:rsidRPr="002E1565">
        <w:rPr>
          <w:sz w:val="24"/>
          <w:szCs w:val="24"/>
        </w:rPr>
        <w:t xml:space="preserve"> </w:t>
      </w:r>
      <w:r w:rsidRPr="002E1565">
        <w:rPr>
          <w:sz w:val="24"/>
          <w:szCs w:val="24"/>
        </w:rPr>
        <w:t xml:space="preserve">trukmės, sprendžiami </w:t>
      </w:r>
      <w:r w:rsidR="00980F80" w:rsidRPr="002E1565">
        <w:rPr>
          <w:sz w:val="24"/>
          <w:szCs w:val="24"/>
        </w:rPr>
        <w:t>Sutarties</w:t>
      </w:r>
      <w:r w:rsidR="00AE6D04" w:rsidRPr="002E1565">
        <w:rPr>
          <w:sz w:val="24"/>
          <w:szCs w:val="24"/>
        </w:rPr>
        <w:t xml:space="preserve"> </w:t>
      </w:r>
      <w:r w:rsidR="00AE6D04" w:rsidRPr="002E1565">
        <w:rPr>
          <w:sz w:val="24"/>
          <w:szCs w:val="24"/>
        </w:rPr>
        <w:fldChar w:fldCharType="begin"/>
      </w:r>
      <w:r w:rsidR="00AE6D04" w:rsidRPr="002E1565">
        <w:rPr>
          <w:sz w:val="24"/>
          <w:szCs w:val="24"/>
        </w:rPr>
        <w:instrText xml:space="preserve"> REF _Ref286319572 \r \h </w:instrText>
      </w:r>
      <w:r w:rsidR="002E1565">
        <w:rPr>
          <w:sz w:val="24"/>
          <w:szCs w:val="24"/>
        </w:rPr>
        <w:instrText xml:space="preserve"> \* MERGEFORMAT </w:instrText>
      </w:r>
      <w:r w:rsidR="00AE6D04" w:rsidRPr="002E1565">
        <w:rPr>
          <w:sz w:val="24"/>
          <w:szCs w:val="24"/>
        </w:rPr>
      </w:r>
      <w:r w:rsidR="00AE6D04" w:rsidRPr="002E1565">
        <w:rPr>
          <w:sz w:val="24"/>
          <w:szCs w:val="24"/>
        </w:rPr>
        <w:fldChar w:fldCharType="separate"/>
      </w:r>
      <w:r w:rsidR="00B87438">
        <w:rPr>
          <w:sz w:val="24"/>
          <w:szCs w:val="24"/>
        </w:rPr>
        <w:t>51</w:t>
      </w:r>
      <w:r w:rsidR="00AE6D04" w:rsidRPr="002E1565">
        <w:rPr>
          <w:sz w:val="24"/>
          <w:szCs w:val="24"/>
        </w:rPr>
        <w:fldChar w:fldCharType="end"/>
      </w:r>
      <w:r w:rsidR="00980F80" w:rsidRPr="002E1565">
        <w:rPr>
          <w:sz w:val="24"/>
          <w:szCs w:val="24"/>
        </w:rPr>
        <w:t xml:space="preserve"> </w:t>
      </w:r>
      <w:r w:rsidRPr="002E1565">
        <w:rPr>
          <w:sz w:val="24"/>
          <w:szCs w:val="24"/>
        </w:rPr>
        <w:t>punkte nustatyta nesutarimų sprendimo tvarka.</w:t>
      </w:r>
    </w:p>
    <w:p w14:paraId="43D86E4A" w14:textId="5BE3078A" w:rsidR="006C2106" w:rsidRPr="002E1565" w:rsidRDefault="006C2106" w:rsidP="00871031">
      <w:pPr>
        <w:pStyle w:val="paragrafai"/>
        <w:tabs>
          <w:tab w:val="num" w:pos="567"/>
        </w:tabs>
        <w:ind w:left="1134"/>
        <w:rPr>
          <w:sz w:val="24"/>
          <w:szCs w:val="24"/>
        </w:rPr>
      </w:pPr>
      <w:r w:rsidRPr="002E1565">
        <w:rPr>
          <w:sz w:val="24"/>
          <w:szCs w:val="24"/>
        </w:rPr>
        <w:lastRenderedPageBreak/>
        <w:t xml:space="preserve">Esant Kompensavimo įvykiui, apie kurį Privatus subjektas pranešimą ir </w:t>
      </w:r>
      <w:r w:rsidR="00131634">
        <w:rPr>
          <w:sz w:val="24"/>
          <w:szCs w:val="24"/>
        </w:rPr>
        <w:t>K</w:t>
      </w:r>
      <w:r w:rsidRPr="002E1565">
        <w:rPr>
          <w:sz w:val="24"/>
          <w:szCs w:val="24"/>
        </w:rPr>
        <w:t xml:space="preserve">ompensavimo įvykį pagrindžiančius dokumentus Valdžios subjektui pateikia laikydamas </w:t>
      </w:r>
      <w:r w:rsidR="003C3D5C" w:rsidRPr="00087734">
        <w:rPr>
          <w:sz w:val="24"/>
          <w:szCs w:val="24"/>
        </w:rPr>
        <w:t xml:space="preserve">Sutarties </w:t>
      </w:r>
      <w:r w:rsidR="00EE0623">
        <w:rPr>
          <w:sz w:val="24"/>
          <w:szCs w:val="24"/>
        </w:rPr>
        <w:t xml:space="preserve">  </w:t>
      </w:r>
      <w:r w:rsidR="00EE0623">
        <w:rPr>
          <w:sz w:val="24"/>
          <w:szCs w:val="24"/>
        </w:rPr>
        <w:fldChar w:fldCharType="begin"/>
      </w:r>
      <w:r w:rsidR="00EE0623">
        <w:rPr>
          <w:sz w:val="24"/>
          <w:szCs w:val="24"/>
        </w:rPr>
        <w:instrText xml:space="preserve"> REF _Ref62220211 \r \h </w:instrText>
      </w:r>
      <w:r w:rsidR="00EE0623">
        <w:rPr>
          <w:sz w:val="24"/>
          <w:szCs w:val="24"/>
        </w:rPr>
      </w:r>
      <w:r w:rsidR="00EE0623">
        <w:rPr>
          <w:sz w:val="24"/>
          <w:szCs w:val="24"/>
        </w:rPr>
        <w:fldChar w:fldCharType="separate"/>
      </w:r>
      <w:r w:rsidR="00B87438">
        <w:rPr>
          <w:sz w:val="24"/>
          <w:szCs w:val="24"/>
        </w:rPr>
        <w:t>21.3</w:t>
      </w:r>
      <w:r w:rsidR="00EE0623">
        <w:rPr>
          <w:sz w:val="24"/>
          <w:szCs w:val="24"/>
        </w:rPr>
        <w:fldChar w:fldCharType="end"/>
      </w:r>
      <w:r w:rsidR="00EE0623">
        <w:rPr>
          <w:sz w:val="24"/>
          <w:szCs w:val="24"/>
        </w:rPr>
        <w:t xml:space="preserve"> </w:t>
      </w:r>
      <w:r w:rsidRPr="002E1565">
        <w:rPr>
          <w:sz w:val="24"/>
          <w:szCs w:val="24"/>
        </w:rPr>
        <w:t xml:space="preserve">punkte nustatytų terminų, Privačiam subjektui netaikoma Sutarties </w:t>
      </w:r>
      <w:r w:rsidRPr="002E1565">
        <w:rPr>
          <w:sz w:val="24"/>
          <w:szCs w:val="24"/>
        </w:rPr>
        <w:fldChar w:fldCharType="begin"/>
      </w:r>
      <w:r w:rsidRPr="002E1565">
        <w:rPr>
          <w:sz w:val="24"/>
          <w:szCs w:val="24"/>
        </w:rPr>
        <w:instrText xml:space="preserve"> REF _Ref309153787 \r \h  \* MERGEFORMAT </w:instrText>
      </w:r>
      <w:r w:rsidRPr="002E1565">
        <w:rPr>
          <w:sz w:val="24"/>
          <w:szCs w:val="24"/>
        </w:rPr>
      </w:r>
      <w:r w:rsidRPr="002E1565">
        <w:rPr>
          <w:sz w:val="24"/>
          <w:szCs w:val="24"/>
        </w:rPr>
        <w:fldChar w:fldCharType="separate"/>
      </w:r>
      <w:r w:rsidR="00B87438">
        <w:rPr>
          <w:sz w:val="24"/>
          <w:szCs w:val="24"/>
        </w:rPr>
        <w:t>46</w:t>
      </w:r>
      <w:r w:rsidRPr="002E1565">
        <w:rPr>
          <w:sz w:val="24"/>
          <w:szCs w:val="24"/>
        </w:rPr>
        <w:fldChar w:fldCharType="end"/>
      </w:r>
      <w:r w:rsidRPr="002E1565">
        <w:rPr>
          <w:sz w:val="24"/>
          <w:szCs w:val="24"/>
        </w:rPr>
        <w:t xml:space="preserve"> punkte numatyta atsakomybė ir Sutarties </w:t>
      </w:r>
      <w:r w:rsidRPr="002E1565">
        <w:rPr>
          <w:sz w:val="24"/>
          <w:szCs w:val="24"/>
        </w:rPr>
        <w:fldChar w:fldCharType="begin"/>
      </w:r>
      <w:r w:rsidRPr="002E1565">
        <w:rPr>
          <w:sz w:val="24"/>
          <w:szCs w:val="24"/>
        </w:rPr>
        <w:instrText xml:space="preserve"> REF _Ref309153867 \r \h  \* MERGEFORMAT </w:instrText>
      </w:r>
      <w:r w:rsidRPr="002E1565">
        <w:rPr>
          <w:sz w:val="24"/>
          <w:szCs w:val="24"/>
        </w:rPr>
      </w:r>
      <w:r w:rsidRPr="002E1565">
        <w:rPr>
          <w:sz w:val="24"/>
          <w:szCs w:val="24"/>
        </w:rPr>
        <w:fldChar w:fldCharType="separate"/>
      </w:r>
      <w:r w:rsidR="00B87438">
        <w:rPr>
          <w:sz w:val="24"/>
          <w:szCs w:val="24"/>
        </w:rPr>
        <w:t>38</w:t>
      </w:r>
      <w:r w:rsidRPr="002E1565">
        <w:rPr>
          <w:sz w:val="24"/>
          <w:szCs w:val="24"/>
        </w:rPr>
        <w:fldChar w:fldCharType="end"/>
      </w:r>
      <w:r w:rsidRPr="002E1565">
        <w:rPr>
          <w:sz w:val="24"/>
          <w:szCs w:val="24"/>
        </w:rPr>
        <w:t xml:space="preserve"> punkte nustatyti Sutarties nutraukimo pagrindai už tą Kompensavimo įvykio trukmės laikotarpį, apie kurį buvo tinkamai pranešta bei pateikti </w:t>
      </w:r>
      <w:r w:rsidR="0053057C" w:rsidRPr="002E1565">
        <w:rPr>
          <w:sz w:val="24"/>
          <w:szCs w:val="24"/>
        </w:rPr>
        <w:t>K</w:t>
      </w:r>
      <w:r w:rsidRPr="00087734">
        <w:rPr>
          <w:sz w:val="24"/>
          <w:szCs w:val="24"/>
        </w:rPr>
        <w:t xml:space="preserve">ompensavimo įvykį pagrindžiantys įrodymai Sutarties </w:t>
      </w:r>
      <w:r w:rsidR="00EE0623">
        <w:rPr>
          <w:sz w:val="24"/>
          <w:szCs w:val="24"/>
        </w:rPr>
        <w:t xml:space="preserve"> </w:t>
      </w:r>
      <w:r w:rsidR="00EE0623">
        <w:rPr>
          <w:sz w:val="24"/>
          <w:szCs w:val="24"/>
        </w:rPr>
        <w:fldChar w:fldCharType="begin"/>
      </w:r>
      <w:r w:rsidR="00EE0623">
        <w:rPr>
          <w:sz w:val="24"/>
          <w:szCs w:val="24"/>
        </w:rPr>
        <w:instrText xml:space="preserve"> REF _Ref62220211 \r \h </w:instrText>
      </w:r>
      <w:r w:rsidR="00EE0623">
        <w:rPr>
          <w:sz w:val="24"/>
          <w:szCs w:val="24"/>
        </w:rPr>
      </w:r>
      <w:r w:rsidR="00EE0623">
        <w:rPr>
          <w:sz w:val="24"/>
          <w:szCs w:val="24"/>
        </w:rPr>
        <w:fldChar w:fldCharType="separate"/>
      </w:r>
      <w:r w:rsidR="00B87438">
        <w:rPr>
          <w:sz w:val="24"/>
          <w:szCs w:val="24"/>
        </w:rPr>
        <w:t>21.3</w:t>
      </w:r>
      <w:r w:rsidR="00EE0623">
        <w:rPr>
          <w:sz w:val="24"/>
          <w:szCs w:val="24"/>
        </w:rPr>
        <w:fldChar w:fldCharType="end"/>
      </w:r>
      <w:r w:rsidR="00ED59FF" w:rsidRPr="002E1565">
        <w:rPr>
          <w:sz w:val="24"/>
          <w:szCs w:val="24"/>
        </w:rPr>
        <w:t xml:space="preserve"> </w:t>
      </w:r>
      <w:r w:rsidRPr="002E1565">
        <w:rPr>
          <w:sz w:val="24"/>
          <w:szCs w:val="24"/>
        </w:rPr>
        <w:t xml:space="preserve">punkte nustatytais terminais. </w:t>
      </w:r>
    </w:p>
    <w:p w14:paraId="610BD70F" w14:textId="77777777" w:rsidR="00F467EC" w:rsidRPr="00B221A1" w:rsidRDefault="00F467EC" w:rsidP="00735DF5">
      <w:pPr>
        <w:pStyle w:val="Antrat1"/>
        <w:tabs>
          <w:tab w:val="num" w:pos="1063"/>
        </w:tabs>
        <w:spacing w:before="0"/>
        <w:ind w:left="1134"/>
      </w:pPr>
      <w:bookmarkStart w:id="433" w:name="_Toc309205536"/>
      <w:bookmarkStart w:id="434" w:name="_Ref284493471"/>
      <w:bookmarkStart w:id="435" w:name="_Toc284496741"/>
      <w:bookmarkStart w:id="436" w:name="_Toc293074461"/>
      <w:bookmarkStart w:id="437" w:name="_Toc297646386"/>
      <w:bookmarkStart w:id="438" w:name="_Toc300049733"/>
      <w:bookmarkStart w:id="439" w:name="_Toc309205537"/>
      <w:bookmarkStart w:id="440" w:name="_Toc98421403"/>
      <w:bookmarkEnd w:id="413"/>
      <w:bookmarkEnd w:id="433"/>
      <w:r w:rsidRPr="00B221A1">
        <w:t>Mokėjimai</w:t>
      </w:r>
      <w:bookmarkEnd w:id="434"/>
      <w:bookmarkEnd w:id="435"/>
      <w:bookmarkEnd w:id="436"/>
      <w:bookmarkEnd w:id="437"/>
      <w:bookmarkEnd w:id="438"/>
      <w:bookmarkEnd w:id="439"/>
      <w:bookmarkEnd w:id="440"/>
    </w:p>
    <w:p w14:paraId="1E4653E9" w14:textId="77777777" w:rsidR="00F467EC" w:rsidRPr="0042617A" w:rsidRDefault="00F467EC" w:rsidP="00735DF5">
      <w:pPr>
        <w:pStyle w:val="Antrat2"/>
        <w:tabs>
          <w:tab w:val="num" w:pos="1063"/>
        </w:tabs>
        <w:ind w:left="1134"/>
        <w:rPr>
          <w:sz w:val="24"/>
          <w:szCs w:val="24"/>
        </w:rPr>
      </w:pPr>
      <w:bookmarkStart w:id="441" w:name="_Toc284496742"/>
      <w:bookmarkStart w:id="442" w:name="_Ref292957497"/>
      <w:bookmarkStart w:id="443" w:name="_Toc293074462"/>
      <w:bookmarkStart w:id="444" w:name="_Toc297646387"/>
      <w:bookmarkStart w:id="445" w:name="_Toc300049734"/>
      <w:bookmarkStart w:id="446" w:name="_Ref309135459"/>
      <w:bookmarkStart w:id="447" w:name="_Toc309205538"/>
      <w:bookmarkStart w:id="448" w:name="_Ref317601976"/>
      <w:bookmarkStart w:id="449" w:name="_Ref317601990"/>
      <w:bookmarkStart w:id="450" w:name="_Ref485967973"/>
      <w:bookmarkStart w:id="451" w:name="_Ref485967982"/>
      <w:bookmarkStart w:id="452" w:name="_Ref500415975"/>
      <w:bookmarkStart w:id="453" w:name="_Toc98421404"/>
      <w:r w:rsidRPr="0042617A">
        <w:rPr>
          <w:sz w:val="24"/>
          <w:szCs w:val="24"/>
        </w:rPr>
        <w:t>Mokėjimai ir jų tvarka</w:t>
      </w:r>
      <w:bookmarkEnd w:id="441"/>
      <w:bookmarkEnd w:id="442"/>
      <w:bookmarkEnd w:id="443"/>
      <w:bookmarkEnd w:id="444"/>
      <w:bookmarkEnd w:id="445"/>
      <w:bookmarkEnd w:id="446"/>
      <w:bookmarkEnd w:id="447"/>
      <w:bookmarkEnd w:id="448"/>
      <w:bookmarkEnd w:id="449"/>
      <w:bookmarkEnd w:id="450"/>
      <w:bookmarkEnd w:id="451"/>
      <w:bookmarkEnd w:id="452"/>
      <w:bookmarkEnd w:id="453"/>
    </w:p>
    <w:p w14:paraId="0B0DD5FC" w14:textId="6C81F8DB" w:rsidR="00F467EC" w:rsidRPr="0042617A" w:rsidRDefault="00F467EC" w:rsidP="00735DF5">
      <w:pPr>
        <w:pStyle w:val="paragrafai"/>
        <w:ind w:left="1134"/>
        <w:rPr>
          <w:sz w:val="24"/>
          <w:szCs w:val="24"/>
        </w:rPr>
      </w:pPr>
      <w:bookmarkStart w:id="454" w:name="_Ref291575184"/>
      <w:bookmarkStart w:id="455" w:name="_Ref137521253"/>
      <w:bookmarkStart w:id="456" w:name="_Ref136855400"/>
      <w:r w:rsidRPr="0042617A">
        <w:rPr>
          <w:sz w:val="24"/>
          <w:szCs w:val="24"/>
        </w:rPr>
        <w:t>Privatus subjektas už Sutart</w:t>
      </w:r>
      <w:r w:rsidR="009F1C36" w:rsidRPr="0042617A">
        <w:rPr>
          <w:sz w:val="24"/>
          <w:szCs w:val="24"/>
        </w:rPr>
        <w:t>ies vykdymą gauna tik M</w:t>
      </w:r>
      <w:r w:rsidR="0080511D" w:rsidRPr="0042617A">
        <w:rPr>
          <w:sz w:val="24"/>
          <w:szCs w:val="24"/>
        </w:rPr>
        <w:t>etinį atlyginimą</w:t>
      </w:r>
      <w:r w:rsidR="00AE6D04">
        <w:rPr>
          <w:sz w:val="24"/>
          <w:szCs w:val="24"/>
        </w:rPr>
        <w:t xml:space="preserve">, kuris apskaičiuojamas ir mokamas Sutarties </w:t>
      </w:r>
      <w:r w:rsidR="00AE6D04">
        <w:rPr>
          <w:sz w:val="24"/>
          <w:szCs w:val="24"/>
        </w:rPr>
        <w:fldChar w:fldCharType="begin"/>
      </w:r>
      <w:r w:rsidR="00AE6D04">
        <w:rPr>
          <w:sz w:val="24"/>
          <w:szCs w:val="24"/>
        </w:rPr>
        <w:instrText xml:space="preserve"> REF _Ref294018341 \r \h </w:instrText>
      </w:r>
      <w:r w:rsidR="00AE6D04">
        <w:rPr>
          <w:sz w:val="24"/>
          <w:szCs w:val="24"/>
        </w:rPr>
      </w:r>
      <w:r w:rsidR="00AE6D04">
        <w:rPr>
          <w:sz w:val="24"/>
          <w:szCs w:val="24"/>
        </w:rPr>
        <w:fldChar w:fldCharType="separate"/>
      </w:r>
      <w:r w:rsidR="00B87438">
        <w:rPr>
          <w:sz w:val="24"/>
          <w:szCs w:val="24"/>
        </w:rPr>
        <w:t>3</w:t>
      </w:r>
      <w:r w:rsidR="00AE6D04">
        <w:rPr>
          <w:sz w:val="24"/>
          <w:szCs w:val="24"/>
        </w:rPr>
        <w:fldChar w:fldCharType="end"/>
      </w:r>
      <w:r w:rsidR="00AE6D04">
        <w:rPr>
          <w:sz w:val="24"/>
          <w:szCs w:val="24"/>
        </w:rPr>
        <w:t xml:space="preserve"> priede </w:t>
      </w:r>
      <w:r w:rsidR="00AE6D04" w:rsidRPr="00DA3AAE">
        <w:rPr>
          <w:i/>
          <w:sz w:val="24"/>
          <w:szCs w:val="24"/>
        </w:rPr>
        <w:t>Atsiskaitymų ir mokėjimų tvarka</w:t>
      </w:r>
      <w:r w:rsidR="00AE6D04">
        <w:rPr>
          <w:sz w:val="24"/>
          <w:szCs w:val="24"/>
        </w:rPr>
        <w:t xml:space="preserve"> nustatyta </w:t>
      </w:r>
      <w:r w:rsidR="00AE6D04" w:rsidRPr="00F15F1E">
        <w:rPr>
          <w:sz w:val="24"/>
          <w:szCs w:val="24"/>
        </w:rPr>
        <w:t>tvarka</w:t>
      </w:r>
      <w:r w:rsidR="00F15F1E" w:rsidRPr="00F15F1E">
        <w:rPr>
          <w:sz w:val="24"/>
          <w:szCs w:val="24"/>
        </w:rPr>
        <w:t>.</w:t>
      </w:r>
      <w:r w:rsidR="00B221A1">
        <w:rPr>
          <w:sz w:val="24"/>
          <w:szCs w:val="24"/>
        </w:rPr>
        <w:t xml:space="preserve"> PVM sumokamas teisės aktų nustatyta tvarka.</w:t>
      </w:r>
    </w:p>
    <w:p w14:paraId="2CD6CAD6" w14:textId="516D2684" w:rsidR="00F467EC" w:rsidRDefault="00AE6D04" w:rsidP="00735DF5">
      <w:pPr>
        <w:pStyle w:val="paragrafai"/>
        <w:ind w:left="1134" w:hanging="567"/>
        <w:rPr>
          <w:sz w:val="24"/>
          <w:szCs w:val="24"/>
        </w:rPr>
      </w:pPr>
      <w:r>
        <w:rPr>
          <w:sz w:val="24"/>
          <w:szCs w:val="24"/>
        </w:rPr>
        <w:t xml:space="preserve">Privačiam subjektui mokamos sumos sumažinamos arba padidinamos tokiais atvejais ir dydžiais, kurie nurodyti šiame </w:t>
      </w:r>
      <w:r w:rsidR="00131634">
        <w:rPr>
          <w:sz w:val="24"/>
          <w:szCs w:val="24"/>
        </w:rPr>
        <w:t xml:space="preserve">Sutarties </w:t>
      </w:r>
      <w:r>
        <w:rPr>
          <w:sz w:val="24"/>
          <w:szCs w:val="24"/>
        </w:rPr>
        <w:fldChar w:fldCharType="begin"/>
      </w:r>
      <w:r>
        <w:rPr>
          <w:sz w:val="24"/>
          <w:szCs w:val="24"/>
        </w:rPr>
        <w:instrText xml:space="preserve"> REF _Ref485967982 \r \h </w:instrText>
      </w:r>
      <w:r>
        <w:rPr>
          <w:sz w:val="24"/>
          <w:szCs w:val="24"/>
        </w:rPr>
      </w:r>
      <w:r>
        <w:rPr>
          <w:sz w:val="24"/>
          <w:szCs w:val="24"/>
        </w:rPr>
        <w:fldChar w:fldCharType="separate"/>
      </w:r>
      <w:r w:rsidR="00B87438">
        <w:rPr>
          <w:sz w:val="24"/>
          <w:szCs w:val="24"/>
        </w:rPr>
        <w:t>22</w:t>
      </w:r>
      <w:r>
        <w:rPr>
          <w:sz w:val="24"/>
          <w:szCs w:val="24"/>
        </w:rPr>
        <w:fldChar w:fldCharType="end"/>
      </w:r>
      <w:r w:rsidR="00F467EC" w:rsidRPr="0042617A">
        <w:rPr>
          <w:sz w:val="24"/>
          <w:szCs w:val="24"/>
        </w:rPr>
        <w:t xml:space="preserve"> </w:t>
      </w:r>
      <w:r>
        <w:rPr>
          <w:sz w:val="24"/>
          <w:szCs w:val="24"/>
        </w:rPr>
        <w:t xml:space="preserve">punkte ir </w:t>
      </w:r>
      <w:r>
        <w:rPr>
          <w:sz w:val="24"/>
          <w:szCs w:val="24"/>
        </w:rPr>
        <w:fldChar w:fldCharType="begin"/>
      </w:r>
      <w:r>
        <w:rPr>
          <w:sz w:val="24"/>
          <w:szCs w:val="24"/>
        </w:rPr>
        <w:instrText xml:space="preserve"> REF _Ref294018341 \r \h </w:instrText>
      </w:r>
      <w:r>
        <w:rPr>
          <w:sz w:val="24"/>
          <w:szCs w:val="24"/>
        </w:rPr>
      </w:r>
      <w:r>
        <w:rPr>
          <w:sz w:val="24"/>
          <w:szCs w:val="24"/>
        </w:rPr>
        <w:fldChar w:fldCharType="separate"/>
      </w:r>
      <w:r w:rsidR="00B87438">
        <w:rPr>
          <w:sz w:val="24"/>
          <w:szCs w:val="24"/>
        </w:rPr>
        <w:t>3</w:t>
      </w:r>
      <w:r>
        <w:rPr>
          <w:sz w:val="24"/>
          <w:szCs w:val="24"/>
        </w:rPr>
        <w:fldChar w:fldCharType="end"/>
      </w:r>
      <w:r>
        <w:rPr>
          <w:sz w:val="24"/>
          <w:szCs w:val="24"/>
        </w:rPr>
        <w:t xml:space="preserve"> priede </w:t>
      </w:r>
      <w:r w:rsidRPr="00DA3AAE">
        <w:rPr>
          <w:i/>
          <w:sz w:val="24"/>
          <w:szCs w:val="24"/>
        </w:rPr>
        <w:t>Atsiskaitymų ir mok</w:t>
      </w:r>
      <w:r w:rsidR="00A16065">
        <w:rPr>
          <w:i/>
          <w:sz w:val="24"/>
          <w:szCs w:val="24"/>
        </w:rPr>
        <w:t>ė</w:t>
      </w:r>
      <w:r w:rsidRPr="00DA3AAE">
        <w:rPr>
          <w:i/>
          <w:sz w:val="24"/>
          <w:szCs w:val="24"/>
        </w:rPr>
        <w:t>jimų tvarka</w:t>
      </w:r>
      <w:r>
        <w:rPr>
          <w:sz w:val="24"/>
          <w:szCs w:val="24"/>
        </w:rPr>
        <w:t>.</w:t>
      </w:r>
    </w:p>
    <w:p w14:paraId="4730469D" w14:textId="2AC69AC4" w:rsidR="00AE6D04" w:rsidRDefault="00AE6D04" w:rsidP="00735DF5">
      <w:pPr>
        <w:pStyle w:val="paragrafai"/>
        <w:ind w:left="1134" w:hanging="567"/>
        <w:rPr>
          <w:sz w:val="24"/>
          <w:szCs w:val="24"/>
        </w:rPr>
      </w:pPr>
      <w:r>
        <w:rPr>
          <w:sz w:val="24"/>
          <w:szCs w:val="24"/>
        </w:rPr>
        <w:t xml:space="preserve">Iš Valdžios subjekto atliekamų mokėjimų Privačiam subjektui neišskaičiuojami jokie mokesčiai, rinkliavos ar bet kokio pobūdžio kiti mokėjimai, išskyrus </w:t>
      </w:r>
      <w:r w:rsidR="00B221A1">
        <w:rPr>
          <w:sz w:val="24"/>
          <w:szCs w:val="24"/>
        </w:rPr>
        <w:t xml:space="preserve">Sutarties </w:t>
      </w:r>
      <w:r w:rsidR="00B221A1">
        <w:rPr>
          <w:sz w:val="24"/>
          <w:szCs w:val="24"/>
        </w:rPr>
        <w:fldChar w:fldCharType="begin"/>
      </w:r>
      <w:r w:rsidR="00B221A1">
        <w:rPr>
          <w:sz w:val="24"/>
          <w:szCs w:val="24"/>
        </w:rPr>
        <w:instrText xml:space="preserve"> REF _Ref294018341 \r \h </w:instrText>
      </w:r>
      <w:r w:rsidR="00B221A1">
        <w:rPr>
          <w:sz w:val="24"/>
          <w:szCs w:val="24"/>
        </w:rPr>
      </w:r>
      <w:r w:rsidR="00B221A1">
        <w:rPr>
          <w:sz w:val="24"/>
          <w:szCs w:val="24"/>
        </w:rPr>
        <w:fldChar w:fldCharType="separate"/>
      </w:r>
      <w:r w:rsidR="00B87438">
        <w:rPr>
          <w:sz w:val="24"/>
          <w:szCs w:val="24"/>
        </w:rPr>
        <w:t>3</w:t>
      </w:r>
      <w:r w:rsidR="00B221A1">
        <w:rPr>
          <w:sz w:val="24"/>
          <w:szCs w:val="24"/>
        </w:rPr>
        <w:fldChar w:fldCharType="end"/>
      </w:r>
      <w:r w:rsidR="00B221A1">
        <w:rPr>
          <w:sz w:val="24"/>
          <w:szCs w:val="24"/>
        </w:rPr>
        <w:t xml:space="preserve"> priede </w:t>
      </w:r>
      <w:r w:rsidR="00B221A1" w:rsidRPr="00F170CD">
        <w:rPr>
          <w:i/>
          <w:sz w:val="24"/>
          <w:szCs w:val="24"/>
        </w:rPr>
        <w:t>Atsiskaitymų ir mokėjimų tvarka</w:t>
      </w:r>
      <w:r w:rsidR="00B221A1">
        <w:rPr>
          <w:sz w:val="24"/>
          <w:szCs w:val="24"/>
        </w:rPr>
        <w:t xml:space="preserve"> nurodytas išskaitas.</w:t>
      </w:r>
    </w:p>
    <w:p w14:paraId="2211CAD5" w14:textId="77777777" w:rsidR="00AE6D04" w:rsidRPr="00B221A1" w:rsidRDefault="00AE6D04" w:rsidP="00735DF5">
      <w:pPr>
        <w:pStyle w:val="paragrafai"/>
        <w:ind w:left="1134" w:hanging="567"/>
        <w:rPr>
          <w:sz w:val="24"/>
          <w:szCs w:val="24"/>
        </w:rPr>
      </w:pPr>
      <w:r w:rsidRPr="00B221A1">
        <w:rPr>
          <w:sz w:val="24"/>
          <w:szCs w:val="24"/>
        </w:rPr>
        <w:t>Metinio atlyginimo mokėjimai ir kiti mokėjimai pagal šią Sutartį apskaičiuojami ir atliekami eurais.</w:t>
      </w:r>
    </w:p>
    <w:p w14:paraId="1F9F0008" w14:textId="77777777" w:rsidR="00AE6D04" w:rsidRDefault="00AE6D04" w:rsidP="00735DF5">
      <w:pPr>
        <w:pStyle w:val="paragrafai"/>
        <w:ind w:left="1134" w:hanging="567"/>
        <w:rPr>
          <w:sz w:val="24"/>
          <w:szCs w:val="24"/>
        </w:rPr>
      </w:pPr>
      <w:r>
        <w:rPr>
          <w:sz w:val="24"/>
          <w:szCs w:val="24"/>
        </w:rPr>
        <w:t>Šalys patirtina, kad Privatus subjektas turi teisę susitarti su Finansuotoju, kad Metinis atlyginimas ar jo dalis būtų sumokama į Finansuotojo banko sąskaitą. Tuo atveju Valdžios subjektas perveda Metinį atlyginimą ar jo dalį tiesiai į nurodytą Finansuotojo banko sąskaitą.</w:t>
      </w:r>
    </w:p>
    <w:p w14:paraId="31D104A7" w14:textId="77777777" w:rsidR="00AE6D04" w:rsidRPr="00755E28" w:rsidRDefault="00AE6D04" w:rsidP="00735DF5">
      <w:pPr>
        <w:pStyle w:val="paragrafai"/>
        <w:ind w:left="1134" w:hanging="567"/>
        <w:rPr>
          <w:sz w:val="24"/>
          <w:szCs w:val="24"/>
        </w:rPr>
      </w:pPr>
      <w:r w:rsidRPr="00B221A1">
        <w:rPr>
          <w:sz w:val="24"/>
          <w:szCs w:val="24"/>
        </w:rPr>
        <w:t>Visos išlaidos ir sąnaudos, susijusios su atitinkamos Šalies įsipareigojimų pagal Sutartį vykdymu, tenka atitinkamai Šaliai ir nėra kompensuojamos kitų Šalių sąskaita, išskyrus atvejus, kai Sutartis aiškiai nustato kitaip.</w:t>
      </w:r>
    </w:p>
    <w:p w14:paraId="3AAC5B07" w14:textId="5714F258" w:rsidR="00AE6D04" w:rsidRPr="00603FF7" w:rsidRDefault="00AE6D04" w:rsidP="00735DF5">
      <w:pPr>
        <w:pStyle w:val="paragrafai"/>
        <w:ind w:left="1134" w:hanging="567"/>
        <w:rPr>
          <w:sz w:val="24"/>
          <w:szCs w:val="24"/>
        </w:rPr>
      </w:pPr>
      <w:r w:rsidRPr="00AE6D04">
        <w:rPr>
          <w:sz w:val="24"/>
          <w:szCs w:val="24"/>
        </w:rPr>
        <w:t xml:space="preserve">Privatus subjektas visas patirtas Komunalinių paslaugų mokesčių sąnaudas, susijusias su Turto sukūrimu, iki (bet neįskaitant) </w:t>
      </w:r>
      <w:r w:rsidR="00753D0D">
        <w:rPr>
          <w:sz w:val="24"/>
          <w:szCs w:val="24"/>
        </w:rPr>
        <w:t>E</w:t>
      </w:r>
      <w:r w:rsidRPr="00AE6D04">
        <w:rPr>
          <w:sz w:val="24"/>
          <w:szCs w:val="24"/>
        </w:rPr>
        <w:t xml:space="preserve">ksploatavimo pradžios datos apmoka savo lėšomis. </w:t>
      </w:r>
      <w:r w:rsidRPr="00CA2323">
        <w:rPr>
          <w:sz w:val="24"/>
          <w:szCs w:val="24"/>
        </w:rPr>
        <w:t xml:space="preserve">Nuo </w:t>
      </w:r>
      <w:r w:rsidR="00753D0D">
        <w:rPr>
          <w:sz w:val="24"/>
          <w:szCs w:val="24"/>
        </w:rPr>
        <w:t>E</w:t>
      </w:r>
      <w:r w:rsidRPr="00CA2323">
        <w:rPr>
          <w:sz w:val="24"/>
          <w:szCs w:val="24"/>
        </w:rPr>
        <w:t xml:space="preserve">ksploatavimo pradžios datos iki Sutarties pabaigos Komunalinių paslaugų mokesčių </w:t>
      </w:r>
      <w:r w:rsidRPr="00603FF7">
        <w:rPr>
          <w:sz w:val="24"/>
          <w:szCs w:val="24"/>
        </w:rPr>
        <w:t xml:space="preserve">sąnaudos </w:t>
      </w:r>
      <w:r w:rsidRPr="000753C2">
        <w:rPr>
          <w:sz w:val="24"/>
          <w:szCs w:val="24"/>
        </w:rPr>
        <w:t>yra laikomos perleidžiamomis sąnaudomis (</w:t>
      </w:r>
      <w:r w:rsidRPr="00DA3AAE">
        <w:rPr>
          <w:sz w:val="24"/>
          <w:szCs w:val="24"/>
        </w:rPr>
        <w:t xml:space="preserve">angl. </w:t>
      </w:r>
      <w:proofErr w:type="spellStart"/>
      <w:r w:rsidRPr="00DA3AAE">
        <w:rPr>
          <w:i/>
          <w:sz w:val="24"/>
          <w:szCs w:val="24"/>
        </w:rPr>
        <w:t>Pass-through</w:t>
      </w:r>
      <w:proofErr w:type="spellEnd"/>
      <w:r w:rsidRPr="00DA3AAE">
        <w:rPr>
          <w:i/>
          <w:sz w:val="24"/>
          <w:szCs w:val="24"/>
        </w:rPr>
        <w:t xml:space="preserve"> </w:t>
      </w:r>
      <w:proofErr w:type="spellStart"/>
      <w:r w:rsidRPr="00DA3AAE">
        <w:rPr>
          <w:i/>
          <w:sz w:val="24"/>
          <w:szCs w:val="24"/>
        </w:rPr>
        <w:t>costs</w:t>
      </w:r>
      <w:proofErr w:type="spellEnd"/>
      <w:r w:rsidRPr="00DA3AAE">
        <w:rPr>
          <w:sz w:val="24"/>
          <w:szCs w:val="24"/>
        </w:rPr>
        <w:t xml:space="preserve">) ir jas apmoka Valdžios subjektas pagal faktinius suvartojimo duomenis bei Sutarties </w:t>
      </w:r>
      <w:r w:rsidRPr="00DA3AAE">
        <w:rPr>
          <w:sz w:val="24"/>
          <w:szCs w:val="24"/>
        </w:rPr>
        <w:fldChar w:fldCharType="begin"/>
      </w:r>
      <w:r w:rsidRPr="00DA3AAE">
        <w:rPr>
          <w:sz w:val="24"/>
          <w:szCs w:val="24"/>
        </w:rPr>
        <w:instrText xml:space="preserve"> REF _Ref294018341 \r \h </w:instrText>
      </w:r>
      <w:r>
        <w:rPr>
          <w:sz w:val="24"/>
          <w:szCs w:val="24"/>
        </w:rPr>
        <w:instrText xml:space="preserve"> \* MERGEFORMAT </w:instrText>
      </w:r>
      <w:r w:rsidRPr="00DA3AAE">
        <w:rPr>
          <w:sz w:val="24"/>
          <w:szCs w:val="24"/>
        </w:rPr>
      </w:r>
      <w:r w:rsidRPr="00DA3AAE">
        <w:rPr>
          <w:sz w:val="24"/>
          <w:szCs w:val="24"/>
        </w:rPr>
        <w:fldChar w:fldCharType="separate"/>
      </w:r>
      <w:r w:rsidR="00B87438">
        <w:rPr>
          <w:sz w:val="24"/>
          <w:szCs w:val="24"/>
        </w:rPr>
        <w:t>3</w:t>
      </w:r>
      <w:r w:rsidRPr="00DA3AAE">
        <w:rPr>
          <w:sz w:val="24"/>
          <w:szCs w:val="24"/>
        </w:rPr>
        <w:fldChar w:fldCharType="end"/>
      </w:r>
      <w:r w:rsidRPr="00DA3AAE">
        <w:rPr>
          <w:sz w:val="24"/>
          <w:szCs w:val="24"/>
        </w:rPr>
        <w:t xml:space="preserve"> priede </w:t>
      </w:r>
      <w:r w:rsidRPr="00DA3AAE">
        <w:rPr>
          <w:i/>
          <w:sz w:val="24"/>
          <w:szCs w:val="24"/>
        </w:rPr>
        <w:t>Atsiskaitymų ir mokėjimų tvarka</w:t>
      </w:r>
      <w:r w:rsidRPr="00DA3AAE">
        <w:rPr>
          <w:sz w:val="24"/>
          <w:szCs w:val="24"/>
        </w:rPr>
        <w:t xml:space="preserve"> nurodyta tvarka.</w:t>
      </w:r>
      <w:r w:rsidRPr="00AE6D04">
        <w:rPr>
          <w:sz w:val="24"/>
          <w:szCs w:val="24"/>
        </w:rPr>
        <w:t xml:space="preserve"> Pasibaigus ataskaitiniam mėnesiui Privatus subjektas kartu su apmokėjimui už Komunalines paslaugas reikalingais dokumentais (PVM sąskaitomis faktūromis iš Komunalinių paslaugų teikėjų), privalo pateikti detalią energijos sąnaudų bei išvežtų atliekų kiekių ataskaitą. Valdžios subjektas pasilieka teisę bet kuriuo ataskaitinio mėnesio momentu patikrinti energijos iš</w:t>
      </w:r>
      <w:r w:rsidRPr="00CA2323">
        <w:rPr>
          <w:sz w:val="24"/>
          <w:szCs w:val="24"/>
        </w:rPr>
        <w:t>teklių apskaitą ir kitų</w:t>
      </w:r>
      <w:r w:rsidRPr="00603FF7">
        <w:rPr>
          <w:sz w:val="24"/>
          <w:szCs w:val="24"/>
        </w:rPr>
        <w:t xml:space="preserve"> Komunalinių paslaugų apskaitą, bei išvežamus atliekų kiekius. </w:t>
      </w:r>
    </w:p>
    <w:p w14:paraId="012CE5A7" w14:textId="3A1823CE" w:rsidR="00AE6D04" w:rsidRDefault="00AE6D04" w:rsidP="00AE6D04">
      <w:pPr>
        <w:pStyle w:val="paragrafai"/>
        <w:ind w:left="1134" w:hanging="567"/>
        <w:rPr>
          <w:sz w:val="24"/>
          <w:szCs w:val="24"/>
        </w:rPr>
      </w:pPr>
      <w:bookmarkStart w:id="457" w:name="_Ref485969017"/>
      <w:bookmarkStart w:id="458" w:name="_Ref89334434"/>
      <w:r w:rsidRPr="00B221A1">
        <w:rPr>
          <w:sz w:val="24"/>
          <w:szCs w:val="24"/>
        </w:rPr>
        <w:t xml:space="preserve">Jeigu dėl Privataus subjekto kaltės Objektas </w:t>
      </w:r>
      <w:r w:rsidR="00B221A1">
        <w:rPr>
          <w:sz w:val="24"/>
          <w:szCs w:val="24"/>
        </w:rPr>
        <w:t xml:space="preserve">ar jo dalis </w:t>
      </w:r>
      <w:r w:rsidRPr="00B221A1">
        <w:rPr>
          <w:sz w:val="24"/>
          <w:szCs w:val="24"/>
        </w:rPr>
        <w:t xml:space="preserve">negali būti naudojamas Paslaugų teikimui ir </w:t>
      </w:r>
      <w:r w:rsidR="00B221A1">
        <w:rPr>
          <w:sz w:val="24"/>
          <w:szCs w:val="24"/>
        </w:rPr>
        <w:t xml:space="preserve">(ar) </w:t>
      </w:r>
      <w:r w:rsidRPr="00B221A1">
        <w:rPr>
          <w:sz w:val="24"/>
          <w:szCs w:val="24"/>
        </w:rPr>
        <w:t xml:space="preserve">Valdžios subjekto </w:t>
      </w:r>
      <w:r w:rsidR="00131634">
        <w:rPr>
          <w:sz w:val="24"/>
          <w:szCs w:val="24"/>
        </w:rPr>
        <w:t xml:space="preserve">ar Švietimo įstaigos </w:t>
      </w:r>
      <w:r w:rsidRPr="00B221A1">
        <w:rPr>
          <w:sz w:val="24"/>
          <w:szCs w:val="24"/>
        </w:rPr>
        <w:t xml:space="preserve">funkcijų vykdymui, t. y. dėl Objekto </w:t>
      </w:r>
      <w:r w:rsidR="00B221A1">
        <w:rPr>
          <w:sz w:val="24"/>
          <w:szCs w:val="24"/>
        </w:rPr>
        <w:t xml:space="preserve">ar jo dalies </w:t>
      </w:r>
      <w:r w:rsidRPr="00B221A1">
        <w:rPr>
          <w:sz w:val="24"/>
          <w:szCs w:val="24"/>
        </w:rPr>
        <w:t>netinkamumo Priv</w:t>
      </w:r>
      <w:r w:rsidR="00F170CD">
        <w:rPr>
          <w:sz w:val="24"/>
          <w:szCs w:val="24"/>
        </w:rPr>
        <w:t>a</w:t>
      </w:r>
      <w:r w:rsidRPr="00B221A1">
        <w:rPr>
          <w:sz w:val="24"/>
          <w:szCs w:val="24"/>
        </w:rPr>
        <w:t xml:space="preserve">tus subjektas negali teikti Paslaugų, o Valdžios </w:t>
      </w:r>
      <w:r w:rsidRPr="00131634">
        <w:rPr>
          <w:sz w:val="24"/>
          <w:szCs w:val="24"/>
        </w:rPr>
        <w:t>subjektas</w:t>
      </w:r>
      <w:r w:rsidR="00131634">
        <w:rPr>
          <w:sz w:val="24"/>
          <w:szCs w:val="24"/>
        </w:rPr>
        <w:t xml:space="preserve"> ar Švietimo įstaiga</w:t>
      </w:r>
      <w:r w:rsidRPr="00B221A1">
        <w:rPr>
          <w:sz w:val="24"/>
          <w:szCs w:val="24"/>
        </w:rPr>
        <w:t xml:space="preserve"> – vykdyti teisės aktais pavestų funkcijų, Valdžios subjektas nemoka </w:t>
      </w:r>
      <w:r w:rsidRPr="00B221A1">
        <w:rPr>
          <w:sz w:val="24"/>
          <w:szCs w:val="24"/>
        </w:rPr>
        <w:lastRenderedPageBreak/>
        <w:t xml:space="preserve">Metinio atlyginimo už laikotarpį, per kurį Objektas </w:t>
      </w:r>
      <w:r w:rsidR="00B221A1">
        <w:rPr>
          <w:sz w:val="24"/>
          <w:szCs w:val="24"/>
        </w:rPr>
        <w:t>ar jo dalis</w:t>
      </w:r>
      <w:r w:rsidR="00344DF4" w:rsidRPr="00B221A1">
        <w:rPr>
          <w:sz w:val="24"/>
          <w:szCs w:val="24"/>
        </w:rPr>
        <w:t xml:space="preserve"> </w:t>
      </w:r>
      <w:r w:rsidRPr="00B221A1">
        <w:rPr>
          <w:sz w:val="24"/>
          <w:szCs w:val="24"/>
        </w:rPr>
        <w:t xml:space="preserve">negalėjo būti naudojamas Paslaugų teikimui ir </w:t>
      </w:r>
      <w:r w:rsidR="00B221A1">
        <w:rPr>
          <w:sz w:val="24"/>
          <w:szCs w:val="24"/>
        </w:rPr>
        <w:t xml:space="preserve">(ar) </w:t>
      </w:r>
      <w:r w:rsidRPr="00B221A1">
        <w:rPr>
          <w:sz w:val="24"/>
          <w:szCs w:val="24"/>
        </w:rPr>
        <w:t xml:space="preserve">Valdžios subjekto </w:t>
      </w:r>
      <w:r w:rsidR="00847EA9">
        <w:rPr>
          <w:sz w:val="24"/>
          <w:szCs w:val="24"/>
        </w:rPr>
        <w:t xml:space="preserve">ar Švietimo įstaigos </w:t>
      </w:r>
      <w:r w:rsidRPr="00B221A1">
        <w:rPr>
          <w:sz w:val="24"/>
          <w:szCs w:val="24"/>
        </w:rPr>
        <w:t>t</w:t>
      </w:r>
      <w:r w:rsidR="00344DF4" w:rsidRPr="00B221A1">
        <w:rPr>
          <w:sz w:val="24"/>
          <w:szCs w:val="24"/>
        </w:rPr>
        <w:t>e</w:t>
      </w:r>
      <w:r w:rsidRPr="00B221A1">
        <w:rPr>
          <w:sz w:val="24"/>
          <w:szCs w:val="24"/>
        </w:rPr>
        <w:t xml:space="preserve">isės aktais pavestų funkcijų vykdymui (taikomas principas „nulinis tinkamumas – nulinis mokėjimas“ (angl. </w:t>
      </w:r>
      <w:r w:rsidR="00EE0623">
        <w:rPr>
          <w:sz w:val="24"/>
          <w:szCs w:val="24"/>
        </w:rPr>
        <w:t>„</w:t>
      </w:r>
      <w:proofErr w:type="spellStart"/>
      <w:r w:rsidRPr="00B221A1">
        <w:rPr>
          <w:sz w:val="24"/>
          <w:szCs w:val="24"/>
        </w:rPr>
        <w:t>zero</w:t>
      </w:r>
      <w:proofErr w:type="spellEnd"/>
      <w:r w:rsidRPr="00B221A1">
        <w:rPr>
          <w:sz w:val="24"/>
          <w:szCs w:val="24"/>
        </w:rPr>
        <w:t xml:space="preserve"> </w:t>
      </w:r>
      <w:proofErr w:type="spellStart"/>
      <w:r w:rsidRPr="00B221A1">
        <w:rPr>
          <w:sz w:val="24"/>
          <w:szCs w:val="24"/>
        </w:rPr>
        <w:t>availability</w:t>
      </w:r>
      <w:proofErr w:type="spellEnd"/>
      <w:r w:rsidRPr="00B221A1">
        <w:rPr>
          <w:sz w:val="24"/>
          <w:szCs w:val="24"/>
        </w:rPr>
        <w:t xml:space="preserve"> – </w:t>
      </w:r>
      <w:proofErr w:type="spellStart"/>
      <w:r w:rsidRPr="00B221A1">
        <w:rPr>
          <w:sz w:val="24"/>
          <w:szCs w:val="24"/>
        </w:rPr>
        <w:t>zero</w:t>
      </w:r>
      <w:proofErr w:type="spellEnd"/>
      <w:r w:rsidRPr="00B221A1">
        <w:rPr>
          <w:sz w:val="24"/>
          <w:szCs w:val="24"/>
        </w:rPr>
        <w:t xml:space="preserve"> </w:t>
      </w:r>
      <w:proofErr w:type="spellStart"/>
      <w:r w:rsidRPr="00B221A1">
        <w:rPr>
          <w:sz w:val="24"/>
          <w:szCs w:val="24"/>
        </w:rPr>
        <w:t>payment</w:t>
      </w:r>
      <w:proofErr w:type="spellEnd"/>
      <w:r w:rsidRPr="00B221A1">
        <w:rPr>
          <w:sz w:val="24"/>
          <w:szCs w:val="24"/>
        </w:rPr>
        <w:t>“). Šalys susitaria ir patvirtinta, kad Sutartyje nurodyti Atleidimo atvejai ir / ar Nenugalimos jėgos atvejai nėra laikomi „nulinis tinkamumas – nulinis mokėjimas“ (angl. „</w:t>
      </w:r>
      <w:proofErr w:type="spellStart"/>
      <w:r w:rsidRPr="00B221A1">
        <w:rPr>
          <w:sz w:val="24"/>
          <w:szCs w:val="24"/>
        </w:rPr>
        <w:t>zero</w:t>
      </w:r>
      <w:proofErr w:type="spellEnd"/>
      <w:r w:rsidRPr="00B221A1">
        <w:rPr>
          <w:sz w:val="24"/>
          <w:szCs w:val="24"/>
        </w:rPr>
        <w:t xml:space="preserve"> </w:t>
      </w:r>
      <w:proofErr w:type="spellStart"/>
      <w:r w:rsidRPr="00B221A1">
        <w:rPr>
          <w:sz w:val="24"/>
          <w:szCs w:val="24"/>
        </w:rPr>
        <w:t>availability</w:t>
      </w:r>
      <w:proofErr w:type="spellEnd"/>
      <w:r w:rsidRPr="00B221A1">
        <w:rPr>
          <w:sz w:val="24"/>
          <w:szCs w:val="24"/>
        </w:rPr>
        <w:t xml:space="preserve"> – </w:t>
      </w:r>
      <w:proofErr w:type="spellStart"/>
      <w:r w:rsidRPr="00B221A1">
        <w:rPr>
          <w:sz w:val="24"/>
          <w:szCs w:val="24"/>
        </w:rPr>
        <w:t>zero</w:t>
      </w:r>
      <w:proofErr w:type="spellEnd"/>
      <w:r w:rsidRPr="00B221A1">
        <w:rPr>
          <w:sz w:val="24"/>
          <w:szCs w:val="24"/>
        </w:rPr>
        <w:t xml:space="preserve"> </w:t>
      </w:r>
      <w:proofErr w:type="spellStart"/>
      <w:r w:rsidRPr="00B221A1">
        <w:rPr>
          <w:sz w:val="24"/>
          <w:szCs w:val="24"/>
        </w:rPr>
        <w:t>payment</w:t>
      </w:r>
      <w:proofErr w:type="spellEnd"/>
      <w:r w:rsidRPr="00B221A1">
        <w:rPr>
          <w:sz w:val="24"/>
          <w:szCs w:val="24"/>
        </w:rPr>
        <w:t>“) atvejais.</w:t>
      </w:r>
      <w:bookmarkEnd w:id="457"/>
      <w:r w:rsidRPr="00B221A1">
        <w:rPr>
          <w:sz w:val="24"/>
          <w:szCs w:val="24"/>
        </w:rPr>
        <w:t xml:space="preserve"> </w:t>
      </w:r>
      <w:bookmarkStart w:id="459" w:name="_Hlk90469185"/>
      <w:r w:rsidR="00847EA9">
        <w:rPr>
          <w:sz w:val="24"/>
          <w:szCs w:val="24"/>
        </w:rPr>
        <w:t xml:space="preserve">Šio Sutarties punkto taikymo tvarka nustatyta Sutarties </w:t>
      </w:r>
      <w:r w:rsidR="00847EA9" w:rsidRPr="002B0AAF">
        <w:rPr>
          <w:sz w:val="24"/>
          <w:szCs w:val="24"/>
        </w:rPr>
        <w:t xml:space="preserve">3 priedo </w:t>
      </w:r>
      <w:r w:rsidR="00847EA9" w:rsidRPr="00F445A4">
        <w:rPr>
          <w:i/>
          <w:sz w:val="24"/>
          <w:szCs w:val="24"/>
        </w:rPr>
        <w:t xml:space="preserve">Atsiskaitymų ir mokėjimų </w:t>
      </w:r>
      <w:r w:rsidR="00847EA9" w:rsidRPr="00C208BD">
        <w:rPr>
          <w:i/>
          <w:sz w:val="24"/>
          <w:szCs w:val="24"/>
        </w:rPr>
        <w:t>tvarka</w:t>
      </w:r>
      <w:r w:rsidR="00847EA9" w:rsidRPr="00C208BD">
        <w:rPr>
          <w:sz w:val="24"/>
          <w:szCs w:val="24"/>
        </w:rPr>
        <w:t xml:space="preserve"> </w:t>
      </w:r>
      <w:r w:rsidR="001E6ABA" w:rsidRPr="00C208BD">
        <w:rPr>
          <w:sz w:val="24"/>
          <w:szCs w:val="24"/>
        </w:rPr>
        <w:fldChar w:fldCharType="begin"/>
      </w:r>
      <w:r w:rsidR="001E6ABA" w:rsidRPr="00C208BD">
        <w:rPr>
          <w:sz w:val="24"/>
          <w:szCs w:val="24"/>
        </w:rPr>
        <w:instrText xml:space="preserve"> REF _Ref89181422 \r \h  \* MERGEFORMAT </w:instrText>
      </w:r>
      <w:r w:rsidR="001E6ABA" w:rsidRPr="00C208BD">
        <w:rPr>
          <w:sz w:val="24"/>
          <w:szCs w:val="24"/>
        </w:rPr>
      </w:r>
      <w:r w:rsidR="001E6ABA" w:rsidRPr="00C208BD">
        <w:rPr>
          <w:sz w:val="24"/>
          <w:szCs w:val="24"/>
        </w:rPr>
        <w:fldChar w:fldCharType="separate"/>
      </w:r>
      <w:r w:rsidR="00B87438">
        <w:rPr>
          <w:sz w:val="24"/>
          <w:szCs w:val="24"/>
        </w:rPr>
        <w:t>44</w:t>
      </w:r>
      <w:r w:rsidR="001E6ABA" w:rsidRPr="00C208BD">
        <w:rPr>
          <w:sz w:val="24"/>
          <w:szCs w:val="24"/>
        </w:rPr>
        <w:fldChar w:fldCharType="end"/>
      </w:r>
      <w:r w:rsidR="00F445A4" w:rsidRPr="00C208BD">
        <w:rPr>
          <w:sz w:val="24"/>
          <w:szCs w:val="24"/>
        </w:rPr>
        <w:t xml:space="preserve"> punkte</w:t>
      </w:r>
      <w:r w:rsidR="00847EA9" w:rsidRPr="00C208BD">
        <w:rPr>
          <w:sz w:val="24"/>
          <w:szCs w:val="24"/>
        </w:rPr>
        <w:t>.</w:t>
      </w:r>
      <w:bookmarkEnd w:id="458"/>
    </w:p>
    <w:p w14:paraId="3272DD6F" w14:textId="77E2FC14" w:rsidR="000B6A20" w:rsidRPr="00F8674B" w:rsidRDefault="00131634" w:rsidP="002B0AAF">
      <w:pPr>
        <w:pStyle w:val="paragrafai"/>
        <w:tabs>
          <w:tab w:val="left" w:pos="1701"/>
        </w:tabs>
        <w:ind w:left="1134" w:hanging="567"/>
        <w:rPr>
          <w:sz w:val="24"/>
          <w:szCs w:val="24"/>
        </w:rPr>
      </w:pPr>
      <w:r w:rsidRPr="00F8674B">
        <w:rPr>
          <w:sz w:val="24"/>
          <w:szCs w:val="24"/>
        </w:rPr>
        <w:t xml:space="preserve">Jeigu Sutarties </w:t>
      </w:r>
      <w:r w:rsidR="00DC7F46" w:rsidRPr="00F8674B">
        <w:rPr>
          <w:sz w:val="24"/>
          <w:szCs w:val="24"/>
        </w:rPr>
        <w:fldChar w:fldCharType="begin"/>
      </w:r>
      <w:r w:rsidR="00DC7F46" w:rsidRPr="00F8674B">
        <w:rPr>
          <w:sz w:val="24"/>
          <w:szCs w:val="24"/>
        </w:rPr>
        <w:instrText xml:space="preserve"> REF _Ref89334434 \r \h </w:instrText>
      </w:r>
      <w:r w:rsidR="00F8674B" w:rsidRPr="00F8674B">
        <w:rPr>
          <w:sz w:val="24"/>
          <w:szCs w:val="24"/>
        </w:rPr>
        <w:instrText xml:space="preserve"> \* MERGEFORMAT </w:instrText>
      </w:r>
      <w:r w:rsidR="00DC7F46" w:rsidRPr="00F8674B">
        <w:rPr>
          <w:sz w:val="24"/>
          <w:szCs w:val="24"/>
        </w:rPr>
      </w:r>
      <w:r w:rsidR="00DC7F46" w:rsidRPr="00F8674B">
        <w:rPr>
          <w:sz w:val="24"/>
          <w:szCs w:val="24"/>
        </w:rPr>
        <w:fldChar w:fldCharType="separate"/>
      </w:r>
      <w:r w:rsidR="00B87438" w:rsidRPr="00F8674B">
        <w:rPr>
          <w:sz w:val="24"/>
          <w:szCs w:val="24"/>
        </w:rPr>
        <w:t>22.8</w:t>
      </w:r>
      <w:r w:rsidR="00DC7F46" w:rsidRPr="00F8674B">
        <w:rPr>
          <w:sz w:val="24"/>
          <w:szCs w:val="24"/>
        </w:rPr>
        <w:fldChar w:fldCharType="end"/>
      </w:r>
      <w:r w:rsidR="00DC7F46" w:rsidRPr="00F8674B">
        <w:rPr>
          <w:sz w:val="24"/>
          <w:szCs w:val="24"/>
        </w:rPr>
        <w:t xml:space="preserve"> </w:t>
      </w:r>
      <w:r w:rsidRPr="00F8674B">
        <w:rPr>
          <w:sz w:val="24"/>
          <w:szCs w:val="24"/>
        </w:rPr>
        <w:t xml:space="preserve">punkte nurodytas „nulinis tinkamumas – nulinis mokėjimas“ atvejis įvyksta Atostogų režimo metu, kai Objekte ar jo dalyje nevyksta ugdymo procesas, </w:t>
      </w:r>
      <w:proofErr w:type="spellStart"/>
      <w:r w:rsidRPr="00F8674B">
        <w:rPr>
          <w:sz w:val="24"/>
          <w:szCs w:val="24"/>
        </w:rPr>
        <w:t>t.y</w:t>
      </w:r>
      <w:proofErr w:type="spellEnd"/>
      <w:r w:rsidRPr="00F8674B">
        <w:rPr>
          <w:sz w:val="24"/>
          <w:szCs w:val="24"/>
        </w:rPr>
        <w:t xml:space="preserve">. kai Valdžios subjektas ar Švietimo įstaiga nevykdo jai teisės aktais priskirtų funkcijų, tuomet Metinis atlyginimas toliau mokamas, bet skaičiuojamos išskaitos pagal Sutarties 3 priedo </w:t>
      </w:r>
      <w:r w:rsidRPr="00F8674B">
        <w:rPr>
          <w:i/>
          <w:sz w:val="24"/>
          <w:szCs w:val="24"/>
        </w:rPr>
        <w:t>Atsiskaitymų ir mokėjimų tvarko</w:t>
      </w:r>
      <w:r w:rsidR="001B30B7" w:rsidRPr="00F8674B">
        <w:rPr>
          <w:i/>
          <w:sz w:val="24"/>
          <w:szCs w:val="24"/>
        </w:rPr>
        <w:t>s</w:t>
      </w:r>
      <w:r w:rsidR="001B30B7" w:rsidRPr="00F8674B">
        <w:rPr>
          <w:sz w:val="24"/>
          <w:szCs w:val="24"/>
        </w:rPr>
        <w:t xml:space="preserve"> 4 priedėlį </w:t>
      </w:r>
      <w:r w:rsidR="001B30B7" w:rsidRPr="00F8674B">
        <w:rPr>
          <w:i/>
          <w:sz w:val="24"/>
          <w:szCs w:val="24"/>
        </w:rPr>
        <w:t>Išskaitų mechanizma</w:t>
      </w:r>
      <w:r w:rsidRPr="00F8674B">
        <w:rPr>
          <w:i/>
          <w:sz w:val="24"/>
          <w:szCs w:val="24"/>
        </w:rPr>
        <w:t>s</w:t>
      </w:r>
      <w:r w:rsidRPr="00F8674B">
        <w:rPr>
          <w:sz w:val="24"/>
          <w:szCs w:val="24"/>
        </w:rPr>
        <w:t xml:space="preserve">. </w:t>
      </w:r>
    </w:p>
    <w:p w14:paraId="1EEED770" w14:textId="059F069B" w:rsidR="00AE6D04" w:rsidRPr="00F8674B" w:rsidRDefault="00344DF4" w:rsidP="00131634">
      <w:pPr>
        <w:pStyle w:val="paragrafai"/>
        <w:ind w:left="1134" w:hanging="567"/>
        <w:rPr>
          <w:sz w:val="24"/>
          <w:szCs w:val="24"/>
        </w:rPr>
      </w:pPr>
      <w:bookmarkStart w:id="460" w:name="_Ref500416516"/>
      <w:bookmarkEnd w:id="459"/>
      <w:r w:rsidRPr="00F8674B">
        <w:rPr>
          <w:sz w:val="24"/>
          <w:szCs w:val="24"/>
        </w:rPr>
        <w:t xml:space="preserve">Bet kokie Šalių nesutarimai dėl Sutarties </w:t>
      </w:r>
      <w:r w:rsidRPr="00F8674B">
        <w:rPr>
          <w:sz w:val="24"/>
          <w:szCs w:val="24"/>
        </w:rPr>
        <w:fldChar w:fldCharType="begin"/>
      </w:r>
      <w:r w:rsidRPr="00F8674B">
        <w:rPr>
          <w:sz w:val="24"/>
          <w:szCs w:val="24"/>
        </w:rPr>
        <w:instrText xml:space="preserve"> REF _Ref485969017 \r \h </w:instrText>
      </w:r>
      <w:r w:rsidR="00B221A1" w:rsidRPr="00F8674B">
        <w:rPr>
          <w:sz w:val="24"/>
          <w:szCs w:val="24"/>
        </w:rPr>
        <w:instrText xml:space="preserve"> \* MERGEFORMAT </w:instrText>
      </w:r>
      <w:r w:rsidRPr="00F8674B">
        <w:rPr>
          <w:sz w:val="24"/>
          <w:szCs w:val="24"/>
        </w:rPr>
      </w:r>
      <w:r w:rsidRPr="00F8674B">
        <w:rPr>
          <w:sz w:val="24"/>
          <w:szCs w:val="24"/>
        </w:rPr>
        <w:fldChar w:fldCharType="separate"/>
      </w:r>
      <w:r w:rsidR="00B87438" w:rsidRPr="00F8674B">
        <w:rPr>
          <w:sz w:val="24"/>
          <w:szCs w:val="24"/>
        </w:rPr>
        <w:t>22.8</w:t>
      </w:r>
      <w:r w:rsidRPr="00F8674B">
        <w:rPr>
          <w:sz w:val="24"/>
          <w:szCs w:val="24"/>
        </w:rPr>
        <w:fldChar w:fldCharType="end"/>
      </w:r>
      <w:r w:rsidR="00C208C9" w:rsidRPr="00F8674B">
        <w:rPr>
          <w:sz w:val="24"/>
          <w:szCs w:val="24"/>
        </w:rPr>
        <w:t xml:space="preserve"> </w:t>
      </w:r>
      <w:r w:rsidRPr="00F8674B">
        <w:rPr>
          <w:sz w:val="24"/>
          <w:szCs w:val="24"/>
        </w:rPr>
        <w:t>punkt</w:t>
      </w:r>
      <w:r w:rsidR="002F7BFF" w:rsidRPr="00F8674B">
        <w:rPr>
          <w:sz w:val="24"/>
          <w:szCs w:val="24"/>
        </w:rPr>
        <w:t>e</w:t>
      </w:r>
      <w:bookmarkEnd w:id="460"/>
      <w:r w:rsidRPr="00F8674B">
        <w:rPr>
          <w:sz w:val="24"/>
          <w:szCs w:val="24"/>
        </w:rPr>
        <w:t xml:space="preserve"> nurodyto įvykio buvimo ir trukmės, sprendžiami Sutarties </w:t>
      </w:r>
      <w:r w:rsidRPr="00F8674B">
        <w:rPr>
          <w:sz w:val="24"/>
          <w:szCs w:val="24"/>
        </w:rPr>
        <w:fldChar w:fldCharType="begin"/>
      </w:r>
      <w:r w:rsidRPr="00F8674B">
        <w:rPr>
          <w:sz w:val="24"/>
          <w:szCs w:val="24"/>
        </w:rPr>
        <w:instrText xml:space="preserve"> REF _Ref286319572 \r \h </w:instrText>
      </w:r>
      <w:r w:rsidR="00B221A1" w:rsidRPr="00F8674B">
        <w:rPr>
          <w:sz w:val="24"/>
          <w:szCs w:val="24"/>
        </w:rPr>
        <w:instrText xml:space="preserve"> \* MERGEFORMAT </w:instrText>
      </w:r>
      <w:r w:rsidRPr="00F8674B">
        <w:rPr>
          <w:sz w:val="24"/>
          <w:szCs w:val="24"/>
        </w:rPr>
      </w:r>
      <w:r w:rsidRPr="00F8674B">
        <w:rPr>
          <w:sz w:val="24"/>
          <w:szCs w:val="24"/>
        </w:rPr>
        <w:fldChar w:fldCharType="separate"/>
      </w:r>
      <w:r w:rsidR="00B87438" w:rsidRPr="00F8674B">
        <w:rPr>
          <w:sz w:val="24"/>
          <w:szCs w:val="24"/>
        </w:rPr>
        <w:t>51</w:t>
      </w:r>
      <w:r w:rsidRPr="00F8674B">
        <w:rPr>
          <w:sz w:val="24"/>
          <w:szCs w:val="24"/>
        </w:rPr>
        <w:fldChar w:fldCharType="end"/>
      </w:r>
      <w:r w:rsidRPr="00F8674B">
        <w:rPr>
          <w:sz w:val="24"/>
          <w:szCs w:val="24"/>
        </w:rPr>
        <w:t xml:space="preserve"> punkte nustatyta tvarka.</w:t>
      </w:r>
    </w:p>
    <w:bookmarkEnd w:id="454"/>
    <w:bookmarkEnd w:id="455"/>
    <w:bookmarkEnd w:id="456"/>
    <w:p w14:paraId="4BCBA267" w14:textId="77777777" w:rsidR="000758F6" w:rsidRPr="00446A51" w:rsidRDefault="000758F6" w:rsidP="00F170CD">
      <w:pPr>
        <w:pStyle w:val="Antrat2"/>
        <w:numPr>
          <w:ilvl w:val="0"/>
          <w:numId w:val="0"/>
        </w:numPr>
        <w:ind w:left="1134"/>
        <w:rPr>
          <w:sz w:val="24"/>
          <w:szCs w:val="24"/>
        </w:rPr>
      </w:pPr>
    </w:p>
    <w:p w14:paraId="5E222487" w14:textId="77777777" w:rsidR="00F467EC" w:rsidRPr="0042617A" w:rsidRDefault="00F467EC" w:rsidP="00735DF5">
      <w:pPr>
        <w:pStyle w:val="Antrat2"/>
        <w:tabs>
          <w:tab w:val="num" w:pos="1063"/>
        </w:tabs>
        <w:ind w:left="1134"/>
        <w:rPr>
          <w:sz w:val="24"/>
          <w:szCs w:val="24"/>
        </w:rPr>
      </w:pPr>
      <w:bookmarkStart w:id="461" w:name="_Ref396480186"/>
      <w:bookmarkStart w:id="462" w:name="_Toc98421405"/>
      <w:r w:rsidRPr="0042617A">
        <w:rPr>
          <w:sz w:val="24"/>
          <w:szCs w:val="24"/>
        </w:rPr>
        <w:t xml:space="preserve">Finansavimo sąlygų </w:t>
      </w:r>
      <w:bookmarkEnd w:id="461"/>
      <w:r w:rsidR="00DA1631" w:rsidRPr="0042617A">
        <w:rPr>
          <w:sz w:val="24"/>
          <w:szCs w:val="24"/>
        </w:rPr>
        <w:t>keitimas</w:t>
      </w:r>
      <w:bookmarkEnd w:id="462"/>
    </w:p>
    <w:p w14:paraId="5EE04A73" w14:textId="2C4F3224" w:rsidR="00C806AF" w:rsidRPr="0042617A" w:rsidRDefault="00F467EC" w:rsidP="00735DF5">
      <w:pPr>
        <w:pStyle w:val="paragrafai"/>
        <w:ind w:left="1134"/>
        <w:rPr>
          <w:sz w:val="24"/>
          <w:szCs w:val="24"/>
        </w:rPr>
      </w:pPr>
      <w:bookmarkStart w:id="463" w:name="_Ref366514351"/>
      <w:r w:rsidRPr="0042617A">
        <w:rPr>
          <w:sz w:val="24"/>
          <w:szCs w:val="24"/>
        </w:rPr>
        <w:t>Privatus subjektas turi teisę keisti Finansiniame veiklos modelyje nurodytus finansavimo šaltinius</w:t>
      </w:r>
      <w:r w:rsidR="00B221A1">
        <w:rPr>
          <w:sz w:val="24"/>
          <w:szCs w:val="24"/>
        </w:rPr>
        <w:t>, apimtis</w:t>
      </w:r>
      <w:r w:rsidRPr="0042617A">
        <w:rPr>
          <w:sz w:val="24"/>
          <w:szCs w:val="24"/>
        </w:rPr>
        <w:t xml:space="preserve"> ar finansavimo sąlygas</w:t>
      </w:r>
      <w:r w:rsidR="00B221A1">
        <w:rPr>
          <w:sz w:val="24"/>
          <w:szCs w:val="24"/>
        </w:rPr>
        <w:t xml:space="preserve"> šios Sutarties </w:t>
      </w:r>
      <w:r w:rsidR="00B221A1">
        <w:rPr>
          <w:sz w:val="24"/>
          <w:szCs w:val="24"/>
        </w:rPr>
        <w:fldChar w:fldCharType="begin"/>
      </w:r>
      <w:r w:rsidR="00B221A1">
        <w:rPr>
          <w:sz w:val="24"/>
          <w:szCs w:val="24"/>
        </w:rPr>
        <w:instrText xml:space="preserve"> REF _Ref56603665 \r \h </w:instrText>
      </w:r>
      <w:r w:rsidR="00B221A1">
        <w:rPr>
          <w:sz w:val="24"/>
          <w:szCs w:val="24"/>
        </w:rPr>
      </w:r>
      <w:r w:rsidR="00B221A1">
        <w:rPr>
          <w:sz w:val="24"/>
          <w:szCs w:val="24"/>
        </w:rPr>
        <w:fldChar w:fldCharType="separate"/>
      </w:r>
      <w:r w:rsidR="00B87438">
        <w:rPr>
          <w:sz w:val="24"/>
          <w:szCs w:val="24"/>
        </w:rPr>
        <w:t>14.3</w:t>
      </w:r>
      <w:r w:rsidR="00B221A1">
        <w:rPr>
          <w:sz w:val="24"/>
          <w:szCs w:val="24"/>
        </w:rPr>
        <w:fldChar w:fldCharType="end"/>
      </w:r>
      <w:r w:rsidR="00B221A1">
        <w:rPr>
          <w:sz w:val="24"/>
          <w:szCs w:val="24"/>
        </w:rPr>
        <w:t xml:space="preserve"> punkte ir Sutarties </w:t>
      </w:r>
      <w:r w:rsidR="00B221A1">
        <w:rPr>
          <w:sz w:val="24"/>
          <w:szCs w:val="24"/>
        </w:rPr>
        <w:fldChar w:fldCharType="begin"/>
      </w:r>
      <w:r w:rsidR="00B221A1">
        <w:rPr>
          <w:sz w:val="24"/>
          <w:szCs w:val="24"/>
        </w:rPr>
        <w:instrText xml:space="preserve"> REF _Ref294018341 \r \h </w:instrText>
      </w:r>
      <w:r w:rsidR="00B221A1">
        <w:rPr>
          <w:sz w:val="24"/>
          <w:szCs w:val="24"/>
        </w:rPr>
      </w:r>
      <w:r w:rsidR="00B221A1">
        <w:rPr>
          <w:sz w:val="24"/>
          <w:szCs w:val="24"/>
        </w:rPr>
        <w:fldChar w:fldCharType="separate"/>
      </w:r>
      <w:r w:rsidR="00B87438">
        <w:rPr>
          <w:sz w:val="24"/>
          <w:szCs w:val="24"/>
        </w:rPr>
        <w:t>3</w:t>
      </w:r>
      <w:r w:rsidR="00B221A1">
        <w:rPr>
          <w:sz w:val="24"/>
          <w:szCs w:val="24"/>
        </w:rPr>
        <w:fldChar w:fldCharType="end"/>
      </w:r>
      <w:r w:rsidR="00B221A1">
        <w:rPr>
          <w:sz w:val="24"/>
          <w:szCs w:val="24"/>
        </w:rPr>
        <w:t xml:space="preserve"> priede </w:t>
      </w:r>
      <w:r w:rsidR="00B221A1" w:rsidRPr="00F170CD">
        <w:rPr>
          <w:i/>
          <w:sz w:val="24"/>
          <w:szCs w:val="24"/>
        </w:rPr>
        <w:t>Atsiskaitymų ir mokėjimų tvarka</w:t>
      </w:r>
      <w:r w:rsidR="00B221A1">
        <w:rPr>
          <w:sz w:val="24"/>
          <w:szCs w:val="24"/>
        </w:rPr>
        <w:t xml:space="preserve"> nustatyta tvarka.</w:t>
      </w:r>
      <w:r w:rsidR="007F3CC5">
        <w:rPr>
          <w:sz w:val="24"/>
          <w:szCs w:val="24"/>
        </w:rPr>
        <w:t xml:space="preserve"> </w:t>
      </w:r>
      <w:bookmarkEnd w:id="463"/>
    </w:p>
    <w:p w14:paraId="5D94FDD5" w14:textId="77777777" w:rsidR="00F467EC" w:rsidRPr="0042617A" w:rsidRDefault="00F467EC" w:rsidP="00735DF5">
      <w:pPr>
        <w:pStyle w:val="paragrafai"/>
        <w:numPr>
          <w:ilvl w:val="0"/>
          <w:numId w:val="0"/>
        </w:numPr>
        <w:tabs>
          <w:tab w:val="num" w:pos="1063"/>
        </w:tabs>
        <w:spacing w:after="0" w:line="240" w:lineRule="auto"/>
        <w:ind w:left="1134"/>
        <w:rPr>
          <w:sz w:val="24"/>
          <w:szCs w:val="24"/>
        </w:rPr>
      </w:pPr>
    </w:p>
    <w:p w14:paraId="37DACF56" w14:textId="77777777" w:rsidR="00F467EC" w:rsidRPr="0042617A" w:rsidRDefault="00F467EC" w:rsidP="00735DF5">
      <w:pPr>
        <w:pStyle w:val="Antrat1"/>
        <w:tabs>
          <w:tab w:val="num" w:pos="1063"/>
        </w:tabs>
        <w:spacing w:before="0"/>
        <w:ind w:left="1134"/>
      </w:pPr>
      <w:bookmarkStart w:id="464" w:name="_Toc137437146"/>
      <w:bookmarkStart w:id="465" w:name="_Ref140555868"/>
      <w:bookmarkStart w:id="466" w:name="_Toc141511367"/>
      <w:bookmarkStart w:id="467" w:name="_Toc284496755"/>
      <w:bookmarkStart w:id="468" w:name="_Toc293074463"/>
      <w:bookmarkStart w:id="469" w:name="_Toc297646388"/>
      <w:bookmarkStart w:id="470" w:name="_Toc300049735"/>
      <w:bookmarkStart w:id="471" w:name="_Toc309205539"/>
      <w:bookmarkStart w:id="472" w:name="_Toc98421406"/>
      <w:bookmarkEnd w:id="464"/>
      <w:r w:rsidRPr="0042617A">
        <w:t>Įsipareigojimų vykdymo kontrolė</w:t>
      </w:r>
      <w:bookmarkEnd w:id="465"/>
      <w:bookmarkEnd w:id="466"/>
      <w:bookmarkEnd w:id="467"/>
      <w:bookmarkEnd w:id="468"/>
      <w:bookmarkEnd w:id="469"/>
      <w:bookmarkEnd w:id="470"/>
      <w:bookmarkEnd w:id="471"/>
      <w:bookmarkEnd w:id="472"/>
    </w:p>
    <w:p w14:paraId="6050F2DA" w14:textId="77777777" w:rsidR="00F467EC" w:rsidRPr="0042617A" w:rsidRDefault="00F467EC" w:rsidP="00735DF5">
      <w:pPr>
        <w:pStyle w:val="Antrat2"/>
        <w:tabs>
          <w:tab w:val="num" w:pos="1063"/>
        </w:tabs>
        <w:ind w:left="1134"/>
        <w:rPr>
          <w:sz w:val="24"/>
          <w:szCs w:val="24"/>
        </w:rPr>
      </w:pPr>
      <w:bookmarkStart w:id="473" w:name="_Ref283653423"/>
      <w:bookmarkStart w:id="474" w:name="_Toc284496756"/>
      <w:bookmarkStart w:id="475" w:name="_Toc293074464"/>
      <w:bookmarkStart w:id="476" w:name="_Toc297646389"/>
      <w:bookmarkStart w:id="477" w:name="_Toc300049736"/>
      <w:bookmarkStart w:id="478" w:name="_Toc309205540"/>
      <w:bookmarkStart w:id="479" w:name="_Toc98421407"/>
      <w:r w:rsidRPr="0042617A">
        <w:rPr>
          <w:sz w:val="24"/>
          <w:szCs w:val="24"/>
        </w:rPr>
        <w:t>Valdžios subjekto teisė kontroliuoti</w:t>
      </w:r>
      <w:bookmarkEnd w:id="473"/>
      <w:bookmarkEnd w:id="474"/>
      <w:bookmarkEnd w:id="475"/>
      <w:bookmarkEnd w:id="476"/>
      <w:bookmarkEnd w:id="477"/>
      <w:bookmarkEnd w:id="478"/>
      <w:bookmarkEnd w:id="479"/>
    </w:p>
    <w:p w14:paraId="1C818285" w14:textId="77777777" w:rsidR="00F467EC" w:rsidRPr="0042617A" w:rsidRDefault="00F467EC" w:rsidP="00735DF5">
      <w:pPr>
        <w:pStyle w:val="paragrafai"/>
        <w:ind w:left="1134"/>
        <w:rPr>
          <w:sz w:val="24"/>
          <w:szCs w:val="24"/>
        </w:rPr>
      </w:pPr>
      <w:bookmarkStart w:id="480" w:name="_Toc284496757"/>
      <w:r w:rsidRPr="0042617A">
        <w:rPr>
          <w:sz w:val="24"/>
          <w:szCs w:val="24"/>
        </w:rPr>
        <w:t>Valdžios subjektas turi teisę kontroliuoti, kaip Privatus subjektas vykdo įsipareigojimus pagal Sutartį, įskaitant teisę savo pasirinktomis priemonėmis ir są</w:t>
      </w:r>
      <w:r w:rsidR="00BA79E5" w:rsidRPr="0042617A">
        <w:rPr>
          <w:sz w:val="24"/>
          <w:szCs w:val="24"/>
        </w:rPr>
        <w:t>skaita</w:t>
      </w:r>
      <w:r w:rsidRPr="0042617A">
        <w:rPr>
          <w:sz w:val="24"/>
          <w:szCs w:val="24"/>
        </w:rPr>
        <w:t xml:space="preserve"> Sutartyje nu</w:t>
      </w:r>
      <w:r w:rsidR="0006204A" w:rsidRPr="0042617A">
        <w:rPr>
          <w:sz w:val="24"/>
          <w:szCs w:val="24"/>
        </w:rPr>
        <w:t>st</w:t>
      </w:r>
      <w:r w:rsidRPr="0042617A">
        <w:rPr>
          <w:sz w:val="24"/>
          <w:szCs w:val="24"/>
        </w:rPr>
        <w:t xml:space="preserve">atyta </w:t>
      </w:r>
      <w:r w:rsidR="00D33B04" w:rsidRPr="0042617A">
        <w:rPr>
          <w:sz w:val="24"/>
          <w:szCs w:val="24"/>
        </w:rPr>
        <w:t xml:space="preserve">tvarka </w:t>
      </w:r>
      <w:r w:rsidRPr="0042617A">
        <w:rPr>
          <w:sz w:val="24"/>
          <w:szCs w:val="24"/>
        </w:rPr>
        <w:t>tikrinti:</w:t>
      </w:r>
      <w:bookmarkEnd w:id="480"/>
    </w:p>
    <w:p w14:paraId="2F78DC51" w14:textId="325F9C1C" w:rsidR="00342974" w:rsidRDefault="00342974" w:rsidP="00A275C0">
      <w:pPr>
        <w:pStyle w:val="paragrafesraas"/>
        <w:tabs>
          <w:tab w:val="num" w:pos="1276"/>
        </w:tabs>
        <w:ind w:left="1418"/>
        <w:rPr>
          <w:sz w:val="24"/>
          <w:szCs w:val="24"/>
        </w:rPr>
      </w:pPr>
      <w:r>
        <w:rPr>
          <w:sz w:val="24"/>
          <w:szCs w:val="24"/>
        </w:rPr>
        <w:t xml:space="preserve">Privataus subjekto Sutarties </w:t>
      </w:r>
      <w:r>
        <w:rPr>
          <w:sz w:val="24"/>
          <w:szCs w:val="24"/>
        </w:rPr>
        <w:fldChar w:fldCharType="begin"/>
      </w:r>
      <w:r>
        <w:rPr>
          <w:sz w:val="24"/>
          <w:szCs w:val="24"/>
        </w:rPr>
        <w:instrText xml:space="preserve"> REF _Ref485969641 \r \h </w:instrText>
      </w:r>
      <w:r>
        <w:rPr>
          <w:sz w:val="24"/>
          <w:szCs w:val="24"/>
        </w:rPr>
      </w:r>
      <w:r>
        <w:rPr>
          <w:sz w:val="24"/>
          <w:szCs w:val="24"/>
        </w:rPr>
        <w:fldChar w:fldCharType="separate"/>
      </w:r>
      <w:r w:rsidR="00B87438">
        <w:rPr>
          <w:sz w:val="24"/>
          <w:szCs w:val="24"/>
        </w:rPr>
        <w:t>9</w:t>
      </w:r>
      <w:r>
        <w:rPr>
          <w:sz w:val="24"/>
          <w:szCs w:val="24"/>
        </w:rPr>
        <w:fldChar w:fldCharType="end"/>
      </w:r>
      <w:r>
        <w:rPr>
          <w:sz w:val="24"/>
          <w:szCs w:val="24"/>
        </w:rPr>
        <w:t xml:space="preserve"> punkte nustatyta tvarka atliekamų Darbų vykdymą; </w:t>
      </w:r>
    </w:p>
    <w:p w14:paraId="4AA8EB83" w14:textId="77777777" w:rsidR="00F467EC" w:rsidRPr="0042617A" w:rsidRDefault="00F467EC" w:rsidP="00A275C0">
      <w:pPr>
        <w:pStyle w:val="paragrafesraas"/>
        <w:tabs>
          <w:tab w:val="num" w:pos="1276"/>
        </w:tabs>
        <w:ind w:left="1418"/>
        <w:rPr>
          <w:sz w:val="24"/>
          <w:szCs w:val="24"/>
        </w:rPr>
      </w:pPr>
      <w:r w:rsidRPr="0042617A">
        <w:rPr>
          <w:sz w:val="24"/>
          <w:szCs w:val="24"/>
        </w:rPr>
        <w:t xml:space="preserve">Privataus subjekto </w:t>
      </w:r>
      <w:r w:rsidR="00422E49" w:rsidRPr="0042617A">
        <w:rPr>
          <w:sz w:val="24"/>
          <w:szCs w:val="24"/>
        </w:rPr>
        <w:t>t</w:t>
      </w:r>
      <w:r w:rsidRPr="0042617A">
        <w:rPr>
          <w:sz w:val="24"/>
          <w:szCs w:val="24"/>
        </w:rPr>
        <w:t>urtą bei visų pagal Sutartį Privataus subjekto prisiimtų pareigų vykdymą;</w:t>
      </w:r>
    </w:p>
    <w:p w14:paraId="4D5FE37F" w14:textId="7DE56C89" w:rsidR="00F467EC" w:rsidRPr="0042617A" w:rsidRDefault="00F467EC" w:rsidP="00A275C0">
      <w:pPr>
        <w:pStyle w:val="paragrafesraas"/>
        <w:tabs>
          <w:tab w:val="num" w:pos="1276"/>
        </w:tabs>
        <w:ind w:left="1418"/>
        <w:rPr>
          <w:sz w:val="24"/>
          <w:szCs w:val="24"/>
        </w:rPr>
      </w:pPr>
      <w:r w:rsidRPr="0042617A">
        <w:rPr>
          <w:sz w:val="24"/>
          <w:szCs w:val="24"/>
        </w:rPr>
        <w:t>Privataus subjekto veiklos atitikimą Sutarties</w:t>
      </w:r>
      <w:r w:rsidR="00342974">
        <w:rPr>
          <w:sz w:val="24"/>
          <w:szCs w:val="24"/>
        </w:rPr>
        <w:t xml:space="preserve"> </w:t>
      </w:r>
      <w:r w:rsidR="00342974">
        <w:rPr>
          <w:sz w:val="24"/>
          <w:szCs w:val="24"/>
        </w:rPr>
        <w:fldChar w:fldCharType="begin"/>
      </w:r>
      <w:r w:rsidR="00342974">
        <w:rPr>
          <w:sz w:val="24"/>
          <w:szCs w:val="24"/>
        </w:rPr>
        <w:instrText xml:space="preserve"> REF _Ref485969703 \r \h </w:instrText>
      </w:r>
      <w:r w:rsidR="00342974">
        <w:rPr>
          <w:sz w:val="24"/>
          <w:szCs w:val="24"/>
        </w:rPr>
      </w:r>
      <w:r w:rsidR="00342974">
        <w:rPr>
          <w:sz w:val="24"/>
          <w:szCs w:val="24"/>
        </w:rPr>
        <w:fldChar w:fldCharType="separate"/>
      </w:r>
      <w:r w:rsidR="00B87438">
        <w:rPr>
          <w:sz w:val="24"/>
          <w:szCs w:val="24"/>
        </w:rPr>
        <w:t>17</w:t>
      </w:r>
      <w:r w:rsidR="00342974">
        <w:rPr>
          <w:sz w:val="24"/>
          <w:szCs w:val="24"/>
        </w:rPr>
        <w:fldChar w:fldCharType="end"/>
      </w:r>
      <w:r w:rsidR="004A75B9" w:rsidRPr="0042617A">
        <w:rPr>
          <w:sz w:val="24"/>
          <w:szCs w:val="24"/>
        </w:rPr>
        <w:t xml:space="preserve"> </w:t>
      </w:r>
      <w:r w:rsidRPr="0042617A">
        <w:rPr>
          <w:sz w:val="24"/>
          <w:szCs w:val="24"/>
        </w:rPr>
        <w:t xml:space="preserve"> punkte keliamiems reikalavimams.</w:t>
      </w:r>
    </w:p>
    <w:p w14:paraId="72A74FFB" w14:textId="77777777" w:rsidR="00F467EC" w:rsidRPr="0042617A" w:rsidRDefault="00F467EC" w:rsidP="00735DF5">
      <w:pPr>
        <w:pStyle w:val="paragrafai"/>
        <w:ind w:left="1134"/>
        <w:rPr>
          <w:sz w:val="24"/>
          <w:szCs w:val="24"/>
        </w:rPr>
      </w:pPr>
      <w:bookmarkStart w:id="481" w:name="_Toc284496758"/>
      <w:r w:rsidRPr="0042617A">
        <w:rPr>
          <w:sz w:val="24"/>
          <w:szCs w:val="24"/>
        </w:rPr>
        <w:t xml:space="preserve">Valdžios subjektui įgyvendinant savo teises tikrinti ir kontroliuoti Privataus subjekto veiklą, Privatus subjektas privalo su Valdžios subjektu ar jo įgaliotais atstovais visapusiškai bendradarbiauti, suderintu laiku leisti ir sudaryti jiems galimybes susipažinti su dokumentais, apžiūrėti </w:t>
      </w:r>
      <w:r w:rsidR="00B877DA" w:rsidRPr="0042617A">
        <w:rPr>
          <w:sz w:val="24"/>
          <w:szCs w:val="24"/>
        </w:rPr>
        <w:t xml:space="preserve">Turtą, </w:t>
      </w:r>
      <w:r w:rsidRPr="0042617A">
        <w:rPr>
          <w:sz w:val="24"/>
          <w:szCs w:val="24"/>
        </w:rPr>
        <w:t>patalpas / vietą, kur vykdoma veikla, susijusi su</w:t>
      </w:r>
      <w:r w:rsidR="00342974">
        <w:rPr>
          <w:sz w:val="24"/>
          <w:szCs w:val="24"/>
        </w:rPr>
        <w:t xml:space="preserve"> Darbų atlikimu ir</w:t>
      </w:r>
      <w:r w:rsidRPr="0042617A">
        <w:rPr>
          <w:sz w:val="24"/>
          <w:szCs w:val="24"/>
        </w:rPr>
        <w:t xml:space="preserve"> Paslaugų teikimu, bei teikti visą prašomą su pagal Sutartį prisiimtų įsipareigojimų įgyvendinimu susijusią informaciją, tačiau tikrinimai neturi trukdyti Privačiam subjektui vykdyti Darbus ar teikti Paslaugas.</w:t>
      </w:r>
      <w:bookmarkEnd w:id="481"/>
    </w:p>
    <w:p w14:paraId="17B45004" w14:textId="3ED1F2FF" w:rsidR="00F467EC" w:rsidRPr="0042617A" w:rsidRDefault="00F467EC" w:rsidP="00735DF5">
      <w:pPr>
        <w:pStyle w:val="paragrafai"/>
        <w:ind w:left="1134"/>
        <w:rPr>
          <w:sz w:val="24"/>
          <w:szCs w:val="24"/>
        </w:rPr>
      </w:pPr>
      <w:bookmarkStart w:id="482" w:name="_Toc284496759"/>
      <w:r w:rsidRPr="0042617A">
        <w:rPr>
          <w:sz w:val="24"/>
          <w:szCs w:val="24"/>
        </w:rPr>
        <w:t>Šiame</w:t>
      </w:r>
      <w:r w:rsidR="00342974">
        <w:rPr>
          <w:sz w:val="24"/>
          <w:szCs w:val="24"/>
        </w:rPr>
        <w:t xml:space="preserve"> </w:t>
      </w:r>
      <w:r w:rsidR="002B0AAF">
        <w:rPr>
          <w:sz w:val="24"/>
          <w:szCs w:val="24"/>
        </w:rPr>
        <w:t xml:space="preserve">Sutarties </w:t>
      </w:r>
      <w:r w:rsidR="00342974">
        <w:rPr>
          <w:sz w:val="24"/>
          <w:szCs w:val="24"/>
        </w:rPr>
        <w:fldChar w:fldCharType="begin"/>
      </w:r>
      <w:r w:rsidR="00342974">
        <w:rPr>
          <w:sz w:val="24"/>
          <w:szCs w:val="24"/>
        </w:rPr>
        <w:instrText xml:space="preserve"> REF _Ref283653423 \r \h </w:instrText>
      </w:r>
      <w:r w:rsidR="00342974">
        <w:rPr>
          <w:sz w:val="24"/>
          <w:szCs w:val="24"/>
        </w:rPr>
      </w:r>
      <w:r w:rsidR="00342974">
        <w:rPr>
          <w:sz w:val="24"/>
          <w:szCs w:val="24"/>
        </w:rPr>
        <w:fldChar w:fldCharType="separate"/>
      </w:r>
      <w:r w:rsidR="00B87438">
        <w:rPr>
          <w:sz w:val="24"/>
          <w:szCs w:val="24"/>
        </w:rPr>
        <w:t>24</w:t>
      </w:r>
      <w:r w:rsidR="00342974">
        <w:rPr>
          <w:sz w:val="24"/>
          <w:szCs w:val="24"/>
        </w:rPr>
        <w:fldChar w:fldCharType="end"/>
      </w:r>
      <w:r w:rsidRPr="0042617A">
        <w:rPr>
          <w:sz w:val="24"/>
          <w:szCs w:val="24"/>
        </w:rPr>
        <w:t xml:space="preserve"> </w:t>
      </w:r>
      <w:r w:rsidR="00342974">
        <w:rPr>
          <w:sz w:val="24"/>
          <w:szCs w:val="24"/>
        </w:rPr>
        <w:t>punkte</w:t>
      </w:r>
      <w:r w:rsidR="00342974" w:rsidRPr="0042617A">
        <w:rPr>
          <w:sz w:val="24"/>
          <w:szCs w:val="24"/>
        </w:rPr>
        <w:t xml:space="preserve"> </w:t>
      </w:r>
      <w:r w:rsidRPr="0042617A">
        <w:rPr>
          <w:sz w:val="24"/>
          <w:szCs w:val="24"/>
        </w:rPr>
        <w:t xml:space="preserve">numatytos Valdžios subjekto teisės kontroliuoti Privataus subjekto veiklą nedaro jokios įtakos kitoms Sutarties nuostatoms, kurios </w:t>
      </w:r>
      <w:r w:rsidR="00B877DA" w:rsidRPr="0042617A">
        <w:rPr>
          <w:sz w:val="24"/>
          <w:szCs w:val="24"/>
        </w:rPr>
        <w:t xml:space="preserve">įgalina </w:t>
      </w:r>
      <w:r w:rsidRPr="0042617A">
        <w:rPr>
          <w:sz w:val="24"/>
          <w:szCs w:val="24"/>
        </w:rPr>
        <w:t>Valdžios subjekt</w:t>
      </w:r>
      <w:r w:rsidR="00B877DA" w:rsidRPr="0042617A">
        <w:rPr>
          <w:sz w:val="24"/>
          <w:szCs w:val="24"/>
        </w:rPr>
        <w:t>ą</w:t>
      </w:r>
      <w:r w:rsidRPr="0042617A">
        <w:rPr>
          <w:sz w:val="24"/>
          <w:szCs w:val="24"/>
        </w:rPr>
        <w:t xml:space="preserve"> naudotis </w:t>
      </w:r>
      <w:r w:rsidR="00056E96" w:rsidRPr="0042617A">
        <w:rPr>
          <w:sz w:val="24"/>
          <w:szCs w:val="24"/>
        </w:rPr>
        <w:t xml:space="preserve">kitokiomis ar </w:t>
      </w:r>
      <w:r w:rsidRPr="0042617A">
        <w:rPr>
          <w:sz w:val="24"/>
          <w:szCs w:val="24"/>
        </w:rPr>
        <w:t>tapačiomis ar</w:t>
      </w:r>
      <w:r w:rsidR="00EE0623">
        <w:rPr>
          <w:sz w:val="24"/>
          <w:szCs w:val="24"/>
        </w:rPr>
        <w:t>ba</w:t>
      </w:r>
      <w:r w:rsidRPr="0042617A">
        <w:rPr>
          <w:sz w:val="24"/>
          <w:szCs w:val="24"/>
        </w:rPr>
        <w:t xml:space="preserve"> panašiomis kontrolės teisėmis.</w:t>
      </w:r>
      <w:bookmarkEnd w:id="482"/>
    </w:p>
    <w:p w14:paraId="7B6E586E" w14:textId="77777777" w:rsidR="00F467EC" w:rsidRPr="0042617A" w:rsidRDefault="00F467EC" w:rsidP="00735DF5">
      <w:pPr>
        <w:pStyle w:val="paragrafai"/>
        <w:ind w:left="1134"/>
        <w:rPr>
          <w:sz w:val="24"/>
          <w:szCs w:val="24"/>
        </w:rPr>
      </w:pPr>
      <w:bookmarkStart w:id="483" w:name="_Toc284496760"/>
      <w:r w:rsidRPr="0042617A">
        <w:rPr>
          <w:sz w:val="24"/>
          <w:szCs w:val="24"/>
        </w:rPr>
        <w:lastRenderedPageBreak/>
        <w:t>Jokia Sutarties nuostata negali būti suprantama kaip atleidžianti Privatų subjektą nuo atsakomybės už valstybės institucijų nustatytus pažeidimus ir skiriamas sankcijas ar už tretiesiems asmenims padarytą žalą.</w:t>
      </w:r>
      <w:bookmarkEnd w:id="483"/>
    </w:p>
    <w:p w14:paraId="53436FE4" w14:textId="77777777" w:rsidR="00F467EC" w:rsidRPr="0042617A" w:rsidRDefault="00F467EC" w:rsidP="00735DF5">
      <w:pPr>
        <w:pStyle w:val="Antrat2"/>
        <w:tabs>
          <w:tab w:val="num" w:pos="1063"/>
        </w:tabs>
        <w:ind w:left="1134"/>
        <w:rPr>
          <w:sz w:val="24"/>
          <w:szCs w:val="24"/>
        </w:rPr>
      </w:pPr>
      <w:bookmarkStart w:id="484" w:name="_Toc284496761"/>
      <w:bookmarkStart w:id="485" w:name="_Toc293074465"/>
      <w:bookmarkStart w:id="486" w:name="_Toc297646390"/>
      <w:bookmarkStart w:id="487" w:name="_Toc300049737"/>
      <w:bookmarkStart w:id="488" w:name="_Toc309205541"/>
      <w:bookmarkStart w:id="489" w:name="_Toc98421408"/>
      <w:r w:rsidRPr="0042617A">
        <w:rPr>
          <w:sz w:val="24"/>
          <w:szCs w:val="24"/>
        </w:rPr>
        <w:t>Informacijos teikimas</w:t>
      </w:r>
      <w:bookmarkEnd w:id="484"/>
      <w:bookmarkEnd w:id="485"/>
      <w:bookmarkEnd w:id="486"/>
      <w:bookmarkEnd w:id="487"/>
      <w:bookmarkEnd w:id="488"/>
      <w:bookmarkEnd w:id="489"/>
    </w:p>
    <w:p w14:paraId="5D286873" w14:textId="77777777" w:rsidR="00F467EC" w:rsidRPr="0042617A" w:rsidRDefault="00F467EC" w:rsidP="00735DF5">
      <w:pPr>
        <w:pStyle w:val="paragrafai"/>
        <w:ind w:left="1134"/>
        <w:rPr>
          <w:sz w:val="24"/>
          <w:szCs w:val="24"/>
        </w:rPr>
      </w:pPr>
      <w:bookmarkStart w:id="490" w:name="_Toc284496762"/>
      <w:bookmarkStart w:id="491" w:name="_Ref407621784"/>
      <w:r w:rsidRPr="0042617A">
        <w:rPr>
          <w:sz w:val="24"/>
          <w:szCs w:val="24"/>
        </w:rPr>
        <w:t>Privatus subjektas teikia Valdžios subjektui informaciją bei sudaro galimybes kontroliuoti savo veiklą, susijusią su Sutartyje numatytų teisių ir pareigų įgyvendinimu. Ne vėliau nei žemiau nurodytais terminais Privatus subjektas pateikia Valdžios subjektui šią informaciją:</w:t>
      </w:r>
      <w:bookmarkEnd w:id="490"/>
      <w:bookmarkEnd w:id="491"/>
    </w:p>
    <w:tbl>
      <w:tblPr>
        <w:tblW w:w="10065" w:type="dxa"/>
        <w:tblBorders>
          <w:top w:val="single" w:sz="8" w:space="0" w:color="943634"/>
          <w:left w:val="single" w:sz="8" w:space="0" w:color="943634"/>
          <w:bottom w:val="single" w:sz="8" w:space="0" w:color="943634"/>
          <w:right w:val="single" w:sz="8" w:space="0" w:color="943634"/>
          <w:insideH w:val="single" w:sz="8" w:space="0" w:color="943634"/>
          <w:insideV w:val="single" w:sz="8" w:space="0" w:color="943634"/>
        </w:tblBorders>
        <w:tblLook w:val="01A0" w:firstRow="1" w:lastRow="0" w:firstColumn="1" w:lastColumn="1" w:noHBand="0" w:noVBand="0"/>
      </w:tblPr>
      <w:tblGrid>
        <w:gridCol w:w="736"/>
        <w:gridCol w:w="5643"/>
        <w:gridCol w:w="3686"/>
      </w:tblGrid>
      <w:tr w:rsidR="00F467EC" w:rsidRPr="0042617A" w14:paraId="092900D5" w14:textId="77777777" w:rsidTr="00FC13CD">
        <w:trPr>
          <w:tblHeader/>
        </w:trPr>
        <w:tc>
          <w:tcPr>
            <w:tcW w:w="736" w:type="dxa"/>
            <w:shd w:val="clear" w:color="auto" w:fill="943634"/>
          </w:tcPr>
          <w:p w14:paraId="723BEFD2" w14:textId="77777777" w:rsidR="00F467EC" w:rsidRPr="0042617A" w:rsidRDefault="00F467EC" w:rsidP="004C4D74">
            <w:pPr>
              <w:pStyle w:val="sutLentele"/>
            </w:pPr>
            <w:r w:rsidRPr="0042617A">
              <w:t>Nr.</w:t>
            </w:r>
          </w:p>
        </w:tc>
        <w:tc>
          <w:tcPr>
            <w:tcW w:w="5643" w:type="dxa"/>
            <w:tcBorders>
              <w:top w:val="single" w:sz="8" w:space="0" w:color="C0504D"/>
              <w:left w:val="single" w:sz="8" w:space="0" w:color="C0504D"/>
              <w:right w:val="single" w:sz="8" w:space="0" w:color="C0504D"/>
            </w:tcBorders>
            <w:shd w:val="clear" w:color="auto" w:fill="943634"/>
          </w:tcPr>
          <w:p w14:paraId="006C48A6" w14:textId="77777777" w:rsidR="00F467EC" w:rsidRPr="0042617A" w:rsidRDefault="00F467EC" w:rsidP="004C4D74">
            <w:pPr>
              <w:pStyle w:val="sutLentele"/>
            </w:pPr>
            <w:r w:rsidRPr="0042617A">
              <w:t>Informacija</w:t>
            </w:r>
          </w:p>
        </w:tc>
        <w:tc>
          <w:tcPr>
            <w:tcW w:w="3686" w:type="dxa"/>
            <w:shd w:val="clear" w:color="auto" w:fill="943634"/>
          </w:tcPr>
          <w:p w14:paraId="552BB76F" w14:textId="77777777" w:rsidR="00F467EC" w:rsidRPr="0042617A" w:rsidRDefault="00F467EC" w:rsidP="004C4D74">
            <w:pPr>
              <w:pStyle w:val="sutLentele"/>
            </w:pPr>
            <w:r w:rsidRPr="0042617A">
              <w:t>Terminas</w:t>
            </w:r>
          </w:p>
        </w:tc>
      </w:tr>
      <w:tr w:rsidR="00F467EC" w:rsidRPr="0042617A" w14:paraId="5020739C" w14:textId="77777777" w:rsidTr="00FC13CD">
        <w:trPr>
          <w:trHeight w:val="625"/>
        </w:trPr>
        <w:tc>
          <w:tcPr>
            <w:tcW w:w="736" w:type="dxa"/>
            <w:tcBorders>
              <w:top w:val="single" w:sz="8" w:space="0" w:color="C0504D"/>
              <w:left w:val="single" w:sz="8" w:space="0" w:color="C0504D"/>
              <w:bottom w:val="single" w:sz="8" w:space="0" w:color="C0504D"/>
            </w:tcBorders>
          </w:tcPr>
          <w:p w14:paraId="0511B2B7" w14:textId="77777777" w:rsidR="00F467EC" w:rsidRPr="0042617A" w:rsidRDefault="00F467EC" w:rsidP="00FC13CD">
            <w:pPr>
              <w:numPr>
                <w:ilvl w:val="0"/>
                <w:numId w:val="4"/>
              </w:numPr>
              <w:spacing w:after="120" w:line="276" w:lineRule="auto"/>
              <w:ind w:left="176" w:firstLine="0"/>
              <w:rPr>
                <w:b/>
                <w:bCs/>
              </w:rPr>
            </w:pPr>
          </w:p>
        </w:tc>
        <w:tc>
          <w:tcPr>
            <w:tcW w:w="5643" w:type="dxa"/>
            <w:tcBorders>
              <w:top w:val="single" w:sz="8" w:space="0" w:color="C0504D"/>
              <w:left w:val="single" w:sz="8" w:space="0" w:color="C0504D"/>
              <w:bottom w:val="single" w:sz="8" w:space="0" w:color="C0504D"/>
              <w:right w:val="single" w:sz="8" w:space="0" w:color="C0504D"/>
            </w:tcBorders>
          </w:tcPr>
          <w:p w14:paraId="1301C6F6" w14:textId="77777777" w:rsidR="00F467EC" w:rsidRPr="002B0AAF" w:rsidRDefault="007F5C1F" w:rsidP="004C4D74">
            <w:pPr>
              <w:pStyle w:val="sutLentele"/>
              <w:rPr>
                <w:sz w:val="24"/>
                <w:szCs w:val="24"/>
              </w:rPr>
            </w:pPr>
            <w:r w:rsidRPr="002B0AAF">
              <w:rPr>
                <w:sz w:val="24"/>
                <w:szCs w:val="24"/>
              </w:rPr>
              <w:t>Privataus subjekto audituotos finansinės atskaitomybės dokumentai bei metinės veiklos ataskaitos</w:t>
            </w:r>
          </w:p>
        </w:tc>
        <w:tc>
          <w:tcPr>
            <w:tcW w:w="3686" w:type="dxa"/>
            <w:tcBorders>
              <w:top w:val="single" w:sz="8" w:space="0" w:color="C0504D"/>
              <w:bottom w:val="single" w:sz="8" w:space="0" w:color="C0504D"/>
              <w:right w:val="single" w:sz="8" w:space="0" w:color="C0504D"/>
            </w:tcBorders>
          </w:tcPr>
          <w:p w14:paraId="463A92D9" w14:textId="77777777" w:rsidR="00F467EC" w:rsidRPr="002B0AAF" w:rsidRDefault="00F467EC" w:rsidP="004C4D74">
            <w:pPr>
              <w:pStyle w:val="sutLentele"/>
              <w:rPr>
                <w:sz w:val="24"/>
                <w:szCs w:val="24"/>
              </w:rPr>
            </w:pPr>
            <w:r w:rsidRPr="002B0AAF">
              <w:rPr>
                <w:sz w:val="24"/>
                <w:szCs w:val="24"/>
              </w:rPr>
              <w:t>Ne vėliau kaip</w:t>
            </w:r>
            <w:r w:rsidRPr="002B0AAF">
              <w:rPr>
                <w:b/>
                <w:bCs/>
                <w:sz w:val="24"/>
                <w:szCs w:val="24"/>
              </w:rPr>
              <w:t xml:space="preserve"> </w:t>
            </w:r>
            <w:r w:rsidR="00EE0623" w:rsidRPr="002B0AAF">
              <w:rPr>
                <w:bCs/>
                <w:sz w:val="24"/>
                <w:szCs w:val="24"/>
              </w:rPr>
              <w:t>per</w:t>
            </w:r>
            <w:r w:rsidR="00EE0623" w:rsidRPr="002B0AAF">
              <w:rPr>
                <w:b/>
                <w:bCs/>
                <w:sz w:val="24"/>
                <w:szCs w:val="24"/>
              </w:rPr>
              <w:t xml:space="preserve"> </w:t>
            </w:r>
            <w:r w:rsidRPr="002B0AAF">
              <w:rPr>
                <w:w w:val="100"/>
                <w:sz w:val="24"/>
                <w:szCs w:val="24"/>
              </w:rPr>
              <w:t>130 (šimtą trisdešimt) dienų</w:t>
            </w:r>
            <w:r w:rsidRPr="002B0AAF">
              <w:rPr>
                <w:sz w:val="24"/>
                <w:szCs w:val="24"/>
              </w:rPr>
              <w:t xml:space="preserve"> po</w:t>
            </w:r>
            <w:r w:rsidRPr="002B0AAF">
              <w:rPr>
                <w:b/>
                <w:bCs/>
                <w:sz w:val="24"/>
                <w:szCs w:val="24"/>
              </w:rPr>
              <w:t xml:space="preserve"> </w:t>
            </w:r>
            <w:r w:rsidRPr="002B0AAF">
              <w:rPr>
                <w:sz w:val="24"/>
                <w:szCs w:val="24"/>
              </w:rPr>
              <w:t>kiekvienų</w:t>
            </w:r>
            <w:r w:rsidRPr="002B0AAF">
              <w:rPr>
                <w:b/>
                <w:bCs/>
                <w:sz w:val="24"/>
                <w:szCs w:val="24"/>
              </w:rPr>
              <w:t xml:space="preserve"> </w:t>
            </w:r>
            <w:r w:rsidRPr="002B0AAF">
              <w:rPr>
                <w:sz w:val="24"/>
                <w:szCs w:val="24"/>
              </w:rPr>
              <w:t>finansinių metų pabaigos</w:t>
            </w:r>
          </w:p>
        </w:tc>
      </w:tr>
      <w:tr w:rsidR="0087791A" w:rsidRPr="0042617A" w14:paraId="6821CAFE" w14:textId="77777777" w:rsidTr="001036E0">
        <w:trPr>
          <w:trHeight w:val="625"/>
        </w:trPr>
        <w:tc>
          <w:tcPr>
            <w:tcW w:w="736" w:type="dxa"/>
            <w:tcBorders>
              <w:top w:val="single" w:sz="8" w:space="0" w:color="C0504D"/>
              <w:left w:val="single" w:sz="8" w:space="0" w:color="C0504D"/>
              <w:bottom w:val="single" w:sz="8" w:space="0" w:color="C0504D"/>
            </w:tcBorders>
          </w:tcPr>
          <w:p w14:paraId="08000D47" w14:textId="77777777" w:rsidR="0087791A" w:rsidRPr="0042617A" w:rsidRDefault="0087791A" w:rsidP="00471A07">
            <w:pPr>
              <w:numPr>
                <w:ilvl w:val="0"/>
                <w:numId w:val="4"/>
              </w:numPr>
              <w:spacing w:after="120" w:line="276" w:lineRule="auto"/>
              <w:rPr>
                <w:b/>
                <w:bCs/>
              </w:rPr>
            </w:pPr>
          </w:p>
        </w:tc>
        <w:tc>
          <w:tcPr>
            <w:tcW w:w="5643" w:type="dxa"/>
            <w:tcBorders>
              <w:top w:val="single" w:sz="8" w:space="0" w:color="C0504D"/>
              <w:left w:val="single" w:sz="8" w:space="0" w:color="C0504D"/>
              <w:bottom w:val="single" w:sz="8" w:space="0" w:color="C0504D"/>
              <w:right w:val="single" w:sz="8" w:space="0" w:color="C0504D"/>
            </w:tcBorders>
          </w:tcPr>
          <w:p w14:paraId="050A1BF6" w14:textId="77777777" w:rsidR="0087791A" w:rsidRPr="002B0AAF" w:rsidRDefault="0087791A" w:rsidP="004C4D74">
            <w:pPr>
              <w:pStyle w:val="sutLentele"/>
              <w:rPr>
                <w:sz w:val="24"/>
                <w:szCs w:val="24"/>
              </w:rPr>
            </w:pPr>
            <w:r w:rsidRPr="002B0AAF">
              <w:rPr>
                <w:w w:val="100"/>
                <w:sz w:val="24"/>
                <w:szCs w:val="24"/>
              </w:rPr>
              <w:t xml:space="preserve">Privataus subjekto parengta </w:t>
            </w:r>
            <w:r w:rsidR="00B221A1" w:rsidRPr="002B0AAF">
              <w:rPr>
                <w:w w:val="100"/>
                <w:sz w:val="24"/>
                <w:szCs w:val="24"/>
              </w:rPr>
              <w:t xml:space="preserve">Darbų vykdymo metų ketvirtinė ir metinė veiklos ataskaitos pagal Valdžios subjekto parengtas formas. </w:t>
            </w:r>
          </w:p>
        </w:tc>
        <w:tc>
          <w:tcPr>
            <w:tcW w:w="3686" w:type="dxa"/>
            <w:tcBorders>
              <w:top w:val="single" w:sz="8" w:space="0" w:color="C0504D"/>
              <w:bottom w:val="single" w:sz="8" w:space="0" w:color="C0504D"/>
              <w:right w:val="single" w:sz="8" w:space="0" w:color="C0504D"/>
            </w:tcBorders>
          </w:tcPr>
          <w:p w14:paraId="6FDF6490" w14:textId="77777777" w:rsidR="0087791A" w:rsidRPr="004C4D74" w:rsidRDefault="0087791A" w:rsidP="00B221A1">
            <w:pPr>
              <w:jc w:val="both"/>
            </w:pPr>
            <w:r w:rsidRPr="004C4D74">
              <w:t xml:space="preserve">Ne vėliau kaip per </w:t>
            </w:r>
            <w:r w:rsidR="00B221A1" w:rsidRPr="004C4D74">
              <w:t>10</w:t>
            </w:r>
            <w:r w:rsidRPr="004C4D74">
              <w:t xml:space="preserve"> (</w:t>
            </w:r>
            <w:r w:rsidR="00B221A1" w:rsidRPr="004C4D74">
              <w:t>dešimt</w:t>
            </w:r>
            <w:r w:rsidRPr="004C4D74">
              <w:t>) Darbo dien</w:t>
            </w:r>
            <w:r w:rsidR="00B221A1" w:rsidRPr="004C4D74">
              <w:t>ų</w:t>
            </w:r>
            <w:r w:rsidRPr="004C4D74">
              <w:t xml:space="preserve"> </w:t>
            </w:r>
            <w:r w:rsidR="00EE0623" w:rsidRPr="004C4D74">
              <w:t xml:space="preserve">po </w:t>
            </w:r>
            <w:r w:rsidRPr="004C4D74">
              <w:t>kiekvieno atitinkamo ataskaitinio laikotarpio pabaigos</w:t>
            </w:r>
            <w:r w:rsidR="00B221A1" w:rsidRPr="004C4D74">
              <w:t>.</w:t>
            </w:r>
          </w:p>
        </w:tc>
      </w:tr>
      <w:tr w:rsidR="00FB1D1A" w:rsidRPr="0042617A" w14:paraId="5279E54F" w14:textId="77777777" w:rsidTr="001036E0">
        <w:trPr>
          <w:trHeight w:val="625"/>
        </w:trPr>
        <w:tc>
          <w:tcPr>
            <w:tcW w:w="736" w:type="dxa"/>
            <w:tcBorders>
              <w:top w:val="single" w:sz="8" w:space="0" w:color="C0504D"/>
              <w:left w:val="single" w:sz="8" w:space="0" w:color="C0504D"/>
              <w:bottom w:val="single" w:sz="8" w:space="0" w:color="C0504D"/>
            </w:tcBorders>
          </w:tcPr>
          <w:p w14:paraId="737554A7" w14:textId="77777777" w:rsidR="00FB1D1A" w:rsidRPr="0042617A" w:rsidRDefault="00FB1D1A" w:rsidP="00FB1D1A">
            <w:pPr>
              <w:numPr>
                <w:ilvl w:val="0"/>
                <w:numId w:val="4"/>
              </w:numPr>
              <w:spacing w:after="120" w:line="276" w:lineRule="auto"/>
              <w:rPr>
                <w:b/>
                <w:bCs/>
              </w:rPr>
            </w:pPr>
          </w:p>
        </w:tc>
        <w:tc>
          <w:tcPr>
            <w:tcW w:w="5643" w:type="dxa"/>
            <w:tcBorders>
              <w:top w:val="single" w:sz="8" w:space="0" w:color="C0504D"/>
              <w:left w:val="single" w:sz="8" w:space="0" w:color="C0504D"/>
              <w:bottom w:val="single" w:sz="8" w:space="0" w:color="C0504D"/>
              <w:right w:val="single" w:sz="8" w:space="0" w:color="C0504D"/>
            </w:tcBorders>
          </w:tcPr>
          <w:p w14:paraId="773D7776" w14:textId="77777777" w:rsidR="00FB1D1A" w:rsidRPr="002B0AAF" w:rsidRDefault="00FB1D1A" w:rsidP="004C4D74">
            <w:pPr>
              <w:pStyle w:val="sutLentele"/>
              <w:rPr>
                <w:w w:val="100"/>
                <w:sz w:val="24"/>
                <w:szCs w:val="24"/>
              </w:rPr>
            </w:pPr>
            <w:r w:rsidRPr="002B0AAF">
              <w:rPr>
                <w:w w:val="100"/>
                <w:sz w:val="24"/>
                <w:szCs w:val="24"/>
              </w:rPr>
              <w:t xml:space="preserve">Privataus subjekto parengta Paslaugų teikimo metų mėnesinė ir metinė veiklos ataskaitos pagal Valdžios subjekto parengtas formas. </w:t>
            </w:r>
          </w:p>
        </w:tc>
        <w:tc>
          <w:tcPr>
            <w:tcW w:w="3686" w:type="dxa"/>
            <w:tcBorders>
              <w:top w:val="single" w:sz="8" w:space="0" w:color="C0504D"/>
              <w:bottom w:val="single" w:sz="8" w:space="0" w:color="C0504D"/>
              <w:right w:val="single" w:sz="8" w:space="0" w:color="C0504D"/>
            </w:tcBorders>
          </w:tcPr>
          <w:p w14:paraId="0C1CE02F" w14:textId="77777777" w:rsidR="002B0AAF" w:rsidRDefault="002B0AAF" w:rsidP="002B0AAF">
            <w:pPr>
              <w:jc w:val="both"/>
            </w:pPr>
            <w:r>
              <w:t>Mėnesinė ataskaita – ne vėliau kaip per 5 (penkias) Darbo dienas kiekvieno atitinkamo ataskaitinio laikotarpio pabaigos</w:t>
            </w:r>
          </w:p>
          <w:p w14:paraId="4AD1175B" w14:textId="5EB68852" w:rsidR="00FB1D1A" w:rsidRPr="002B0AAF" w:rsidRDefault="002B0AAF" w:rsidP="002B0AAF">
            <w:pPr>
              <w:jc w:val="both"/>
              <w:rPr>
                <w:highlight w:val="yellow"/>
              </w:rPr>
            </w:pPr>
            <w:r>
              <w:t>Metinė ataskaita – ne vėliau kaip per 30 (trisdešimt) Darbo dienų kiekvieno atitinkamo ataskaitinio laikotarpio pabaigos.</w:t>
            </w:r>
          </w:p>
        </w:tc>
      </w:tr>
      <w:tr w:rsidR="00FB1D1A" w:rsidRPr="0042617A" w14:paraId="1DE1B286" w14:textId="77777777" w:rsidTr="00FC13CD">
        <w:tc>
          <w:tcPr>
            <w:tcW w:w="736" w:type="dxa"/>
          </w:tcPr>
          <w:p w14:paraId="295EED14" w14:textId="77777777" w:rsidR="00FB1D1A" w:rsidRPr="0042617A" w:rsidRDefault="00FB1D1A" w:rsidP="00FB1D1A">
            <w:pPr>
              <w:numPr>
                <w:ilvl w:val="0"/>
                <w:numId w:val="4"/>
              </w:numPr>
              <w:spacing w:after="120" w:line="276" w:lineRule="auto"/>
              <w:rPr>
                <w:b/>
                <w:bCs/>
              </w:rPr>
            </w:pPr>
          </w:p>
        </w:tc>
        <w:tc>
          <w:tcPr>
            <w:tcW w:w="5643" w:type="dxa"/>
            <w:tcBorders>
              <w:left w:val="single" w:sz="8" w:space="0" w:color="C0504D"/>
              <w:right w:val="single" w:sz="8" w:space="0" w:color="C0504D"/>
            </w:tcBorders>
          </w:tcPr>
          <w:p w14:paraId="39B9E8E4" w14:textId="2874A167" w:rsidR="00FB1D1A" w:rsidRPr="002B0AAF" w:rsidRDefault="00FB1D1A" w:rsidP="004C4D74">
            <w:pPr>
              <w:pStyle w:val="sutLentele"/>
              <w:rPr>
                <w:sz w:val="24"/>
                <w:szCs w:val="24"/>
                <w:highlight w:val="lightGray"/>
              </w:rPr>
            </w:pPr>
            <w:r w:rsidRPr="002B0AAF">
              <w:rPr>
                <w:w w:val="100"/>
                <w:sz w:val="24"/>
                <w:szCs w:val="24"/>
              </w:rPr>
              <w:t xml:space="preserve">Atitikimo Sutarties </w:t>
            </w:r>
            <w:r w:rsidRPr="002B0AAF">
              <w:rPr>
                <w:w w:val="100"/>
                <w:sz w:val="24"/>
                <w:szCs w:val="24"/>
              </w:rPr>
              <w:fldChar w:fldCharType="begin"/>
            </w:r>
            <w:r w:rsidRPr="002B0AAF">
              <w:rPr>
                <w:w w:val="100"/>
                <w:sz w:val="24"/>
                <w:szCs w:val="24"/>
              </w:rPr>
              <w:instrText xml:space="preserve"> REF _Ref485970436 \r \h </w:instrText>
            </w:r>
            <w:r w:rsidR="004C4D74" w:rsidRPr="002B0AAF">
              <w:rPr>
                <w:w w:val="100"/>
                <w:sz w:val="24"/>
                <w:szCs w:val="24"/>
              </w:rPr>
              <w:instrText xml:space="preserve"> \* MERGEFORMAT </w:instrText>
            </w:r>
            <w:r w:rsidRPr="002B0AAF">
              <w:rPr>
                <w:w w:val="100"/>
                <w:sz w:val="24"/>
                <w:szCs w:val="24"/>
              </w:rPr>
            </w:r>
            <w:r w:rsidRPr="002B0AAF">
              <w:rPr>
                <w:w w:val="100"/>
                <w:sz w:val="24"/>
                <w:szCs w:val="24"/>
              </w:rPr>
              <w:fldChar w:fldCharType="separate"/>
            </w:r>
            <w:r w:rsidR="00B87438">
              <w:rPr>
                <w:w w:val="100"/>
                <w:sz w:val="24"/>
                <w:szCs w:val="24"/>
              </w:rPr>
              <w:t>17</w:t>
            </w:r>
            <w:r w:rsidRPr="002B0AAF">
              <w:rPr>
                <w:w w:val="100"/>
                <w:sz w:val="24"/>
                <w:szCs w:val="24"/>
              </w:rPr>
              <w:fldChar w:fldCharType="end"/>
            </w:r>
            <w:r w:rsidRPr="002B0AAF">
              <w:rPr>
                <w:w w:val="100"/>
                <w:sz w:val="24"/>
                <w:szCs w:val="24"/>
              </w:rPr>
              <w:t xml:space="preserve"> punkte nustatytiems reikalavimams patikros, numatytos </w:t>
            </w:r>
            <w:r w:rsidRPr="002B0AAF">
              <w:rPr>
                <w:w w:val="100"/>
                <w:sz w:val="24"/>
                <w:szCs w:val="24"/>
              </w:rPr>
              <w:fldChar w:fldCharType="begin"/>
            </w:r>
            <w:r w:rsidRPr="002B0AAF">
              <w:rPr>
                <w:w w:val="100"/>
                <w:sz w:val="24"/>
                <w:szCs w:val="24"/>
              </w:rPr>
              <w:instrText xml:space="preserve"> REF _Ref485970453 \r \h </w:instrText>
            </w:r>
            <w:r w:rsidR="004C4D74" w:rsidRPr="002B0AAF">
              <w:rPr>
                <w:w w:val="100"/>
                <w:sz w:val="24"/>
                <w:szCs w:val="24"/>
              </w:rPr>
              <w:instrText xml:space="preserve"> \* MERGEFORMAT </w:instrText>
            </w:r>
            <w:r w:rsidRPr="002B0AAF">
              <w:rPr>
                <w:w w:val="100"/>
                <w:sz w:val="24"/>
                <w:szCs w:val="24"/>
              </w:rPr>
            </w:r>
            <w:r w:rsidRPr="002B0AAF">
              <w:rPr>
                <w:w w:val="100"/>
                <w:sz w:val="24"/>
                <w:szCs w:val="24"/>
              </w:rPr>
              <w:fldChar w:fldCharType="separate"/>
            </w:r>
            <w:r w:rsidR="00B87438">
              <w:rPr>
                <w:w w:val="100"/>
                <w:sz w:val="24"/>
                <w:szCs w:val="24"/>
              </w:rPr>
              <w:t>26</w:t>
            </w:r>
            <w:r w:rsidRPr="002B0AAF">
              <w:rPr>
                <w:w w:val="100"/>
                <w:sz w:val="24"/>
                <w:szCs w:val="24"/>
              </w:rPr>
              <w:fldChar w:fldCharType="end"/>
            </w:r>
            <w:r w:rsidRPr="002B0AAF">
              <w:rPr>
                <w:w w:val="100"/>
                <w:sz w:val="24"/>
                <w:szCs w:val="24"/>
              </w:rPr>
              <w:t xml:space="preserve"> punkte, ataskaita.</w:t>
            </w:r>
          </w:p>
        </w:tc>
        <w:tc>
          <w:tcPr>
            <w:tcW w:w="3686" w:type="dxa"/>
          </w:tcPr>
          <w:p w14:paraId="2C283764" w14:textId="77777777" w:rsidR="00FB1D1A" w:rsidRPr="002B0AAF" w:rsidRDefault="00FB1D1A" w:rsidP="004C4D74">
            <w:pPr>
              <w:pStyle w:val="sutLentele"/>
              <w:rPr>
                <w:b/>
                <w:bCs/>
                <w:sz w:val="24"/>
                <w:szCs w:val="24"/>
                <w:highlight w:val="lightGray"/>
              </w:rPr>
            </w:pPr>
            <w:r w:rsidRPr="002B0AAF">
              <w:rPr>
                <w:w w:val="100"/>
                <w:sz w:val="24"/>
                <w:szCs w:val="24"/>
              </w:rPr>
              <w:t>Ne vėliau kaip per Specifikacijose numatytus terminus, o jeigu Specifikacijose tokie terminai nenustatyti – ne vėliau kaip per 2 (du) mėnesius nuo Valdžios subjekto motyvuoto reikalavimo atlikti patikrą pateikimo dienos.</w:t>
            </w:r>
          </w:p>
        </w:tc>
      </w:tr>
      <w:tr w:rsidR="00FB1D1A" w:rsidRPr="0042617A" w14:paraId="0CC049E3" w14:textId="77777777" w:rsidTr="00FC13CD">
        <w:tc>
          <w:tcPr>
            <w:tcW w:w="736" w:type="dxa"/>
          </w:tcPr>
          <w:p w14:paraId="768A852F" w14:textId="77777777" w:rsidR="00FB1D1A" w:rsidRPr="0042617A" w:rsidRDefault="00FB1D1A" w:rsidP="00FB1D1A">
            <w:pPr>
              <w:numPr>
                <w:ilvl w:val="0"/>
                <w:numId w:val="4"/>
              </w:numPr>
              <w:spacing w:after="120" w:line="276" w:lineRule="auto"/>
              <w:rPr>
                <w:b/>
                <w:bCs/>
              </w:rPr>
            </w:pPr>
          </w:p>
        </w:tc>
        <w:tc>
          <w:tcPr>
            <w:tcW w:w="5643" w:type="dxa"/>
            <w:tcBorders>
              <w:left w:val="single" w:sz="8" w:space="0" w:color="C0504D"/>
              <w:right w:val="single" w:sz="8" w:space="0" w:color="C0504D"/>
            </w:tcBorders>
          </w:tcPr>
          <w:p w14:paraId="3B24595B" w14:textId="77777777" w:rsidR="00FB1D1A" w:rsidRPr="002B0AAF" w:rsidRDefault="00FB1D1A" w:rsidP="004C4D74">
            <w:pPr>
              <w:pStyle w:val="sutLentele"/>
              <w:rPr>
                <w:sz w:val="24"/>
                <w:szCs w:val="24"/>
              </w:rPr>
            </w:pPr>
            <w:r w:rsidRPr="002B0AAF">
              <w:rPr>
                <w:sz w:val="24"/>
                <w:szCs w:val="24"/>
              </w:rPr>
              <w:t>Su Subtiekėjais sudarytos sutartys.</w:t>
            </w:r>
          </w:p>
        </w:tc>
        <w:tc>
          <w:tcPr>
            <w:tcW w:w="3686" w:type="dxa"/>
          </w:tcPr>
          <w:p w14:paraId="7C84C681" w14:textId="77777777" w:rsidR="00FB1D1A" w:rsidRPr="002B0AAF" w:rsidRDefault="00FB1D1A" w:rsidP="004C4D74">
            <w:pPr>
              <w:pStyle w:val="sutLentele"/>
              <w:rPr>
                <w:b/>
                <w:bCs/>
                <w:sz w:val="24"/>
                <w:szCs w:val="24"/>
              </w:rPr>
            </w:pPr>
            <w:r w:rsidRPr="002B0AAF">
              <w:rPr>
                <w:sz w:val="24"/>
                <w:szCs w:val="24"/>
              </w:rPr>
              <w:t>Per Sutartyje numatytus terminus.</w:t>
            </w:r>
          </w:p>
        </w:tc>
      </w:tr>
      <w:tr w:rsidR="00FB1D1A" w:rsidRPr="0042617A" w14:paraId="48AC1590" w14:textId="77777777" w:rsidTr="00FC13CD">
        <w:tc>
          <w:tcPr>
            <w:tcW w:w="736" w:type="dxa"/>
            <w:tcBorders>
              <w:top w:val="single" w:sz="8" w:space="0" w:color="C0504D"/>
              <w:left w:val="single" w:sz="8" w:space="0" w:color="C0504D"/>
              <w:bottom w:val="single" w:sz="8" w:space="0" w:color="C0504D"/>
            </w:tcBorders>
          </w:tcPr>
          <w:p w14:paraId="47DF493B" w14:textId="77777777" w:rsidR="00FB1D1A" w:rsidRPr="0042617A" w:rsidRDefault="00FB1D1A" w:rsidP="00FB1D1A">
            <w:pPr>
              <w:numPr>
                <w:ilvl w:val="0"/>
                <w:numId w:val="4"/>
              </w:numPr>
              <w:spacing w:after="120" w:line="276" w:lineRule="auto"/>
              <w:rPr>
                <w:b/>
                <w:bCs/>
              </w:rPr>
            </w:pPr>
          </w:p>
        </w:tc>
        <w:tc>
          <w:tcPr>
            <w:tcW w:w="5643" w:type="dxa"/>
            <w:tcBorders>
              <w:top w:val="single" w:sz="8" w:space="0" w:color="C0504D"/>
              <w:left w:val="single" w:sz="8" w:space="0" w:color="C0504D"/>
              <w:bottom w:val="single" w:sz="8" w:space="0" w:color="C0504D"/>
              <w:right w:val="single" w:sz="8" w:space="0" w:color="C0504D"/>
            </w:tcBorders>
          </w:tcPr>
          <w:p w14:paraId="5C092603" w14:textId="6EF1B5DD" w:rsidR="00FB1D1A" w:rsidRPr="002B0AAF" w:rsidRDefault="00FB1D1A" w:rsidP="004C4D74">
            <w:pPr>
              <w:pStyle w:val="sutLentele"/>
              <w:rPr>
                <w:sz w:val="24"/>
                <w:szCs w:val="24"/>
              </w:rPr>
            </w:pPr>
            <w:r w:rsidRPr="002B0AAF">
              <w:rPr>
                <w:sz w:val="24"/>
                <w:szCs w:val="24"/>
              </w:rPr>
              <w:t xml:space="preserve">Sutarties </w:t>
            </w:r>
            <w:r w:rsidRPr="002B0AAF">
              <w:rPr>
                <w:sz w:val="24"/>
                <w:szCs w:val="24"/>
              </w:rPr>
              <w:fldChar w:fldCharType="begin"/>
            </w:r>
            <w:r w:rsidRPr="002B0AAF">
              <w:rPr>
                <w:sz w:val="24"/>
                <w:szCs w:val="24"/>
              </w:rPr>
              <w:instrText xml:space="preserve"> REF _Ref136341304 \r \h  \* MERGEFORMAT </w:instrText>
            </w:r>
            <w:r w:rsidRPr="002B0AAF">
              <w:rPr>
                <w:sz w:val="24"/>
                <w:szCs w:val="24"/>
              </w:rPr>
            </w:r>
            <w:r w:rsidRPr="002B0AAF">
              <w:rPr>
                <w:sz w:val="24"/>
                <w:szCs w:val="24"/>
              </w:rPr>
              <w:fldChar w:fldCharType="separate"/>
            </w:r>
            <w:r w:rsidR="00B87438">
              <w:rPr>
                <w:sz w:val="24"/>
                <w:szCs w:val="24"/>
              </w:rPr>
              <w:t>32.1</w:t>
            </w:r>
            <w:r w:rsidRPr="002B0AAF">
              <w:rPr>
                <w:sz w:val="24"/>
                <w:szCs w:val="24"/>
              </w:rPr>
              <w:fldChar w:fldCharType="end"/>
            </w:r>
            <w:r w:rsidRPr="002B0AAF">
              <w:rPr>
                <w:sz w:val="24"/>
                <w:szCs w:val="24"/>
              </w:rPr>
              <w:t> punkte numatytos Draudimo sutartys.</w:t>
            </w:r>
          </w:p>
        </w:tc>
        <w:tc>
          <w:tcPr>
            <w:tcW w:w="3686" w:type="dxa"/>
            <w:tcBorders>
              <w:top w:val="single" w:sz="8" w:space="0" w:color="C0504D"/>
              <w:bottom w:val="single" w:sz="8" w:space="0" w:color="C0504D"/>
              <w:right w:val="single" w:sz="8" w:space="0" w:color="C0504D"/>
            </w:tcBorders>
          </w:tcPr>
          <w:p w14:paraId="6604292A" w14:textId="77777777" w:rsidR="00FB1D1A" w:rsidRPr="002B0AAF" w:rsidRDefault="00FB1D1A" w:rsidP="004C4D74">
            <w:pPr>
              <w:pStyle w:val="sutLentele"/>
              <w:rPr>
                <w:b/>
                <w:bCs/>
                <w:sz w:val="24"/>
                <w:szCs w:val="24"/>
              </w:rPr>
            </w:pPr>
            <w:r w:rsidRPr="002B0AAF">
              <w:rPr>
                <w:sz w:val="24"/>
                <w:szCs w:val="24"/>
              </w:rPr>
              <w:t>Per Sutartyje numatytus terminus.</w:t>
            </w:r>
          </w:p>
        </w:tc>
      </w:tr>
      <w:tr w:rsidR="00FB1D1A" w:rsidRPr="0042617A" w14:paraId="4A995390" w14:textId="77777777" w:rsidTr="00FC13CD">
        <w:tc>
          <w:tcPr>
            <w:tcW w:w="736" w:type="dxa"/>
          </w:tcPr>
          <w:p w14:paraId="0CC3FEF8" w14:textId="77777777" w:rsidR="00FB1D1A" w:rsidRPr="0042617A" w:rsidRDefault="00FB1D1A" w:rsidP="00FB1D1A">
            <w:pPr>
              <w:numPr>
                <w:ilvl w:val="0"/>
                <w:numId w:val="4"/>
              </w:numPr>
              <w:spacing w:after="120" w:line="276" w:lineRule="auto"/>
              <w:rPr>
                <w:b/>
                <w:bCs/>
              </w:rPr>
            </w:pPr>
          </w:p>
        </w:tc>
        <w:tc>
          <w:tcPr>
            <w:tcW w:w="5643" w:type="dxa"/>
            <w:tcBorders>
              <w:left w:val="single" w:sz="8" w:space="0" w:color="C0504D"/>
              <w:right w:val="single" w:sz="8" w:space="0" w:color="C0504D"/>
            </w:tcBorders>
          </w:tcPr>
          <w:p w14:paraId="561938C6" w14:textId="17C5293D" w:rsidR="00FB1D1A" w:rsidRPr="002B0AAF" w:rsidRDefault="00FB1D1A" w:rsidP="004C4D74">
            <w:pPr>
              <w:pStyle w:val="sutLentele"/>
              <w:rPr>
                <w:sz w:val="24"/>
                <w:szCs w:val="24"/>
              </w:rPr>
            </w:pPr>
            <w:r w:rsidRPr="002B0AAF">
              <w:rPr>
                <w:sz w:val="24"/>
                <w:szCs w:val="24"/>
              </w:rPr>
              <w:t xml:space="preserve">Sutarties </w:t>
            </w:r>
            <w:r w:rsidRPr="002B0AAF">
              <w:rPr>
                <w:sz w:val="24"/>
                <w:szCs w:val="24"/>
                <w:highlight w:val="yellow"/>
              </w:rPr>
              <w:fldChar w:fldCharType="begin"/>
            </w:r>
            <w:r w:rsidRPr="002B0AAF">
              <w:rPr>
                <w:sz w:val="24"/>
                <w:szCs w:val="24"/>
              </w:rPr>
              <w:instrText xml:space="preserve"> REF _Ref407621285 \r \h </w:instrText>
            </w:r>
            <w:r w:rsidRPr="002B0AAF">
              <w:rPr>
                <w:sz w:val="24"/>
                <w:szCs w:val="24"/>
                <w:highlight w:val="yellow"/>
              </w:rPr>
              <w:instrText xml:space="preserve"> \* MERGEFORMAT </w:instrText>
            </w:r>
            <w:r w:rsidRPr="002B0AAF">
              <w:rPr>
                <w:sz w:val="24"/>
                <w:szCs w:val="24"/>
                <w:highlight w:val="yellow"/>
              </w:rPr>
            </w:r>
            <w:r w:rsidRPr="002B0AAF">
              <w:rPr>
                <w:sz w:val="24"/>
                <w:szCs w:val="24"/>
                <w:highlight w:val="yellow"/>
              </w:rPr>
              <w:fldChar w:fldCharType="separate"/>
            </w:r>
            <w:r w:rsidR="00B87438">
              <w:rPr>
                <w:sz w:val="24"/>
                <w:szCs w:val="24"/>
              </w:rPr>
              <w:t>19.2.8</w:t>
            </w:r>
            <w:r w:rsidRPr="002B0AAF">
              <w:rPr>
                <w:sz w:val="24"/>
                <w:szCs w:val="24"/>
                <w:highlight w:val="yellow"/>
              </w:rPr>
              <w:fldChar w:fldCharType="end"/>
            </w:r>
            <w:r w:rsidRPr="002B0AAF">
              <w:rPr>
                <w:sz w:val="24"/>
                <w:szCs w:val="24"/>
              </w:rPr>
              <w:t xml:space="preserve"> ir </w:t>
            </w:r>
            <w:r w:rsidRPr="002B0AAF">
              <w:rPr>
                <w:sz w:val="24"/>
                <w:szCs w:val="24"/>
              </w:rPr>
              <w:fldChar w:fldCharType="begin"/>
            </w:r>
            <w:r w:rsidRPr="002B0AAF">
              <w:rPr>
                <w:sz w:val="24"/>
                <w:szCs w:val="24"/>
              </w:rPr>
              <w:instrText xml:space="preserve"> REF _Ref502210887 \r \h </w:instrText>
            </w:r>
            <w:r w:rsidR="004C4D74" w:rsidRPr="002B0AAF">
              <w:rPr>
                <w:sz w:val="24"/>
                <w:szCs w:val="24"/>
              </w:rPr>
              <w:instrText xml:space="preserve"> \* MERGEFORMAT </w:instrText>
            </w:r>
            <w:r w:rsidRPr="002B0AAF">
              <w:rPr>
                <w:sz w:val="24"/>
                <w:szCs w:val="24"/>
              </w:rPr>
            </w:r>
            <w:r w:rsidRPr="002B0AAF">
              <w:rPr>
                <w:sz w:val="24"/>
                <w:szCs w:val="24"/>
              </w:rPr>
              <w:fldChar w:fldCharType="separate"/>
            </w:r>
            <w:r w:rsidR="00B87438">
              <w:rPr>
                <w:sz w:val="24"/>
                <w:szCs w:val="24"/>
              </w:rPr>
              <w:t>19.2.9</w:t>
            </w:r>
            <w:r w:rsidRPr="002B0AAF">
              <w:rPr>
                <w:sz w:val="24"/>
                <w:szCs w:val="24"/>
              </w:rPr>
              <w:fldChar w:fldCharType="end"/>
            </w:r>
            <w:r w:rsidRPr="002B0AAF">
              <w:rPr>
                <w:sz w:val="24"/>
                <w:szCs w:val="24"/>
              </w:rPr>
              <w:t xml:space="preserve"> punktuose numatytos Privataus subjekto sutartys.</w:t>
            </w:r>
          </w:p>
        </w:tc>
        <w:tc>
          <w:tcPr>
            <w:tcW w:w="3686" w:type="dxa"/>
          </w:tcPr>
          <w:p w14:paraId="20A3E51D" w14:textId="77777777" w:rsidR="00FB1D1A" w:rsidRPr="002B0AAF" w:rsidRDefault="00FB1D1A" w:rsidP="004C4D74">
            <w:pPr>
              <w:pStyle w:val="sutLentele"/>
              <w:rPr>
                <w:b/>
                <w:bCs/>
                <w:sz w:val="24"/>
                <w:szCs w:val="24"/>
              </w:rPr>
            </w:pPr>
            <w:r w:rsidRPr="002B0AAF">
              <w:rPr>
                <w:sz w:val="24"/>
                <w:szCs w:val="24"/>
              </w:rPr>
              <w:t xml:space="preserve">Per 5 (penkias) </w:t>
            </w:r>
            <w:r w:rsidR="002B0AAF">
              <w:rPr>
                <w:sz w:val="24"/>
                <w:szCs w:val="24"/>
              </w:rPr>
              <w:t xml:space="preserve">Darbo </w:t>
            </w:r>
            <w:r w:rsidRPr="002B0AAF">
              <w:rPr>
                <w:sz w:val="24"/>
                <w:szCs w:val="24"/>
              </w:rPr>
              <w:t>dienas nuo jų sudarymo dienos.</w:t>
            </w:r>
          </w:p>
        </w:tc>
      </w:tr>
      <w:tr w:rsidR="00FB1D1A" w:rsidRPr="0042617A" w14:paraId="63FE4CF4" w14:textId="77777777" w:rsidTr="00FC13CD">
        <w:tc>
          <w:tcPr>
            <w:tcW w:w="736" w:type="dxa"/>
          </w:tcPr>
          <w:p w14:paraId="7727A6D5" w14:textId="77777777" w:rsidR="00FB1D1A" w:rsidRPr="0042617A" w:rsidRDefault="00FB1D1A" w:rsidP="00FB1D1A">
            <w:pPr>
              <w:numPr>
                <w:ilvl w:val="0"/>
                <w:numId w:val="4"/>
              </w:numPr>
              <w:spacing w:after="120" w:line="276" w:lineRule="auto"/>
              <w:rPr>
                <w:b/>
                <w:bCs/>
              </w:rPr>
            </w:pPr>
          </w:p>
        </w:tc>
        <w:tc>
          <w:tcPr>
            <w:tcW w:w="5643" w:type="dxa"/>
            <w:tcBorders>
              <w:left w:val="single" w:sz="8" w:space="0" w:color="C0504D"/>
              <w:bottom w:val="single" w:sz="8" w:space="0" w:color="C0504D"/>
              <w:right w:val="single" w:sz="8" w:space="0" w:color="C0504D"/>
            </w:tcBorders>
          </w:tcPr>
          <w:p w14:paraId="47382C52" w14:textId="77777777" w:rsidR="00FB1D1A" w:rsidRPr="002B0AAF" w:rsidRDefault="00FB1D1A" w:rsidP="004C4D74">
            <w:pPr>
              <w:pStyle w:val="sutLentele"/>
              <w:rPr>
                <w:sz w:val="24"/>
                <w:szCs w:val="24"/>
              </w:rPr>
            </w:pPr>
            <w:r w:rsidRPr="002B0AAF">
              <w:rPr>
                <w:sz w:val="24"/>
                <w:szCs w:val="24"/>
              </w:rPr>
              <w:t>Kita Valdžios subjekto prašoma informacija ir / ar dokumentai, jeigu jie turi ar gali turėti įtakos įsipareigojimų pagal Sutartį vykdymui, arba susiję su informacijos apie Sutarties vykdymą pateikimu Valdžios subjekto tinkamo informavimo tikslu.</w:t>
            </w:r>
          </w:p>
        </w:tc>
        <w:tc>
          <w:tcPr>
            <w:tcW w:w="3686" w:type="dxa"/>
          </w:tcPr>
          <w:p w14:paraId="510911D7" w14:textId="77777777" w:rsidR="00FB1D1A" w:rsidRPr="002B0AAF" w:rsidRDefault="00FB1D1A" w:rsidP="004C4D74">
            <w:pPr>
              <w:pStyle w:val="sutLentele"/>
              <w:rPr>
                <w:b/>
                <w:bCs/>
                <w:sz w:val="24"/>
                <w:szCs w:val="24"/>
              </w:rPr>
            </w:pPr>
            <w:r w:rsidRPr="002B0AAF">
              <w:rPr>
                <w:sz w:val="24"/>
                <w:szCs w:val="24"/>
              </w:rPr>
              <w:t>Per protingą Valdžios subjekto prašyme nurodytą terminą.</w:t>
            </w:r>
          </w:p>
        </w:tc>
      </w:tr>
    </w:tbl>
    <w:p w14:paraId="2DDB2367" w14:textId="77777777" w:rsidR="00F467EC" w:rsidRPr="0042617A" w:rsidRDefault="00F467EC" w:rsidP="00F467EC">
      <w:pPr>
        <w:pStyle w:val="Antrat2"/>
        <w:spacing w:before="120"/>
        <w:ind w:left="493" w:hanging="493"/>
        <w:rPr>
          <w:sz w:val="24"/>
          <w:szCs w:val="24"/>
        </w:rPr>
      </w:pPr>
      <w:bookmarkStart w:id="492" w:name="_Ref283313435"/>
      <w:bookmarkStart w:id="493" w:name="_Toc284496763"/>
      <w:bookmarkStart w:id="494" w:name="_Toc293074466"/>
      <w:bookmarkStart w:id="495" w:name="_Toc297646391"/>
      <w:bookmarkStart w:id="496" w:name="_Toc300049738"/>
      <w:bookmarkStart w:id="497" w:name="_Toc309205542"/>
      <w:bookmarkStart w:id="498" w:name="_Ref396477238"/>
      <w:bookmarkStart w:id="499" w:name="_Ref485970453"/>
      <w:bookmarkStart w:id="500" w:name="_Toc98421409"/>
      <w:bookmarkStart w:id="501" w:name="_Ref136155181"/>
      <w:bookmarkStart w:id="502" w:name="_Ref136184265"/>
      <w:bookmarkStart w:id="503" w:name="_Ref137366818"/>
      <w:r w:rsidRPr="0042617A">
        <w:rPr>
          <w:sz w:val="24"/>
          <w:szCs w:val="24"/>
        </w:rPr>
        <w:lastRenderedPageBreak/>
        <w:t xml:space="preserve">Teikiamų Paslaugų </w:t>
      </w:r>
      <w:bookmarkEnd w:id="492"/>
      <w:bookmarkEnd w:id="493"/>
      <w:bookmarkEnd w:id="494"/>
      <w:r w:rsidRPr="0042617A">
        <w:rPr>
          <w:sz w:val="24"/>
          <w:szCs w:val="24"/>
        </w:rPr>
        <w:t>patikra</w:t>
      </w:r>
      <w:bookmarkEnd w:id="495"/>
      <w:bookmarkEnd w:id="496"/>
      <w:bookmarkEnd w:id="497"/>
      <w:bookmarkEnd w:id="498"/>
      <w:bookmarkEnd w:id="499"/>
      <w:bookmarkEnd w:id="500"/>
    </w:p>
    <w:p w14:paraId="4AE9FC6F" w14:textId="15195467" w:rsidR="00F467EC" w:rsidRPr="0042617A" w:rsidRDefault="00F467EC" w:rsidP="00A275C0">
      <w:pPr>
        <w:pStyle w:val="paragrafai"/>
        <w:ind w:left="567"/>
        <w:rPr>
          <w:sz w:val="24"/>
          <w:szCs w:val="24"/>
        </w:rPr>
      </w:pPr>
      <w:bookmarkStart w:id="504" w:name="_Ref283312942"/>
      <w:bookmarkStart w:id="505" w:name="_Toc284496764"/>
      <w:r w:rsidRPr="0042617A">
        <w:rPr>
          <w:color w:val="00B050"/>
          <w:sz w:val="24"/>
          <w:szCs w:val="24"/>
        </w:rPr>
        <w:t xml:space="preserve"> </w:t>
      </w:r>
      <w:r w:rsidR="00B221A1">
        <w:rPr>
          <w:color w:val="000000"/>
          <w:sz w:val="24"/>
          <w:szCs w:val="24"/>
        </w:rPr>
        <w:t xml:space="preserve">Ne dažniau, kaip </w:t>
      </w:r>
      <w:r w:rsidR="00B221A1" w:rsidRPr="006C2BE3">
        <w:rPr>
          <w:color w:val="000000"/>
          <w:sz w:val="24"/>
          <w:szCs w:val="24"/>
        </w:rPr>
        <w:t>1</w:t>
      </w:r>
      <w:r w:rsidR="00B221A1">
        <w:rPr>
          <w:color w:val="000000"/>
          <w:sz w:val="24"/>
          <w:szCs w:val="24"/>
        </w:rPr>
        <w:t xml:space="preserve"> (vieną) kartą per kiekvienus </w:t>
      </w:r>
      <w:r w:rsidR="00B221A1" w:rsidRPr="006C2BE3">
        <w:rPr>
          <w:color w:val="000000"/>
          <w:sz w:val="24"/>
          <w:szCs w:val="24"/>
        </w:rPr>
        <w:t>3</w:t>
      </w:r>
      <w:r w:rsidR="00B221A1">
        <w:rPr>
          <w:color w:val="000000"/>
          <w:sz w:val="24"/>
          <w:szCs w:val="24"/>
        </w:rPr>
        <w:t xml:space="preserve"> (tris) Sutarties galiojimo metus</w:t>
      </w:r>
      <w:r w:rsidR="00A04BF6" w:rsidRPr="0042617A">
        <w:rPr>
          <w:sz w:val="24"/>
          <w:szCs w:val="24"/>
        </w:rPr>
        <w:t xml:space="preserve"> </w:t>
      </w:r>
      <w:r w:rsidRPr="0042617A">
        <w:rPr>
          <w:sz w:val="24"/>
          <w:szCs w:val="24"/>
        </w:rPr>
        <w:t>Privatus subjektas privalo savo lėšomis</w:t>
      </w:r>
      <w:r w:rsidR="003055E4" w:rsidRPr="0042617A">
        <w:rPr>
          <w:sz w:val="24"/>
          <w:szCs w:val="24"/>
        </w:rPr>
        <w:t xml:space="preserve"> pasitelkti</w:t>
      </w:r>
      <w:r w:rsidRPr="0042617A">
        <w:rPr>
          <w:sz w:val="24"/>
          <w:szCs w:val="24"/>
        </w:rPr>
        <w:t xml:space="preserve"> nepriklausomus finansinius, techninius, teisinius ir kitus ekspertus, </w:t>
      </w:r>
      <w:r w:rsidR="003055E4" w:rsidRPr="0042617A">
        <w:rPr>
          <w:sz w:val="24"/>
          <w:szCs w:val="24"/>
        </w:rPr>
        <w:t xml:space="preserve">specialistus, kurie atliktų </w:t>
      </w:r>
      <w:r w:rsidRPr="0042617A">
        <w:rPr>
          <w:sz w:val="24"/>
          <w:szCs w:val="24"/>
        </w:rPr>
        <w:t xml:space="preserve">atitikimo </w:t>
      </w:r>
      <w:r w:rsidR="00AD08ED" w:rsidRPr="0042617A">
        <w:rPr>
          <w:sz w:val="24"/>
          <w:szCs w:val="24"/>
        </w:rPr>
        <w:t>Sutarties</w:t>
      </w:r>
      <w:r w:rsidR="00EE0623">
        <w:rPr>
          <w:sz w:val="24"/>
          <w:szCs w:val="24"/>
        </w:rPr>
        <w:t xml:space="preserve"> </w:t>
      </w:r>
      <w:r w:rsidR="007F5C1F">
        <w:rPr>
          <w:sz w:val="24"/>
          <w:szCs w:val="24"/>
        </w:rPr>
        <w:fldChar w:fldCharType="begin"/>
      </w:r>
      <w:r w:rsidR="007F5C1F">
        <w:rPr>
          <w:sz w:val="24"/>
          <w:szCs w:val="24"/>
        </w:rPr>
        <w:instrText xml:space="preserve"> REF _Ref485970633 \r \h </w:instrText>
      </w:r>
      <w:r w:rsidR="007F5C1F">
        <w:rPr>
          <w:sz w:val="24"/>
          <w:szCs w:val="24"/>
        </w:rPr>
      </w:r>
      <w:r w:rsidR="007F5C1F">
        <w:rPr>
          <w:sz w:val="24"/>
          <w:szCs w:val="24"/>
        </w:rPr>
        <w:fldChar w:fldCharType="separate"/>
      </w:r>
      <w:r w:rsidR="00B87438">
        <w:rPr>
          <w:sz w:val="24"/>
          <w:szCs w:val="24"/>
        </w:rPr>
        <w:t>17</w:t>
      </w:r>
      <w:r w:rsidR="007F5C1F">
        <w:rPr>
          <w:sz w:val="24"/>
          <w:szCs w:val="24"/>
        </w:rPr>
        <w:fldChar w:fldCharType="end"/>
      </w:r>
      <w:r w:rsidRPr="0042617A">
        <w:rPr>
          <w:sz w:val="24"/>
          <w:szCs w:val="24"/>
        </w:rPr>
        <w:t xml:space="preserve"> punkte nustatytiems reikalavimams patikrą ir jos </w:t>
      </w:r>
      <w:r w:rsidR="00C07A11" w:rsidRPr="0042617A">
        <w:rPr>
          <w:sz w:val="24"/>
          <w:szCs w:val="24"/>
        </w:rPr>
        <w:t xml:space="preserve">rašytinę </w:t>
      </w:r>
      <w:r w:rsidRPr="0042617A">
        <w:rPr>
          <w:sz w:val="24"/>
          <w:szCs w:val="24"/>
        </w:rPr>
        <w:t>ataskaitą pateikt</w:t>
      </w:r>
      <w:r w:rsidR="00ED3B1A" w:rsidRPr="0042617A">
        <w:rPr>
          <w:sz w:val="24"/>
          <w:szCs w:val="24"/>
        </w:rPr>
        <w:t>ų</w:t>
      </w:r>
      <w:r w:rsidRPr="0042617A">
        <w:rPr>
          <w:sz w:val="24"/>
          <w:szCs w:val="24"/>
        </w:rPr>
        <w:t xml:space="preserve"> Valdžios subjektui.</w:t>
      </w:r>
      <w:bookmarkEnd w:id="501"/>
      <w:r w:rsidRPr="0042617A">
        <w:rPr>
          <w:sz w:val="24"/>
          <w:szCs w:val="24"/>
        </w:rPr>
        <w:t xml:space="preserve"> Jeigu patikros metu nustatomi neatitikimai </w:t>
      </w:r>
      <w:r w:rsidR="001E595A" w:rsidRPr="0042617A">
        <w:rPr>
          <w:sz w:val="24"/>
          <w:szCs w:val="24"/>
        </w:rPr>
        <w:t>Sutarties</w:t>
      </w:r>
      <w:r w:rsidR="007F5C1F">
        <w:rPr>
          <w:sz w:val="24"/>
          <w:szCs w:val="24"/>
        </w:rPr>
        <w:t xml:space="preserve"> </w:t>
      </w:r>
      <w:r w:rsidR="007F5C1F">
        <w:rPr>
          <w:sz w:val="24"/>
          <w:szCs w:val="24"/>
        </w:rPr>
        <w:fldChar w:fldCharType="begin"/>
      </w:r>
      <w:r w:rsidR="007F5C1F">
        <w:rPr>
          <w:sz w:val="24"/>
          <w:szCs w:val="24"/>
        </w:rPr>
        <w:instrText xml:space="preserve"> REF _Ref485970644 \r \h </w:instrText>
      </w:r>
      <w:r w:rsidR="007F5C1F">
        <w:rPr>
          <w:sz w:val="24"/>
          <w:szCs w:val="24"/>
        </w:rPr>
      </w:r>
      <w:r w:rsidR="007F5C1F">
        <w:rPr>
          <w:sz w:val="24"/>
          <w:szCs w:val="24"/>
        </w:rPr>
        <w:fldChar w:fldCharType="separate"/>
      </w:r>
      <w:r w:rsidR="00B87438">
        <w:rPr>
          <w:sz w:val="24"/>
          <w:szCs w:val="24"/>
        </w:rPr>
        <w:t>17</w:t>
      </w:r>
      <w:r w:rsidR="007F5C1F">
        <w:rPr>
          <w:sz w:val="24"/>
          <w:szCs w:val="24"/>
        </w:rPr>
        <w:fldChar w:fldCharType="end"/>
      </w:r>
      <w:r w:rsidR="001E595A" w:rsidRPr="0042617A">
        <w:rPr>
          <w:sz w:val="24"/>
          <w:szCs w:val="24"/>
        </w:rPr>
        <w:t xml:space="preserve"> </w:t>
      </w:r>
      <w:r w:rsidRPr="0042617A">
        <w:rPr>
          <w:sz w:val="24"/>
          <w:szCs w:val="24"/>
        </w:rPr>
        <w:t>punkte nustatytiems reikalavimams, Privatus subjektas papildomai privalo Valdžios subjektui nurodyti juos lėmusias priežastis.</w:t>
      </w:r>
      <w:bookmarkEnd w:id="502"/>
      <w:bookmarkEnd w:id="504"/>
      <w:bookmarkEnd w:id="505"/>
    </w:p>
    <w:p w14:paraId="0D861C3F" w14:textId="77777777" w:rsidR="008708A6" w:rsidRDefault="008708A6" w:rsidP="00A275C0">
      <w:pPr>
        <w:pStyle w:val="paragrafai"/>
        <w:ind w:left="567"/>
        <w:rPr>
          <w:sz w:val="24"/>
          <w:szCs w:val="24"/>
        </w:rPr>
      </w:pPr>
      <w:bookmarkStart w:id="506" w:name="_Ref136158555"/>
      <w:bookmarkStart w:id="507" w:name="_Toc284496765"/>
      <w:r>
        <w:rPr>
          <w:sz w:val="24"/>
          <w:szCs w:val="24"/>
        </w:rPr>
        <w:t>Valdžios subjektas einamąjį patikrinimą atlieka kiekvieną mėnesį</w:t>
      </w:r>
      <w:r w:rsidR="00EE0623">
        <w:rPr>
          <w:sz w:val="24"/>
          <w:szCs w:val="24"/>
        </w:rPr>
        <w:t>,</w:t>
      </w:r>
      <w:r>
        <w:rPr>
          <w:sz w:val="24"/>
          <w:szCs w:val="24"/>
        </w:rPr>
        <w:t xml:space="preserve"> atsižvelgdamas į Paslaugų teikimo planą bei mėnesinėje ataskaitoje pateiktą informaciją.</w:t>
      </w:r>
    </w:p>
    <w:p w14:paraId="6CF66245" w14:textId="0246D16A" w:rsidR="00F467EC" w:rsidRDefault="00F467EC" w:rsidP="00A275C0">
      <w:pPr>
        <w:pStyle w:val="paragrafai"/>
        <w:ind w:left="567"/>
        <w:rPr>
          <w:sz w:val="24"/>
          <w:szCs w:val="24"/>
        </w:rPr>
      </w:pPr>
      <w:r w:rsidRPr="0042617A">
        <w:rPr>
          <w:sz w:val="24"/>
          <w:szCs w:val="24"/>
        </w:rPr>
        <w:t xml:space="preserve">Privataus subjekto veiklos atitikimo </w:t>
      </w:r>
      <w:r w:rsidR="001E595A" w:rsidRPr="0042617A">
        <w:rPr>
          <w:sz w:val="24"/>
          <w:szCs w:val="24"/>
        </w:rPr>
        <w:t>Sutarties</w:t>
      </w:r>
      <w:r w:rsidR="007F5C1F">
        <w:rPr>
          <w:sz w:val="24"/>
          <w:szCs w:val="24"/>
        </w:rPr>
        <w:t xml:space="preserve"> </w:t>
      </w:r>
      <w:r w:rsidR="007F5C1F">
        <w:rPr>
          <w:sz w:val="24"/>
          <w:szCs w:val="24"/>
        </w:rPr>
        <w:fldChar w:fldCharType="begin"/>
      </w:r>
      <w:r w:rsidR="007F5C1F">
        <w:rPr>
          <w:sz w:val="24"/>
          <w:szCs w:val="24"/>
        </w:rPr>
        <w:instrText xml:space="preserve"> REF _Ref485970653 \r \h </w:instrText>
      </w:r>
      <w:r w:rsidR="007F5C1F">
        <w:rPr>
          <w:sz w:val="24"/>
          <w:szCs w:val="24"/>
        </w:rPr>
      </w:r>
      <w:r w:rsidR="007F5C1F">
        <w:rPr>
          <w:sz w:val="24"/>
          <w:szCs w:val="24"/>
        </w:rPr>
        <w:fldChar w:fldCharType="separate"/>
      </w:r>
      <w:r w:rsidR="00B87438">
        <w:rPr>
          <w:sz w:val="24"/>
          <w:szCs w:val="24"/>
        </w:rPr>
        <w:t>17</w:t>
      </w:r>
      <w:r w:rsidR="007F5C1F">
        <w:rPr>
          <w:sz w:val="24"/>
          <w:szCs w:val="24"/>
        </w:rPr>
        <w:fldChar w:fldCharType="end"/>
      </w:r>
      <w:r w:rsidRPr="0042617A">
        <w:rPr>
          <w:sz w:val="24"/>
          <w:szCs w:val="24"/>
        </w:rPr>
        <w:t> punkte nustatytiems reikalavimams patikrą (</w:t>
      </w:r>
      <w:r w:rsidR="00291B54" w:rsidRPr="0042617A">
        <w:rPr>
          <w:sz w:val="24"/>
          <w:szCs w:val="24"/>
        </w:rPr>
        <w:t>pilną</w:t>
      </w:r>
      <w:r w:rsidRPr="0042617A">
        <w:rPr>
          <w:sz w:val="24"/>
          <w:szCs w:val="24"/>
        </w:rPr>
        <w:t xml:space="preserve"> ar dalinę) Valdžios subjektas</w:t>
      </w:r>
      <w:r w:rsidR="00F15F1E">
        <w:rPr>
          <w:sz w:val="24"/>
          <w:szCs w:val="24"/>
        </w:rPr>
        <w:t xml:space="preserve"> atlieka</w:t>
      </w:r>
      <w:r w:rsidRPr="0042617A">
        <w:rPr>
          <w:sz w:val="24"/>
          <w:szCs w:val="24"/>
        </w:rPr>
        <w:t>, esant bent vienam iš šių pagrindų:</w:t>
      </w:r>
      <w:bookmarkEnd w:id="506"/>
      <w:bookmarkEnd w:id="507"/>
    </w:p>
    <w:p w14:paraId="4324D28C" w14:textId="2D8E940F" w:rsidR="00F467EC" w:rsidRPr="0042617A" w:rsidRDefault="00F467EC" w:rsidP="00B221A1">
      <w:pPr>
        <w:pStyle w:val="paragrafesraas"/>
        <w:ind w:left="1134" w:hanging="850"/>
        <w:rPr>
          <w:sz w:val="24"/>
          <w:szCs w:val="24"/>
        </w:rPr>
      </w:pPr>
      <w:bookmarkStart w:id="508" w:name="_Ref441139261"/>
      <w:r w:rsidRPr="0042617A">
        <w:rPr>
          <w:sz w:val="24"/>
          <w:szCs w:val="24"/>
        </w:rPr>
        <w:t xml:space="preserve">Privataus subjekto </w:t>
      </w:r>
      <w:r w:rsidR="00B3618F" w:rsidRPr="0042617A">
        <w:rPr>
          <w:sz w:val="24"/>
          <w:szCs w:val="24"/>
        </w:rPr>
        <w:t xml:space="preserve">pagal </w:t>
      </w:r>
      <w:r w:rsidR="004E6241" w:rsidRPr="0042617A">
        <w:rPr>
          <w:sz w:val="24"/>
          <w:szCs w:val="24"/>
        </w:rPr>
        <w:t xml:space="preserve">Sutarties </w:t>
      </w:r>
      <w:r w:rsidR="005B77E5" w:rsidRPr="00C92AF3">
        <w:rPr>
          <w:sz w:val="24"/>
          <w:szCs w:val="24"/>
        </w:rPr>
        <w:fldChar w:fldCharType="begin"/>
      </w:r>
      <w:r w:rsidR="005B77E5" w:rsidRPr="0042617A">
        <w:rPr>
          <w:sz w:val="24"/>
          <w:szCs w:val="24"/>
        </w:rPr>
        <w:instrText xml:space="preserve"> REF _Ref407621784 \r \h </w:instrText>
      </w:r>
      <w:r w:rsidR="002D5DCF" w:rsidRPr="0042617A">
        <w:rPr>
          <w:sz w:val="24"/>
          <w:szCs w:val="24"/>
        </w:rPr>
        <w:instrText xml:space="preserve"> \* MERGEFORMAT </w:instrText>
      </w:r>
      <w:r w:rsidR="005B77E5" w:rsidRPr="00C92AF3">
        <w:rPr>
          <w:sz w:val="24"/>
          <w:szCs w:val="24"/>
        </w:rPr>
      </w:r>
      <w:r w:rsidR="005B77E5" w:rsidRPr="00C92AF3">
        <w:rPr>
          <w:sz w:val="24"/>
          <w:szCs w:val="24"/>
        </w:rPr>
        <w:fldChar w:fldCharType="separate"/>
      </w:r>
      <w:r w:rsidR="00B87438">
        <w:rPr>
          <w:sz w:val="24"/>
          <w:szCs w:val="24"/>
        </w:rPr>
        <w:t>25.1</w:t>
      </w:r>
      <w:r w:rsidR="005B77E5" w:rsidRPr="00C92AF3">
        <w:rPr>
          <w:sz w:val="24"/>
          <w:szCs w:val="24"/>
        </w:rPr>
        <w:fldChar w:fldCharType="end"/>
      </w:r>
      <w:r w:rsidR="00CA18CA" w:rsidRPr="0042617A">
        <w:rPr>
          <w:sz w:val="24"/>
          <w:szCs w:val="24"/>
        </w:rPr>
        <w:t xml:space="preserve"> </w:t>
      </w:r>
      <w:r w:rsidR="00B3618F" w:rsidRPr="0042617A">
        <w:rPr>
          <w:sz w:val="24"/>
          <w:szCs w:val="24"/>
        </w:rPr>
        <w:t xml:space="preserve">punktą </w:t>
      </w:r>
      <w:r w:rsidRPr="0042617A">
        <w:rPr>
          <w:sz w:val="24"/>
          <w:szCs w:val="24"/>
        </w:rPr>
        <w:t xml:space="preserve">pateikta atitikimo </w:t>
      </w:r>
      <w:r w:rsidR="00D74106" w:rsidRPr="0042617A">
        <w:rPr>
          <w:sz w:val="24"/>
          <w:szCs w:val="24"/>
        </w:rPr>
        <w:t>Sutarties</w:t>
      </w:r>
      <w:r w:rsidR="007F5C1F">
        <w:rPr>
          <w:sz w:val="24"/>
          <w:szCs w:val="24"/>
        </w:rPr>
        <w:t xml:space="preserve"> </w:t>
      </w:r>
      <w:r w:rsidR="007F5C1F">
        <w:rPr>
          <w:sz w:val="24"/>
          <w:szCs w:val="24"/>
        </w:rPr>
        <w:fldChar w:fldCharType="begin"/>
      </w:r>
      <w:r w:rsidR="007F5C1F">
        <w:rPr>
          <w:sz w:val="24"/>
          <w:szCs w:val="24"/>
        </w:rPr>
        <w:instrText xml:space="preserve"> REF _Ref485970664 \r \h </w:instrText>
      </w:r>
      <w:r w:rsidR="007F5C1F">
        <w:rPr>
          <w:sz w:val="24"/>
          <w:szCs w:val="24"/>
        </w:rPr>
      </w:r>
      <w:r w:rsidR="007F5C1F">
        <w:rPr>
          <w:sz w:val="24"/>
          <w:szCs w:val="24"/>
        </w:rPr>
        <w:fldChar w:fldCharType="separate"/>
      </w:r>
      <w:r w:rsidR="00B87438">
        <w:rPr>
          <w:sz w:val="24"/>
          <w:szCs w:val="24"/>
        </w:rPr>
        <w:t>17</w:t>
      </w:r>
      <w:r w:rsidR="007F5C1F">
        <w:rPr>
          <w:sz w:val="24"/>
          <w:szCs w:val="24"/>
        </w:rPr>
        <w:fldChar w:fldCharType="end"/>
      </w:r>
      <w:r w:rsidR="006C2BE3">
        <w:rPr>
          <w:sz w:val="24"/>
          <w:szCs w:val="24"/>
        </w:rPr>
        <w:t xml:space="preserve"> </w:t>
      </w:r>
      <w:r w:rsidRPr="0042617A">
        <w:rPr>
          <w:sz w:val="24"/>
          <w:szCs w:val="24"/>
        </w:rPr>
        <w:t>punkte nustatytiems reikalavimams patikros ataskaita yra neišsami ar prieštaringa</w:t>
      </w:r>
      <w:r w:rsidR="00B221A1">
        <w:rPr>
          <w:sz w:val="24"/>
          <w:szCs w:val="24"/>
        </w:rPr>
        <w:t xml:space="preserve"> ir Privatus subjektas neištaiso šių trūkumų per Valdžios subjekto nustatytą terminą</w:t>
      </w:r>
      <w:r w:rsidRPr="0042617A">
        <w:rPr>
          <w:sz w:val="24"/>
          <w:szCs w:val="24"/>
        </w:rPr>
        <w:t>;</w:t>
      </w:r>
      <w:bookmarkEnd w:id="508"/>
    </w:p>
    <w:p w14:paraId="76AE2AD5" w14:textId="1EDF8FD2" w:rsidR="00F467EC" w:rsidRPr="0042617A" w:rsidRDefault="00F467EC" w:rsidP="00B221A1">
      <w:pPr>
        <w:pStyle w:val="paragrafesraas"/>
        <w:ind w:left="1134" w:hanging="850"/>
        <w:rPr>
          <w:sz w:val="24"/>
          <w:szCs w:val="24"/>
        </w:rPr>
      </w:pPr>
      <w:r w:rsidRPr="0042617A">
        <w:rPr>
          <w:sz w:val="24"/>
          <w:szCs w:val="24"/>
        </w:rPr>
        <w:t xml:space="preserve">Valdžios subjektas turi informacijos apie galimus </w:t>
      </w:r>
      <w:r w:rsidR="00D74106" w:rsidRPr="0042617A">
        <w:rPr>
          <w:sz w:val="24"/>
          <w:szCs w:val="24"/>
        </w:rPr>
        <w:t>Sutarties</w:t>
      </w:r>
      <w:r w:rsidR="007F5C1F">
        <w:rPr>
          <w:sz w:val="24"/>
          <w:szCs w:val="24"/>
        </w:rPr>
        <w:t xml:space="preserve"> </w:t>
      </w:r>
      <w:r w:rsidR="007F5C1F">
        <w:rPr>
          <w:sz w:val="24"/>
          <w:szCs w:val="24"/>
        </w:rPr>
        <w:fldChar w:fldCharType="begin"/>
      </w:r>
      <w:r w:rsidR="007F5C1F">
        <w:rPr>
          <w:sz w:val="24"/>
          <w:szCs w:val="24"/>
        </w:rPr>
        <w:instrText xml:space="preserve"> REF _Ref485970673 \r \h </w:instrText>
      </w:r>
      <w:r w:rsidR="007F5C1F">
        <w:rPr>
          <w:sz w:val="24"/>
          <w:szCs w:val="24"/>
        </w:rPr>
      </w:r>
      <w:r w:rsidR="007F5C1F">
        <w:rPr>
          <w:sz w:val="24"/>
          <w:szCs w:val="24"/>
        </w:rPr>
        <w:fldChar w:fldCharType="separate"/>
      </w:r>
      <w:r w:rsidR="00B87438">
        <w:rPr>
          <w:sz w:val="24"/>
          <w:szCs w:val="24"/>
        </w:rPr>
        <w:t>17</w:t>
      </w:r>
      <w:r w:rsidR="007F5C1F">
        <w:rPr>
          <w:sz w:val="24"/>
          <w:szCs w:val="24"/>
        </w:rPr>
        <w:fldChar w:fldCharType="end"/>
      </w:r>
      <w:r w:rsidR="00F15F1E">
        <w:rPr>
          <w:sz w:val="24"/>
          <w:szCs w:val="24"/>
        </w:rPr>
        <w:t xml:space="preserve"> </w:t>
      </w:r>
      <w:r w:rsidRPr="0042617A">
        <w:rPr>
          <w:sz w:val="24"/>
          <w:szCs w:val="24"/>
        </w:rPr>
        <w:t>punkte nustatytų reikalavimų pažeidimus;</w:t>
      </w:r>
    </w:p>
    <w:p w14:paraId="12AE35C0" w14:textId="1B98942C" w:rsidR="00F467EC" w:rsidRPr="0042617A" w:rsidRDefault="00F467EC" w:rsidP="00B221A1">
      <w:pPr>
        <w:pStyle w:val="paragrafesraas"/>
        <w:ind w:left="1134" w:hanging="850"/>
        <w:rPr>
          <w:sz w:val="24"/>
          <w:szCs w:val="24"/>
        </w:rPr>
      </w:pPr>
      <w:r w:rsidRPr="0042617A">
        <w:rPr>
          <w:sz w:val="24"/>
          <w:szCs w:val="24"/>
        </w:rPr>
        <w:t xml:space="preserve">Privataus subjekto atžvilgiu valstybės ir / ar savivaldybės institucija inicijuoja veiklos patikrinimus ar tyrimus, </w:t>
      </w:r>
      <w:r w:rsidR="00FC7F85">
        <w:rPr>
          <w:sz w:val="24"/>
          <w:szCs w:val="24"/>
        </w:rPr>
        <w:t>ir</w:t>
      </w:r>
      <w:r w:rsidR="00D667B7" w:rsidRPr="0042617A">
        <w:rPr>
          <w:sz w:val="24"/>
          <w:szCs w:val="24"/>
        </w:rPr>
        <w:t xml:space="preserve"> juos atlikusi nustato pažeidimus ir / ar </w:t>
      </w:r>
      <w:r w:rsidRPr="0042617A">
        <w:rPr>
          <w:sz w:val="24"/>
          <w:szCs w:val="24"/>
        </w:rPr>
        <w:t>skiria sankcijas;</w:t>
      </w:r>
    </w:p>
    <w:p w14:paraId="4050D0B4" w14:textId="77777777" w:rsidR="00F467EC" w:rsidRPr="0042617A" w:rsidRDefault="00F467EC" w:rsidP="00B221A1">
      <w:pPr>
        <w:pStyle w:val="paragrafesraas"/>
        <w:ind w:left="1134" w:hanging="850"/>
        <w:rPr>
          <w:sz w:val="24"/>
          <w:szCs w:val="24"/>
        </w:rPr>
      </w:pPr>
      <w:bookmarkStart w:id="509" w:name="_Ref94862585"/>
      <w:r w:rsidRPr="0042617A">
        <w:rPr>
          <w:sz w:val="24"/>
          <w:szCs w:val="24"/>
        </w:rPr>
        <w:t xml:space="preserve">periodinių patikrinimų galimybė numatyta </w:t>
      </w:r>
      <w:r w:rsidR="00D667B7" w:rsidRPr="0042617A">
        <w:rPr>
          <w:sz w:val="24"/>
          <w:szCs w:val="24"/>
        </w:rPr>
        <w:t>Paslaugų teikimui taikom</w:t>
      </w:r>
      <w:r w:rsidR="00EE0623">
        <w:rPr>
          <w:sz w:val="24"/>
          <w:szCs w:val="24"/>
        </w:rPr>
        <w:t>u</w:t>
      </w:r>
      <w:r w:rsidR="00D667B7" w:rsidRPr="0042617A">
        <w:rPr>
          <w:sz w:val="24"/>
          <w:szCs w:val="24"/>
        </w:rPr>
        <w:t xml:space="preserve">ose nediskriminaciniuose norminiuose </w:t>
      </w:r>
      <w:r w:rsidRPr="0042617A">
        <w:rPr>
          <w:sz w:val="24"/>
          <w:szCs w:val="24"/>
        </w:rPr>
        <w:t>teisės aktuose;</w:t>
      </w:r>
      <w:bookmarkEnd w:id="509"/>
    </w:p>
    <w:p w14:paraId="77636DF1" w14:textId="77777777" w:rsidR="00D667B7" w:rsidRPr="0042617A" w:rsidRDefault="00D667B7" w:rsidP="00B221A1">
      <w:pPr>
        <w:pStyle w:val="paragrafesraas"/>
        <w:ind w:left="1134" w:hanging="850"/>
        <w:rPr>
          <w:sz w:val="24"/>
          <w:szCs w:val="24"/>
        </w:rPr>
      </w:pPr>
      <w:bookmarkStart w:id="510" w:name="_Ref441139279"/>
      <w:r w:rsidRPr="0042617A">
        <w:rPr>
          <w:sz w:val="24"/>
          <w:szCs w:val="24"/>
        </w:rPr>
        <w:t xml:space="preserve">atlikti tokį patikrinimą arba pateikti informaciją, kuriai nustatyti ar patikrinti reikia atlikti tokį patikrinimą, reikalauja valdžios institucijos, įskaitant, </w:t>
      </w:r>
      <w:r w:rsidR="007F5C1F">
        <w:rPr>
          <w:sz w:val="24"/>
          <w:szCs w:val="24"/>
        </w:rPr>
        <w:t>b</w:t>
      </w:r>
      <w:r w:rsidRPr="0042617A">
        <w:rPr>
          <w:sz w:val="24"/>
          <w:szCs w:val="24"/>
        </w:rPr>
        <w:t xml:space="preserve">et neapsiribojant </w:t>
      </w:r>
      <w:r w:rsidR="00B221A1">
        <w:rPr>
          <w:sz w:val="24"/>
          <w:szCs w:val="24"/>
        </w:rPr>
        <w:t>Viešųjų pirkimų tarnyba, F</w:t>
      </w:r>
      <w:r w:rsidRPr="0042617A">
        <w:rPr>
          <w:sz w:val="24"/>
          <w:szCs w:val="24"/>
        </w:rPr>
        <w:t>inansų ministerij</w:t>
      </w:r>
      <w:r w:rsidR="00B221A1">
        <w:rPr>
          <w:sz w:val="24"/>
          <w:szCs w:val="24"/>
        </w:rPr>
        <w:t>a</w:t>
      </w:r>
      <w:r w:rsidRPr="0042617A">
        <w:rPr>
          <w:sz w:val="24"/>
          <w:szCs w:val="24"/>
        </w:rPr>
        <w:t>, Valstybės kontrol</w:t>
      </w:r>
      <w:r w:rsidR="00B221A1">
        <w:rPr>
          <w:sz w:val="24"/>
          <w:szCs w:val="24"/>
        </w:rPr>
        <w:t>ė</w:t>
      </w:r>
      <w:r w:rsidRPr="0042617A">
        <w:rPr>
          <w:sz w:val="24"/>
          <w:szCs w:val="24"/>
        </w:rPr>
        <w:t>.</w:t>
      </w:r>
      <w:bookmarkEnd w:id="510"/>
    </w:p>
    <w:p w14:paraId="3C7DAD9D" w14:textId="1D87181B" w:rsidR="00BF221B" w:rsidRPr="00C208BD" w:rsidRDefault="00F467EC" w:rsidP="00A275C0">
      <w:pPr>
        <w:pStyle w:val="paragrafai"/>
        <w:tabs>
          <w:tab w:val="num" w:pos="567"/>
        </w:tabs>
        <w:ind w:left="567"/>
        <w:rPr>
          <w:sz w:val="24"/>
          <w:szCs w:val="24"/>
        </w:rPr>
      </w:pPr>
      <w:bookmarkStart w:id="511" w:name="_Toc284496766"/>
      <w:r w:rsidRPr="0042617A">
        <w:rPr>
          <w:sz w:val="24"/>
          <w:szCs w:val="24"/>
        </w:rPr>
        <w:t xml:space="preserve">Valdžios subjektas gali atlikti patikrą savo jėgomis arba pasitelkti nepriklausomus finansinius, techninius, teisinius ir kitus </w:t>
      </w:r>
      <w:r w:rsidR="007B7501" w:rsidRPr="0042617A">
        <w:rPr>
          <w:sz w:val="24"/>
          <w:szCs w:val="24"/>
        </w:rPr>
        <w:t>ekspertus /</w:t>
      </w:r>
      <w:r w:rsidRPr="0042617A">
        <w:rPr>
          <w:sz w:val="24"/>
          <w:szCs w:val="24"/>
        </w:rPr>
        <w:t>specialistus</w:t>
      </w:r>
      <w:r w:rsidR="007B7501" w:rsidRPr="0042617A">
        <w:rPr>
          <w:sz w:val="24"/>
          <w:szCs w:val="24"/>
        </w:rPr>
        <w:t xml:space="preserve"> arba valdžios ar kontrolės institucijas</w:t>
      </w:r>
      <w:r w:rsidR="003E20A7" w:rsidRPr="0042617A">
        <w:rPr>
          <w:sz w:val="24"/>
          <w:szCs w:val="24"/>
        </w:rPr>
        <w:t xml:space="preserve"> </w:t>
      </w:r>
      <w:r w:rsidR="003E20A7" w:rsidRPr="00446A51">
        <w:rPr>
          <w:sz w:val="24"/>
          <w:szCs w:val="24"/>
        </w:rPr>
        <w:t xml:space="preserve">Sutarties </w:t>
      </w:r>
      <w:r w:rsidR="00B3307A" w:rsidRPr="00446A51">
        <w:rPr>
          <w:sz w:val="24"/>
          <w:szCs w:val="24"/>
        </w:rPr>
        <w:fldChar w:fldCharType="begin"/>
      </w:r>
      <w:r w:rsidR="00B3307A" w:rsidRPr="00446A51">
        <w:rPr>
          <w:sz w:val="24"/>
          <w:szCs w:val="24"/>
        </w:rPr>
        <w:instrText xml:space="preserve"> REF _Ref441139261 \r \h </w:instrText>
      </w:r>
      <w:r w:rsidR="00A1226C" w:rsidRPr="00446A51">
        <w:rPr>
          <w:sz w:val="24"/>
          <w:szCs w:val="24"/>
        </w:rPr>
        <w:instrText xml:space="preserve"> \* MERGEFORMAT </w:instrText>
      </w:r>
      <w:r w:rsidR="00B3307A" w:rsidRPr="00446A51">
        <w:rPr>
          <w:sz w:val="24"/>
          <w:szCs w:val="24"/>
        </w:rPr>
      </w:r>
      <w:r w:rsidR="00B3307A" w:rsidRPr="00446A51">
        <w:rPr>
          <w:sz w:val="24"/>
          <w:szCs w:val="24"/>
        </w:rPr>
        <w:fldChar w:fldCharType="separate"/>
      </w:r>
      <w:r w:rsidR="00B87438">
        <w:rPr>
          <w:sz w:val="24"/>
          <w:szCs w:val="24"/>
        </w:rPr>
        <w:t>26.3.1</w:t>
      </w:r>
      <w:r w:rsidR="00B3307A" w:rsidRPr="00446A51">
        <w:rPr>
          <w:sz w:val="24"/>
          <w:szCs w:val="24"/>
        </w:rPr>
        <w:fldChar w:fldCharType="end"/>
      </w:r>
      <w:r w:rsidR="003E20A7" w:rsidRPr="00446A51">
        <w:rPr>
          <w:sz w:val="24"/>
          <w:szCs w:val="24"/>
        </w:rPr>
        <w:t xml:space="preserve"> - </w:t>
      </w:r>
      <w:r w:rsidR="00B3307A" w:rsidRPr="00446A51">
        <w:rPr>
          <w:sz w:val="24"/>
          <w:szCs w:val="24"/>
        </w:rPr>
        <w:fldChar w:fldCharType="begin"/>
      </w:r>
      <w:r w:rsidR="00B3307A" w:rsidRPr="00446A51">
        <w:rPr>
          <w:sz w:val="24"/>
          <w:szCs w:val="24"/>
        </w:rPr>
        <w:instrText xml:space="preserve"> REF _Ref441139279 \r \h </w:instrText>
      </w:r>
      <w:r w:rsidR="00A1226C" w:rsidRPr="00446A51">
        <w:rPr>
          <w:sz w:val="24"/>
          <w:szCs w:val="24"/>
        </w:rPr>
        <w:instrText xml:space="preserve"> \* MERGEFORMAT </w:instrText>
      </w:r>
      <w:r w:rsidR="00B3307A" w:rsidRPr="00446A51">
        <w:rPr>
          <w:sz w:val="24"/>
          <w:szCs w:val="24"/>
        </w:rPr>
      </w:r>
      <w:r w:rsidR="00B3307A" w:rsidRPr="00446A51">
        <w:rPr>
          <w:sz w:val="24"/>
          <w:szCs w:val="24"/>
        </w:rPr>
        <w:fldChar w:fldCharType="separate"/>
      </w:r>
      <w:r w:rsidR="00B87438">
        <w:rPr>
          <w:sz w:val="24"/>
          <w:szCs w:val="24"/>
        </w:rPr>
        <w:t>26.3.5</w:t>
      </w:r>
      <w:r w:rsidR="00B3307A" w:rsidRPr="00446A51">
        <w:rPr>
          <w:sz w:val="24"/>
          <w:szCs w:val="24"/>
        </w:rPr>
        <w:fldChar w:fldCharType="end"/>
      </w:r>
      <w:r w:rsidR="003E20A7" w:rsidRPr="00446A51">
        <w:rPr>
          <w:sz w:val="24"/>
          <w:szCs w:val="24"/>
        </w:rPr>
        <w:t xml:space="preserve"> punktuose nurodytais atvejais</w:t>
      </w:r>
      <w:r w:rsidRPr="0042617A">
        <w:rPr>
          <w:sz w:val="24"/>
          <w:szCs w:val="24"/>
        </w:rPr>
        <w:t xml:space="preserve">. Jei nustatomi </w:t>
      </w:r>
      <w:r w:rsidR="00CB0642" w:rsidRPr="0042617A">
        <w:rPr>
          <w:sz w:val="24"/>
          <w:szCs w:val="24"/>
        </w:rPr>
        <w:t>Sutarties</w:t>
      </w:r>
      <w:r w:rsidR="00EE0623">
        <w:rPr>
          <w:sz w:val="24"/>
          <w:szCs w:val="24"/>
        </w:rPr>
        <w:t xml:space="preserve"> </w:t>
      </w:r>
      <w:r w:rsidR="007F5C1F">
        <w:rPr>
          <w:sz w:val="24"/>
          <w:szCs w:val="24"/>
        </w:rPr>
        <w:fldChar w:fldCharType="begin"/>
      </w:r>
      <w:r w:rsidR="007F5C1F">
        <w:rPr>
          <w:sz w:val="24"/>
          <w:szCs w:val="24"/>
        </w:rPr>
        <w:instrText xml:space="preserve"> REF _Ref485970756 \r \h </w:instrText>
      </w:r>
      <w:r w:rsidR="007F5C1F">
        <w:rPr>
          <w:sz w:val="24"/>
          <w:szCs w:val="24"/>
        </w:rPr>
      </w:r>
      <w:r w:rsidR="007F5C1F">
        <w:rPr>
          <w:sz w:val="24"/>
          <w:szCs w:val="24"/>
        </w:rPr>
        <w:fldChar w:fldCharType="separate"/>
      </w:r>
      <w:r w:rsidR="00B87438">
        <w:rPr>
          <w:sz w:val="24"/>
          <w:szCs w:val="24"/>
        </w:rPr>
        <w:t>17</w:t>
      </w:r>
      <w:r w:rsidR="007F5C1F">
        <w:rPr>
          <w:sz w:val="24"/>
          <w:szCs w:val="24"/>
        </w:rPr>
        <w:fldChar w:fldCharType="end"/>
      </w:r>
      <w:r w:rsidRPr="0042617A">
        <w:rPr>
          <w:sz w:val="24"/>
          <w:szCs w:val="24"/>
        </w:rPr>
        <w:t> punkte nustatytų reikalavimų pažeidimai, Valdžios subjektas gali reikalauti Privataus subjekto padengti tokios patikros atlikimo išlaidas</w:t>
      </w:r>
      <w:r w:rsidR="00BF221B" w:rsidRPr="0042617A">
        <w:rPr>
          <w:sz w:val="24"/>
          <w:szCs w:val="24"/>
        </w:rPr>
        <w:t>, o Privatus subjektas tokiu atveju turi padengti pagrįstas, faktiškai Valdžios subjekto patirtas patikros atlikimo išlaidas, kurios negali viršyti įprastų atitinkamų patikros paslaugų rinkos kainų</w:t>
      </w:r>
      <w:r w:rsidR="00FC7F85">
        <w:rPr>
          <w:sz w:val="24"/>
          <w:szCs w:val="24"/>
        </w:rPr>
        <w:t xml:space="preserve">, tačiau ne daugiau nei </w:t>
      </w:r>
      <w:r w:rsidR="00FC7F85" w:rsidRPr="00FC7F85">
        <w:rPr>
          <w:sz w:val="24"/>
          <w:szCs w:val="24"/>
        </w:rPr>
        <w:t xml:space="preserve">50.000,00 (penkiasdešimt tūkstančių) eurų </w:t>
      </w:r>
      <w:r w:rsidR="00FC7F85" w:rsidRPr="00C208BD">
        <w:rPr>
          <w:sz w:val="24"/>
          <w:szCs w:val="24"/>
        </w:rPr>
        <w:t>sumos.</w:t>
      </w:r>
    </w:p>
    <w:p w14:paraId="3454461D" w14:textId="4295A311" w:rsidR="00583038" w:rsidRPr="00C208BD" w:rsidRDefault="00583038" w:rsidP="00583038">
      <w:pPr>
        <w:pStyle w:val="paragrafai"/>
        <w:tabs>
          <w:tab w:val="num" w:pos="567"/>
        </w:tabs>
        <w:ind w:left="567"/>
        <w:rPr>
          <w:sz w:val="24"/>
          <w:szCs w:val="24"/>
        </w:rPr>
      </w:pPr>
      <w:r w:rsidRPr="00C208BD">
        <w:rPr>
          <w:sz w:val="24"/>
          <w:szCs w:val="24"/>
        </w:rPr>
        <w:t xml:space="preserve">Valdžios subjektas privalo raštu informuoti Privatų subjektą apie planuojamą atlikti Privataus subjekto patikrinimą mažiausiai prieš 1 (vieną) Darbo dieną </w:t>
      </w:r>
      <w:r w:rsidR="00686C5D" w:rsidRPr="00C208BD">
        <w:rPr>
          <w:sz w:val="24"/>
          <w:szCs w:val="24"/>
        </w:rPr>
        <w:t>iki planuojamo atlikti patikrinimo</w:t>
      </w:r>
      <w:r w:rsidRPr="00C208BD">
        <w:rPr>
          <w:sz w:val="24"/>
          <w:szCs w:val="24"/>
        </w:rPr>
        <w:t xml:space="preserve"> (išskyrus Sutarties </w:t>
      </w:r>
      <w:r w:rsidRPr="00C208BD">
        <w:rPr>
          <w:sz w:val="24"/>
          <w:szCs w:val="24"/>
        </w:rPr>
        <w:fldChar w:fldCharType="begin"/>
      </w:r>
      <w:r w:rsidRPr="00C208BD">
        <w:rPr>
          <w:sz w:val="24"/>
          <w:szCs w:val="24"/>
        </w:rPr>
        <w:instrText xml:space="preserve"> REF _Ref94862585 \r \h  \* MERGEFORMAT </w:instrText>
      </w:r>
      <w:r w:rsidRPr="00C208BD">
        <w:rPr>
          <w:sz w:val="24"/>
          <w:szCs w:val="24"/>
        </w:rPr>
      </w:r>
      <w:r w:rsidRPr="00C208BD">
        <w:rPr>
          <w:sz w:val="24"/>
          <w:szCs w:val="24"/>
        </w:rPr>
        <w:fldChar w:fldCharType="separate"/>
      </w:r>
      <w:r w:rsidR="00B87438">
        <w:rPr>
          <w:sz w:val="24"/>
          <w:szCs w:val="24"/>
        </w:rPr>
        <w:t>26.3.4</w:t>
      </w:r>
      <w:r w:rsidRPr="00C208BD">
        <w:rPr>
          <w:sz w:val="24"/>
          <w:szCs w:val="24"/>
        </w:rPr>
        <w:fldChar w:fldCharType="end"/>
      </w:r>
      <w:r w:rsidRPr="00C208BD">
        <w:rPr>
          <w:sz w:val="24"/>
          <w:szCs w:val="24"/>
        </w:rPr>
        <w:t xml:space="preserve"> punkte numatytą atvejį).</w:t>
      </w:r>
    </w:p>
    <w:p w14:paraId="3C7A2BA3" w14:textId="1846E0FD" w:rsidR="00F467EC" w:rsidRPr="0042617A" w:rsidRDefault="00BF221B" w:rsidP="00583038">
      <w:pPr>
        <w:pStyle w:val="paragrafai"/>
        <w:ind w:left="567"/>
        <w:rPr>
          <w:sz w:val="24"/>
          <w:szCs w:val="24"/>
        </w:rPr>
      </w:pPr>
      <w:r w:rsidRPr="0042617A">
        <w:rPr>
          <w:sz w:val="24"/>
          <w:szCs w:val="24"/>
        </w:rPr>
        <w:t>Privatus subjektas privalo sudaryti tinkamas sąlygas pagal teisės aktų reikalavimus veikiančioms valdžios ar kontrolės institucijoms, įskaitant, bet neapsiribojant Valstybės kontrolę, Valstybinę mokesčių inspekciją prie Lietuvos Respublikos finansų ministerijos, atlikti atitikimo Sutarties</w:t>
      </w:r>
      <w:r w:rsidR="007F5C1F">
        <w:rPr>
          <w:sz w:val="24"/>
          <w:szCs w:val="24"/>
        </w:rPr>
        <w:t xml:space="preserve"> </w:t>
      </w:r>
      <w:r w:rsidR="007F5C1F">
        <w:rPr>
          <w:sz w:val="24"/>
          <w:szCs w:val="24"/>
        </w:rPr>
        <w:fldChar w:fldCharType="begin"/>
      </w:r>
      <w:r w:rsidR="007F5C1F">
        <w:rPr>
          <w:sz w:val="24"/>
          <w:szCs w:val="24"/>
        </w:rPr>
        <w:instrText xml:space="preserve"> REF _Ref485970766 \r \h </w:instrText>
      </w:r>
      <w:r w:rsidR="007F5C1F">
        <w:rPr>
          <w:sz w:val="24"/>
          <w:szCs w:val="24"/>
        </w:rPr>
      </w:r>
      <w:r w:rsidR="007F5C1F">
        <w:rPr>
          <w:sz w:val="24"/>
          <w:szCs w:val="24"/>
        </w:rPr>
        <w:fldChar w:fldCharType="separate"/>
      </w:r>
      <w:r w:rsidR="00B87438">
        <w:rPr>
          <w:sz w:val="24"/>
          <w:szCs w:val="24"/>
        </w:rPr>
        <w:t>17</w:t>
      </w:r>
      <w:r w:rsidR="007F5C1F">
        <w:rPr>
          <w:sz w:val="24"/>
          <w:szCs w:val="24"/>
        </w:rPr>
        <w:fldChar w:fldCharType="end"/>
      </w:r>
      <w:r w:rsidRPr="0042617A">
        <w:rPr>
          <w:sz w:val="24"/>
          <w:szCs w:val="24"/>
        </w:rPr>
        <w:t xml:space="preserve"> punkte nustatytiems reikalavimams ir / ar kitus patikrinimus</w:t>
      </w:r>
      <w:r w:rsidR="00F467EC" w:rsidRPr="0042617A">
        <w:rPr>
          <w:sz w:val="24"/>
          <w:szCs w:val="24"/>
        </w:rPr>
        <w:t>.</w:t>
      </w:r>
      <w:bookmarkEnd w:id="511"/>
    </w:p>
    <w:p w14:paraId="35E8F09F" w14:textId="77777777" w:rsidR="00F467EC" w:rsidRPr="0042617A" w:rsidRDefault="00F467EC" w:rsidP="0003757B">
      <w:pPr>
        <w:pStyle w:val="Antrat1"/>
        <w:spacing w:before="0"/>
        <w:ind w:left="1134" w:hanging="495"/>
      </w:pPr>
      <w:bookmarkStart w:id="512" w:name="_Toc284496767"/>
      <w:bookmarkStart w:id="513" w:name="_Ref293074261"/>
      <w:bookmarkStart w:id="514" w:name="_Toc293074467"/>
      <w:bookmarkStart w:id="515" w:name="_Toc297646392"/>
      <w:bookmarkStart w:id="516" w:name="_Toc300049739"/>
      <w:bookmarkStart w:id="517" w:name="_Toc309205543"/>
      <w:bookmarkStart w:id="518" w:name="_Toc98421410"/>
      <w:r w:rsidRPr="0042617A">
        <w:t>Teisių ir pareigų perleidimai</w:t>
      </w:r>
      <w:bookmarkEnd w:id="512"/>
      <w:bookmarkEnd w:id="513"/>
      <w:bookmarkEnd w:id="514"/>
      <w:bookmarkEnd w:id="515"/>
      <w:bookmarkEnd w:id="516"/>
      <w:bookmarkEnd w:id="517"/>
      <w:bookmarkEnd w:id="518"/>
    </w:p>
    <w:p w14:paraId="4463C686" w14:textId="77777777" w:rsidR="00F467EC" w:rsidRPr="0042617A" w:rsidRDefault="00F467EC" w:rsidP="0003757B">
      <w:pPr>
        <w:pStyle w:val="Antrat2"/>
        <w:ind w:left="1134"/>
        <w:rPr>
          <w:sz w:val="24"/>
          <w:szCs w:val="24"/>
        </w:rPr>
      </w:pPr>
      <w:bookmarkStart w:id="519" w:name="_Ref283653114"/>
      <w:bookmarkStart w:id="520" w:name="_Toc284496768"/>
      <w:bookmarkStart w:id="521" w:name="_Toc293074468"/>
      <w:bookmarkStart w:id="522" w:name="_Toc297646393"/>
      <w:bookmarkStart w:id="523" w:name="_Toc300049740"/>
      <w:bookmarkStart w:id="524" w:name="_Toc309205544"/>
      <w:bookmarkStart w:id="525" w:name="_Toc98421411"/>
      <w:bookmarkEnd w:id="503"/>
      <w:r w:rsidRPr="0042617A">
        <w:rPr>
          <w:sz w:val="24"/>
          <w:szCs w:val="24"/>
        </w:rPr>
        <w:lastRenderedPageBreak/>
        <w:t>Teisių ir pareigų perleidimas</w:t>
      </w:r>
      <w:bookmarkEnd w:id="519"/>
      <w:bookmarkEnd w:id="520"/>
      <w:bookmarkEnd w:id="521"/>
      <w:bookmarkEnd w:id="522"/>
      <w:bookmarkEnd w:id="523"/>
      <w:bookmarkEnd w:id="524"/>
      <w:bookmarkEnd w:id="525"/>
    </w:p>
    <w:p w14:paraId="42C3D673" w14:textId="77777777" w:rsidR="00F467EC" w:rsidRPr="0042617A" w:rsidRDefault="00F467EC" w:rsidP="0003757B">
      <w:pPr>
        <w:pStyle w:val="paragrafai"/>
        <w:ind w:left="1134"/>
        <w:rPr>
          <w:sz w:val="24"/>
          <w:szCs w:val="24"/>
        </w:rPr>
      </w:pPr>
      <w:bookmarkStart w:id="526" w:name="_Toc284496769"/>
      <w:bookmarkStart w:id="527" w:name="_Ref406596019"/>
      <w:r w:rsidRPr="0042617A">
        <w:rPr>
          <w:sz w:val="24"/>
          <w:szCs w:val="24"/>
        </w:rPr>
        <w:t xml:space="preserve">Valdžios subjektas </w:t>
      </w:r>
      <w:r w:rsidR="00FF4790">
        <w:rPr>
          <w:sz w:val="24"/>
          <w:szCs w:val="24"/>
        </w:rPr>
        <w:t xml:space="preserve">turi teisę perleisti visas arba dalį savo teisių ir pareigų pagal Sutartį gavęs išankstinį </w:t>
      </w:r>
      <w:r w:rsidR="00086497" w:rsidRPr="0042617A">
        <w:rPr>
          <w:sz w:val="24"/>
          <w:szCs w:val="24"/>
        </w:rPr>
        <w:t>Privataus subjekto ir Investuotojo sutikim</w:t>
      </w:r>
      <w:r w:rsidR="00FF4790">
        <w:rPr>
          <w:sz w:val="24"/>
          <w:szCs w:val="24"/>
        </w:rPr>
        <w:t>ą</w:t>
      </w:r>
      <w:r w:rsidR="00086497" w:rsidRPr="0042617A">
        <w:rPr>
          <w:sz w:val="24"/>
          <w:szCs w:val="24"/>
        </w:rPr>
        <w:t>, kurio pastar</w:t>
      </w:r>
      <w:r w:rsidR="00FF4790">
        <w:rPr>
          <w:sz w:val="24"/>
          <w:szCs w:val="24"/>
        </w:rPr>
        <w:t>ieji</w:t>
      </w:r>
      <w:r w:rsidR="00086497" w:rsidRPr="0042617A" w:rsidDel="00086497">
        <w:rPr>
          <w:sz w:val="24"/>
          <w:szCs w:val="24"/>
        </w:rPr>
        <w:t xml:space="preserve"> </w:t>
      </w:r>
      <w:r w:rsidRPr="0042617A">
        <w:rPr>
          <w:sz w:val="24"/>
          <w:szCs w:val="24"/>
        </w:rPr>
        <w:t xml:space="preserve">neturi teisės nepagrįstai neduoti. Teisių ir pareigų perleidimo atveju </w:t>
      </w:r>
      <w:r w:rsidR="000E2236">
        <w:rPr>
          <w:sz w:val="24"/>
          <w:szCs w:val="24"/>
        </w:rPr>
        <w:t xml:space="preserve">pradinis </w:t>
      </w:r>
      <w:r w:rsidRPr="0042617A">
        <w:rPr>
          <w:sz w:val="24"/>
          <w:szCs w:val="24"/>
        </w:rPr>
        <w:t>Valdžios subjektas (išskyrus Valdžios subjekto likvidavimo atvejį) išlieka solidariai atsakingas Privačiam subjektui</w:t>
      </w:r>
      <w:r w:rsidR="00FF4790">
        <w:rPr>
          <w:sz w:val="24"/>
          <w:szCs w:val="24"/>
        </w:rPr>
        <w:t xml:space="preserve"> ir Investuotojui</w:t>
      </w:r>
      <w:r w:rsidRPr="0042617A">
        <w:rPr>
          <w:sz w:val="24"/>
          <w:szCs w:val="24"/>
        </w:rPr>
        <w:t xml:space="preserve"> kartu su asmeniu, kuriam Valdžios subjektas perleido savo teises ir pareigas pagal Sutartį</w:t>
      </w:r>
      <w:r w:rsidR="00A60C80">
        <w:rPr>
          <w:sz w:val="24"/>
          <w:szCs w:val="24"/>
        </w:rPr>
        <w:t>,</w:t>
      </w:r>
      <w:r w:rsidR="006C7D5E">
        <w:rPr>
          <w:sz w:val="24"/>
          <w:szCs w:val="24"/>
        </w:rPr>
        <w:t xml:space="preserve"> už veiksmus, atliktus iki teisių ir pareigų perleidimo</w:t>
      </w:r>
      <w:r w:rsidRPr="0042617A">
        <w:rPr>
          <w:sz w:val="24"/>
          <w:szCs w:val="24"/>
        </w:rPr>
        <w:t>.</w:t>
      </w:r>
      <w:bookmarkStart w:id="528" w:name="_Ref136099828"/>
      <w:bookmarkEnd w:id="526"/>
      <w:bookmarkEnd w:id="527"/>
    </w:p>
    <w:p w14:paraId="6E06D676" w14:textId="77777777" w:rsidR="00AF5B5E" w:rsidRPr="002B0AAF" w:rsidRDefault="00AF5B5E" w:rsidP="002B0AAF">
      <w:pPr>
        <w:pStyle w:val="paragrafai"/>
        <w:ind w:left="1134"/>
        <w:rPr>
          <w:sz w:val="24"/>
          <w:szCs w:val="24"/>
        </w:rPr>
      </w:pPr>
      <w:bookmarkStart w:id="529" w:name="_Ref284492020"/>
      <w:bookmarkStart w:id="530" w:name="_Toc284496770"/>
      <w:r w:rsidRPr="00DC7F46">
        <w:rPr>
          <w:sz w:val="24"/>
          <w:szCs w:val="24"/>
        </w:rPr>
        <w:t xml:space="preserve">Privatus subjektas, turėdamas išankstinį </w:t>
      </w:r>
      <w:r w:rsidR="00FF4790" w:rsidRPr="00DC7F46">
        <w:rPr>
          <w:sz w:val="24"/>
          <w:szCs w:val="24"/>
        </w:rPr>
        <w:t xml:space="preserve">Investuotojo ir </w:t>
      </w:r>
      <w:r w:rsidRPr="00DC7F46">
        <w:rPr>
          <w:sz w:val="24"/>
          <w:szCs w:val="24"/>
        </w:rPr>
        <w:t xml:space="preserve">Valdžios subjekto sutikimą, </w:t>
      </w:r>
      <w:r w:rsidR="00FF4790" w:rsidRPr="00DC7F46">
        <w:rPr>
          <w:sz w:val="24"/>
          <w:szCs w:val="24"/>
        </w:rPr>
        <w:t xml:space="preserve">kurio pastarasis neturi teisės nepagrįstai neduoti, </w:t>
      </w:r>
      <w:r w:rsidRPr="00DC7F46">
        <w:rPr>
          <w:sz w:val="24"/>
          <w:szCs w:val="24"/>
        </w:rPr>
        <w:t xml:space="preserve">turi teisę perleisti savo teises ir pareigas pagal Sutartį tik savo padaliniui arba </w:t>
      </w:r>
      <w:r w:rsidR="00FF4790" w:rsidRPr="00DC7F46">
        <w:rPr>
          <w:sz w:val="24"/>
          <w:szCs w:val="24"/>
        </w:rPr>
        <w:t>Susijusiam asmeniui</w:t>
      </w:r>
      <w:r w:rsidRPr="00DC7F46">
        <w:rPr>
          <w:sz w:val="24"/>
          <w:szCs w:val="24"/>
        </w:rPr>
        <w:t>, kuria</w:t>
      </w:r>
      <w:r w:rsidR="00FF4790" w:rsidRPr="00DC7F46">
        <w:rPr>
          <w:sz w:val="24"/>
          <w:szCs w:val="24"/>
        </w:rPr>
        <w:t>m</w:t>
      </w:r>
      <w:r w:rsidRPr="00DC7F46">
        <w:rPr>
          <w:sz w:val="24"/>
          <w:szCs w:val="24"/>
        </w:rPr>
        <w:t xml:space="preserve"> Privatus subjektas gali tiesiogiai daryti lemiamą įtaką, kaip tai apibrėžta Lietuvos Respublikos akcinių bendrovių įstatyme. Susitarimu privalo būti užtikrinta, kad šios sąlygos bus tenkinamos visą Sutarties galiojimo laiką ir dar ne mažiau kaip 3 (tris) mėnesius po Sutarties galiojimo termino pabaigos</w:t>
      </w:r>
      <w:r w:rsidR="006C7D5E" w:rsidRPr="00DC7F46">
        <w:rPr>
          <w:sz w:val="24"/>
          <w:szCs w:val="24"/>
        </w:rPr>
        <w:t>, o garantiniai įsipareigojimai turi išlikti galioti iki teisės aktuose nustatytų garantinių terminų</w:t>
      </w:r>
      <w:r w:rsidRPr="00DC7F46">
        <w:rPr>
          <w:sz w:val="24"/>
          <w:szCs w:val="24"/>
        </w:rPr>
        <w:t>. Teises ir pareigas perėmęs asmuo</w:t>
      </w:r>
      <w:r w:rsidR="00562782" w:rsidRPr="00DC7F46">
        <w:rPr>
          <w:sz w:val="24"/>
          <w:szCs w:val="24"/>
        </w:rPr>
        <w:t xml:space="preserve"> privalo pateikti tokias pačias</w:t>
      </w:r>
      <w:r w:rsidRPr="00DC7F46">
        <w:rPr>
          <w:sz w:val="24"/>
          <w:szCs w:val="24"/>
        </w:rPr>
        <w:t xml:space="preserve"> </w:t>
      </w:r>
      <w:r w:rsidR="006C7D5E" w:rsidRPr="00DC7F46">
        <w:rPr>
          <w:sz w:val="24"/>
          <w:szCs w:val="24"/>
        </w:rPr>
        <w:t>Draudimo sutartis</w:t>
      </w:r>
      <w:r w:rsidRPr="00DC7F46">
        <w:rPr>
          <w:sz w:val="24"/>
          <w:szCs w:val="24"/>
        </w:rPr>
        <w:t>, kaip ir ankstesnysis Privatus subjektas</w:t>
      </w:r>
      <w:r w:rsidR="006C7D5E" w:rsidRPr="00DC7F46">
        <w:rPr>
          <w:sz w:val="24"/>
          <w:szCs w:val="24"/>
        </w:rPr>
        <w:t>, reikalingas tolesniam tinkamam Sutarties vykdymui</w:t>
      </w:r>
      <w:r w:rsidRPr="00DC7F46">
        <w:rPr>
          <w:sz w:val="24"/>
          <w:szCs w:val="24"/>
        </w:rPr>
        <w:t xml:space="preserve">. </w:t>
      </w:r>
      <w:r w:rsidR="000E2236" w:rsidRPr="00DC7F46">
        <w:rPr>
          <w:sz w:val="24"/>
          <w:szCs w:val="24"/>
        </w:rPr>
        <w:t>Pradinis</w:t>
      </w:r>
      <w:r w:rsidRPr="00DC7F46">
        <w:rPr>
          <w:sz w:val="24"/>
          <w:szCs w:val="24"/>
        </w:rPr>
        <w:t xml:space="preserve"> Privatus subjekt</w:t>
      </w:r>
      <w:r w:rsidR="006C7D5E" w:rsidRPr="00DC7F46">
        <w:rPr>
          <w:sz w:val="24"/>
          <w:szCs w:val="24"/>
        </w:rPr>
        <w:t>as</w:t>
      </w:r>
      <w:r w:rsidRPr="00DC7F46">
        <w:rPr>
          <w:sz w:val="24"/>
          <w:szCs w:val="24"/>
        </w:rPr>
        <w:t xml:space="preserve"> lieka solidariai atsakingu </w:t>
      </w:r>
      <w:r w:rsidR="006C7D5E" w:rsidRPr="00DC7F46">
        <w:rPr>
          <w:sz w:val="24"/>
          <w:szCs w:val="24"/>
        </w:rPr>
        <w:t>su nauju Privačiu subjektu už veiksmus, atliktus iki teisių ir pareigų perleidimo.</w:t>
      </w:r>
      <w:r w:rsidR="004C4D74" w:rsidRPr="00DC7F46">
        <w:rPr>
          <w:sz w:val="24"/>
          <w:szCs w:val="24"/>
        </w:rPr>
        <w:t xml:space="preserve"> </w:t>
      </w:r>
      <w:r w:rsidR="002B0AAF" w:rsidRPr="002B0AAF">
        <w:rPr>
          <w:sz w:val="24"/>
          <w:szCs w:val="24"/>
        </w:rPr>
        <w:t>Išpildžius visas šias sąlygas, ankstesnio Privataus subjekto teises ir pareigas perėmęs asmuo toliau laikomas Privačiu subjektu šios Sutarties prasme.</w:t>
      </w:r>
    </w:p>
    <w:p w14:paraId="175E6129" w14:textId="65798E98" w:rsidR="00F467EC" w:rsidRPr="0042617A" w:rsidRDefault="00F467EC" w:rsidP="0003757B">
      <w:pPr>
        <w:pStyle w:val="paragrafai"/>
        <w:ind w:left="1134"/>
        <w:rPr>
          <w:sz w:val="24"/>
          <w:szCs w:val="24"/>
        </w:rPr>
      </w:pPr>
      <w:bookmarkStart w:id="531" w:name="_Ref284526533"/>
      <w:bookmarkStart w:id="532" w:name="_Ref406933219"/>
      <w:bookmarkEnd w:id="528"/>
      <w:bookmarkEnd w:id="529"/>
      <w:bookmarkEnd w:id="530"/>
      <w:r w:rsidRPr="0042617A">
        <w:rPr>
          <w:sz w:val="24"/>
          <w:szCs w:val="24"/>
        </w:rPr>
        <w:t xml:space="preserve">Investuotojas, </w:t>
      </w:r>
      <w:r w:rsidR="002849C2" w:rsidRPr="0042617A">
        <w:rPr>
          <w:sz w:val="24"/>
          <w:szCs w:val="24"/>
        </w:rPr>
        <w:t xml:space="preserve">be Sutarties </w:t>
      </w:r>
      <w:r w:rsidRPr="00C92AF3">
        <w:rPr>
          <w:sz w:val="24"/>
          <w:szCs w:val="24"/>
        </w:rPr>
        <w:fldChar w:fldCharType="begin"/>
      </w:r>
      <w:r w:rsidRPr="0042617A">
        <w:rPr>
          <w:sz w:val="24"/>
          <w:szCs w:val="24"/>
        </w:rPr>
        <w:instrText xml:space="preserve"> REF _Ref297643139 \r \h  \* MERGEFORMAT </w:instrText>
      </w:r>
      <w:r w:rsidRPr="00C92AF3">
        <w:rPr>
          <w:sz w:val="24"/>
          <w:szCs w:val="24"/>
        </w:rPr>
      </w:r>
      <w:r w:rsidRPr="00C92AF3">
        <w:rPr>
          <w:sz w:val="24"/>
          <w:szCs w:val="24"/>
        </w:rPr>
        <w:fldChar w:fldCharType="separate"/>
      </w:r>
      <w:r w:rsidR="00B87438">
        <w:rPr>
          <w:sz w:val="24"/>
          <w:szCs w:val="24"/>
        </w:rPr>
        <w:t>31.2</w:t>
      </w:r>
      <w:r w:rsidRPr="00C92AF3">
        <w:rPr>
          <w:sz w:val="24"/>
          <w:szCs w:val="24"/>
        </w:rPr>
        <w:fldChar w:fldCharType="end"/>
      </w:r>
      <w:r w:rsidR="008E3045" w:rsidRPr="0042617A">
        <w:rPr>
          <w:sz w:val="24"/>
          <w:szCs w:val="24"/>
        </w:rPr>
        <w:t xml:space="preserve"> </w:t>
      </w:r>
      <w:r w:rsidRPr="0042617A">
        <w:rPr>
          <w:sz w:val="24"/>
          <w:szCs w:val="24"/>
        </w:rPr>
        <w:t> punkt</w:t>
      </w:r>
      <w:r w:rsidR="00FF4790">
        <w:rPr>
          <w:sz w:val="24"/>
          <w:szCs w:val="24"/>
        </w:rPr>
        <w:t>e</w:t>
      </w:r>
      <w:r w:rsidRPr="0042617A">
        <w:rPr>
          <w:sz w:val="24"/>
          <w:szCs w:val="24"/>
        </w:rPr>
        <w:t xml:space="preserve"> nustatyt</w:t>
      </w:r>
      <w:r w:rsidR="00FF4790">
        <w:rPr>
          <w:sz w:val="24"/>
          <w:szCs w:val="24"/>
        </w:rPr>
        <w:t>o</w:t>
      </w:r>
      <w:r w:rsidRPr="0042617A">
        <w:rPr>
          <w:sz w:val="24"/>
          <w:szCs w:val="24"/>
        </w:rPr>
        <w:t xml:space="preserve"> atvej</w:t>
      </w:r>
      <w:r w:rsidR="00FF4790">
        <w:rPr>
          <w:sz w:val="24"/>
          <w:szCs w:val="24"/>
        </w:rPr>
        <w:t>o</w:t>
      </w:r>
      <w:r w:rsidRPr="0042617A">
        <w:rPr>
          <w:sz w:val="24"/>
          <w:szCs w:val="24"/>
        </w:rPr>
        <w:t>, turi teisę perleisti savo teises ir pareigas pagal Sutartį ar Privataus subjekto akcij</w:t>
      </w:r>
      <w:r w:rsidR="00A65D4E" w:rsidRPr="0042617A">
        <w:rPr>
          <w:sz w:val="24"/>
          <w:szCs w:val="24"/>
        </w:rPr>
        <w:t>as ar jų dalį</w:t>
      </w:r>
      <w:r w:rsidRPr="0042617A">
        <w:rPr>
          <w:sz w:val="24"/>
          <w:szCs w:val="24"/>
        </w:rPr>
        <w:t xml:space="preserve">, </w:t>
      </w:r>
      <w:bookmarkEnd w:id="531"/>
      <w:r w:rsidR="00FF4790">
        <w:rPr>
          <w:sz w:val="24"/>
          <w:szCs w:val="24"/>
        </w:rPr>
        <w:t>gavęs išankstinį Valdžios subjekto sutikimą, kurio pastarasis negali nepagrįstai neduoti, jeigu</w:t>
      </w:r>
      <w:r w:rsidRPr="0042617A">
        <w:rPr>
          <w:sz w:val="24"/>
          <w:szCs w:val="24"/>
        </w:rPr>
        <w:t>:</w:t>
      </w:r>
      <w:bookmarkEnd w:id="532"/>
    </w:p>
    <w:p w14:paraId="1AC211C7" w14:textId="77777777" w:rsidR="00F467EC" w:rsidRPr="0042617A" w:rsidRDefault="00F467EC" w:rsidP="00620E6D">
      <w:pPr>
        <w:pStyle w:val="paragrafesraas"/>
        <w:tabs>
          <w:tab w:val="clear" w:pos="2989"/>
          <w:tab w:val="num" w:pos="1418"/>
        </w:tabs>
        <w:ind w:left="1134" w:hanging="495"/>
        <w:rPr>
          <w:sz w:val="24"/>
          <w:szCs w:val="24"/>
        </w:rPr>
      </w:pPr>
      <w:r w:rsidRPr="0042617A">
        <w:rPr>
          <w:sz w:val="24"/>
          <w:szCs w:val="24"/>
        </w:rPr>
        <w:t xml:space="preserve">naujas </w:t>
      </w:r>
      <w:r w:rsidR="000E2236">
        <w:rPr>
          <w:sz w:val="24"/>
          <w:szCs w:val="24"/>
        </w:rPr>
        <w:t>I</w:t>
      </w:r>
      <w:r w:rsidRPr="0042617A">
        <w:rPr>
          <w:sz w:val="24"/>
          <w:szCs w:val="24"/>
        </w:rPr>
        <w:t xml:space="preserve">nvestuotojas atitinka </w:t>
      </w:r>
      <w:r w:rsidR="0007636C">
        <w:rPr>
          <w:sz w:val="24"/>
          <w:szCs w:val="24"/>
        </w:rPr>
        <w:t>S</w:t>
      </w:r>
      <w:r w:rsidRPr="0042617A">
        <w:rPr>
          <w:sz w:val="24"/>
          <w:szCs w:val="24"/>
        </w:rPr>
        <w:t xml:space="preserve">ąlygose nustatytus </w:t>
      </w:r>
      <w:r w:rsidR="00FE1329">
        <w:rPr>
          <w:sz w:val="24"/>
          <w:szCs w:val="24"/>
        </w:rPr>
        <w:t xml:space="preserve">reikalavimus dėl pašalinimo pagrindų nebuvimo ir </w:t>
      </w:r>
      <w:r w:rsidRPr="0042617A">
        <w:rPr>
          <w:sz w:val="24"/>
          <w:szCs w:val="24"/>
        </w:rPr>
        <w:t>kvalifikacijos reikalavimus neįvykdytos Sutarties daliai</w:t>
      </w:r>
      <w:r w:rsidR="00FE1329">
        <w:rPr>
          <w:sz w:val="24"/>
          <w:szCs w:val="24"/>
        </w:rPr>
        <w:t xml:space="preserve"> (pats arba su pasitelkiamais Subtiekėjais)</w:t>
      </w:r>
      <w:r w:rsidR="00CB0642" w:rsidRPr="0042617A">
        <w:rPr>
          <w:sz w:val="24"/>
          <w:szCs w:val="24"/>
        </w:rPr>
        <w:t>.</w:t>
      </w:r>
      <w:r w:rsidRPr="0042617A">
        <w:rPr>
          <w:sz w:val="24"/>
          <w:szCs w:val="24"/>
        </w:rPr>
        <w:t xml:space="preserve"> </w:t>
      </w:r>
      <w:r w:rsidR="0007636C">
        <w:rPr>
          <w:sz w:val="24"/>
          <w:szCs w:val="24"/>
        </w:rPr>
        <w:t>Aiškumo dėlei, t</w:t>
      </w:r>
      <w:r w:rsidR="00EC2B91" w:rsidRPr="00446A51">
        <w:rPr>
          <w:sz w:val="24"/>
          <w:szCs w:val="24"/>
        </w:rPr>
        <w:t>okiu atveju</w:t>
      </w:r>
      <w:r w:rsidR="00CB0642" w:rsidRPr="00446A51">
        <w:rPr>
          <w:sz w:val="24"/>
          <w:szCs w:val="24"/>
        </w:rPr>
        <w:t xml:space="preserve"> pradinis Investuotojas atleidžiamas nuo solidarios atsakomybės už Privataus subjekto įsipareigojimus pagal Sutartį tinkamą vykdymą, išskyrus atsakomybę kylanči</w:t>
      </w:r>
      <w:r w:rsidR="0007636C">
        <w:rPr>
          <w:sz w:val="24"/>
          <w:szCs w:val="24"/>
        </w:rPr>
        <w:t>ą</w:t>
      </w:r>
      <w:r w:rsidR="00CB0642" w:rsidRPr="00446A51">
        <w:rPr>
          <w:sz w:val="24"/>
          <w:szCs w:val="24"/>
        </w:rPr>
        <w:t xml:space="preserve"> dėl </w:t>
      </w:r>
      <w:r w:rsidR="000E2236">
        <w:rPr>
          <w:sz w:val="24"/>
          <w:szCs w:val="24"/>
        </w:rPr>
        <w:t xml:space="preserve">pradinio Investuotojo ir (ar) </w:t>
      </w:r>
      <w:r w:rsidR="00CB0642" w:rsidRPr="00446A51">
        <w:rPr>
          <w:sz w:val="24"/>
          <w:szCs w:val="24"/>
        </w:rPr>
        <w:t>Privataus subjekto įsipareigojimų iki Investuotojo pakeitimo;</w:t>
      </w:r>
      <w:r w:rsidR="0007636C">
        <w:rPr>
          <w:sz w:val="24"/>
          <w:szCs w:val="24"/>
        </w:rPr>
        <w:t xml:space="preserve"> arba</w:t>
      </w:r>
    </w:p>
    <w:p w14:paraId="2230B565" w14:textId="703F846C" w:rsidR="0007636C" w:rsidRDefault="0007636C" w:rsidP="00620E6D">
      <w:pPr>
        <w:pStyle w:val="paragrafesraas"/>
        <w:tabs>
          <w:tab w:val="clear" w:pos="2989"/>
          <w:tab w:val="num" w:pos="1418"/>
        </w:tabs>
        <w:ind w:left="1134" w:hanging="495"/>
        <w:rPr>
          <w:sz w:val="24"/>
          <w:szCs w:val="24"/>
        </w:rPr>
      </w:pPr>
      <w:r>
        <w:rPr>
          <w:sz w:val="24"/>
          <w:szCs w:val="24"/>
        </w:rPr>
        <w:t xml:space="preserve">naujas </w:t>
      </w:r>
      <w:r w:rsidR="006C7D5E">
        <w:rPr>
          <w:sz w:val="24"/>
          <w:szCs w:val="24"/>
        </w:rPr>
        <w:t>I</w:t>
      </w:r>
      <w:r>
        <w:rPr>
          <w:sz w:val="24"/>
          <w:szCs w:val="24"/>
        </w:rPr>
        <w:t xml:space="preserve">nvestuotojas yra Finansuotojas arba Kitas paskolos teikėjas, kuriam yra taikomi Sąlygose nustatyti bendrieji kvalifikacijos reikalavimai bei ekonominės ir finansinės būklės </w:t>
      </w:r>
      <w:r w:rsidR="00FE1329">
        <w:rPr>
          <w:sz w:val="24"/>
          <w:szCs w:val="24"/>
        </w:rPr>
        <w:t xml:space="preserve">2.2 </w:t>
      </w:r>
      <w:r>
        <w:rPr>
          <w:sz w:val="24"/>
          <w:szCs w:val="24"/>
        </w:rPr>
        <w:t xml:space="preserve">kvalifikacijos reikalavimas (jeigu Investuotojas pats visa apimtimi neatitinka minėto kvalifikacijos reikalavimo). Tokiu atveju </w:t>
      </w:r>
      <w:r w:rsidR="000E2236">
        <w:rPr>
          <w:sz w:val="24"/>
          <w:szCs w:val="24"/>
        </w:rPr>
        <w:t>pradinis</w:t>
      </w:r>
      <w:r>
        <w:rPr>
          <w:sz w:val="24"/>
          <w:szCs w:val="24"/>
        </w:rPr>
        <w:t xml:space="preserve"> </w:t>
      </w:r>
      <w:r w:rsidR="006C7D5E">
        <w:rPr>
          <w:sz w:val="24"/>
          <w:szCs w:val="24"/>
        </w:rPr>
        <w:t>I</w:t>
      </w:r>
      <w:r>
        <w:rPr>
          <w:sz w:val="24"/>
          <w:szCs w:val="24"/>
        </w:rPr>
        <w:t xml:space="preserve">nvestuotojas </w:t>
      </w:r>
      <w:r w:rsidR="000E2236">
        <w:rPr>
          <w:sz w:val="24"/>
          <w:szCs w:val="24"/>
        </w:rPr>
        <w:t xml:space="preserve">atleidžiamas nuo </w:t>
      </w:r>
      <w:r w:rsidR="000E2236" w:rsidRPr="00446A51">
        <w:rPr>
          <w:sz w:val="24"/>
          <w:szCs w:val="24"/>
        </w:rPr>
        <w:t>solidarios atsakomybės už Privataus subjekto įsipareigojimus pagal Sutartį tinkamą vykdymą, išskyrus atsakomybę</w:t>
      </w:r>
      <w:r w:rsidR="00EE0623">
        <w:rPr>
          <w:sz w:val="24"/>
          <w:szCs w:val="24"/>
        </w:rPr>
        <w:t>,</w:t>
      </w:r>
      <w:r w:rsidR="000E2236" w:rsidRPr="00446A51">
        <w:rPr>
          <w:sz w:val="24"/>
          <w:szCs w:val="24"/>
        </w:rPr>
        <w:t xml:space="preserve"> kylanči</w:t>
      </w:r>
      <w:r w:rsidR="000E2236">
        <w:rPr>
          <w:sz w:val="24"/>
          <w:szCs w:val="24"/>
        </w:rPr>
        <w:t>ą</w:t>
      </w:r>
      <w:r w:rsidR="000E2236" w:rsidRPr="00446A51">
        <w:rPr>
          <w:sz w:val="24"/>
          <w:szCs w:val="24"/>
        </w:rPr>
        <w:t xml:space="preserve"> dėl </w:t>
      </w:r>
      <w:r w:rsidR="000E2236">
        <w:rPr>
          <w:sz w:val="24"/>
          <w:szCs w:val="24"/>
        </w:rPr>
        <w:t xml:space="preserve">pradinio Investuotojo ir (ar) </w:t>
      </w:r>
      <w:r w:rsidR="000E2236" w:rsidRPr="00446A51">
        <w:rPr>
          <w:sz w:val="24"/>
          <w:szCs w:val="24"/>
        </w:rPr>
        <w:t>Privataus subjekto įsipareigojimų iki Investuotojo pakeitimo</w:t>
      </w:r>
      <w:r>
        <w:rPr>
          <w:sz w:val="24"/>
          <w:szCs w:val="24"/>
        </w:rPr>
        <w:t>; arba</w:t>
      </w:r>
    </w:p>
    <w:p w14:paraId="41AB9CB6" w14:textId="77777777" w:rsidR="00F467EC" w:rsidRPr="001124C4" w:rsidRDefault="00F467EC" w:rsidP="00620E6D">
      <w:pPr>
        <w:pStyle w:val="paragrafesraas"/>
        <w:tabs>
          <w:tab w:val="clear" w:pos="2989"/>
          <w:tab w:val="num" w:pos="1418"/>
        </w:tabs>
        <w:ind w:left="1134" w:hanging="495"/>
        <w:rPr>
          <w:sz w:val="24"/>
          <w:szCs w:val="24"/>
        </w:rPr>
      </w:pPr>
      <w:r w:rsidRPr="0042617A">
        <w:rPr>
          <w:sz w:val="24"/>
          <w:szCs w:val="24"/>
        </w:rPr>
        <w:t xml:space="preserve"> dėl Investuotojo</w:t>
      </w:r>
      <w:r w:rsidR="00FE6A41">
        <w:rPr>
          <w:sz w:val="24"/>
          <w:szCs w:val="24"/>
        </w:rPr>
        <w:t xml:space="preserve"> reorganizavimo</w:t>
      </w:r>
      <w:r w:rsidRPr="0042617A">
        <w:rPr>
          <w:sz w:val="24"/>
          <w:szCs w:val="24"/>
        </w:rPr>
        <w:t xml:space="preserve"> arba dėl </w:t>
      </w:r>
      <w:r w:rsidR="0007636C">
        <w:rPr>
          <w:sz w:val="24"/>
          <w:szCs w:val="24"/>
        </w:rPr>
        <w:t xml:space="preserve">bankroto </w:t>
      </w:r>
      <w:r w:rsidRPr="0042617A">
        <w:rPr>
          <w:sz w:val="24"/>
          <w:szCs w:val="24"/>
        </w:rPr>
        <w:t xml:space="preserve">visas arba dalį pradinio Investuotojo teisių perima kitas ekonominės veiklos vykdytojas, atitinkantis pradinius </w:t>
      </w:r>
      <w:r w:rsidR="0007636C">
        <w:rPr>
          <w:sz w:val="24"/>
          <w:szCs w:val="24"/>
        </w:rPr>
        <w:t>Sąlygose nustatytus kvalifikacijos reikalavimus,</w:t>
      </w:r>
      <w:r w:rsidR="00EC2B91" w:rsidRPr="0042617A">
        <w:rPr>
          <w:sz w:val="24"/>
          <w:szCs w:val="24"/>
        </w:rPr>
        <w:t xml:space="preserve"> susijusius su neįvykdyta </w:t>
      </w:r>
      <w:r w:rsidR="00EC2B91" w:rsidRPr="00E814D6">
        <w:rPr>
          <w:sz w:val="24"/>
          <w:szCs w:val="24"/>
        </w:rPr>
        <w:t>Sutarties dalimi</w:t>
      </w:r>
      <w:r w:rsidRPr="00E814D6">
        <w:rPr>
          <w:sz w:val="24"/>
          <w:szCs w:val="24"/>
        </w:rPr>
        <w:t>, su sąlyga, kad dėl to nereikia daryti kitų esminių Sutarties pakeitimų, dėl ko reikėtų organizuoti naują pirkimą</w:t>
      </w:r>
      <w:r w:rsidR="004A5CE0">
        <w:rPr>
          <w:sz w:val="24"/>
          <w:szCs w:val="24"/>
        </w:rPr>
        <w:t>;</w:t>
      </w:r>
      <w:r w:rsidRPr="00E814D6">
        <w:rPr>
          <w:sz w:val="24"/>
          <w:szCs w:val="24"/>
        </w:rPr>
        <w:t xml:space="preserve"> </w:t>
      </w:r>
      <w:r w:rsidR="006C7D5E">
        <w:rPr>
          <w:sz w:val="24"/>
          <w:szCs w:val="24"/>
        </w:rPr>
        <w:t>arba</w:t>
      </w:r>
    </w:p>
    <w:p w14:paraId="6FA7D4B8" w14:textId="77777777" w:rsidR="00E814D6" w:rsidRPr="00DA3AAE" w:rsidRDefault="00AF5B5E" w:rsidP="001124C4">
      <w:pPr>
        <w:pStyle w:val="paragrafesraas"/>
        <w:tabs>
          <w:tab w:val="left" w:pos="1560"/>
        </w:tabs>
        <w:ind w:left="1134" w:hanging="495"/>
        <w:rPr>
          <w:sz w:val="24"/>
          <w:szCs w:val="24"/>
        </w:rPr>
      </w:pPr>
      <w:r>
        <w:rPr>
          <w:sz w:val="24"/>
          <w:szCs w:val="24"/>
        </w:rPr>
        <w:t xml:space="preserve">tuo atveju, jeigu </w:t>
      </w:r>
      <w:r w:rsidR="00E814D6" w:rsidRPr="00DA3AAE">
        <w:rPr>
          <w:sz w:val="24"/>
          <w:szCs w:val="24"/>
        </w:rPr>
        <w:t xml:space="preserve">Investuotojas veikia jungtinės veiklos sutarties pagrindu ir po Darbų atlikimo viena iš jungtinės veiklos sutarties šalių pasitraukia perleisdama savo teises ir pareigas </w:t>
      </w:r>
      <w:r w:rsidR="00E814D6" w:rsidRPr="00DA3AAE">
        <w:rPr>
          <w:sz w:val="24"/>
          <w:szCs w:val="24"/>
        </w:rPr>
        <w:lastRenderedPageBreak/>
        <w:t>ar turimas Privataus subjekto akcijas likusioms jungtinės veiklos sutarties šalims, jeigu toks perleidimas yra leidžiamas pagal jungtinės veiklos sutartį. Tokiu atveju likusios jungtinės veiklos sutarties šalys lieka solidariai atsakingos už pasitraukusios šalies įsipareigojimus pagal Sutartį</w:t>
      </w:r>
      <w:r w:rsidR="0007636C">
        <w:rPr>
          <w:sz w:val="24"/>
          <w:szCs w:val="24"/>
        </w:rPr>
        <w:t xml:space="preserve">, tačiau pasitraukusi jungtinės veiklos sutarties šalis lieka solidariai atsakinga už </w:t>
      </w:r>
      <w:r w:rsidR="000E2236">
        <w:rPr>
          <w:sz w:val="24"/>
          <w:szCs w:val="24"/>
        </w:rPr>
        <w:t>veiksmus</w:t>
      </w:r>
      <w:r w:rsidR="0007636C">
        <w:rPr>
          <w:sz w:val="24"/>
          <w:szCs w:val="24"/>
        </w:rPr>
        <w:t xml:space="preserve"> iki savo teisių ir pareigų perleidimo</w:t>
      </w:r>
      <w:r w:rsidR="00E814D6" w:rsidRPr="00DA3AAE">
        <w:rPr>
          <w:sz w:val="24"/>
          <w:szCs w:val="24"/>
        </w:rPr>
        <w:t>.</w:t>
      </w:r>
    </w:p>
    <w:p w14:paraId="1498988C" w14:textId="1FB0EF28" w:rsidR="00F467EC" w:rsidRPr="00245816" w:rsidRDefault="00F467EC" w:rsidP="0003757B">
      <w:pPr>
        <w:pStyle w:val="paragrafai"/>
        <w:ind w:left="1134"/>
        <w:rPr>
          <w:sz w:val="24"/>
          <w:szCs w:val="24"/>
        </w:rPr>
      </w:pPr>
      <w:r w:rsidRPr="00AF5B5E">
        <w:rPr>
          <w:sz w:val="24"/>
          <w:szCs w:val="24"/>
        </w:rPr>
        <w:t xml:space="preserve">Šios Sutarties </w:t>
      </w:r>
      <w:r w:rsidR="00D81D10" w:rsidRPr="00AF5B5E">
        <w:rPr>
          <w:sz w:val="24"/>
          <w:szCs w:val="24"/>
        </w:rPr>
        <w:fldChar w:fldCharType="begin"/>
      </w:r>
      <w:r w:rsidR="00D81D10" w:rsidRPr="00AF5B5E">
        <w:rPr>
          <w:sz w:val="24"/>
          <w:szCs w:val="24"/>
        </w:rPr>
        <w:instrText xml:space="preserve"> REF _Ref406933219 \r \h </w:instrText>
      </w:r>
      <w:r w:rsidR="002D5DCF" w:rsidRPr="00AF5B5E">
        <w:rPr>
          <w:sz w:val="24"/>
          <w:szCs w:val="24"/>
        </w:rPr>
        <w:instrText xml:space="preserve"> \* MERGEFORMAT </w:instrText>
      </w:r>
      <w:r w:rsidR="00D81D10" w:rsidRPr="00AF5B5E">
        <w:rPr>
          <w:sz w:val="24"/>
          <w:szCs w:val="24"/>
        </w:rPr>
      </w:r>
      <w:r w:rsidR="00D81D10" w:rsidRPr="00AF5B5E">
        <w:rPr>
          <w:sz w:val="24"/>
          <w:szCs w:val="24"/>
        </w:rPr>
        <w:fldChar w:fldCharType="separate"/>
      </w:r>
      <w:r w:rsidR="00B87438">
        <w:rPr>
          <w:sz w:val="24"/>
          <w:szCs w:val="24"/>
        </w:rPr>
        <w:t>27.3</w:t>
      </w:r>
      <w:r w:rsidR="00D81D10" w:rsidRPr="00AF5B5E">
        <w:rPr>
          <w:sz w:val="24"/>
          <w:szCs w:val="24"/>
        </w:rPr>
        <w:fldChar w:fldCharType="end"/>
      </w:r>
      <w:r w:rsidR="009357AB" w:rsidRPr="00AF5B5E">
        <w:rPr>
          <w:sz w:val="24"/>
          <w:szCs w:val="24"/>
        </w:rPr>
        <w:t xml:space="preserve"> </w:t>
      </w:r>
      <w:r w:rsidRPr="00AF5B5E">
        <w:rPr>
          <w:sz w:val="24"/>
          <w:szCs w:val="24"/>
        </w:rPr>
        <w:t>punkte nurodyti Investuotojo pakeitim</w:t>
      </w:r>
      <w:r w:rsidR="00076DB2" w:rsidRPr="00AF5B5E">
        <w:rPr>
          <w:sz w:val="24"/>
          <w:szCs w:val="24"/>
        </w:rPr>
        <w:t>o atvejai</w:t>
      </w:r>
      <w:r w:rsidRPr="00AF5B5E">
        <w:rPr>
          <w:sz w:val="24"/>
          <w:szCs w:val="24"/>
        </w:rPr>
        <w:t xml:space="preserve"> galimi tik </w:t>
      </w:r>
      <w:r w:rsidR="00076DB2" w:rsidRPr="00245816">
        <w:rPr>
          <w:sz w:val="24"/>
          <w:szCs w:val="24"/>
        </w:rPr>
        <w:t>tuomet</w:t>
      </w:r>
      <w:r w:rsidRPr="00245816">
        <w:rPr>
          <w:sz w:val="24"/>
          <w:szCs w:val="24"/>
        </w:rPr>
        <w:t>, jeigu dėl tokio pakeitimo nepasikeičia bendras Sutarties pobūdis.</w:t>
      </w:r>
    </w:p>
    <w:p w14:paraId="3D20F685" w14:textId="77777777" w:rsidR="00F467EC" w:rsidRPr="0042617A" w:rsidRDefault="00F467EC" w:rsidP="0003757B">
      <w:pPr>
        <w:pStyle w:val="Antrat2"/>
        <w:ind w:left="1134"/>
        <w:rPr>
          <w:sz w:val="24"/>
          <w:szCs w:val="24"/>
        </w:rPr>
      </w:pPr>
      <w:bookmarkStart w:id="533" w:name="_Toc141511380"/>
      <w:bookmarkStart w:id="534" w:name="_Toc284496771"/>
      <w:bookmarkStart w:id="535" w:name="_Toc293074469"/>
      <w:bookmarkStart w:id="536" w:name="_Toc297646394"/>
      <w:bookmarkStart w:id="537" w:name="_Toc300049741"/>
      <w:bookmarkStart w:id="538" w:name="_Toc309205545"/>
      <w:bookmarkStart w:id="539" w:name="_Ref317602026"/>
      <w:bookmarkStart w:id="540" w:name="_Ref396477378"/>
      <w:bookmarkStart w:id="541" w:name="_Ref485971154"/>
      <w:bookmarkStart w:id="542" w:name="_Ref56677673"/>
      <w:bookmarkStart w:id="543" w:name="_Toc98421412"/>
      <w:r w:rsidRPr="0042617A">
        <w:rPr>
          <w:sz w:val="24"/>
          <w:szCs w:val="24"/>
        </w:rPr>
        <w:t>Laikinas Privataus subjekto įsipareigojimų vykdymo perleidimas</w:t>
      </w:r>
      <w:bookmarkEnd w:id="533"/>
      <w:bookmarkEnd w:id="534"/>
      <w:bookmarkEnd w:id="535"/>
      <w:bookmarkEnd w:id="536"/>
      <w:bookmarkEnd w:id="537"/>
      <w:bookmarkEnd w:id="538"/>
      <w:bookmarkEnd w:id="539"/>
      <w:bookmarkEnd w:id="540"/>
      <w:bookmarkEnd w:id="541"/>
      <w:bookmarkEnd w:id="542"/>
      <w:bookmarkEnd w:id="543"/>
    </w:p>
    <w:p w14:paraId="349E26FB" w14:textId="47897080" w:rsidR="00F467EC" w:rsidRPr="0042617A" w:rsidRDefault="00F467EC" w:rsidP="0003757B">
      <w:pPr>
        <w:pStyle w:val="paragrafai"/>
        <w:ind w:left="1134"/>
        <w:rPr>
          <w:color w:val="000000"/>
          <w:sz w:val="24"/>
          <w:szCs w:val="24"/>
        </w:rPr>
      </w:pPr>
      <w:bookmarkStart w:id="544" w:name="_Ref283657041"/>
      <w:bookmarkStart w:id="545" w:name="_Toc284496772"/>
      <w:bookmarkStart w:id="546" w:name="_Ref137471343"/>
      <w:r w:rsidRPr="0042617A">
        <w:rPr>
          <w:sz w:val="24"/>
          <w:szCs w:val="24"/>
        </w:rPr>
        <w:t xml:space="preserve">Jeigu susiklosto ypatingos aplinkybės, dėl kurių Privatus subjektas (jo pasitelkti </w:t>
      </w:r>
      <w:r w:rsidR="00E95A03" w:rsidRPr="0042617A">
        <w:rPr>
          <w:sz w:val="24"/>
          <w:szCs w:val="24"/>
        </w:rPr>
        <w:t>Subtiek</w:t>
      </w:r>
      <w:r w:rsidRPr="0042617A">
        <w:rPr>
          <w:sz w:val="24"/>
          <w:szCs w:val="24"/>
        </w:rPr>
        <w:t>ėjai</w:t>
      </w:r>
      <w:r w:rsidR="0007636C">
        <w:rPr>
          <w:sz w:val="24"/>
          <w:szCs w:val="24"/>
        </w:rPr>
        <w:t xml:space="preserve"> ar kiti ūkio subjektai</w:t>
      </w:r>
      <w:r w:rsidRPr="0042617A">
        <w:rPr>
          <w:sz w:val="24"/>
          <w:szCs w:val="24"/>
        </w:rPr>
        <w:t xml:space="preserve">) negali užtikrinti </w:t>
      </w:r>
      <w:r w:rsidR="00A65D4E" w:rsidRPr="0042617A">
        <w:rPr>
          <w:sz w:val="24"/>
          <w:szCs w:val="24"/>
        </w:rPr>
        <w:t xml:space="preserve">Darbų atlikimo ir / ar </w:t>
      </w:r>
      <w:r w:rsidRPr="0042617A">
        <w:rPr>
          <w:sz w:val="24"/>
          <w:szCs w:val="24"/>
        </w:rPr>
        <w:t xml:space="preserve">nenutrūkstamo ir </w:t>
      </w:r>
      <w:r w:rsidR="002B0AAF">
        <w:rPr>
          <w:sz w:val="24"/>
          <w:szCs w:val="24"/>
        </w:rPr>
        <w:t xml:space="preserve">tinkamo </w:t>
      </w:r>
      <w:r w:rsidRPr="0042617A">
        <w:rPr>
          <w:sz w:val="24"/>
          <w:szCs w:val="24"/>
        </w:rPr>
        <w:t xml:space="preserve">Paslaugų teikimo, kadangi negali įvykdyti </w:t>
      </w:r>
      <w:r w:rsidR="00A65D4E" w:rsidRPr="0042617A">
        <w:rPr>
          <w:sz w:val="24"/>
          <w:szCs w:val="24"/>
        </w:rPr>
        <w:t xml:space="preserve">ar nors ir gali vykdyti, tačiau nepagrįstai ar neteisėtai nevykdo </w:t>
      </w:r>
      <w:r w:rsidRPr="0042617A">
        <w:rPr>
          <w:sz w:val="24"/>
          <w:szCs w:val="24"/>
        </w:rPr>
        <w:t>kurio nors iš savo įsipareigojimų pagal Sutartį, Valdžios subjektas turi teisę laikinai,</w:t>
      </w:r>
      <w:r w:rsidR="00AA3554">
        <w:rPr>
          <w:sz w:val="24"/>
          <w:szCs w:val="24"/>
        </w:rPr>
        <w:t xml:space="preserve"> iki tokių ypatingų aplinkybių išnykimo,</w:t>
      </w:r>
      <w:r w:rsidRPr="0042617A">
        <w:rPr>
          <w:sz w:val="24"/>
          <w:szCs w:val="24"/>
        </w:rPr>
        <w:t xml:space="preserve"> </w:t>
      </w:r>
      <w:r w:rsidRPr="0042617A">
        <w:rPr>
          <w:color w:val="000000"/>
          <w:sz w:val="24"/>
          <w:szCs w:val="24"/>
        </w:rPr>
        <w:t>perimti ir / arba perduoti tokio įsipareigojimo arba, jei kitaip tokio įsipareigojimo įgyvendinti negalima – visų įsipareigojimų įgyvendinimą tretiesiems asmenims.</w:t>
      </w:r>
      <w:bookmarkEnd w:id="544"/>
      <w:bookmarkEnd w:id="545"/>
      <w:r w:rsidRPr="0042617A">
        <w:rPr>
          <w:color w:val="000000"/>
          <w:sz w:val="24"/>
          <w:szCs w:val="24"/>
        </w:rPr>
        <w:t xml:space="preserve"> Šiame punkte nustatyta Valdžios subjekto teisė nedaro jokios įtakos kitoms jo teisėms pagal Sutartį.</w:t>
      </w:r>
    </w:p>
    <w:p w14:paraId="324A3CC8" w14:textId="0A353451" w:rsidR="00095F4E" w:rsidRPr="0042617A" w:rsidRDefault="00095F4E" w:rsidP="0003757B">
      <w:pPr>
        <w:pStyle w:val="paragrafai"/>
        <w:tabs>
          <w:tab w:val="num" w:pos="567"/>
        </w:tabs>
        <w:ind w:left="1134"/>
        <w:rPr>
          <w:sz w:val="24"/>
          <w:szCs w:val="24"/>
        </w:rPr>
      </w:pPr>
      <w:r w:rsidRPr="0042617A">
        <w:rPr>
          <w:sz w:val="24"/>
          <w:szCs w:val="24"/>
        </w:rPr>
        <w:t xml:space="preserve">Privatus subjektas savo įsipareigojimus </w:t>
      </w:r>
      <w:r w:rsidR="000A4FE2" w:rsidRPr="0042617A">
        <w:rPr>
          <w:sz w:val="24"/>
          <w:szCs w:val="24"/>
        </w:rPr>
        <w:t xml:space="preserve">Sutarties </w:t>
      </w:r>
      <w:r w:rsidRPr="00C92AF3">
        <w:rPr>
          <w:sz w:val="24"/>
          <w:szCs w:val="24"/>
        </w:rPr>
        <w:fldChar w:fldCharType="begin"/>
      </w:r>
      <w:r w:rsidRPr="0042617A">
        <w:rPr>
          <w:sz w:val="24"/>
          <w:szCs w:val="24"/>
        </w:rPr>
        <w:instrText xml:space="preserve"> REF _Ref283657041 \r \h  \* MERGEFORMAT </w:instrText>
      </w:r>
      <w:r w:rsidRPr="00C92AF3">
        <w:rPr>
          <w:sz w:val="24"/>
          <w:szCs w:val="24"/>
        </w:rPr>
      </w:r>
      <w:r w:rsidRPr="00C92AF3">
        <w:rPr>
          <w:sz w:val="24"/>
          <w:szCs w:val="24"/>
        </w:rPr>
        <w:fldChar w:fldCharType="separate"/>
      </w:r>
      <w:r w:rsidR="00B87438">
        <w:rPr>
          <w:sz w:val="24"/>
          <w:szCs w:val="24"/>
        </w:rPr>
        <w:t>28.1</w:t>
      </w:r>
      <w:r w:rsidRPr="00C92AF3">
        <w:rPr>
          <w:sz w:val="24"/>
          <w:szCs w:val="24"/>
        </w:rPr>
        <w:fldChar w:fldCharType="end"/>
      </w:r>
      <w:r w:rsidRPr="0042617A">
        <w:rPr>
          <w:sz w:val="24"/>
          <w:szCs w:val="24"/>
        </w:rPr>
        <w:t> punkte nustatytu pagrindu privalo perduoti Valdžios subjektui arba Valdžios subjekto nurodytam trečiajam asmeniui</w:t>
      </w:r>
      <w:r w:rsidR="00EE0623">
        <w:rPr>
          <w:sz w:val="24"/>
          <w:szCs w:val="24"/>
        </w:rPr>
        <w:t>,</w:t>
      </w:r>
      <w:r w:rsidRPr="0042617A">
        <w:rPr>
          <w:sz w:val="24"/>
          <w:szCs w:val="24"/>
        </w:rPr>
        <w:t xml:space="preserve"> gavęs raštišką Valdžios subjekto nurodymą. Tokiu atveju Valdžios subjektui arba Valdžios subjekto nurodytam trečiajam asmeniui perleidžiamos visos tinkamam perduodamų įsipareigojimų vykdymui reikalingos Privataus subjekto teisės ir pareigos, įskaitant ir teises, kylančias iš Privataus subjekto sutarčių su trečiaisiais asmenimis. Privatus subjektas privalo užtikrinti tinkamą Darbų atlikimo ir Paslaugų teikimo perdavimą, nedelsdamas tinkamai įforminti reikalingus įgaliojimus ir atlikti kitus būtinus veiksmus.</w:t>
      </w:r>
    </w:p>
    <w:p w14:paraId="650A9713" w14:textId="3A8A7CEF" w:rsidR="00F467EC" w:rsidRPr="0042617A" w:rsidRDefault="00F467EC" w:rsidP="0003757B">
      <w:pPr>
        <w:pStyle w:val="paragrafai"/>
        <w:ind w:left="1134"/>
        <w:rPr>
          <w:color w:val="000000"/>
          <w:sz w:val="24"/>
          <w:szCs w:val="24"/>
        </w:rPr>
      </w:pPr>
      <w:bookmarkStart w:id="547" w:name="_Toc284496773"/>
      <w:r w:rsidRPr="0042617A">
        <w:rPr>
          <w:color w:val="000000"/>
          <w:sz w:val="24"/>
          <w:szCs w:val="24"/>
        </w:rPr>
        <w:t xml:space="preserve">Ypatingomis aplinkybėmis šio </w:t>
      </w:r>
      <w:r w:rsidR="002B0AAF">
        <w:rPr>
          <w:color w:val="000000"/>
          <w:sz w:val="24"/>
          <w:szCs w:val="24"/>
        </w:rPr>
        <w:t xml:space="preserve">Sutarties </w:t>
      </w:r>
      <w:r w:rsidR="00245816">
        <w:rPr>
          <w:color w:val="000000"/>
          <w:sz w:val="24"/>
          <w:szCs w:val="24"/>
        </w:rPr>
        <w:fldChar w:fldCharType="begin"/>
      </w:r>
      <w:r w:rsidR="00245816">
        <w:rPr>
          <w:color w:val="000000"/>
          <w:sz w:val="24"/>
          <w:szCs w:val="24"/>
        </w:rPr>
        <w:instrText xml:space="preserve"> REF _Ref485971154 \r \h </w:instrText>
      </w:r>
      <w:r w:rsidR="00245816">
        <w:rPr>
          <w:color w:val="000000"/>
          <w:sz w:val="24"/>
          <w:szCs w:val="24"/>
        </w:rPr>
      </w:r>
      <w:r w:rsidR="00245816">
        <w:rPr>
          <w:color w:val="000000"/>
          <w:sz w:val="24"/>
          <w:szCs w:val="24"/>
        </w:rPr>
        <w:fldChar w:fldCharType="separate"/>
      </w:r>
      <w:r w:rsidR="00B87438">
        <w:rPr>
          <w:color w:val="000000"/>
          <w:sz w:val="24"/>
          <w:szCs w:val="24"/>
        </w:rPr>
        <w:t>28</w:t>
      </w:r>
      <w:r w:rsidR="00245816">
        <w:rPr>
          <w:color w:val="000000"/>
          <w:sz w:val="24"/>
          <w:szCs w:val="24"/>
        </w:rPr>
        <w:fldChar w:fldCharType="end"/>
      </w:r>
      <w:r w:rsidR="00245816">
        <w:rPr>
          <w:color w:val="000000"/>
          <w:sz w:val="24"/>
          <w:szCs w:val="24"/>
        </w:rPr>
        <w:t xml:space="preserve"> </w:t>
      </w:r>
      <w:r w:rsidRPr="0042617A">
        <w:rPr>
          <w:color w:val="000000"/>
          <w:sz w:val="24"/>
          <w:szCs w:val="24"/>
        </w:rPr>
        <w:t>punkto prasme laikoma:</w:t>
      </w:r>
      <w:bookmarkEnd w:id="547"/>
    </w:p>
    <w:p w14:paraId="6252AC9C" w14:textId="55020991" w:rsidR="00F467EC" w:rsidRPr="0042617A" w:rsidRDefault="00F467EC" w:rsidP="00E85BD6">
      <w:pPr>
        <w:pStyle w:val="paragrafesraas"/>
        <w:tabs>
          <w:tab w:val="clear" w:pos="2989"/>
          <w:tab w:val="num" w:pos="1276"/>
        </w:tabs>
        <w:ind w:left="1134" w:hanging="495"/>
        <w:rPr>
          <w:color w:val="000000"/>
          <w:sz w:val="24"/>
          <w:szCs w:val="24"/>
        </w:rPr>
      </w:pPr>
      <w:r w:rsidRPr="0042617A">
        <w:rPr>
          <w:color w:val="000000"/>
          <w:sz w:val="24"/>
          <w:szCs w:val="24"/>
        </w:rPr>
        <w:t xml:space="preserve">esminiai Sutarties pažeidimai, kaip jie apibrėžiami </w:t>
      </w:r>
      <w:r w:rsidR="00C60056" w:rsidRPr="0042617A">
        <w:rPr>
          <w:sz w:val="24"/>
          <w:szCs w:val="24"/>
        </w:rPr>
        <w:t>Sutarties</w:t>
      </w:r>
      <w:r w:rsidR="00C60056" w:rsidRPr="0042617A">
        <w:rPr>
          <w:color w:val="000000"/>
          <w:sz w:val="24"/>
          <w:szCs w:val="24"/>
        </w:rPr>
        <w:t xml:space="preserve"> </w:t>
      </w:r>
      <w:r w:rsidRPr="00C92AF3">
        <w:rPr>
          <w:color w:val="000000"/>
          <w:sz w:val="24"/>
          <w:szCs w:val="24"/>
        </w:rPr>
        <w:fldChar w:fldCharType="begin"/>
      </w:r>
      <w:r w:rsidRPr="0042617A">
        <w:rPr>
          <w:color w:val="000000"/>
          <w:sz w:val="24"/>
          <w:szCs w:val="24"/>
        </w:rPr>
        <w:instrText xml:space="preserve"> REF _Ref137382490 \r \h  \* MERGEFORMAT </w:instrText>
      </w:r>
      <w:r w:rsidRPr="00C92AF3">
        <w:rPr>
          <w:color w:val="000000"/>
          <w:sz w:val="24"/>
          <w:szCs w:val="24"/>
        </w:rPr>
      </w:r>
      <w:r w:rsidRPr="00C92AF3">
        <w:rPr>
          <w:color w:val="000000"/>
          <w:sz w:val="24"/>
          <w:szCs w:val="24"/>
        </w:rPr>
        <w:fldChar w:fldCharType="separate"/>
      </w:r>
      <w:r w:rsidR="00B87438">
        <w:rPr>
          <w:color w:val="000000"/>
          <w:sz w:val="24"/>
          <w:szCs w:val="24"/>
        </w:rPr>
        <w:t>38.2</w:t>
      </w:r>
      <w:r w:rsidRPr="00C92AF3">
        <w:rPr>
          <w:color w:val="000000"/>
          <w:sz w:val="24"/>
          <w:szCs w:val="24"/>
        </w:rPr>
        <w:fldChar w:fldCharType="end"/>
      </w:r>
      <w:r w:rsidRPr="0042617A">
        <w:rPr>
          <w:color w:val="000000"/>
          <w:sz w:val="24"/>
          <w:szCs w:val="24"/>
        </w:rPr>
        <w:t xml:space="preserve"> punkt</w:t>
      </w:r>
      <w:r w:rsidR="0007636C">
        <w:rPr>
          <w:color w:val="000000"/>
          <w:sz w:val="24"/>
          <w:szCs w:val="24"/>
        </w:rPr>
        <w:t>e</w:t>
      </w:r>
      <w:r w:rsidRPr="0042617A">
        <w:rPr>
          <w:color w:val="000000"/>
          <w:sz w:val="24"/>
          <w:szCs w:val="24"/>
        </w:rPr>
        <w:t>, nepašalinti per nustatytą terminą;</w:t>
      </w:r>
    </w:p>
    <w:p w14:paraId="18B4CE6A" w14:textId="77777777" w:rsidR="00F467EC" w:rsidRPr="0042617A" w:rsidRDefault="00F467EC" w:rsidP="00E85BD6">
      <w:pPr>
        <w:pStyle w:val="paragrafesraas"/>
        <w:tabs>
          <w:tab w:val="clear" w:pos="2989"/>
          <w:tab w:val="num" w:pos="1276"/>
        </w:tabs>
        <w:ind w:left="1134" w:hanging="495"/>
        <w:rPr>
          <w:color w:val="000000"/>
          <w:sz w:val="24"/>
          <w:szCs w:val="24"/>
        </w:rPr>
      </w:pPr>
      <w:r w:rsidRPr="0042617A">
        <w:rPr>
          <w:color w:val="000000"/>
          <w:sz w:val="24"/>
          <w:szCs w:val="24"/>
        </w:rPr>
        <w:t>iškilusi reali grėsmė kilti didelei žalai aplinkai, visuomenės sveikatai, žmonių ar turto saugumui</w:t>
      </w:r>
      <w:r w:rsidR="00180A45" w:rsidRPr="0042617A">
        <w:rPr>
          <w:color w:val="000000"/>
          <w:sz w:val="24"/>
          <w:szCs w:val="24"/>
        </w:rPr>
        <w:t xml:space="preserve">, </w:t>
      </w:r>
      <w:r w:rsidR="00180A45" w:rsidRPr="00446A51">
        <w:rPr>
          <w:sz w:val="24"/>
          <w:szCs w:val="24"/>
        </w:rPr>
        <w:t>Objekte veikiančių valstybės valdžios institucijų, jų darbuotojų tinkamam funkcijų, pareigų atlikimu</w:t>
      </w:r>
      <w:r w:rsidR="00A71172" w:rsidRPr="00446A51">
        <w:rPr>
          <w:sz w:val="24"/>
          <w:szCs w:val="24"/>
        </w:rPr>
        <w:t>i</w:t>
      </w:r>
      <w:r w:rsidRPr="0042617A">
        <w:rPr>
          <w:color w:val="000000"/>
          <w:sz w:val="24"/>
          <w:szCs w:val="24"/>
        </w:rPr>
        <w:t xml:space="preserve"> ir, Valdžios subjekto pagrįsta nuomone, Privatus subjektas negali tam užkirsti kelio</w:t>
      </w:r>
      <w:r w:rsidR="006953C4">
        <w:rPr>
          <w:color w:val="000000"/>
          <w:sz w:val="24"/>
          <w:szCs w:val="24"/>
        </w:rPr>
        <w:t xml:space="preserve"> (pvz.</w:t>
      </w:r>
      <w:r w:rsidR="004B6D3B">
        <w:rPr>
          <w:color w:val="000000"/>
          <w:sz w:val="24"/>
          <w:szCs w:val="24"/>
        </w:rPr>
        <w:t xml:space="preserve"> Paslaugų teikimui naudojama infrastruktūra tampa nesaugi, neatlieka</w:t>
      </w:r>
      <w:r w:rsidR="004B5D8D">
        <w:rPr>
          <w:color w:val="000000"/>
          <w:sz w:val="24"/>
          <w:szCs w:val="24"/>
        </w:rPr>
        <w:t>ma</w:t>
      </w:r>
      <w:r w:rsidR="004B6D3B">
        <w:rPr>
          <w:color w:val="000000"/>
          <w:sz w:val="24"/>
          <w:szCs w:val="24"/>
        </w:rPr>
        <w:t xml:space="preserve"> būtin</w:t>
      </w:r>
      <w:r w:rsidR="004B5D8D">
        <w:rPr>
          <w:color w:val="000000"/>
          <w:sz w:val="24"/>
          <w:szCs w:val="24"/>
        </w:rPr>
        <w:t>a</w:t>
      </w:r>
      <w:r w:rsidR="004B6D3B">
        <w:rPr>
          <w:color w:val="000000"/>
          <w:sz w:val="24"/>
          <w:szCs w:val="24"/>
        </w:rPr>
        <w:t xml:space="preserve"> Paslaugų teikimui naudojamos infrastruktūros patikimumo patikr</w:t>
      </w:r>
      <w:r w:rsidR="004B5D8D">
        <w:rPr>
          <w:color w:val="000000"/>
          <w:sz w:val="24"/>
          <w:szCs w:val="24"/>
        </w:rPr>
        <w:t>a</w:t>
      </w:r>
      <w:r w:rsidR="006C0FCD">
        <w:rPr>
          <w:color w:val="000000"/>
          <w:sz w:val="24"/>
          <w:szCs w:val="24"/>
        </w:rPr>
        <w:t>, nesilaikoma gamintojo nurodymų</w:t>
      </w:r>
      <w:r w:rsidR="000944E1">
        <w:rPr>
          <w:color w:val="000000"/>
          <w:sz w:val="24"/>
          <w:szCs w:val="24"/>
        </w:rPr>
        <w:t>, atliekant Darbus ar teikiant Paslaugas nesilaikoma privalomų saugos reikalavimų, Darbus atlieka ar Paslaugas teikia neturintis tam reikiamos kvalifikacijos personalas</w:t>
      </w:r>
      <w:r w:rsidR="000058FA">
        <w:rPr>
          <w:color w:val="000000"/>
          <w:sz w:val="24"/>
          <w:szCs w:val="24"/>
        </w:rPr>
        <w:t>, į aplinką patenka pavojingos medžiagos</w:t>
      </w:r>
      <w:r w:rsidR="0097473C">
        <w:rPr>
          <w:color w:val="000000"/>
          <w:sz w:val="24"/>
          <w:szCs w:val="24"/>
        </w:rPr>
        <w:t xml:space="preserve"> ir pan.</w:t>
      </w:r>
      <w:r w:rsidR="006953C4">
        <w:rPr>
          <w:color w:val="000000"/>
          <w:sz w:val="24"/>
          <w:szCs w:val="24"/>
        </w:rPr>
        <w:t>)</w:t>
      </w:r>
      <w:r w:rsidRPr="0042617A">
        <w:rPr>
          <w:color w:val="000000"/>
          <w:sz w:val="24"/>
          <w:szCs w:val="24"/>
        </w:rPr>
        <w:t>;</w:t>
      </w:r>
    </w:p>
    <w:p w14:paraId="6B5F8801" w14:textId="0F9B9D7C" w:rsidR="00F467EC" w:rsidRPr="0042617A" w:rsidRDefault="00F467EC" w:rsidP="00E85BD6">
      <w:pPr>
        <w:pStyle w:val="paragrafesraas"/>
        <w:tabs>
          <w:tab w:val="clear" w:pos="2989"/>
          <w:tab w:val="num" w:pos="1276"/>
        </w:tabs>
        <w:ind w:left="1134" w:hanging="495"/>
        <w:rPr>
          <w:color w:val="000000"/>
          <w:sz w:val="24"/>
          <w:szCs w:val="24"/>
        </w:rPr>
      </w:pPr>
      <w:r w:rsidRPr="0042617A">
        <w:rPr>
          <w:color w:val="000000"/>
          <w:sz w:val="24"/>
          <w:szCs w:val="24"/>
        </w:rPr>
        <w:t xml:space="preserve">nenugalimos jėgos aplinkybės, numatytos </w:t>
      </w:r>
      <w:r w:rsidR="001B7008" w:rsidRPr="0042617A">
        <w:rPr>
          <w:sz w:val="24"/>
          <w:szCs w:val="24"/>
        </w:rPr>
        <w:t>Sutarties</w:t>
      </w:r>
      <w:r w:rsidR="001B7008" w:rsidRPr="0042617A">
        <w:rPr>
          <w:color w:val="000000"/>
          <w:sz w:val="24"/>
          <w:szCs w:val="24"/>
        </w:rPr>
        <w:t xml:space="preserve"> </w:t>
      </w:r>
      <w:r w:rsidRPr="00C92AF3">
        <w:rPr>
          <w:color w:val="000000"/>
          <w:sz w:val="24"/>
          <w:szCs w:val="24"/>
        </w:rPr>
        <w:fldChar w:fldCharType="begin"/>
      </w:r>
      <w:r w:rsidRPr="0042617A">
        <w:rPr>
          <w:color w:val="000000"/>
          <w:sz w:val="24"/>
          <w:szCs w:val="24"/>
        </w:rPr>
        <w:instrText xml:space="preserve"> REF _Ref136080503 \r \h </w:instrText>
      </w:r>
      <w:r w:rsidR="002D5DCF" w:rsidRPr="0042617A">
        <w:rPr>
          <w:color w:val="000000"/>
          <w:sz w:val="24"/>
          <w:szCs w:val="24"/>
        </w:rPr>
        <w:instrText xml:space="preserve"> \* MERGEFORMAT </w:instrText>
      </w:r>
      <w:r w:rsidRPr="00C92AF3">
        <w:rPr>
          <w:color w:val="000000"/>
          <w:sz w:val="24"/>
          <w:szCs w:val="24"/>
        </w:rPr>
      </w:r>
      <w:r w:rsidRPr="00C92AF3">
        <w:rPr>
          <w:color w:val="000000"/>
          <w:sz w:val="24"/>
          <w:szCs w:val="24"/>
        </w:rPr>
        <w:fldChar w:fldCharType="separate"/>
      </w:r>
      <w:r w:rsidR="00B87438">
        <w:rPr>
          <w:color w:val="000000"/>
          <w:sz w:val="24"/>
          <w:szCs w:val="24"/>
        </w:rPr>
        <w:t>41</w:t>
      </w:r>
      <w:r w:rsidRPr="00C92AF3">
        <w:rPr>
          <w:color w:val="000000"/>
          <w:sz w:val="24"/>
          <w:szCs w:val="24"/>
        </w:rPr>
        <w:fldChar w:fldCharType="end"/>
      </w:r>
      <w:r w:rsidRPr="0042617A">
        <w:rPr>
          <w:color w:val="000000"/>
          <w:sz w:val="24"/>
          <w:szCs w:val="24"/>
        </w:rPr>
        <w:t xml:space="preserve"> punkte, dėl kurių Privatus subjektas negali vykdyti savo įsipareigojimų, tęsiasi ilgiau kaip</w:t>
      </w:r>
      <w:r w:rsidR="00245816">
        <w:rPr>
          <w:color w:val="000000"/>
          <w:sz w:val="24"/>
          <w:szCs w:val="24"/>
        </w:rPr>
        <w:t xml:space="preserve"> </w:t>
      </w:r>
      <w:r w:rsidR="00CE33F7">
        <w:rPr>
          <w:color w:val="000000"/>
          <w:sz w:val="24"/>
          <w:szCs w:val="24"/>
        </w:rPr>
        <w:t>3</w:t>
      </w:r>
      <w:r w:rsidR="00245816">
        <w:rPr>
          <w:color w:val="000000"/>
          <w:sz w:val="24"/>
          <w:szCs w:val="24"/>
        </w:rPr>
        <w:t>0 (</w:t>
      </w:r>
      <w:r w:rsidR="00CE33F7">
        <w:rPr>
          <w:color w:val="000000"/>
          <w:sz w:val="24"/>
          <w:szCs w:val="24"/>
        </w:rPr>
        <w:t>tris</w:t>
      </w:r>
      <w:r w:rsidR="00245816">
        <w:rPr>
          <w:color w:val="000000"/>
          <w:sz w:val="24"/>
          <w:szCs w:val="24"/>
        </w:rPr>
        <w:t>dešimt) dienų</w:t>
      </w:r>
      <w:r w:rsidRPr="0042617A">
        <w:rPr>
          <w:color w:val="000000"/>
          <w:sz w:val="24"/>
          <w:szCs w:val="24"/>
        </w:rPr>
        <w:t>, tačiau Valdžios subjektas arba trečiasis asmuo gali užtikrinti įsipareigojimų vykdymą;</w:t>
      </w:r>
    </w:p>
    <w:p w14:paraId="4AF183DA" w14:textId="612E5462" w:rsidR="00245816" w:rsidRPr="00CA2323" w:rsidRDefault="00FF6E36" w:rsidP="0003757B">
      <w:pPr>
        <w:pStyle w:val="paragrafai"/>
        <w:ind w:left="1134"/>
        <w:rPr>
          <w:sz w:val="24"/>
          <w:szCs w:val="24"/>
          <w:lang w:eastAsia="lt-LT"/>
        </w:rPr>
      </w:pPr>
      <w:bookmarkStart w:id="548" w:name="_Toc284496774"/>
      <w:r w:rsidRPr="0042617A">
        <w:rPr>
          <w:sz w:val="24"/>
          <w:szCs w:val="24"/>
          <w:lang w:eastAsia="lt-LT"/>
        </w:rPr>
        <w:t xml:space="preserve">Valdžios subjektas prieš imdamasis šiame </w:t>
      </w:r>
      <w:r w:rsidR="002B0AAF">
        <w:rPr>
          <w:sz w:val="24"/>
          <w:szCs w:val="24"/>
          <w:lang w:eastAsia="lt-LT"/>
        </w:rPr>
        <w:t xml:space="preserve">Sutarties </w:t>
      </w:r>
      <w:r w:rsidR="0007636C">
        <w:rPr>
          <w:sz w:val="24"/>
          <w:szCs w:val="24"/>
          <w:lang w:eastAsia="lt-LT"/>
        </w:rPr>
        <w:fldChar w:fldCharType="begin"/>
      </w:r>
      <w:r w:rsidR="0007636C">
        <w:rPr>
          <w:sz w:val="24"/>
          <w:szCs w:val="24"/>
          <w:lang w:eastAsia="lt-LT"/>
        </w:rPr>
        <w:instrText xml:space="preserve"> REF _Ref56677673 \r \h </w:instrText>
      </w:r>
      <w:r w:rsidR="0007636C">
        <w:rPr>
          <w:sz w:val="24"/>
          <w:szCs w:val="24"/>
          <w:lang w:eastAsia="lt-LT"/>
        </w:rPr>
      </w:r>
      <w:r w:rsidR="0007636C">
        <w:rPr>
          <w:sz w:val="24"/>
          <w:szCs w:val="24"/>
          <w:lang w:eastAsia="lt-LT"/>
        </w:rPr>
        <w:fldChar w:fldCharType="separate"/>
      </w:r>
      <w:r w:rsidR="00B87438">
        <w:rPr>
          <w:sz w:val="24"/>
          <w:szCs w:val="24"/>
          <w:lang w:eastAsia="lt-LT"/>
        </w:rPr>
        <w:t>28</w:t>
      </w:r>
      <w:r w:rsidR="0007636C">
        <w:rPr>
          <w:sz w:val="24"/>
          <w:szCs w:val="24"/>
          <w:lang w:eastAsia="lt-LT"/>
        </w:rPr>
        <w:fldChar w:fldCharType="end"/>
      </w:r>
      <w:r w:rsidR="0007636C">
        <w:rPr>
          <w:sz w:val="24"/>
          <w:szCs w:val="24"/>
          <w:lang w:eastAsia="lt-LT"/>
        </w:rPr>
        <w:t xml:space="preserve"> </w:t>
      </w:r>
      <w:r w:rsidRPr="0042617A">
        <w:rPr>
          <w:sz w:val="24"/>
          <w:szCs w:val="24"/>
          <w:lang w:eastAsia="lt-LT"/>
        </w:rPr>
        <w:t>punkte nurodytų veiksmų raštu, ne vėliau kaip prieš</w:t>
      </w:r>
      <w:r w:rsidR="00245816">
        <w:rPr>
          <w:sz w:val="24"/>
          <w:szCs w:val="24"/>
          <w:lang w:eastAsia="lt-LT"/>
        </w:rPr>
        <w:t xml:space="preserve"> </w:t>
      </w:r>
      <w:r w:rsidR="003B6EA8">
        <w:rPr>
          <w:sz w:val="24"/>
          <w:szCs w:val="24"/>
          <w:lang w:eastAsia="lt-LT"/>
        </w:rPr>
        <w:t>5</w:t>
      </w:r>
      <w:r w:rsidR="00245816">
        <w:rPr>
          <w:sz w:val="24"/>
          <w:szCs w:val="24"/>
          <w:lang w:eastAsia="lt-LT"/>
        </w:rPr>
        <w:t xml:space="preserve"> (</w:t>
      </w:r>
      <w:r w:rsidR="003B6EA8">
        <w:rPr>
          <w:sz w:val="24"/>
          <w:szCs w:val="24"/>
          <w:lang w:eastAsia="lt-LT"/>
        </w:rPr>
        <w:t>penkias</w:t>
      </w:r>
      <w:r w:rsidR="00245816">
        <w:rPr>
          <w:sz w:val="24"/>
          <w:szCs w:val="24"/>
          <w:lang w:eastAsia="lt-LT"/>
        </w:rPr>
        <w:t xml:space="preserve">) </w:t>
      </w:r>
      <w:r w:rsidR="00B25DB0">
        <w:rPr>
          <w:sz w:val="24"/>
          <w:szCs w:val="24"/>
          <w:lang w:eastAsia="lt-LT"/>
        </w:rPr>
        <w:t xml:space="preserve">Darbo </w:t>
      </w:r>
      <w:r w:rsidR="00245816">
        <w:rPr>
          <w:sz w:val="24"/>
          <w:szCs w:val="24"/>
          <w:lang w:eastAsia="lt-LT"/>
        </w:rPr>
        <w:t>dien</w:t>
      </w:r>
      <w:r w:rsidR="003B6EA8">
        <w:rPr>
          <w:sz w:val="24"/>
          <w:szCs w:val="24"/>
          <w:lang w:eastAsia="lt-LT"/>
        </w:rPr>
        <w:t>as</w:t>
      </w:r>
      <w:r w:rsidRPr="0042617A">
        <w:rPr>
          <w:sz w:val="24"/>
          <w:szCs w:val="24"/>
          <w:lang w:eastAsia="lt-LT"/>
        </w:rPr>
        <w:t xml:space="preserve"> informuoja Privatų </w:t>
      </w:r>
      <w:r w:rsidRPr="00245816">
        <w:rPr>
          <w:sz w:val="24"/>
          <w:szCs w:val="24"/>
          <w:lang w:eastAsia="lt-LT"/>
        </w:rPr>
        <w:t>subjektą apie</w:t>
      </w:r>
      <w:r w:rsidR="00245816" w:rsidRPr="00245816">
        <w:rPr>
          <w:sz w:val="24"/>
          <w:szCs w:val="24"/>
          <w:lang w:eastAsia="lt-LT"/>
        </w:rPr>
        <w:t>:</w:t>
      </w:r>
    </w:p>
    <w:p w14:paraId="2E5C14D8" w14:textId="77777777" w:rsidR="00245816" w:rsidRPr="00DA3AAE" w:rsidRDefault="00FF6E36" w:rsidP="00A275C0">
      <w:pPr>
        <w:pStyle w:val="paragrafesraas"/>
        <w:tabs>
          <w:tab w:val="clear" w:pos="2989"/>
        </w:tabs>
        <w:ind w:left="1418"/>
        <w:rPr>
          <w:sz w:val="24"/>
          <w:szCs w:val="24"/>
          <w:lang w:eastAsia="lt-LT"/>
        </w:rPr>
      </w:pPr>
      <w:r w:rsidRPr="00DA3AAE">
        <w:rPr>
          <w:sz w:val="24"/>
          <w:szCs w:val="24"/>
          <w:lang w:eastAsia="lt-LT"/>
        </w:rPr>
        <w:lastRenderedPageBreak/>
        <w:t>ketinimą imtis nurodytų veiksmų</w:t>
      </w:r>
      <w:r w:rsidR="00245816" w:rsidRPr="00DA3AAE">
        <w:rPr>
          <w:sz w:val="24"/>
          <w:szCs w:val="24"/>
          <w:lang w:eastAsia="lt-LT"/>
        </w:rPr>
        <w:t xml:space="preserve">; </w:t>
      </w:r>
    </w:p>
    <w:p w14:paraId="1D98635C" w14:textId="77777777" w:rsidR="00245816" w:rsidRPr="00DA3AAE" w:rsidRDefault="00FF6E36" w:rsidP="00A275C0">
      <w:pPr>
        <w:pStyle w:val="paragrafesraas"/>
        <w:tabs>
          <w:tab w:val="clear" w:pos="2989"/>
        </w:tabs>
        <w:ind w:left="1418"/>
        <w:rPr>
          <w:sz w:val="24"/>
          <w:szCs w:val="24"/>
          <w:lang w:eastAsia="lt-LT"/>
        </w:rPr>
      </w:pPr>
      <w:r w:rsidRPr="00DA3AAE">
        <w:rPr>
          <w:sz w:val="24"/>
          <w:szCs w:val="24"/>
          <w:lang w:eastAsia="lt-LT"/>
        </w:rPr>
        <w:t>tokių veiksmų ėmimosi priežastį;</w:t>
      </w:r>
    </w:p>
    <w:p w14:paraId="7A287F6F" w14:textId="77777777" w:rsidR="00245816" w:rsidRPr="00DA3AAE" w:rsidRDefault="00FF6E36" w:rsidP="00A275C0">
      <w:pPr>
        <w:pStyle w:val="paragrafesraas"/>
        <w:tabs>
          <w:tab w:val="clear" w:pos="2989"/>
        </w:tabs>
        <w:ind w:left="1418"/>
        <w:rPr>
          <w:sz w:val="24"/>
          <w:szCs w:val="24"/>
          <w:lang w:eastAsia="lt-LT"/>
        </w:rPr>
      </w:pPr>
      <w:r w:rsidRPr="00DA3AAE">
        <w:rPr>
          <w:sz w:val="24"/>
          <w:szCs w:val="24"/>
          <w:lang w:eastAsia="lt-LT"/>
        </w:rPr>
        <w:t>datą, nuo kurios bus pradedami vykdyti nurodyti veiksmai</w:t>
      </w:r>
      <w:r w:rsidR="00245816" w:rsidRPr="00DA3AAE">
        <w:rPr>
          <w:sz w:val="24"/>
          <w:szCs w:val="24"/>
          <w:lang w:eastAsia="lt-LT"/>
        </w:rPr>
        <w:t>;</w:t>
      </w:r>
    </w:p>
    <w:p w14:paraId="7EADBC4F" w14:textId="77777777" w:rsidR="00245816" w:rsidRPr="00DA3AAE" w:rsidRDefault="00FF6E36" w:rsidP="00A275C0">
      <w:pPr>
        <w:pStyle w:val="paragrafesraas"/>
        <w:tabs>
          <w:tab w:val="clear" w:pos="2989"/>
        </w:tabs>
        <w:ind w:left="1418"/>
        <w:rPr>
          <w:sz w:val="24"/>
          <w:szCs w:val="24"/>
          <w:lang w:eastAsia="lt-LT"/>
        </w:rPr>
      </w:pPr>
      <w:r w:rsidRPr="00DA3AAE">
        <w:rPr>
          <w:sz w:val="24"/>
          <w:szCs w:val="24"/>
          <w:lang w:eastAsia="lt-LT"/>
        </w:rPr>
        <w:t>laiko tarpą, kuriuo Valdžios subjekto nuomone bus vykdomi nurodyti veiksmai</w:t>
      </w:r>
      <w:r w:rsidR="00245816" w:rsidRPr="00DA3AAE">
        <w:rPr>
          <w:sz w:val="24"/>
          <w:szCs w:val="24"/>
          <w:lang w:eastAsia="lt-LT"/>
        </w:rPr>
        <w:t>;</w:t>
      </w:r>
    </w:p>
    <w:p w14:paraId="6A1E0D9F" w14:textId="77777777" w:rsidR="00FF6E36" w:rsidRPr="00DA3AAE" w:rsidRDefault="00FF6E36" w:rsidP="00A275C0">
      <w:pPr>
        <w:pStyle w:val="paragrafesraas"/>
        <w:tabs>
          <w:tab w:val="clear" w:pos="2989"/>
        </w:tabs>
        <w:ind w:left="1418"/>
        <w:rPr>
          <w:sz w:val="24"/>
          <w:szCs w:val="24"/>
          <w:lang w:eastAsia="lt-LT"/>
        </w:rPr>
      </w:pPr>
      <w:r w:rsidRPr="00DA3AAE">
        <w:rPr>
          <w:sz w:val="24"/>
          <w:szCs w:val="24"/>
          <w:lang w:eastAsia="lt-LT"/>
        </w:rPr>
        <w:t>jeigu įmanoma, tokių veiksmų poveikį Privačiam subjektui ir jo galimybei atlikti Darbus ar teikti Paslaugas tokių veiksmų vykdymo laikotarpiu.</w:t>
      </w:r>
    </w:p>
    <w:p w14:paraId="1DFD6E65" w14:textId="1633E036" w:rsidR="00755E28" w:rsidRPr="002B0AAF" w:rsidRDefault="00755E28" w:rsidP="0003757B">
      <w:pPr>
        <w:pStyle w:val="paragrafai"/>
        <w:ind w:left="1134"/>
        <w:rPr>
          <w:sz w:val="24"/>
          <w:szCs w:val="24"/>
        </w:rPr>
      </w:pPr>
      <w:r>
        <w:rPr>
          <w:sz w:val="24"/>
          <w:szCs w:val="24"/>
        </w:rPr>
        <w:t xml:space="preserve"> </w:t>
      </w:r>
      <w:r w:rsidRPr="00DA3AAE">
        <w:rPr>
          <w:sz w:val="24"/>
          <w:szCs w:val="24"/>
          <w:lang w:eastAsia="lt-LT"/>
        </w:rPr>
        <w:t>Privatus subjektas neatsako už subjekto, kuris perima įsipareigojimų vykdymą, veiksmus, neveikimą ar perimtų ir (ar) perduotų įsipareigojimų vykdymo rezultatų atitikimą Sutarties ir (ar) teisės aktų reikalavimams</w:t>
      </w:r>
      <w:r w:rsidR="002B0AAF" w:rsidRPr="002B0AAF">
        <w:rPr>
          <w:sz w:val="24"/>
          <w:szCs w:val="24"/>
          <w:lang w:eastAsia="lt-LT"/>
        </w:rPr>
        <w:t>, defektus, taip pat žalą, padarytą Objektui ar jo daliai laikino Privataus subjekto įsipareigojimų vykdymo perleidimo metu.</w:t>
      </w:r>
    </w:p>
    <w:p w14:paraId="1E80E62B" w14:textId="3CB80199" w:rsidR="00245816" w:rsidRDefault="00F467EC" w:rsidP="0003757B">
      <w:pPr>
        <w:pStyle w:val="paragrafai"/>
        <w:ind w:left="1134"/>
        <w:rPr>
          <w:sz w:val="24"/>
          <w:szCs w:val="24"/>
        </w:rPr>
      </w:pPr>
      <w:r w:rsidRPr="0042617A">
        <w:rPr>
          <w:sz w:val="24"/>
          <w:szCs w:val="24"/>
        </w:rPr>
        <w:t xml:space="preserve">Už </w:t>
      </w:r>
      <w:r w:rsidR="000948F3" w:rsidRPr="0042617A">
        <w:rPr>
          <w:sz w:val="24"/>
          <w:szCs w:val="24"/>
        </w:rPr>
        <w:t xml:space="preserve">Sutarties </w:t>
      </w:r>
      <w:r w:rsidRPr="00C92AF3">
        <w:rPr>
          <w:sz w:val="24"/>
          <w:szCs w:val="24"/>
        </w:rPr>
        <w:fldChar w:fldCharType="begin"/>
      </w:r>
      <w:r w:rsidRPr="0042617A">
        <w:rPr>
          <w:sz w:val="24"/>
          <w:szCs w:val="24"/>
        </w:rPr>
        <w:instrText xml:space="preserve"> REF _Ref283657041 \r \h  \* MERGEFORMAT </w:instrText>
      </w:r>
      <w:r w:rsidRPr="00C92AF3">
        <w:rPr>
          <w:sz w:val="24"/>
          <w:szCs w:val="24"/>
        </w:rPr>
      </w:r>
      <w:r w:rsidRPr="00C92AF3">
        <w:rPr>
          <w:sz w:val="24"/>
          <w:szCs w:val="24"/>
        </w:rPr>
        <w:fldChar w:fldCharType="separate"/>
      </w:r>
      <w:r w:rsidR="00B87438">
        <w:rPr>
          <w:sz w:val="24"/>
          <w:szCs w:val="24"/>
        </w:rPr>
        <w:t>28.1</w:t>
      </w:r>
      <w:r w:rsidRPr="00C92AF3">
        <w:rPr>
          <w:sz w:val="24"/>
          <w:szCs w:val="24"/>
        </w:rPr>
        <w:fldChar w:fldCharType="end"/>
      </w:r>
      <w:r w:rsidRPr="0042617A">
        <w:rPr>
          <w:sz w:val="24"/>
          <w:szCs w:val="24"/>
        </w:rPr>
        <w:t xml:space="preserve"> punkto pagrindu perduoto įsipareigojimo vykdymą pagal Sutartį atsako subjektas, kuriam perduotas atitinkamo įsipareigojimo įgyvendinimas. Šiam subjektui </w:t>
      </w:r>
      <w:r w:rsidR="00A124FC" w:rsidRPr="0042617A">
        <w:rPr>
          <w:sz w:val="24"/>
          <w:szCs w:val="24"/>
        </w:rPr>
        <w:t>Privatus subjektas privalo suteikti visą</w:t>
      </w:r>
      <w:r w:rsidRPr="0042617A">
        <w:rPr>
          <w:sz w:val="24"/>
          <w:szCs w:val="24"/>
        </w:rPr>
        <w:t xml:space="preserve"> perduoto įsipareigojimo pagal Sutartį vykdymui būtin</w:t>
      </w:r>
      <w:r w:rsidR="00A124FC" w:rsidRPr="0042617A">
        <w:rPr>
          <w:sz w:val="24"/>
          <w:szCs w:val="24"/>
        </w:rPr>
        <w:t>ą</w:t>
      </w:r>
      <w:r w:rsidRPr="0042617A">
        <w:rPr>
          <w:sz w:val="24"/>
          <w:szCs w:val="24"/>
        </w:rPr>
        <w:t xml:space="preserve"> informacij</w:t>
      </w:r>
      <w:r w:rsidR="00A124FC" w:rsidRPr="0042617A">
        <w:rPr>
          <w:sz w:val="24"/>
          <w:szCs w:val="24"/>
        </w:rPr>
        <w:t>ą</w:t>
      </w:r>
      <w:r w:rsidRPr="0042617A">
        <w:rPr>
          <w:sz w:val="24"/>
          <w:szCs w:val="24"/>
        </w:rPr>
        <w:t xml:space="preserve"> ir tai nėra laikoma kurios nors Šalies konfidencialios informacijos apsaugos </w:t>
      </w:r>
      <w:r w:rsidR="00A124FC" w:rsidRPr="0042617A">
        <w:rPr>
          <w:sz w:val="24"/>
          <w:szCs w:val="24"/>
        </w:rPr>
        <w:t xml:space="preserve">reikalavimų </w:t>
      </w:r>
      <w:r w:rsidRPr="0042617A">
        <w:rPr>
          <w:sz w:val="24"/>
          <w:szCs w:val="24"/>
        </w:rPr>
        <w:t xml:space="preserve">pažeidimu. </w:t>
      </w:r>
      <w:bookmarkEnd w:id="548"/>
    </w:p>
    <w:p w14:paraId="520AD26B" w14:textId="044B0033" w:rsidR="00F467EC" w:rsidRDefault="00245816" w:rsidP="0003757B">
      <w:pPr>
        <w:pStyle w:val="paragrafai"/>
        <w:ind w:left="1134"/>
        <w:rPr>
          <w:sz w:val="24"/>
          <w:szCs w:val="24"/>
        </w:rPr>
      </w:pPr>
      <w:r>
        <w:rPr>
          <w:sz w:val="24"/>
          <w:szCs w:val="24"/>
        </w:rPr>
        <w:t>Laikino Privataus subjekto įsipareigojimų perdavimo tretiesiems asmenims metu</w:t>
      </w:r>
      <w:r w:rsidR="00755E28">
        <w:rPr>
          <w:sz w:val="24"/>
          <w:szCs w:val="24"/>
        </w:rPr>
        <w:t>, nesant Sutarties</w:t>
      </w:r>
      <w:r w:rsidR="003B6EA8">
        <w:rPr>
          <w:sz w:val="24"/>
          <w:szCs w:val="24"/>
        </w:rPr>
        <w:t xml:space="preserve"> </w:t>
      </w:r>
      <w:r w:rsidR="00755E28">
        <w:rPr>
          <w:sz w:val="24"/>
          <w:szCs w:val="24"/>
        </w:rPr>
        <w:fldChar w:fldCharType="begin"/>
      </w:r>
      <w:r w:rsidR="00755E28">
        <w:rPr>
          <w:sz w:val="24"/>
          <w:szCs w:val="24"/>
        </w:rPr>
        <w:instrText xml:space="preserve"> REF _Ref485969017 \r \h </w:instrText>
      </w:r>
      <w:r w:rsidR="00755E28">
        <w:rPr>
          <w:sz w:val="24"/>
          <w:szCs w:val="24"/>
        </w:rPr>
      </w:r>
      <w:r w:rsidR="00755E28">
        <w:rPr>
          <w:sz w:val="24"/>
          <w:szCs w:val="24"/>
        </w:rPr>
        <w:fldChar w:fldCharType="separate"/>
      </w:r>
      <w:r w:rsidR="00B87438">
        <w:rPr>
          <w:sz w:val="24"/>
          <w:szCs w:val="24"/>
        </w:rPr>
        <w:t>22.8</w:t>
      </w:r>
      <w:r w:rsidR="00755E28">
        <w:rPr>
          <w:sz w:val="24"/>
          <w:szCs w:val="24"/>
        </w:rPr>
        <w:fldChar w:fldCharType="end"/>
      </w:r>
      <w:r w:rsidR="00755E28">
        <w:rPr>
          <w:sz w:val="24"/>
          <w:szCs w:val="24"/>
        </w:rPr>
        <w:t xml:space="preserve"> punkte nurodytų aplinkybių,</w:t>
      </w:r>
      <w:r>
        <w:rPr>
          <w:sz w:val="24"/>
          <w:szCs w:val="24"/>
        </w:rPr>
        <w:t xml:space="preserve"> Privačiam subjektui Metini</w:t>
      </w:r>
      <w:r w:rsidR="00755E28">
        <w:rPr>
          <w:sz w:val="24"/>
          <w:szCs w:val="24"/>
        </w:rPr>
        <w:t>o</w:t>
      </w:r>
      <w:r>
        <w:rPr>
          <w:sz w:val="24"/>
          <w:szCs w:val="24"/>
        </w:rPr>
        <w:t xml:space="preserve"> atlyginim</w:t>
      </w:r>
      <w:r w:rsidR="00755E28">
        <w:rPr>
          <w:sz w:val="24"/>
          <w:szCs w:val="24"/>
        </w:rPr>
        <w:t xml:space="preserve">o </w:t>
      </w:r>
      <w:r w:rsidR="00A7597A">
        <w:rPr>
          <w:sz w:val="24"/>
          <w:szCs w:val="24"/>
        </w:rPr>
        <w:t xml:space="preserve">M4 ir M5 </w:t>
      </w:r>
      <w:r w:rsidR="00755E28">
        <w:rPr>
          <w:sz w:val="24"/>
          <w:szCs w:val="24"/>
        </w:rPr>
        <w:t xml:space="preserve">dalių, nurodytų Sutarties </w:t>
      </w:r>
      <w:r w:rsidR="00755E28">
        <w:rPr>
          <w:sz w:val="24"/>
          <w:szCs w:val="24"/>
        </w:rPr>
        <w:fldChar w:fldCharType="begin"/>
      </w:r>
      <w:r w:rsidR="00755E28">
        <w:rPr>
          <w:sz w:val="24"/>
          <w:szCs w:val="24"/>
        </w:rPr>
        <w:instrText xml:space="preserve"> REF _Ref294018341 \r \h </w:instrText>
      </w:r>
      <w:r w:rsidR="00755E28">
        <w:rPr>
          <w:sz w:val="24"/>
          <w:szCs w:val="24"/>
        </w:rPr>
      </w:r>
      <w:r w:rsidR="00755E28">
        <w:rPr>
          <w:sz w:val="24"/>
          <w:szCs w:val="24"/>
        </w:rPr>
        <w:fldChar w:fldCharType="separate"/>
      </w:r>
      <w:r w:rsidR="00B87438">
        <w:rPr>
          <w:sz w:val="24"/>
          <w:szCs w:val="24"/>
        </w:rPr>
        <w:t>3</w:t>
      </w:r>
      <w:r w:rsidR="00755E28">
        <w:rPr>
          <w:sz w:val="24"/>
          <w:szCs w:val="24"/>
        </w:rPr>
        <w:fldChar w:fldCharType="end"/>
      </w:r>
      <w:r w:rsidR="00755E28">
        <w:rPr>
          <w:sz w:val="24"/>
          <w:szCs w:val="24"/>
        </w:rPr>
        <w:t xml:space="preserve"> priede </w:t>
      </w:r>
      <w:r w:rsidR="00755E28" w:rsidRPr="00B031D4">
        <w:rPr>
          <w:i/>
          <w:sz w:val="24"/>
          <w:szCs w:val="24"/>
        </w:rPr>
        <w:t>Atsiskaity</w:t>
      </w:r>
      <w:r w:rsidR="00B031D4">
        <w:rPr>
          <w:i/>
          <w:sz w:val="24"/>
          <w:szCs w:val="24"/>
        </w:rPr>
        <w:t>m</w:t>
      </w:r>
      <w:r w:rsidR="00755E28" w:rsidRPr="00B031D4">
        <w:rPr>
          <w:i/>
          <w:sz w:val="24"/>
          <w:szCs w:val="24"/>
        </w:rPr>
        <w:t>ų ir mokėjimų tvarka</w:t>
      </w:r>
      <w:r w:rsidR="00755E28">
        <w:rPr>
          <w:sz w:val="24"/>
          <w:szCs w:val="24"/>
        </w:rPr>
        <w:t xml:space="preserve"> mokėjimai</w:t>
      </w:r>
      <w:r w:rsidR="00B031D4">
        <w:rPr>
          <w:sz w:val="24"/>
          <w:szCs w:val="24"/>
        </w:rPr>
        <w:t xml:space="preserve"> nemokami</w:t>
      </w:r>
      <w:r>
        <w:rPr>
          <w:sz w:val="24"/>
          <w:szCs w:val="24"/>
        </w:rPr>
        <w:t>.</w:t>
      </w:r>
      <w:r w:rsidR="00755E28">
        <w:rPr>
          <w:sz w:val="24"/>
          <w:szCs w:val="24"/>
        </w:rPr>
        <w:t xml:space="preserve"> Jeigu Privatus subjektas teikia dalį Paslaugų, tokiu atveju jam mokamos Metinio atlyginimo </w:t>
      </w:r>
      <w:r w:rsidR="00B031D4">
        <w:rPr>
          <w:sz w:val="24"/>
          <w:szCs w:val="24"/>
        </w:rPr>
        <w:t xml:space="preserve">M4 ir M5 </w:t>
      </w:r>
      <w:r w:rsidR="00755E28">
        <w:rPr>
          <w:sz w:val="24"/>
          <w:szCs w:val="24"/>
        </w:rPr>
        <w:t>dalys tik už teikiamų Paslaugų dalį.</w:t>
      </w:r>
    </w:p>
    <w:p w14:paraId="043721B3" w14:textId="4CE99970" w:rsidR="00755E28" w:rsidRPr="00C208BD" w:rsidRDefault="00755E28" w:rsidP="0003757B">
      <w:pPr>
        <w:pStyle w:val="paragrafai"/>
        <w:ind w:left="1134"/>
        <w:rPr>
          <w:strike/>
          <w:sz w:val="24"/>
          <w:szCs w:val="24"/>
        </w:rPr>
      </w:pPr>
      <w:r w:rsidRPr="00C208BD">
        <w:rPr>
          <w:sz w:val="24"/>
          <w:szCs w:val="24"/>
        </w:rPr>
        <w:t xml:space="preserve">Jeigu iki laikino Privataus subjekto įsipareigojimų perėmimo ar perdavimo tretiesiems asmenims laikotarpio Valdžios subjektas </w:t>
      </w:r>
      <w:r w:rsidR="00381D63" w:rsidRPr="00C208BD">
        <w:rPr>
          <w:sz w:val="24"/>
          <w:szCs w:val="24"/>
        </w:rPr>
        <w:t xml:space="preserve">ar Švietimo įstaiga </w:t>
      </w:r>
      <w:r w:rsidRPr="00C208BD">
        <w:rPr>
          <w:sz w:val="24"/>
          <w:szCs w:val="24"/>
        </w:rPr>
        <w:t>dėl Privataus subjekto kaltės negali / negalėjo vykdyti funkcijų</w:t>
      </w:r>
      <w:r w:rsidR="004B4ED5" w:rsidRPr="00C208BD">
        <w:rPr>
          <w:sz w:val="24"/>
          <w:szCs w:val="24"/>
        </w:rPr>
        <w:t xml:space="preserve"> Objekte ar jo dalyje </w:t>
      </w:r>
      <w:r w:rsidRPr="00C208BD">
        <w:rPr>
          <w:sz w:val="24"/>
          <w:szCs w:val="24"/>
        </w:rPr>
        <w:t xml:space="preserve"> kaip nurodyta Sutarties </w:t>
      </w:r>
      <w:r w:rsidRPr="00C208BD">
        <w:rPr>
          <w:sz w:val="24"/>
          <w:szCs w:val="24"/>
        </w:rPr>
        <w:fldChar w:fldCharType="begin"/>
      </w:r>
      <w:r w:rsidRPr="00C208BD">
        <w:rPr>
          <w:sz w:val="24"/>
          <w:szCs w:val="24"/>
        </w:rPr>
        <w:instrText xml:space="preserve"> REF _Ref485969017 \r \h </w:instrText>
      </w:r>
      <w:r w:rsidR="00C208BD">
        <w:rPr>
          <w:sz w:val="24"/>
          <w:szCs w:val="24"/>
        </w:rPr>
        <w:instrText xml:space="preserve"> \* MERGEFORMAT </w:instrText>
      </w:r>
      <w:r w:rsidRPr="00C208BD">
        <w:rPr>
          <w:sz w:val="24"/>
          <w:szCs w:val="24"/>
        </w:rPr>
      </w:r>
      <w:r w:rsidRPr="00C208BD">
        <w:rPr>
          <w:sz w:val="24"/>
          <w:szCs w:val="24"/>
        </w:rPr>
        <w:fldChar w:fldCharType="separate"/>
      </w:r>
      <w:r w:rsidR="00B87438">
        <w:rPr>
          <w:sz w:val="24"/>
          <w:szCs w:val="24"/>
        </w:rPr>
        <w:t>22.8</w:t>
      </w:r>
      <w:r w:rsidRPr="00C208BD">
        <w:rPr>
          <w:sz w:val="24"/>
          <w:szCs w:val="24"/>
        </w:rPr>
        <w:fldChar w:fldCharType="end"/>
      </w:r>
      <w:r w:rsidRPr="00C208BD">
        <w:rPr>
          <w:sz w:val="24"/>
          <w:szCs w:val="24"/>
        </w:rPr>
        <w:t xml:space="preserve"> punkte, iki įsipareigojimų grąžinimo / perdavimo Privačiam subjektui, Metinis atlygini</w:t>
      </w:r>
      <w:r w:rsidR="00C208BD">
        <w:rPr>
          <w:sz w:val="24"/>
          <w:szCs w:val="24"/>
        </w:rPr>
        <w:t xml:space="preserve">mas Privačiam subjektui </w:t>
      </w:r>
      <w:r w:rsidRPr="00C208BD">
        <w:rPr>
          <w:sz w:val="24"/>
          <w:szCs w:val="24"/>
        </w:rPr>
        <w:t>mokamas</w:t>
      </w:r>
      <w:r w:rsidR="00C208BD">
        <w:rPr>
          <w:sz w:val="24"/>
          <w:szCs w:val="24"/>
        </w:rPr>
        <w:t xml:space="preserve"> </w:t>
      </w:r>
      <w:r w:rsidR="00C208BD" w:rsidRPr="00A7597A">
        <w:rPr>
          <w:sz w:val="24"/>
          <w:szCs w:val="24"/>
        </w:rPr>
        <w:t xml:space="preserve">Sutarties </w:t>
      </w:r>
      <w:r w:rsidR="00C208BD" w:rsidRPr="00A7597A">
        <w:rPr>
          <w:sz w:val="24"/>
          <w:szCs w:val="24"/>
        </w:rPr>
        <w:fldChar w:fldCharType="begin"/>
      </w:r>
      <w:r w:rsidR="00C208BD" w:rsidRPr="00A7597A">
        <w:rPr>
          <w:sz w:val="24"/>
          <w:szCs w:val="24"/>
        </w:rPr>
        <w:instrText xml:space="preserve"> REF _Ref89334434 \r \h </w:instrText>
      </w:r>
      <w:r w:rsidR="00A7597A">
        <w:rPr>
          <w:sz w:val="24"/>
          <w:szCs w:val="24"/>
        </w:rPr>
        <w:instrText xml:space="preserve"> \* MERGEFORMAT </w:instrText>
      </w:r>
      <w:r w:rsidR="00C208BD" w:rsidRPr="00A7597A">
        <w:rPr>
          <w:sz w:val="24"/>
          <w:szCs w:val="24"/>
        </w:rPr>
      </w:r>
      <w:r w:rsidR="00C208BD" w:rsidRPr="00A7597A">
        <w:rPr>
          <w:sz w:val="24"/>
          <w:szCs w:val="24"/>
        </w:rPr>
        <w:fldChar w:fldCharType="separate"/>
      </w:r>
      <w:r w:rsidR="00B87438" w:rsidRPr="00A7597A">
        <w:rPr>
          <w:sz w:val="24"/>
          <w:szCs w:val="24"/>
        </w:rPr>
        <w:t>22.8</w:t>
      </w:r>
      <w:r w:rsidR="00C208BD" w:rsidRPr="00A7597A">
        <w:rPr>
          <w:sz w:val="24"/>
          <w:szCs w:val="24"/>
        </w:rPr>
        <w:fldChar w:fldCharType="end"/>
      </w:r>
      <w:r w:rsidR="00C208BD" w:rsidRPr="00A7597A">
        <w:rPr>
          <w:sz w:val="24"/>
          <w:szCs w:val="24"/>
        </w:rPr>
        <w:t xml:space="preserve"> punkte numatyta tvarka</w:t>
      </w:r>
      <w:r w:rsidRPr="00A7597A">
        <w:rPr>
          <w:sz w:val="24"/>
          <w:szCs w:val="24"/>
        </w:rPr>
        <w:t>.</w:t>
      </w:r>
      <w:r w:rsidRPr="00C208BD">
        <w:rPr>
          <w:sz w:val="24"/>
          <w:szCs w:val="24"/>
        </w:rPr>
        <w:t xml:space="preserve"> </w:t>
      </w:r>
    </w:p>
    <w:p w14:paraId="521486CD" w14:textId="77777777" w:rsidR="00F467EC" w:rsidRPr="0042617A" w:rsidRDefault="00245816" w:rsidP="0003757B">
      <w:pPr>
        <w:pStyle w:val="paragrafai"/>
        <w:ind w:left="1134"/>
        <w:rPr>
          <w:sz w:val="24"/>
          <w:szCs w:val="24"/>
        </w:rPr>
      </w:pPr>
      <w:r>
        <w:rPr>
          <w:sz w:val="24"/>
          <w:szCs w:val="24"/>
        </w:rPr>
        <w:t>Pasibaigus aplinkybėms, dėl kurių buvo perimtas ar perduotas atitinkamas Privataus subjekto įsipareigojimas, jam grąžinamos laikinai perleistos teisės</w:t>
      </w:r>
      <w:r w:rsidR="00755E28">
        <w:rPr>
          <w:sz w:val="24"/>
          <w:szCs w:val="24"/>
        </w:rPr>
        <w:t xml:space="preserve"> ne vėliau</w:t>
      </w:r>
      <w:r w:rsidR="005A2B11">
        <w:rPr>
          <w:sz w:val="24"/>
          <w:szCs w:val="24"/>
        </w:rPr>
        <w:t xml:space="preserve"> </w:t>
      </w:r>
      <w:r w:rsidR="00755E28">
        <w:rPr>
          <w:sz w:val="24"/>
          <w:szCs w:val="24"/>
        </w:rPr>
        <w:t xml:space="preserve">kaip per </w:t>
      </w:r>
      <w:r w:rsidR="00755E28" w:rsidRPr="00A30C04">
        <w:rPr>
          <w:sz w:val="24"/>
          <w:szCs w:val="24"/>
        </w:rPr>
        <w:t>15</w:t>
      </w:r>
      <w:r w:rsidR="00755E28">
        <w:rPr>
          <w:sz w:val="24"/>
          <w:szCs w:val="24"/>
        </w:rPr>
        <w:t xml:space="preserve"> (penkiolika) dienų po tokių aplinkybių pasibaigimo</w:t>
      </w:r>
      <w:r>
        <w:rPr>
          <w:sz w:val="24"/>
          <w:szCs w:val="24"/>
        </w:rPr>
        <w:t xml:space="preserve"> ir Sutartis vykdoma įprastine tvarka</w:t>
      </w:r>
      <w:r w:rsidR="00F467EC" w:rsidRPr="0042617A">
        <w:rPr>
          <w:sz w:val="24"/>
          <w:szCs w:val="24"/>
        </w:rPr>
        <w:t>.</w:t>
      </w:r>
    </w:p>
    <w:p w14:paraId="788437D7" w14:textId="15817302" w:rsidR="00F467EC" w:rsidRPr="00755E28" w:rsidRDefault="00F467EC" w:rsidP="00770B7C">
      <w:pPr>
        <w:pStyle w:val="paragrafai"/>
        <w:ind w:left="1134"/>
        <w:rPr>
          <w:sz w:val="24"/>
          <w:szCs w:val="24"/>
        </w:rPr>
      </w:pPr>
      <w:bookmarkStart w:id="549" w:name="_Toc284496776"/>
      <w:r w:rsidRPr="00755E28">
        <w:rPr>
          <w:sz w:val="24"/>
          <w:szCs w:val="24"/>
        </w:rPr>
        <w:t xml:space="preserve">Laikinas Privataus subjekto įsipareigojimų vykdymo perleidimas neužkerta kelio Sutarties nutraukimui </w:t>
      </w:r>
      <w:r w:rsidR="008245B7" w:rsidRPr="00755E28">
        <w:rPr>
          <w:sz w:val="24"/>
          <w:szCs w:val="24"/>
        </w:rPr>
        <w:t>Sutartie</w:t>
      </w:r>
      <w:r w:rsidR="008245B7" w:rsidRPr="008B4CF9">
        <w:rPr>
          <w:sz w:val="24"/>
          <w:szCs w:val="24"/>
        </w:rPr>
        <w:t xml:space="preserve">s </w:t>
      </w:r>
      <w:r w:rsidR="00A03D71" w:rsidRPr="00755E28">
        <w:rPr>
          <w:sz w:val="24"/>
          <w:szCs w:val="24"/>
        </w:rPr>
        <w:fldChar w:fldCharType="begin"/>
      </w:r>
      <w:r w:rsidR="00A03D71" w:rsidRPr="00755E28">
        <w:rPr>
          <w:sz w:val="24"/>
          <w:szCs w:val="24"/>
        </w:rPr>
        <w:instrText xml:space="preserve"> REF _Ref407629617 \r \h </w:instrText>
      </w:r>
      <w:r w:rsidR="002D5DCF" w:rsidRPr="00755E28">
        <w:rPr>
          <w:sz w:val="24"/>
          <w:szCs w:val="24"/>
        </w:rPr>
        <w:instrText xml:space="preserve"> \* MERGEFORMAT </w:instrText>
      </w:r>
      <w:r w:rsidR="00A03D71" w:rsidRPr="00755E28">
        <w:rPr>
          <w:sz w:val="24"/>
          <w:szCs w:val="24"/>
        </w:rPr>
      </w:r>
      <w:r w:rsidR="00A03D71" w:rsidRPr="00755E28">
        <w:rPr>
          <w:sz w:val="24"/>
          <w:szCs w:val="24"/>
        </w:rPr>
        <w:fldChar w:fldCharType="separate"/>
      </w:r>
      <w:r w:rsidR="00B87438">
        <w:rPr>
          <w:sz w:val="24"/>
          <w:szCs w:val="24"/>
        </w:rPr>
        <w:t>XVI</w:t>
      </w:r>
      <w:r w:rsidR="00A03D71" w:rsidRPr="00755E28">
        <w:rPr>
          <w:sz w:val="24"/>
          <w:szCs w:val="24"/>
        </w:rPr>
        <w:fldChar w:fldCharType="end"/>
      </w:r>
      <w:r w:rsidR="008245B7" w:rsidRPr="00755E28">
        <w:rPr>
          <w:sz w:val="24"/>
          <w:szCs w:val="24"/>
        </w:rPr>
        <w:t xml:space="preserve"> skyriuje nustatyta tvarka</w:t>
      </w:r>
      <w:r w:rsidR="008B4CF9">
        <w:rPr>
          <w:sz w:val="24"/>
          <w:szCs w:val="24"/>
        </w:rPr>
        <w:t>.</w:t>
      </w:r>
      <w:r w:rsidR="008245B7" w:rsidRPr="00755E28">
        <w:rPr>
          <w:sz w:val="24"/>
          <w:szCs w:val="24"/>
        </w:rPr>
        <w:t xml:space="preserve"> </w:t>
      </w:r>
      <w:bookmarkEnd w:id="549"/>
    </w:p>
    <w:p w14:paraId="035F3D5A" w14:textId="77777777" w:rsidR="00F467EC" w:rsidRPr="0042617A" w:rsidRDefault="00F467EC" w:rsidP="0003757B">
      <w:pPr>
        <w:pStyle w:val="Antrat2"/>
        <w:ind w:left="1134"/>
        <w:rPr>
          <w:sz w:val="24"/>
          <w:szCs w:val="24"/>
        </w:rPr>
      </w:pPr>
      <w:bookmarkStart w:id="550" w:name="_Toc293074470"/>
      <w:bookmarkStart w:id="551" w:name="_Toc297646395"/>
      <w:bookmarkStart w:id="552" w:name="_Toc300049742"/>
      <w:bookmarkStart w:id="553" w:name="_Toc309205546"/>
      <w:bookmarkStart w:id="554" w:name="_Toc98421413"/>
      <w:r w:rsidRPr="0042617A">
        <w:rPr>
          <w:sz w:val="24"/>
          <w:szCs w:val="24"/>
        </w:rPr>
        <w:t>Įstojimo galimybė („</w:t>
      </w:r>
      <w:proofErr w:type="spellStart"/>
      <w:r w:rsidRPr="0042617A">
        <w:rPr>
          <w:sz w:val="24"/>
          <w:szCs w:val="24"/>
        </w:rPr>
        <w:t>Step-In</w:t>
      </w:r>
      <w:proofErr w:type="spellEnd"/>
      <w:r w:rsidRPr="0042617A">
        <w:rPr>
          <w:sz w:val="24"/>
          <w:szCs w:val="24"/>
        </w:rPr>
        <w:t>“)</w:t>
      </w:r>
      <w:bookmarkEnd w:id="550"/>
      <w:bookmarkEnd w:id="551"/>
      <w:bookmarkEnd w:id="552"/>
      <w:bookmarkEnd w:id="553"/>
      <w:bookmarkEnd w:id="554"/>
    </w:p>
    <w:p w14:paraId="77C15E1D" w14:textId="77777777" w:rsidR="00F467EC" w:rsidRPr="005A2B11" w:rsidRDefault="00F467EC" w:rsidP="00A275C0">
      <w:pPr>
        <w:pStyle w:val="paragrafai"/>
        <w:tabs>
          <w:tab w:val="num" w:pos="993"/>
        </w:tabs>
        <w:ind w:left="1134" w:hanging="567"/>
        <w:rPr>
          <w:sz w:val="24"/>
          <w:szCs w:val="24"/>
        </w:rPr>
      </w:pPr>
      <w:r w:rsidRPr="0042617A">
        <w:rPr>
          <w:sz w:val="24"/>
          <w:szCs w:val="24"/>
        </w:rPr>
        <w:t>Finansuotojas turi teisę pasinaudoti įstojimo teise, nustatyta Tiesioginiame susitarime, vadovaudamasis Tiesioginiame susitarime nustatytais reikalavimais ir tvarka, taip pat kitomis Tiesioginiame susitarime nustatytomis Finansuotojo teisėmis. Valdžios subjektas negali imtis veiksmų, prieštaraujančių Tiesioginiam susitarimui</w:t>
      </w:r>
      <w:r w:rsidRPr="005A2B11">
        <w:rPr>
          <w:sz w:val="24"/>
          <w:szCs w:val="24"/>
        </w:rPr>
        <w:t>.</w:t>
      </w:r>
      <w:r w:rsidR="005A2B11" w:rsidRPr="00770B7C">
        <w:t xml:space="preserve"> </w:t>
      </w:r>
      <w:r w:rsidR="005A2B11" w:rsidRPr="00770B7C">
        <w:rPr>
          <w:sz w:val="24"/>
          <w:szCs w:val="24"/>
        </w:rPr>
        <w:t>Tiesioginio susitarimo nuostatos negali didinti Valdžios subjekto Sutartimi prisiimtų įsipareigojimų.</w:t>
      </w:r>
    </w:p>
    <w:p w14:paraId="5044761F" w14:textId="77777777" w:rsidR="00C92636" w:rsidRPr="0042617A" w:rsidRDefault="00C92636" w:rsidP="0003757B">
      <w:pPr>
        <w:pStyle w:val="paragrafai"/>
        <w:numPr>
          <w:ilvl w:val="0"/>
          <w:numId w:val="0"/>
        </w:numPr>
        <w:ind w:left="1134" w:hanging="495"/>
        <w:rPr>
          <w:sz w:val="24"/>
          <w:szCs w:val="24"/>
        </w:rPr>
      </w:pPr>
    </w:p>
    <w:p w14:paraId="6D745934" w14:textId="77777777" w:rsidR="00F467EC" w:rsidRPr="00D6699A" w:rsidRDefault="00F467EC" w:rsidP="00E56456">
      <w:pPr>
        <w:pStyle w:val="Antrat1"/>
        <w:spacing w:before="0"/>
        <w:ind w:left="1134" w:hanging="495"/>
      </w:pPr>
      <w:bookmarkStart w:id="555" w:name="_Toc284496777"/>
      <w:bookmarkStart w:id="556" w:name="_Toc293074471"/>
      <w:bookmarkStart w:id="557" w:name="_Toc297646396"/>
      <w:bookmarkStart w:id="558" w:name="_Toc300049743"/>
      <w:bookmarkStart w:id="559" w:name="_Toc309205547"/>
      <w:bookmarkStart w:id="560" w:name="_Toc98421414"/>
      <w:r w:rsidRPr="00D6699A">
        <w:t>Prievolių Valdžios subjektui ir tretiesiems asmenims įvykdymo užtikrinimas</w:t>
      </w:r>
      <w:bookmarkEnd w:id="555"/>
      <w:bookmarkEnd w:id="556"/>
      <w:bookmarkEnd w:id="557"/>
      <w:bookmarkEnd w:id="558"/>
      <w:bookmarkEnd w:id="559"/>
      <w:bookmarkEnd w:id="560"/>
    </w:p>
    <w:p w14:paraId="238F06D8" w14:textId="1E232BB2" w:rsidR="00F467EC" w:rsidRPr="0042617A" w:rsidRDefault="00F467EC" w:rsidP="0003757B">
      <w:pPr>
        <w:pStyle w:val="Antrat2"/>
        <w:ind w:left="1134"/>
        <w:rPr>
          <w:sz w:val="24"/>
          <w:szCs w:val="24"/>
        </w:rPr>
      </w:pPr>
      <w:bookmarkStart w:id="561" w:name="_Ref284527355"/>
      <w:bookmarkStart w:id="562" w:name="_Toc293074472"/>
      <w:bookmarkStart w:id="563" w:name="_Toc297646397"/>
      <w:bookmarkStart w:id="564" w:name="_Toc300049744"/>
      <w:bookmarkStart w:id="565" w:name="_Toc309205548"/>
      <w:bookmarkStart w:id="566" w:name="_Toc98421415"/>
      <w:bookmarkStart w:id="567" w:name="_Ref136310825"/>
      <w:bookmarkStart w:id="568" w:name="_Toc141511371"/>
      <w:bookmarkStart w:id="569" w:name="_Toc284496778"/>
      <w:bookmarkEnd w:id="546"/>
      <w:r w:rsidRPr="00D6699A">
        <w:rPr>
          <w:sz w:val="24"/>
          <w:szCs w:val="24"/>
        </w:rPr>
        <w:lastRenderedPageBreak/>
        <w:t>Prievolių įvykdymo</w:t>
      </w:r>
      <w:r w:rsidRPr="0042617A">
        <w:rPr>
          <w:sz w:val="24"/>
          <w:szCs w:val="24"/>
        </w:rPr>
        <w:t xml:space="preserve"> užtikrinimas</w:t>
      </w:r>
      <w:bookmarkEnd w:id="561"/>
      <w:bookmarkEnd w:id="562"/>
      <w:bookmarkEnd w:id="563"/>
      <w:bookmarkEnd w:id="564"/>
      <w:bookmarkEnd w:id="565"/>
      <w:bookmarkEnd w:id="566"/>
    </w:p>
    <w:p w14:paraId="41065620" w14:textId="2A08B6CA" w:rsidR="008F49BE" w:rsidRPr="00D74F34" w:rsidRDefault="008F49BE" w:rsidP="00E85BD6">
      <w:pPr>
        <w:pStyle w:val="paragrafai"/>
        <w:tabs>
          <w:tab w:val="clear" w:pos="1488"/>
          <w:tab w:val="num" w:pos="1560"/>
        </w:tabs>
        <w:ind w:left="1134"/>
      </w:pPr>
      <w:bookmarkStart w:id="570" w:name="_Ref94860566"/>
      <w:bookmarkStart w:id="571" w:name="_Ref396478105"/>
      <w:bookmarkStart w:id="572" w:name="_Ref293328441"/>
      <w:r w:rsidRPr="00972EB7">
        <w:rPr>
          <w:sz w:val="24"/>
          <w:szCs w:val="24"/>
        </w:rPr>
        <w:t xml:space="preserve">Privatus subjektas privalo pateikti Prievolių įvykdymo užtikrinimą pagal </w:t>
      </w:r>
      <w:r w:rsidR="00770B7C" w:rsidRPr="00972EB7">
        <w:rPr>
          <w:sz w:val="24"/>
          <w:szCs w:val="24"/>
        </w:rPr>
        <w:t xml:space="preserve"> Sutarties </w:t>
      </w:r>
      <w:r w:rsidR="00770B7C" w:rsidRPr="00972EB7">
        <w:rPr>
          <w:sz w:val="24"/>
          <w:szCs w:val="24"/>
        </w:rPr>
        <w:fldChar w:fldCharType="begin"/>
      </w:r>
      <w:r w:rsidR="00770B7C" w:rsidRPr="00972EB7">
        <w:rPr>
          <w:sz w:val="24"/>
          <w:szCs w:val="24"/>
        </w:rPr>
        <w:instrText xml:space="preserve"> REF _Ref90551901 \r \h  \* MERGEFORMAT </w:instrText>
      </w:r>
      <w:r w:rsidR="00770B7C" w:rsidRPr="00972EB7">
        <w:rPr>
          <w:sz w:val="24"/>
          <w:szCs w:val="24"/>
        </w:rPr>
      </w:r>
      <w:r w:rsidR="00770B7C" w:rsidRPr="00972EB7">
        <w:rPr>
          <w:sz w:val="24"/>
          <w:szCs w:val="24"/>
        </w:rPr>
        <w:fldChar w:fldCharType="separate"/>
      </w:r>
      <w:r w:rsidR="00B87438">
        <w:rPr>
          <w:sz w:val="24"/>
          <w:szCs w:val="24"/>
        </w:rPr>
        <w:t>12</w:t>
      </w:r>
      <w:r w:rsidR="00770B7C" w:rsidRPr="00972EB7">
        <w:rPr>
          <w:sz w:val="24"/>
          <w:szCs w:val="24"/>
        </w:rPr>
        <w:fldChar w:fldCharType="end"/>
      </w:r>
      <w:r w:rsidR="00770B7C" w:rsidRPr="00972EB7">
        <w:rPr>
          <w:sz w:val="24"/>
          <w:szCs w:val="24"/>
        </w:rPr>
        <w:t xml:space="preserve"> priede </w:t>
      </w:r>
      <w:r w:rsidR="00770B7C" w:rsidRPr="00972EB7">
        <w:rPr>
          <w:i/>
          <w:sz w:val="24"/>
          <w:szCs w:val="24"/>
        </w:rPr>
        <w:t xml:space="preserve">Prievolių įvykdymo užtikrinimo </w:t>
      </w:r>
      <w:proofErr w:type="spellStart"/>
      <w:r w:rsidR="00770B7C" w:rsidRPr="00972EB7">
        <w:rPr>
          <w:i/>
          <w:sz w:val="24"/>
          <w:szCs w:val="24"/>
        </w:rPr>
        <w:t>formos</w:t>
      </w:r>
      <w:r w:rsidRPr="00972EB7">
        <w:rPr>
          <w:sz w:val="24"/>
          <w:szCs w:val="24"/>
        </w:rPr>
        <w:t>nustatyt</w:t>
      </w:r>
      <w:r w:rsidR="00770B7C" w:rsidRPr="00972EB7">
        <w:rPr>
          <w:sz w:val="24"/>
          <w:szCs w:val="24"/>
        </w:rPr>
        <w:t>ą</w:t>
      </w:r>
      <w:proofErr w:type="spellEnd"/>
      <w:r w:rsidRPr="00972EB7">
        <w:rPr>
          <w:sz w:val="24"/>
          <w:szCs w:val="24"/>
        </w:rPr>
        <w:t xml:space="preserve"> form</w:t>
      </w:r>
      <w:r w:rsidR="00770B7C" w:rsidRPr="00972EB7">
        <w:rPr>
          <w:sz w:val="24"/>
          <w:szCs w:val="24"/>
        </w:rPr>
        <w:t xml:space="preserve">ą, kurio dydis 600.000 Eur (šeši šimtai tūkstančių) eurų. </w:t>
      </w:r>
      <w:r w:rsidR="00367204" w:rsidRPr="00972EB7">
        <w:rPr>
          <w:sz w:val="24"/>
          <w:szCs w:val="24"/>
        </w:rPr>
        <w:t xml:space="preserve">Prievolių įvykdymo užtikrinimas pateikiamas likus 2 (dviem) mėnesiams iki Paslaugų teikimo termino pabaigos, ir turi galioti ne mažiau nei  </w:t>
      </w:r>
      <w:r w:rsidR="00770B7C" w:rsidRPr="00972EB7">
        <w:rPr>
          <w:sz w:val="24"/>
          <w:szCs w:val="24"/>
        </w:rPr>
        <w:t>6 (šešis</w:t>
      </w:r>
      <w:r w:rsidR="00367204" w:rsidRPr="00972EB7">
        <w:rPr>
          <w:sz w:val="24"/>
          <w:szCs w:val="24"/>
        </w:rPr>
        <w:t xml:space="preserve">) mėnesius </w:t>
      </w:r>
      <w:r w:rsidR="00D74F34" w:rsidRPr="00972EB7">
        <w:rPr>
          <w:sz w:val="24"/>
          <w:szCs w:val="24"/>
        </w:rPr>
        <w:t xml:space="preserve">po </w:t>
      </w:r>
      <w:r w:rsidR="00367204" w:rsidRPr="00972EB7">
        <w:rPr>
          <w:sz w:val="24"/>
          <w:szCs w:val="24"/>
        </w:rPr>
        <w:t xml:space="preserve">to kai Objektas yra perduodamas / grąžinamas Sutarties </w:t>
      </w:r>
      <w:r w:rsidR="00367204" w:rsidRPr="00972EB7">
        <w:rPr>
          <w:sz w:val="24"/>
          <w:szCs w:val="24"/>
        </w:rPr>
        <w:fldChar w:fldCharType="begin"/>
      </w:r>
      <w:r w:rsidR="00367204" w:rsidRPr="00972EB7">
        <w:rPr>
          <w:sz w:val="24"/>
          <w:szCs w:val="24"/>
        </w:rPr>
        <w:instrText xml:space="preserve"> REF _Ref485815647 \r \h </w:instrText>
      </w:r>
      <w:r w:rsidR="0005317F" w:rsidRPr="00972EB7">
        <w:rPr>
          <w:sz w:val="24"/>
          <w:szCs w:val="24"/>
        </w:rPr>
        <w:instrText xml:space="preserve"> \* MERGEFORMAT </w:instrText>
      </w:r>
      <w:r w:rsidR="00367204" w:rsidRPr="00972EB7">
        <w:rPr>
          <w:sz w:val="24"/>
          <w:szCs w:val="24"/>
        </w:rPr>
      </w:r>
      <w:r w:rsidR="00367204" w:rsidRPr="00972EB7">
        <w:rPr>
          <w:sz w:val="24"/>
          <w:szCs w:val="24"/>
        </w:rPr>
        <w:fldChar w:fldCharType="separate"/>
      </w:r>
      <w:r w:rsidR="00B87438">
        <w:rPr>
          <w:sz w:val="24"/>
          <w:szCs w:val="24"/>
        </w:rPr>
        <w:t>10</w:t>
      </w:r>
      <w:r w:rsidR="00367204" w:rsidRPr="00972EB7">
        <w:rPr>
          <w:sz w:val="24"/>
          <w:szCs w:val="24"/>
        </w:rPr>
        <w:fldChar w:fldCharType="end"/>
      </w:r>
      <w:r w:rsidR="00367204" w:rsidRPr="00972EB7">
        <w:rPr>
          <w:sz w:val="24"/>
          <w:szCs w:val="24"/>
        </w:rPr>
        <w:t xml:space="preserve"> skyriuje nustatyta tvarka</w:t>
      </w:r>
      <w:r w:rsidR="00770B7C" w:rsidRPr="00972EB7">
        <w:rPr>
          <w:sz w:val="24"/>
          <w:szCs w:val="24"/>
        </w:rPr>
        <w:t>.</w:t>
      </w:r>
      <w:r w:rsidR="00972EB7">
        <w:rPr>
          <w:sz w:val="24"/>
          <w:szCs w:val="24"/>
        </w:rPr>
        <w:t xml:space="preserve"> </w:t>
      </w:r>
      <w:r w:rsidR="00367204" w:rsidRPr="00972EB7">
        <w:rPr>
          <w:sz w:val="24"/>
          <w:szCs w:val="24"/>
        </w:rPr>
        <w:t>Prieš pateikiant Prievolių įvykdymo užtikrinimą, Privatus subjektas gali kreiptis į Valdžios subjekt</w:t>
      </w:r>
      <w:r w:rsidR="00972EB7">
        <w:rPr>
          <w:sz w:val="24"/>
          <w:szCs w:val="24"/>
        </w:rPr>
        <w:t xml:space="preserve">ą dėl jo tinkamumo patvirtinimo, </w:t>
      </w:r>
      <w:r w:rsidR="00972EB7" w:rsidRPr="00D6699A">
        <w:rPr>
          <w:sz w:val="24"/>
          <w:szCs w:val="24"/>
        </w:rPr>
        <w:t xml:space="preserve">kuris patikrina ar Prievolių įvykdymo užtikrinimas atitinka Sutarties 12 priede </w:t>
      </w:r>
      <w:r w:rsidR="00972EB7" w:rsidRPr="00D6699A">
        <w:rPr>
          <w:i/>
          <w:sz w:val="24"/>
          <w:szCs w:val="24"/>
        </w:rPr>
        <w:t xml:space="preserve">Prievolių įvykdymo užtikrinimo formos </w:t>
      </w:r>
      <w:r w:rsidR="009E26DC" w:rsidRPr="00D6699A">
        <w:rPr>
          <w:sz w:val="24"/>
          <w:szCs w:val="24"/>
        </w:rPr>
        <w:t>nurodytas esmines nuostatas</w:t>
      </w:r>
      <w:r w:rsidR="00972EB7" w:rsidRPr="00D6699A">
        <w:rPr>
          <w:sz w:val="24"/>
          <w:szCs w:val="24"/>
        </w:rPr>
        <w:t>.</w:t>
      </w:r>
      <w:r w:rsidR="00972EB7">
        <w:rPr>
          <w:sz w:val="24"/>
          <w:szCs w:val="24"/>
        </w:rPr>
        <w:t xml:space="preserve"> </w:t>
      </w:r>
      <w:r w:rsidR="00367204" w:rsidRPr="00972EB7">
        <w:rPr>
          <w:sz w:val="24"/>
          <w:szCs w:val="24"/>
        </w:rPr>
        <w:t>Atsakymą dėl to Valdžios subjektas pateiks ne vėliau kaip per 5 (penkias) Darbo dienas nuo tokio kreipimosi gavimo</w:t>
      </w:r>
      <w:r w:rsidR="00972EB7" w:rsidRPr="00972EB7">
        <w:rPr>
          <w:sz w:val="24"/>
          <w:szCs w:val="24"/>
        </w:rPr>
        <w:t xml:space="preserve">. </w:t>
      </w:r>
      <w:bookmarkEnd w:id="570"/>
    </w:p>
    <w:bookmarkEnd w:id="571"/>
    <w:bookmarkEnd w:id="572"/>
    <w:p w14:paraId="4B8AA8AC" w14:textId="77777777" w:rsidR="007D0309" w:rsidRPr="00D6699A" w:rsidRDefault="007D0309" w:rsidP="007D0309">
      <w:pPr>
        <w:pStyle w:val="paragrafai"/>
        <w:ind w:left="1134"/>
        <w:rPr>
          <w:sz w:val="24"/>
          <w:szCs w:val="24"/>
        </w:rPr>
      </w:pPr>
      <w:r w:rsidRPr="00D6699A">
        <w:rPr>
          <w:sz w:val="24"/>
          <w:szCs w:val="24"/>
        </w:rPr>
        <w:t>Prievolių įvykdymo užtikrinimas turi būti išduotas:</w:t>
      </w:r>
    </w:p>
    <w:p w14:paraId="6EC4A3FC" w14:textId="77777777" w:rsidR="007D0309" w:rsidRPr="00D6699A" w:rsidRDefault="007D0309" w:rsidP="007D0309">
      <w:pPr>
        <w:pStyle w:val="paragrafesraas"/>
        <w:tabs>
          <w:tab w:val="clear" w:pos="2989"/>
          <w:tab w:val="num" w:pos="3261"/>
        </w:tabs>
        <w:ind w:left="1560" w:hanging="708"/>
        <w:rPr>
          <w:sz w:val="24"/>
          <w:szCs w:val="24"/>
        </w:rPr>
      </w:pPr>
      <w:r w:rsidRPr="00D6699A">
        <w:rPr>
          <w:sz w:val="24"/>
          <w:szCs w:val="24"/>
        </w:rPr>
        <w:t xml:space="preserve"> Europos Sąjungoje licencijuoto banko arba draudimo bendrovės; arba</w:t>
      </w:r>
    </w:p>
    <w:p w14:paraId="46BA1F95" w14:textId="3E403AE9" w:rsidR="007D0309" w:rsidRPr="00D6699A" w:rsidRDefault="007D0309" w:rsidP="007D0309">
      <w:pPr>
        <w:pStyle w:val="paragrafesraas"/>
        <w:tabs>
          <w:tab w:val="clear" w:pos="2989"/>
          <w:tab w:val="num" w:pos="3261"/>
        </w:tabs>
        <w:ind w:left="1560" w:hanging="708"/>
        <w:rPr>
          <w:sz w:val="24"/>
          <w:szCs w:val="24"/>
        </w:rPr>
      </w:pPr>
      <w:r w:rsidRPr="00D6699A">
        <w:rPr>
          <w:sz w:val="24"/>
          <w:szCs w:val="24"/>
        </w:rPr>
        <w:t xml:space="preserve"> banko ar draudimo bendrovės iš trečiosios šalies, kurie užtikrinimo išdavimo dieną turi turėti bent vienos tarptautinių reitingų agentūros patvirtintą investicinio lygio reitingą, ne mažesnį kaip: Standard &amp; </w:t>
      </w:r>
      <w:proofErr w:type="spellStart"/>
      <w:r w:rsidRPr="00D6699A">
        <w:rPr>
          <w:sz w:val="24"/>
          <w:szCs w:val="24"/>
        </w:rPr>
        <w:t>Poor’s</w:t>
      </w:r>
      <w:proofErr w:type="spellEnd"/>
      <w:r w:rsidRPr="00D6699A">
        <w:rPr>
          <w:sz w:val="24"/>
          <w:szCs w:val="24"/>
        </w:rPr>
        <w:t xml:space="preserve"> – „A-“, </w:t>
      </w:r>
      <w:proofErr w:type="spellStart"/>
      <w:r w:rsidRPr="00D6699A">
        <w:rPr>
          <w:sz w:val="24"/>
          <w:szCs w:val="24"/>
        </w:rPr>
        <w:t>Fitch</w:t>
      </w:r>
      <w:proofErr w:type="spellEnd"/>
      <w:r w:rsidRPr="00D6699A">
        <w:rPr>
          <w:sz w:val="24"/>
          <w:szCs w:val="24"/>
        </w:rPr>
        <w:t xml:space="preserve"> – „A-“, </w:t>
      </w:r>
      <w:proofErr w:type="spellStart"/>
      <w:r w:rsidRPr="00D6699A">
        <w:rPr>
          <w:sz w:val="24"/>
          <w:szCs w:val="24"/>
        </w:rPr>
        <w:t>Moody’s</w:t>
      </w:r>
      <w:proofErr w:type="spellEnd"/>
      <w:r w:rsidRPr="00D6699A">
        <w:rPr>
          <w:sz w:val="24"/>
          <w:szCs w:val="24"/>
        </w:rPr>
        <w:t xml:space="preserve"> – „A3“ arba lygiavertį; reitingą turi atitikti bankas arba draudimo bendrovė, kuri išdavė užtikrinimą, arba bendrovių grupė, kuriai jie priklauso.</w:t>
      </w:r>
    </w:p>
    <w:p w14:paraId="4120E1DF" w14:textId="2800A8AF" w:rsidR="007D0309" w:rsidRPr="00D6699A" w:rsidRDefault="007D0309" w:rsidP="00A7597A">
      <w:pPr>
        <w:pStyle w:val="paragrafai"/>
        <w:tabs>
          <w:tab w:val="clear" w:pos="1488"/>
        </w:tabs>
        <w:ind w:left="1276" w:hanging="637"/>
        <w:rPr>
          <w:sz w:val="24"/>
          <w:szCs w:val="24"/>
        </w:rPr>
      </w:pPr>
      <w:r w:rsidRPr="00D6699A">
        <w:rPr>
          <w:sz w:val="24"/>
          <w:szCs w:val="24"/>
        </w:rPr>
        <w:t xml:space="preserve">Privačiam subjektui nepateikus Prievolių įvykdymo užtikrinimo Sutarties </w:t>
      </w:r>
      <w:r w:rsidRPr="00D6699A">
        <w:rPr>
          <w:sz w:val="24"/>
          <w:szCs w:val="24"/>
        </w:rPr>
        <w:fldChar w:fldCharType="begin"/>
      </w:r>
      <w:r w:rsidRPr="00D6699A">
        <w:rPr>
          <w:sz w:val="24"/>
          <w:szCs w:val="24"/>
        </w:rPr>
        <w:instrText xml:space="preserve"> REF _Ref94860566 \r \h  \* MERGEFORMAT </w:instrText>
      </w:r>
      <w:r w:rsidRPr="00D6699A">
        <w:rPr>
          <w:sz w:val="24"/>
          <w:szCs w:val="24"/>
        </w:rPr>
      </w:r>
      <w:r w:rsidRPr="00D6699A">
        <w:rPr>
          <w:sz w:val="24"/>
          <w:szCs w:val="24"/>
        </w:rPr>
        <w:fldChar w:fldCharType="separate"/>
      </w:r>
      <w:r w:rsidR="00B87438">
        <w:rPr>
          <w:sz w:val="24"/>
          <w:szCs w:val="24"/>
        </w:rPr>
        <w:t>30.1</w:t>
      </w:r>
      <w:r w:rsidRPr="00D6699A">
        <w:rPr>
          <w:sz w:val="24"/>
          <w:szCs w:val="24"/>
        </w:rPr>
        <w:fldChar w:fldCharType="end"/>
      </w:r>
      <w:r w:rsidRPr="00D6699A">
        <w:rPr>
          <w:sz w:val="24"/>
          <w:szCs w:val="24"/>
        </w:rPr>
        <w:t xml:space="preserve"> punkte nurodytu terminu</w:t>
      </w:r>
      <w:r w:rsidR="00B62CE4" w:rsidRPr="00D6699A">
        <w:rPr>
          <w:sz w:val="24"/>
          <w:szCs w:val="24"/>
        </w:rPr>
        <w:t xml:space="preserve"> </w:t>
      </w:r>
      <w:r w:rsidR="003E7FD2" w:rsidRPr="00D6699A">
        <w:rPr>
          <w:sz w:val="24"/>
          <w:szCs w:val="24"/>
        </w:rPr>
        <w:t xml:space="preserve">arba </w:t>
      </w:r>
      <w:r w:rsidR="003E7FD2" w:rsidRPr="00D6699A">
        <w:rPr>
          <w:color w:val="000000"/>
          <w:sz w:val="24"/>
          <w:szCs w:val="24"/>
        </w:rPr>
        <w:t>kai prievolių įvykdymo užtikrinimo nėra galimybės pateikti dėl situacijos draudimo rinkoje</w:t>
      </w:r>
      <w:r w:rsidRPr="00D6699A">
        <w:rPr>
          <w:sz w:val="24"/>
          <w:szCs w:val="24"/>
        </w:rPr>
        <w:t xml:space="preserve">, Valdžios subjektas turi teisę sustabdyti Metinio atlyginimo mokėjimą ne didesne nei Prievolių įvykdymo užtikrinimo dydžio, nurodyto Sutarties </w:t>
      </w:r>
      <w:r w:rsidRPr="00D6699A">
        <w:rPr>
          <w:sz w:val="24"/>
          <w:szCs w:val="24"/>
        </w:rPr>
        <w:fldChar w:fldCharType="begin"/>
      </w:r>
      <w:r w:rsidRPr="00D6699A">
        <w:rPr>
          <w:sz w:val="24"/>
          <w:szCs w:val="24"/>
        </w:rPr>
        <w:instrText xml:space="preserve"> REF _Ref94860566 \r \h  \* MERGEFORMAT </w:instrText>
      </w:r>
      <w:r w:rsidRPr="00D6699A">
        <w:rPr>
          <w:sz w:val="24"/>
          <w:szCs w:val="24"/>
        </w:rPr>
      </w:r>
      <w:r w:rsidRPr="00D6699A">
        <w:rPr>
          <w:sz w:val="24"/>
          <w:szCs w:val="24"/>
        </w:rPr>
        <w:fldChar w:fldCharType="separate"/>
      </w:r>
      <w:r w:rsidR="00B87438">
        <w:rPr>
          <w:sz w:val="24"/>
          <w:szCs w:val="24"/>
        </w:rPr>
        <w:t>30.1</w:t>
      </w:r>
      <w:r w:rsidRPr="00D6699A">
        <w:rPr>
          <w:sz w:val="24"/>
          <w:szCs w:val="24"/>
        </w:rPr>
        <w:fldChar w:fldCharType="end"/>
      </w:r>
      <w:r w:rsidRPr="00D6699A">
        <w:rPr>
          <w:sz w:val="24"/>
          <w:szCs w:val="24"/>
        </w:rPr>
        <w:t xml:space="preserve"> punkte, suma, iki Prievolių įvykdymo užtikrinimas bus pateiktas.</w:t>
      </w:r>
    </w:p>
    <w:p w14:paraId="0B61E67F" w14:textId="767CD7FC" w:rsidR="00F467EC" w:rsidRPr="0042617A" w:rsidRDefault="00A7597A" w:rsidP="00770B7C">
      <w:pPr>
        <w:pStyle w:val="paragrafai"/>
        <w:tabs>
          <w:tab w:val="num" w:pos="1560"/>
          <w:tab w:val="left" w:pos="1843"/>
        </w:tabs>
        <w:ind w:left="1134"/>
        <w:rPr>
          <w:sz w:val="24"/>
          <w:szCs w:val="24"/>
        </w:rPr>
      </w:pPr>
      <w:r>
        <w:rPr>
          <w:sz w:val="24"/>
          <w:szCs w:val="24"/>
        </w:rPr>
        <w:t xml:space="preserve"> </w:t>
      </w:r>
      <w:r w:rsidR="00F467EC" w:rsidRPr="00D6699A">
        <w:rPr>
          <w:sz w:val="24"/>
          <w:szCs w:val="24"/>
        </w:rPr>
        <w:t xml:space="preserve">Privačiam subjektui neįvykdžius </w:t>
      </w:r>
      <w:r w:rsidR="00D74F34" w:rsidRPr="00D6699A">
        <w:rPr>
          <w:sz w:val="24"/>
          <w:szCs w:val="24"/>
        </w:rPr>
        <w:t xml:space="preserve">ar netinkamai įvykdžius </w:t>
      </w:r>
      <w:r w:rsidR="00F467EC" w:rsidRPr="00D6699A">
        <w:rPr>
          <w:sz w:val="24"/>
          <w:szCs w:val="24"/>
        </w:rPr>
        <w:t>savo prievol</w:t>
      </w:r>
      <w:r w:rsidR="00D74F34" w:rsidRPr="00D6699A">
        <w:rPr>
          <w:sz w:val="24"/>
          <w:szCs w:val="24"/>
        </w:rPr>
        <w:t>es</w:t>
      </w:r>
      <w:r w:rsidR="00F467EC" w:rsidRPr="00D6699A">
        <w:rPr>
          <w:sz w:val="24"/>
          <w:szCs w:val="24"/>
        </w:rPr>
        <w:t>,</w:t>
      </w:r>
      <w:r w:rsidR="00F467EC" w:rsidRPr="0042617A">
        <w:rPr>
          <w:sz w:val="24"/>
          <w:szCs w:val="24"/>
        </w:rPr>
        <w:t xml:space="preserve"> kurios yra užtikrintos Prievolių įvykdymo užtikrinimu, arba Sutarties </w:t>
      </w:r>
      <w:r w:rsidR="003D0D37">
        <w:rPr>
          <w:sz w:val="24"/>
          <w:szCs w:val="24"/>
        </w:rPr>
        <w:fldChar w:fldCharType="begin"/>
      </w:r>
      <w:r w:rsidR="003D0D37">
        <w:rPr>
          <w:sz w:val="24"/>
          <w:szCs w:val="24"/>
        </w:rPr>
        <w:instrText xml:space="preserve"> REF _Ref309153867 \r \h </w:instrText>
      </w:r>
      <w:r w:rsidR="003D0D37">
        <w:rPr>
          <w:sz w:val="24"/>
          <w:szCs w:val="24"/>
        </w:rPr>
      </w:r>
      <w:r w:rsidR="003D0D37">
        <w:rPr>
          <w:sz w:val="24"/>
          <w:szCs w:val="24"/>
        </w:rPr>
        <w:fldChar w:fldCharType="separate"/>
      </w:r>
      <w:r w:rsidR="00B87438">
        <w:rPr>
          <w:sz w:val="24"/>
          <w:szCs w:val="24"/>
        </w:rPr>
        <w:t>38</w:t>
      </w:r>
      <w:r w:rsidR="003D0D37">
        <w:rPr>
          <w:sz w:val="24"/>
          <w:szCs w:val="24"/>
        </w:rPr>
        <w:fldChar w:fldCharType="end"/>
      </w:r>
      <w:r w:rsidR="003D0D37">
        <w:rPr>
          <w:sz w:val="24"/>
          <w:szCs w:val="24"/>
        </w:rPr>
        <w:t xml:space="preserve"> </w:t>
      </w:r>
      <w:r w:rsidR="00F467EC" w:rsidRPr="0042617A">
        <w:rPr>
          <w:sz w:val="24"/>
          <w:szCs w:val="24"/>
        </w:rPr>
        <w:t xml:space="preserve">punkte nurodytu atveju, Valdžios subjektas turi teisę pasinaudoti jam pateiktu Prievolių įvykdymo užtikrinimu. Tokiu atveju, Prievolių įvykdymo užtikrinimas panaudojamas padengti (i) dėl Privataus subjekto ar Investuotojo kaltės kilusius nuostolius, </w:t>
      </w:r>
      <w:r w:rsidR="003D0D37">
        <w:rPr>
          <w:sz w:val="24"/>
          <w:szCs w:val="24"/>
        </w:rPr>
        <w:t xml:space="preserve">ir </w:t>
      </w:r>
      <w:r w:rsidR="00F467EC" w:rsidRPr="0042617A">
        <w:rPr>
          <w:sz w:val="24"/>
          <w:szCs w:val="24"/>
        </w:rPr>
        <w:t xml:space="preserve">(ii) </w:t>
      </w:r>
      <w:r w:rsidR="003D0D37">
        <w:rPr>
          <w:sz w:val="24"/>
          <w:szCs w:val="24"/>
        </w:rPr>
        <w:t>kitus Privataus subjekto finansinius įsipareigojimus Valdžios subjektui pagal Sutartį</w:t>
      </w:r>
      <w:r w:rsidR="00514BA3" w:rsidRPr="00514BA3">
        <w:rPr>
          <w:sz w:val="24"/>
          <w:szCs w:val="24"/>
        </w:rPr>
        <w:t xml:space="preserve">, </w:t>
      </w:r>
      <w:r w:rsidR="00514BA3" w:rsidRPr="00770B7C">
        <w:rPr>
          <w:rFonts w:eastAsia="Calibri"/>
          <w:sz w:val="24"/>
          <w:szCs w:val="24"/>
        </w:rPr>
        <w:t>jeigu nustatomas grąžinamo/ perduodamo Turto ar jo dalies kuris nors elementas ar dalis nėra tokios būklės, kuri atitiktų grąžinimo reikalavimus</w:t>
      </w:r>
      <w:r w:rsidR="00F467EC" w:rsidRPr="00514BA3">
        <w:rPr>
          <w:sz w:val="24"/>
          <w:szCs w:val="24"/>
        </w:rPr>
        <w:t>.</w:t>
      </w:r>
      <w:r w:rsidR="00F467EC" w:rsidRPr="0042617A">
        <w:rPr>
          <w:sz w:val="24"/>
          <w:szCs w:val="24"/>
        </w:rPr>
        <w:t xml:space="preserve"> Jeigu po tokio panaudojimo liktų pagal Prievolių įvykdymo užtikrinimą pareikalautų užtikrinimo lėšų, jos per 7 (septynias) Darbo dienas grąžinamos Privačiam subjektui.</w:t>
      </w:r>
    </w:p>
    <w:p w14:paraId="45D43C5A" w14:textId="136CE6D2" w:rsidR="00F467EC" w:rsidRDefault="00A7597A" w:rsidP="00770B7C">
      <w:pPr>
        <w:pStyle w:val="paragrafai"/>
        <w:tabs>
          <w:tab w:val="num" w:pos="1560"/>
          <w:tab w:val="left" w:pos="1843"/>
        </w:tabs>
        <w:ind w:left="1134"/>
        <w:rPr>
          <w:sz w:val="24"/>
          <w:szCs w:val="24"/>
        </w:rPr>
      </w:pPr>
      <w:r>
        <w:rPr>
          <w:sz w:val="24"/>
          <w:szCs w:val="24"/>
        </w:rPr>
        <w:t xml:space="preserve"> </w:t>
      </w:r>
      <w:r w:rsidR="00F467EC" w:rsidRPr="0005317F">
        <w:rPr>
          <w:sz w:val="24"/>
          <w:szCs w:val="24"/>
        </w:rPr>
        <w:t xml:space="preserve">Pasibaigus </w:t>
      </w:r>
      <w:r w:rsidR="00770B7C" w:rsidRPr="0005317F">
        <w:rPr>
          <w:sz w:val="24"/>
          <w:szCs w:val="24"/>
        </w:rPr>
        <w:t xml:space="preserve">6 (šešių) </w:t>
      </w:r>
      <w:r w:rsidR="00514BA3" w:rsidRPr="0005317F">
        <w:rPr>
          <w:rFonts w:eastAsia="Calibri"/>
          <w:sz w:val="24"/>
          <w:szCs w:val="24"/>
        </w:rPr>
        <w:t xml:space="preserve">mėnesių laikotarpiui </w:t>
      </w:r>
      <w:r w:rsidR="00514BA3" w:rsidRPr="00D74F34">
        <w:rPr>
          <w:rFonts w:eastAsia="Calibri"/>
          <w:sz w:val="24"/>
          <w:szCs w:val="24"/>
        </w:rPr>
        <w:t>po to kai Objektas yra perduodamas / grąžinamas Valdžios subjektui</w:t>
      </w:r>
      <w:r w:rsidR="00514BA3" w:rsidRPr="0005317F">
        <w:rPr>
          <w:rFonts w:eastAsia="Calibri"/>
          <w:sz w:val="24"/>
          <w:szCs w:val="24"/>
        </w:rPr>
        <w:t xml:space="preserve"> ir Valdžios subjektui nepasinaudojus Prievolių įvykdymo užtikrinimu, arba Privačiam subjektui tinkamai iki galo įvykdžius užtikrinamas prievoles</w:t>
      </w:r>
      <w:r w:rsidR="00514BA3" w:rsidRPr="0042617A">
        <w:rPr>
          <w:sz w:val="24"/>
          <w:szCs w:val="24"/>
        </w:rPr>
        <w:t xml:space="preserve"> </w:t>
      </w:r>
      <w:r w:rsidR="00F467EC" w:rsidRPr="0042617A">
        <w:rPr>
          <w:sz w:val="24"/>
          <w:szCs w:val="24"/>
        </w:rPr>
        <w:t xml:space="preserve">ne vėliau kaip </w:t>
      </w:r>
      <w:r w:rsidR="00F467EC" w:rsidRPr="0042617A">
        <w:rPr>
          <w:color w:val="000000"/>
          <w:sz w:val="24"/>
          <w:szCs w:val="24"/>
        </w:rPr>
        <w:t>per</w:t>
      </w:r>
      <w:r w:rsidR="00014906">
        <w:rPr>
          <w:color w:val="000000"/>
          <w:sz w:val="24"/>
          <w:szCs w:val="24"/>
        </w:rPr>
        <w:t xml:space="preserve"> </w:t>
      </w:r>
      <w:r w:rsidR="00170E4C" w:rsidRPr="00942B39">
        <w:rPr>
          <w:color w:val="000000"/>
          <w:sz w:val="24"/>
          <w:szCs w:val="24"/>
        </w:rPr>
        <w:t>5</w:t>
      </w:r>
      <w:r w:rsidR="00014906">
        <w:rPr>
          <w:color w:val="000000"/>
          <w:sz w:val="24"/>
          <w:szCs w:val="24"/>
        </w:rPr>
        <w:t xml:space="preserve"> (</w:t>
      </w:r>
      <w:r w:rsidR="00170E4C">
        <w:rPr>
          <w:color w:val="000000"/>
          <w:sz w:val="24"/>
          <w:szCs w:val="24"/>
        </w:rPr>
        <w:t>penkias</w:t>
      </w:r>
      <w:r w:rsidR="00014906">
        <w:rPr>
          <w:color w:val="000000"/>
          <w:sz w:val="24"/>
          <w:szCs w:val="24"/>
        </w:rPr>
        <w:t>) Darbo dienas</w:t>
      </w:r>
      <w:r w:rsidR="00F467EC" w:rsidRPr="0042617A">
        <w:rPr>
          <w:color w:val="000000"/>
          <w:sz w:val="24"/>
          <w:szCs w:val="24"/>
        </w:rPr>
        <w:t>,</w:t>
      </w:r>
      <w:r w:rsidR="00F467EC" w:rsidRPr="0042617A">
        <w:rPr>
          <w:sz w:val="24"/>
          <w:szCs w:val="24"/>
        </w:rPr>
        <w:t xml:space="preserve"> Valdžios subjektas grąžina jam suteiktą Prievolių įvykdymo užtikrinimą.</w:t>
      </w:r>
    </w:p>
    <w:p w14:paraId="7A1C1498" w14:textId="77777777" w:rsidR="00F467EC" w:rsidRPr="0042617A" w:rsidRDefault="00F467EC" w:rsidP="0003757B">
      <w:pPr>
        <w:pStyle w:val="Antrat2"/>
        <w:ind w:left="1134"/>
        <w:rPr>
          <w:sz w:val="24"/>
          <w:szCs w:val="24"/>
        </w:rPr>
      </w:pPr>
      <w:bookmarkStart w:id="573" w:name="_Ref284584578"/>
      <w:bookmarkStart w:id="574" w:name="_Toc293074473"/>
      <w:bookmarkStart w:id="575" w:name="_Toc297646398"/>
      <w:bookmarkStart w:id="576" w:name="_Toc300049745"/>
      <w:bookmarkStart w:id="577" w:name="_Toc309205549"/>
      <w:bookmarkStart w:id="578" w:name="_Ref89159122"/>
      <w:bookmarkStart w:id="579" w:name="_Toc98421416"/>
      <w:r w:rsidRPr="0042617A">
        <w:rPr>
          <w:sz w:val="24"/>
          <w:szCs w:val="24"/>
        </w:rPr>
        <w:t xml:space="preserve">Prievolių </w:t>
      </w:r>
      <w:r w:rsidR="002735E1" w:rsidRPr="0042617A">
        <w:rPr>
          <w:sz w:val="24"/>
          <w:szCs w:val="24"/>
        </w:rPr>
        <w:t xml:space="preserve">tretiesiems asmenims </w:t>
      </w:r>
      <w:r w:rsidRPr="0042617A">
        <w:rPr>
          <w:sz w:val="24"/>
          <w:szCs w:val="24"/>
        </w:rPr>
        <w:t>įvykdymo užtikrinim</w:t>
      </w:r>
      <w:bookmarkEnd w:id="567"/>
      <w:bookmarkEnd w:id="568"/>
      <w:bookmarkEnd w:id="569"/>
      <w:bookmarkEnd w:id="573"/>
      <w:bookmarkEnd w:id="574"/>
      <w:r w:rsidRPr="0042617A">
        <w:rPr>
          <w:sz w:val="24"/>
          <w:szCs w:val="24"/>
        </w:rPr>
        <w:t>as</w:t>
      </w:r>
      <w:bookmarkEnd w:id="575"/>
      <w:bookmarkEnd w:id="576"/>
      <w:bookmarkEnd w:id="577"/>
      <w:bookmarkEnd w:id="578"/>
      <w:bookmarkEnd w:id="579"/>
    </w:p>
    <w:p w14:paraId="224F0B80" w14:textId="77777777" w:rsidR="00C80D03" w:rsidRPr="0042617A" w:rsidRDefault="00F467EC" w:rsidP="0003757B">
      <w:pPr>
        <w:pStyle w:val="paragrafai"/>
        <w:tabs>
          <w:tab w:val="num" w:pos="567"/>
        </w:tabs>
        <w:ind w:left="1134"/>
        <w:rPr>
          <w:sz w:val="24"/>
          <w:szCs w:val="24"/>
        </w:rPr>
      </w:pPr>
      <w:bookmarkStart w:id="580" w:name="_Ref137381511"/>
      <w:bookmarkStart w:id="581" w:name="_Toc284496779"/>
      <w:r w:rsidRPr="0042617A">
        <w:rPr>
          <w:sz w:val="24"/>
          <w:szCs w:val="24"/>
        </w:rPr>
        <w:t xml:space="preserve">Užtikrindamas savo prievolių įvykdymą Finansuotojui, Privatus subjektas be atskiro Valdžios subjekto sutikimo turi teisę įkeisti ir/ar perleisti savo būsimas pajamas, gaunamas </w:t>
      </w:r>
      <w:r w:rsidRPr="0042617A">
        <w:rPr>
          <w:sz w:val="24"/>
          <w:szCs w:val="24"/>
        </w:rPr>
        <w:lastRenderedPageBreak/>
        <w:t>pagal Sutartį ir perleisti reikalavimo teises, susijusias su Sutartimi, Finansuotojui, taip pat įkeisti Finansuotojui sąskaitą, į kurią atliekami Valdžios subjekto mokėjimai Privačiam subjektui</w:t>
      </w:r>
      <w:r w:rsidR="00170E4C">
        <w:rPr>
          <w:sz w:val="24"/>
          <w:szCs w:val="24"/>
        </w:rPr>
        <w:t xml:space="preserve"> bei įkeisti įmonės hipoteka (Lietuvos Respublikos civilinio kodekso </w:t>
      </w:r>
      <w:r w:rsidR="00CA1CD4">
        <w:rPr>
          <w:sz w:val="24"/>
          <w:szCs w:val="24"/>
        </w:rPr>
        <w:t>4.1</w:t>
      </w:r>
      <w:r w:rsidR="00170E4C" w:rsidRPr="00942B39">
        <w:rPr>
          <w:sz w:val="24"/>
          <w:szCs w:val="24"/>
        </w:rPr>
        <w:t>7</w:t>
      </w:r>
      <w:r w:rsidR="00170E4C">
        <w:rPr>
          <w:sz w:val="24"/>
          <w:szCs w:val="24"/>
        </w:rPr>
        <w:t>7 straipsnis) Investuotojo ir (ar) Privataus subjekto turtą, kiek tai neprieštarauja teisės aktams</w:t>
      </w:r>
      <w:r w:rsidRPr="0042617A">
        <w:rPr>
          <w:sz w:val="24"/>
          <w:szCs w:val="24"/>
        </w:rPr>
        <w:t xml:space="preserve">. </w:t>
      </w:r>
      <w:r w:rsidR="00C80D03" w:rsidRPr="0042617A">
        <w:rPr>
          <w:sz w:val="24"/>
          <w:szCs w:val="24"/>
        </w:rPr>
        <w:t xml:space="preserve">Apie sudarytą įkeitimo sandorį Privatus subjektas privalo nedelsiant informuoti Valdžios subjektą. </w:t>
      </w:r>
      <w:r w:rsidRPr="0042617A">
        <w:rPr>
          <w:sz w:val="24"/>
          <w:szCs w:val="24"/>
        </w:rPr>
        <w:t>Užtikrinti savo prievolių įvykdymą kitu savo turtu, kitais įstatymų numatytais prievolių įvykdymo užtikrinimo būdais ar kitiems asmenims Privatus subjektas gali tik gavęs išankstinį rašytinį Valdžios subjekto sutikimą, kurio šis negali nepagrįstai neduoti</w:t>
      </w:r>
      <w:r w:rsidR="00C524FC" w:rsidRPr="0042617A">
        <w:rPr>
          <w:sz w:val="24"/>
          <w:szCs w:val="24"/>
        </w:rPr>
        <w:t>.</w:t>
      </w:r>
    </w:p>
    <w:p w14:paraId="4D78DFC7" w14:textId="52A5DE03" w:rsidR="008A78A0" w:rsidRPr="0042617A" w:rsidRDefault="00F467EC" w:rsidP="0003757B">
      <w:pPr>
        <w:pStyle w:val="paragrafai"/>
        <w:ind w:left="1134"/>
        <w:rPr>
          <w:sz w:val="24"/>
          <w:szCs w:val="24"/>
        </w:rPr>
      </w:pPr>
      <w:bookmarkStart w:id="582" w:name="_Ref297643139"/>
      <w:bookmarkEnd w:id="580"/>
      <w:bookmarkEnd w:id="581"/>
      <w:r w:rsidRPr="0042617A">
        <w:rPr>
          <w:sz w:val="24"/>
          <w:szCs w:val="24"/>
        </w:rPr>
        <w:t xml:space="preserve">Privataus subjekto akcijos ar jų suteikiamos teisės </w:t>
      </w:r>
      <w:r w:rsidR="008A78A0" w:rsidRPr="0042617A">
        <w:rPr>
          <w:sz w:val="24"/>
          <w:szCs w:val="24"/>
        </w:rPr>
        <w:t>iš anksto pranešus Valdžios subjektui,  gali būti įkeistos Finansuotojui, sudarant atitinkamą susitarimą tarp Finansuotojo ir Investuotojo</w:t>
      </w:r>
      <w:r w:rsidR="00170E4C">
        <w:rPr>
          <w:sz w:val="24"/>
          <w:szCs w:val="24"/>
        </w:rPr>
        <w:t xml:space="preserve"> arba Tiesioginį susitarimą</w:t>
      </w:r>
      <w:r w:rsidR="008A78A0" w:rsidRPr="0042617A">
        <w:rPr>
          <w:sz w:val="24"/>
          <w:szCs w:val="24"/>
        </w:rPr>
        <w:t xml:space="preserve">. Finansuotojui pasinaudojus šiame punkte nustatytu įkeitimu ir esant Sutarties </w:t>
      </w:r>
      <w:r w:rsidR="00676A58" w:rsidRPr="00C92AF3">
        <w:rPr>
          <w:sz w:val="24"/>
          <w:szCs w:val="24"/>
        </w:rPr>
        <w:fldChar w:fldCharType="begin"/>
      </w:r>
      <w:r w:rsidR="00676A58" w:rsidRPr="0042617A">
        <w:rPr>
          <w:sz w:val="24"/>
          <w:szCs w:val="24"/>
        </w:rPr>
        <w:instrText xml:space="preserve"> REF _Ref406594726 \r \h </w:instrText>
      </w:r>
      <w:r w:rsidR="002D5DCF" w:rsidRPr="0042617A">
        <w:rPr>
          <w:sz w:val="24"/>
          <w:szCs w:val="24"/>
        </w:rPr>
        <w:instrText xml:space="preserve"> \* MERGEFORMAT </w:instrText>
      </w:r>
      <w:r w:rsidR="00676A58" w:rsidRPr="00C92AF3">
        <w:rPr>
          <w:sz w:val="24"/>
          <w:szCs w:val="24"/>
        </w:rPr>
      </w:r>
      <w:r w:rsidR="00676A58" w:rsidRPr="00C92AF3">
        <w:rPr>
          <w:sz w:val="24"/>
          <w:szCs w:val="24"/>
        </w:rPr>
        <w:fldChar w:fldCharType="separate"/>
      </w:r>
      <w:r w:rsidR="00B87438">
        <w:rPr>
          <w:sz w:val="24"/>
          <w:szCs w:val="24"/>
        </w:rPr>
        <w:t>38.1</w:t>
      </w:r>
      <w:r w:rsidR="00676A58" w:rsidRPr="00C92AF3">
        <w:rPr>
          <w:sz w:val="24"/>
          <w:szCs w:val="24"/>
        </w:rPr>
        <w:fldChar w:fldCharType="end"/>
      </w:r>
      <w:r w:rsidR="00942B39">
        <w:rPr>
          <w:sz w:val="24"/>
          <w:szCs w:val="24"/>
        </w:rPr>
        <w:t xml:space="preserve"> </w:t>
      </w:r>
      <w:r w:rsidR="008A78A0" w:rsidRPr="0042617A">
        <w:rPr>
          <w:sz w:val="24"/>
          <w:szCs w:val="24"/>
        </w:rPr>
        <w:t xml:space="preserve">punkte numatytai situacijai, </w:t>
      </w:r>
      <w:r w:rsidR="00A43290" w:rsidRPr="0042617A">
        <w:rPr>
          <w:sz w:val="24"/>
          <w:szCs w:val="24"/>
        </w:rPr>
        <w:t xml:space="preserve">Sutarties </w:t>
      </w:r>
      <w:r w:rsidR="00676A58" w:rsidRPr="00C92AF3">
        <w:rPr>
          <w:sz w:val="24"/>
          <w:szCs w:val="24"/>
        </w:rPr>
        <w:fldChar w:fldCharType="begin"/>
      </w:r>
      <w:r w:rsidR="00676A58" w:rsidRPr="0042617A">
        <w:rPr>
          <w:sz w:val="24"/>
          <w:szCs w:val="24"/>
        </w:rPr>
        <w:instrText xml:space="preserve"> REF _Ref406594726 \r \h </w:instrText>
      </w:r>
      <w:r w:rsidR="002D5DCF" w:rsidRPr="0042617A">
        <w:rPr>
          <w:sz w:val="24"/>
          <w:szCs w:val="24"/>
        </w:rPr>
        <w:instrText xml:space="preserve"> \* MERGEFORMAT </w:instrText>
      </w:r>
      <w:r w:rsidR="00676A58" w:rsidRPr="00C92AF3">
        <w:rPr>
          <w:sz w:val="24"/>
          <w:szCs w:val="24"/>
        </w:rPr>
      </w:r>
      <w:r w:rsidR="00676A58" w:rsidRPr="00C92AF3">
        <w:rPr>
          <w:sz w:val="24"/>
          <w:szCs w:val="24"/>
        </w:rPr>
        <w:fldChar w:fldCharType="separate"/>
      </w:r>
      <w:r w:rsidR="00B87438">
        <w:rPr>
          <w:sz w:val="24"/>
          <w:szCs w:val="24"/>
        </w:rPr>
        <w:t>38.1</w:t>
      </w:r>
      <w:r w:rsidR="00676A58" w:rsidRPr="00C92AF3">
        <w:rPr>
          <w:sz w:val="24"/>
          <w:szCs w:val="24"/>
        </w:rPr>
        <w:fldChar w:fldCharType="end"/>
      </w:r>
      <w:r w:rsidR="008A78A0" w:rsidRPr="0042617A">
        <w:rPr>
          <w:sz w:val="24"/>
          <w:szCs w:val="24"/>
        </w:rPr>
        <w:t xml:space="preserve"> punkte numatytas terminas pradedamas skaičiuoti iš naujo.</w:t>
      </w:r>
    </w:p>
    <w:p w14:paraId="312DAA90" w14:textId="77777777" w:rsidR="00F467EC" w:rsidRDefault="00F467EC" w:rsidP="0003757B">
      <w:pPr>
        <w:pStyle w:val="paragrafai"/>
        <w:ind w:left="1134"/>
        <w:rPr>
          <w:sz w:val="24"/>
          <w:szCs w:val="24"/>
        </w:rPr>
      </w:pPr>
      <w:bookmarkStart w:id="583" w:name="_Toc284496780"/>
      <w:bookmarkEnd w:id="582"/>
      <w:r w:rsidRPr="0042617A">
        <w:rPr>
          <w:sz w:val="24"/>
          <w:szCs w:val="24"/>
        </w:rPr>
        <w:t>Valdžios subjektas įsipareigoja bendradarbiauti ir be svarbios priežasties, kai tai nepažeidžia Valdžios subjekto interesų</w:t>
      </w:r>
      <w:r w:rsidR="005B3CFF" w:rsidRPr="0042617A">
        <w:rPr>
          <w:sz w:val="24"/>
          <w:szCs w:val="24"/>
        </w:rPr>
        <w:t xml:space="preserve">, nepadidina Valdžios subjekto įsipareigojimų, nesukuria jam ir / ar valstybei papildomų įsipareigojimų ir rizikų, </w:t>
      </w:r>
      <w:r w:rsidRPr="0042617A">
        <w:rPr>
          <w:sz w:val="24"/>
          <w:szCs w:val="24"/>
        </w:rPr>
        <w:t xml:space="preserve">ir neprieštarauja teisės aktams, neatsisakyti išduoti leidimus ar sutikimus, kurie bus būtini Privataus subjekto įsipareigojimų Finansuotojui </w:t>
      </w:r>
      <w:r w:rsidR="00170E4C">
        <w:rPr>
          <w:sz w:val="24"/>
          <w:szCs w:val="24"/>
        </w:rPr>
        <w:t xml:space="preserve">ar Kitam paskolos teikėjui </w:t>
      </w:r>
      <w:r w:rsidRPr="0042617A">
        <w:rPr>
          <w:sz w:val="24"/>
          <w:szCs w:val="24"/>
        </w:rPr>
        <w:t>užtikrinimo priemonėms sukurti.</w:t>
      </w:r>
      <w:bookmarkEnd w:id="583"/>
      <w:r w:rsidRPr="0042617A">
        <w:rPr>
          <w:sz w:val="24"/>
          <w:szCs w:val="24"/>
        </w:rPr>
        <w:t xml:space="preserve"> Valdžios subjekto atsisakymas išduoti </w:t>
      </w:r>
      <w:r w:rsidR="000A64F6" w:rsidRPr="0042617A">
        <w:rPr>
          <w:sz w:val="24"/>
          <w:szCs w:val="24"/>
        </w:rPr>
        <w:t xml:space="preserve">šiame punkte nurodytą </w:t>
      </w:r>
      <w:r w:rsidRPr="0042617A">
        <w:rPr>
          <w:sz w:val="24"/>
          <w:szCs w:val="24"/>
        </w:rPr>
        <w:t>leidimą ar sutikimą turi būti motyvuotas.</w:t>
      </w:r>
      <w:r w:rsidR="00CA2323">
        <w:rPr>
          <w:sz w:val="24"/>
          <w:szCs w:val="24"/>
        </w:rPr>
        <w:t xml:space="preserve"> </w:t>
      </w:r>
    </w:p>
    <w:p w14:paraId="3FF524EA" w14:textId="77777777" w:rsidR="00F467EC" w:rsidRPr="0042617A" w:rsidRDefault="00F467EC" w:rsidP="0003757B">
      <w:pPr>
        <w:pStyle w:val="Antrat1"/>
        <w:spacing w:before="0"/>
        <w:ind w:left="1134" w:hanging="495"/>
      </w:pPr>
      <w:bookmarkStart w:id="584" w:name="_Toc284496784"/>
      <w:bookmarkStart w:id="585" w:name="_Toc293074474"/>
      <w:bookmarkStart w:id="586" w:name="_Toc297646399"/>
      <w:bookmarkStart w:id="587" w:name="_Toc300049746"/>
      <w:bookmarkStart w:id="588" w:name="_Toc309205550"/>
      <w:bookmarkStart w:id="589" w:name="_Toc98421417"/>
      <w:bookmarkStart w:id="590" w:name="_Toc141511373"/>
      <w:r w:rsidRPr="0042617A">
        <w:t>Draudimas</w:t>
      </w:r>
      <w:bookmarkEnd w:id="584"/>
      <w:bookmarkEnd w:id="585"/>
      <w:bookmarkEnd w:id="586"/>
      <w:bookmarkEnd w:id="587"/>
      <w:bookmarkEnd w:id="588"/>
      <w:bookmarkEnd w:id="589"/>
    </w:p>
    <w:p w14:paraId="3A95ED3D" w14:textId="77777777" w:rsidR="00F467EC" w:rsidRPr="0042617A" w:rsidRDefault="00F467EC" w:rsidP="0003757B">
      <w:pPr>
        <w:pStyle w:val="Antrat2"/>
        <w:ind w:left="1134"/>
        <w:rPr>
          <w:sz w:val="24"/>
          <w:szCs w:val="24"/>
        </w:rPr>
      </w:pPr>
      <w:bookmarkStart w:id="591" w:name="_Toc284496785"/>
      <w:bookmarkStart w:id="592" w:name="_Toc293074475"/>
      <w:bookmarkStart w:id="593" w:name="_Toc297646400"/>
      <w:bookmarkStart w:id="594" w:name="_Toc300049747"/>
      <w:bookmarkStart w:id="595" w:name="_Toc309205551"/>
      <w:bookmarkStart w:id="596" w:name="_Ref317602062"/>
      <w:bookmarkStart w:id="597" w:name="_Ref90471404"/>
      <w:bookmarkStart w:id="598" w:name="_Toc98421418"/>
      <w:r w:rsidRPr="0042617A">
        <w:rPr>
          <w:sz w:val="24"/>
          <w:szCs w:val="24"/>
        </w:rPr>
        <w:t>Draudimas ir draudimo išmokų naudojimas</w:t>
      </w:r>
      <w:bookmarkEnd w:id="590"/>
      <w:bookmarkEnd w:id="591"/>
      <w:bookmarkEnd w:id="592"/>
      <w:bookmarkEnd w:id="593"/>
      <w:bookmarkEnd w:id="594"/>
      <w:bookmarkEnd w:id="595"/>
      <w:bookmarkEnd w:id="596"/>
      <w:bookmarkEnd w:id="597"/>
      <w:bookmarkEnd w:id="598"/>
    </w:p>
    <w:p w14:paraId="24BB1AE6" w14:textId="73DD19DF" w:rsidR="00F467EC" w:rsidRPr="0042617A" w:rsidRDefault="00F467EC" w:rsidP="0003757B">
      <w:pPr>
        <w:pStyle w:val="paragrafai"/>
        <w:ind w:left="1134"/>
        <w:rPr>
          <w:sz w:val="24"/>
          <w:szCs w:val="24"/>
        </w:rPr>
      </w:pPr>
      <w:bookmarkStart w:id="599" w:name="_Toc284496786"/>
      <w:bookmarkStart w:id="600" w:name="_Ref136341304"/>
      <w:bookmarkStart w:id="601" w:name="_Ref137518699"/>
      <w:r w:rsidRPr="0042617A">
        <w:rPr>
          <w:sz w:val="24"/>
          <w:szCs w:val="24"/>
        </w:rPr>
        <w:t xml:space="preserve">Sutarties </w:t>
      </w:r>
      <w:r w:rsidR="00304459" w:rsidRPr="0042617A">
        <w:rPr>
          <w:sz w:val="24"/>
          <w:szCs w:val="24"/>
        </w:rPr>
        <w:t>5</w:t>
      </w:r>
      <w:r w:rsidRPr="0042617A">
        <w:rPr>
          <w:sz w:val="24"/>
          <w:szCs w:val="24"/>
        </w:rPr>
        <w:t xml:space="preserve"> priede </w:t>
      </w:r>
      <w:r w:rsidR="00CA2323" w:rsidRPr="00DA3AAE">
        <w:rPr>
          <w:i/>
          <w:sz w:val="24"/>
          <w:szCs w:val="24"/>
        </w:rPr>
        <w:t>Privalomų draudimo sutarčių sudarymo sąrašas</w:t>
      </w:r>
      <w:r w:rsidR="00CA2323">
        <w:rPr>
          <w:sz w:val="24"/>
          <w:szCs w:val="24"/>
        </w:rPr>
        <w:t xml:space="preserve"> </w:t>
      </w:r>
      <w:r w:rsidRPr="0042617A">
        <w:rPr>
          <w:sz w:val="24"/>
          <w:szCs w:val="24"/>
        </w:rPr>
        <w:t xml:space="preserve">nurodytais terminais Privatus subjektas privalo savo sąskaita ir rizika savo </w:t>
      </w:r>
      <w:r w:rsidR="00170E4C">
        <w:rPr>
          <w:sz w:val="24"/>
          <w:szCs w:val="24"/>
        </w:rPr>
        <w:t xml:space="preserve">arba Finansuotojo </w:t>
      </w:r>
      <w:r w:rsidRPr="0042617A">
        <w:rPr>
          <w:sz w:val="24"/>
          <w:szCs w:val="24"/>
        </w:rPr>
        <w:t>naudai, ne mažesnei nei nurodytai Sutarties</w:t>
      </w:r>
      <w:r w:rsidR="00D25A51">
        <w:rPr>
          <w:sz w:val="24"/>
          <w:szCs w:val="24"/>
        </w:rPr>
        <w:t xml:space="preserve"> </w:t>
      </w:r>
      <w:r w:rsidR="00592D8F">
        <w:rPr>
          <w:sz w:val="24"/>
          <w:szCs w:val="24"/>
        </w:rPr>
        <w:fldChar w:fldCharType="begin"/>
      </w:r>
      <w:r w:rsidR="00592D8F">
        <w:rPr>
          <w:sz w:val="24"/>
          <w:szCs w:val="24"/>
        </w:rPr>
        <w:instrText xml:space="preserve"> REF _Ref18432682 \r \h </w:instrText>
      </w:r>
      <w:r w:rsidR="00592D8F">
        <w:rPr>
          <w:sz w:val="24"/>
          <w:szCs w:val="24"/>
        </w:rPr>
      </w:r>
      <w:r w:rsidR="00592D8F">
        <w:rPr>
          <w:sz w:val="24"/>
          <w:szCs w:val="24"/>
        </w:rPr>
        <w:fldChar w:fldCharType="separate"/>
      </w:r>
      <w:r w:rsidR="00B87438">
        <w:rPr>
          <w:sz w:val="24"/>
          <w:szCs w:val="24"/>
        </w:rPr>
        <w:t>5</w:t>
      </w:r>
      <w:r w:rsidR="00592D8F">
        <w:rPr>
          <w:sz w:val="24"/>
          <w:szCs w:val="24"/>
        </w:rPr>
        <w:fldChar w:fldCharType="end"/>
      </w:r>
      <w:r w:rsidRPr="0042617A">
        <w:rPr>
          <w:sz w:val="24"/>
          <w:szCs w:val="24"/>
        </w:rPr>
        <w:t xml:space="preserve"> priede</w:t>
      </w:r>
      <w:r w:rsidR="00D25A51">
        <w:rPr>
          <w:sz w:val="24"/>
          <w:szCs w:val="24"/>
        </w:rPr>
        <w:t xml:space="preserve"> </w:t>
      </w:r>
      <w:r w:rsidR="00CA2323" w:rsidRPr="00FF4FD0">
        <w:rPr>
          <w:i/>
          <w:sz w:val="24"/>
          <w:szCs w:val="24"/>
        </w:rPr>
        <w:t>Privalomų draudimo sutarčių sudarymo sąrašas</w:t>
      </w:r>
      <w:r w:rsidRPr="0042617A">
        <w:rPr>
          <w:sz w:val="24"/>
          <w:szCs w:val="24"/>
        </w:rPr>
        <w:t xml:space="preserve"> ir / ar teisės aktų reikalaujamai sumai, sudaryti Sutarties</w:t>
      </w:r>
      <w:r w:rsidR="0054237E" w:rsidRPr="0042617A">
        <w:rPr>
          <w:sz w:val="24"/>
          <w:szCs w:val="24"/>
        </w:rPr>
        <w:t xml:space="preserve"> 5</w:t>
      </w:r>
      <w:r w:rsidRPr="0042617A">
        <w:rPr>
          <w:sz w:val="24"/>
          <w:szCs w:val="24"/>
        </w:rPr>
        <w:t> priede</w:t>
      </w:r>
      <w:r w:rsidRPr="0042617A">
        <w:rPr>
          <w:color w:val="000000"/>
          <w:sz w:val="24"/>
          <w:szCs w:val="24"/>
        </w:rPr>
        <w:t xml:space="preserve"> </w:t>
      </w:r>
      <w:r w:rsidRPr="0042617A">
        <w:rPr>
          <w:sz w:val="24"/>
          <w:szCs w:val="24"/>
        </w:rPr>
        <w:t>nurodytas ir / ar teisės aktų reikalaujamas Draudimo sutartis</w:t>
      </w:r>
      <w:r w:rsidR="00170E4C">
        <w:rPr>
          <w:sz w:val="24"/>
          <w:szCs w:val="24"/>
        </w:rPr>
        <w:t>,</w:t>
      </w:r>
      <w:r w:rsidR="005833B8" w:rsidRPr="0042617A">
        <w:rPr>
          <w:sz w:val="24"/>
          <w:szCs w:val="24"/>
        </w:rPr>
        <w:t xml:space="preserve"> finansiškai stabiliose </w:t>
      </w:r>
      <w:r w:rsidR="00170E4C">
        <w:rPr>
          <w:sz w:val="24"/>
          <w:szCs w:val="24"/>
        </w:rPr>
        <w:t xml:space="preserve">ir turinčiose gerą reputaciją </w:t>
      </w:r>
      <w:r w:rsidR="005833B8" w:rsidRPr="0042617A">
        <w:rPr>
          <w:sz w:val="24"/>
          <w:szCs w:val="24"/>
        </w:rPr>
        <w:t>draudimo kompanijose.</w:t>
      </w:r>
      <w:r w:rsidRPr="0042617A">
        <w:rPr>
          <w:sz w:val="24"/>
          <w:szCs w:val="24"/>
        </w:rPr>
        <w:t xml:space="preserve"> Jei Sutarties </w:t>
      </w:r>
      <w:r w:rsidR="00304459" w:rsidRPr="0042617A">
        <w:rPr>
          <w:sz w:val="24"/>
          <w:szCs w:val="24"/>
        </w:rPr>
        <w:t>5</w:t>
      </w:r>
      <w:r w:rsidRPr="0042617A">
        <w:rPr>
          <w:sz w:val="24"/>
          <w:szCs w:val="24"/>
        </w:rPr>
        <w:t xml:space="preserve"> priede </w:t>
      </w:r>
      <w:r w:rsidR="00CA2323" w:rsidRPr="00FF4FD0">
        <w:rPr>
          <w:i/>
          <w:sz w:val="24"/>
          <w:szCs w:val="24"/>
        </w:rPr>
        <w:t>Privalomų draudimo sutarčių sudarymo sąrašas</w:t>
      </w:r>
      <w:r w:rsidR="00CA2323" w:rsidRPr="0042617A">
        <w:rPr>
          <w:sz w:val="24"/>
          <w:szCs w:val="24"/>
        </w:rPr>
        <w:t xml:space="preserve"> </w:t>
      </w:r>
      <w:r w:rsidRPr="0042617A">
        <w:rPr>
          <w:sz w:val="24"/>
          <w:szCs w:val="24"/>
        </w:rPr>
        <w:t xml:space="preserve">nurodyta draudimo suma didesnė, nei teisės aktų reikalaujama draudimo suma, taikoma Sutarties </w:t>
      </w:r>
      <w:r w:rsidR="00304459" w:rsidRPr="0042617A">
        <w:rPr>
          <w:sz w:val="24"/>
          <w:szCs w:val="24"/>
        </w:rPr>
        <w:t>5 </w:t>
      </w:r>
      <w:r w:rsidRPr="0042617A">
        <w:rPr>
          <w:sz w:val="24"/>
          <w:szCs w:val="24"/>
        </w:rPr>
        <w:t>priede</w:t>
      </w:r>
      <w:r w:rsidRPr="0042617A">
        <w:rPr>
          <w:color w:val="000000"/>
          <w:sz w:val="24"/>
          <w:szCs w:val="24"/>
        </w:rPr>
        <w:t xml:space="preserve"> </w:t>
      </w:r>
      <w:r w:rsidRPr="0042617A">
        <w:rPr>
          <w:sz w:val="24"/>
          <w:szCs w:val="24"/>
        </w:rPr>
        <w:t xml:space="preserve">nurodyta suma. </w:t>
      </w:r>
      <w:r w:rsidR="00170E4C">
        <w:rPr>
          <w:sz w:val="24"/>
          <w:szCs w:val="24"/>
        </w:rPr>
        <w:t xml:space="preserve">Draudimo sutartys, nurodytos Sutarties </w:t>
      </w:r>
      <w:r w:rsidR="00137C5D">
        <w:rPr>
          <w:sz w:val="24"/>
          <w:szCs w:val="24"/>
        </w:rPr>
        <w:fldChar w:fldCharType="begin"/>
      </w:r>
      <w:r w:rsidR="00137C5D">
        <w:rPr>
          <w:sz w:val="24"/>
          <w:szCs w:val="24"/>
        </w:rPr>
        <w:instrText xml:space="preserve"> REF _Ref496514770 \r \h </w:instrText>
      </w:r>
      <w:r w:rsidR="00137C5D">
        <w:rPr>
          <w:sz w:val="24"/>
          <w:szCs w:val="24"/>
        </w:rPr>
      </w:r>
      <w:r w:rsidR="00137C5D">
        <w:rPr>
          <w:sz w:val="24"/>
          <w:szCs w:val="24"/>
        </w:rPr>
        <w:fldChar w:fldCharType="separate"/>
      </w:r>
      <w:r w:rsidR="00B87438">
        <w:rPr>
          <w:sz w:val="24"/>
          <w:szCs w:val="24"/>
        </w:rPr>
        <w:t>8</w:t>
      </w:r>
      <w:r w:rsidR="00137C5D">
        <w:rPr>
          <w:sz w:val="24"/>
          <w:szCs w:val="24"/>
        </w:rPr>
        <w:fldChar w:fldCharType="end"/>
      </w:r>
      <w:r w:rsidR="00170E4C">
        <w:rPr>
          <w:sz w:val="24"/>
          <w:szCs w:val="24"/>
        </w:rPr>
        <w:t xml:space="preserve"> priede </w:t>
      </w:r>
      <w:r w:rsidR="00170E4C" w:rsidRPr="00137C5D">
        <w:rPr>
          <w:i/>
          <w:sz w:val="24"/>
          <w:szCs w:val="24"/>
        </w:rPr>
        <w:t>Išankstinės Sutarties įsigaliojimo sąlygos</w:t>
      </w:r>
      <w:r w:rsidR="00170E4C">
        <w:rPr>
          <w:sz w:val="24"/>
          <w:szCs w:val="24"/>
        </w:rPr>
        <w:t xml:space="preserve"> įsigalioja vykdant šiame priede nustatytas sąlygas. </w:t>
      </w:r>
      <w:r w:rsidRPr="0042617A">
        <w:rPr>
          <w:sz w:val="24"/>
          <w:szCs w:val="24"/>
        </w:rPr>
        <w:t xml:space="preserve">Privatus subjektas visą Sutarties </w:t>
      </w:r>
      <w:r w:rsidR="00304459" w:rsidRPr="0042617A">
        <w:rPr>
          <w:sz w:val="24"/>
          <w:szCs w:val="24"/>
        </w:rPr>
        <w:t>5</w:t>
      </w:r>
      <w:r w:rsidRPr="0042617A">
        <w:rPr>
          <w:sz w:val="24"/>
          <w:szCs w:val="24"/>
        </w:rPr>
        <w:t xml:space="preserve"> priede </w:t>
      </w:r>
      <w:r w:rsidR="00CA2323" w:rsidRPr="00FF4FD0">
        <w:rPr>
          <w:i/>
          <w:sz w:val="24"/>
          <w:szCs w:val="24"/>
        </w:rPr>
        <w:t>Privalomų draudimo sutarčių sudarymo sąrašas</w:t>
      </w:r>
      <w:r w:rsidR="00CA2323" w:rsidRPr="0042617A">
        <w:rPr>
          <w:sz w:val="24"/>
          <w:szCs w:val="24"/>
        </w:rPr>
        <w:t xml:space="preserve"> </w:t>
      </w:r>
      <w:r w:rsidRPr="0042617A">
        <w:rPr>
          <w:sz w:val="24"/>
          <w:szCs w:val="24"/>
        </w:rPr>
        <w:t>nurodytą laikotarpį privalo turėti galiojančias Draudimo sutartis (t.</w:t>
      </w:r>
      <w:r w:rsidR="00B167CD" w:rsidRPr="0042617A">
        <w:rPr>
          <w:sz w:val="24"/>
          <w:szCs w:val="24"/>
        </w:rPr>
        <w:t xml:space="preserve"> </w:t>
      </w:r>
      <w:r w:rsidRPr="0042617A">
        <w:rPr>
          <w:sz w:val="24"/>
          <w:szCs w:val="24"/>
        </w:rPr>
        <w:t xml:space="preserve">y. viena ar kelios Draudimo sutartys, įskaitant Draudimo sutarčių atnaujinimą ar pakeitimą naujomis Draudimo sutartimis, dėl to paties draudimo objekto turi nepertraukiamai apimti visą Sutarties </w:t>
      </w:r>
      <w:r w:rsidR="00304459" w:rsidRPr="0042617A">
        <w:rPr>
          <w:sz w:val="24"/>
          <w:szCs w:val="24"/>
        </w:rPr>
        <w:t>5</w:t>
      </w:r>
      <w:r w:rsidRPr="0042617A">
        <w:rPr>
          <w:sz w:val="24"/>
          <w:szCs w:val="24"/>
        </w:rPr>
        <w:t xml:space="preserve"> priede nurodytą draudimo terminą).</w:t>
      </w:r>
      <w:bookmarkEnd w:id="599"/>
    </w:p>
    <w:p w14:paraId="3903A5F3" w14:textId="77777777" w:rsidR="00F467EC" w:rsidRPr="0042617A" w:rsidRDefault="00F467EC" w:rsidP="0003757B">
      <w:pPr>
        <w:pStyle w:val="paragrafai"/>
        <w:ind w:left="1134"/>
        <w:rPr>
          <w:color w:val="000000"/>
          <w:sz w:val="24"/>
          <w:szCs w:val="24"/>
        </w:rPr>
      </w:pPr>
      <w:bookmarkStart w:id="602" w:name="_Toc284496788"/>
      <w:r w:rsidRPr="0042617A">
        <w:rPr>
          <w:color w:val="000000"/>
          <w:sz w:val="24"/>
          <w:szCs w:val="24"/>
        </w:rPr>
        <w:t>Ne vėliau kaip per</w:t>
      </w:r>
      <w:r w:rsidR="00CA2323">
        <w:rPr>
          <w:color w:val="000000"/>
          <w:sz w:val="24"/>
          <w:szCs w:val="24"/>
        </w:rPr>
        <w:t xml:space="preserve"> 10 (dešimt) dienų</w:t>
      </w:r>
      <w:r w:rsidR="00B05E2B" w:rsidRPr="0042617A">
        <w:rPr>
          <w:color w:val="FF0000"/>
          <w:sz w:val="24"/>
          <w:szCs w:val="24"/>
        </w:rPr>
        <w:t xml:space="preserve"> </w:t>
      </w:r>
      <w:r w:rsidRPr="0042617A">
        <w:rPr>
          <w:color w:val="000000"/>
          <w:sz w:val="24"/>
          <w:szCs w:val="24"/>
        </w:rPr>
        <w:t>nuo Draudimo sutarčių sudarymo Privatus subjektas pateikia Valdžios subjektui jų kopijas ar kitus jų sudarymą liudijančius dokumentus ir draudimo įmokų sumokėjimą patvirtinančius dokumentus. Tuo atveju, jeigu draudimo įmokos mokamos ne tuo pačiu metu, kai sudaromos Draudimo sutartys, dokumentai apie sumokėjimą pateikiami Valdžios subjektui ne vėliau kaip per</w:t>
      </w:r>
      <w:r w:rsidR="00CA2323">
        <w:rPr>
          <w:color w:val="000000"/>
          <w:sz w:val="24"/>
          <w:szCs w:val="24"/>
        </w:rPr>
        <w:t xml:space="preserve"> 10 (dešimt) dienų</w:t>
      </w:r>
      <w:r w:rsidRPr="0042617A">
        <w:rPr>
          <w:color w:val="000000"/>
          <w:sz w:val="24"/>
          <w:szCs w:val="24"/>
        </w:rPr>
        <w:t xml:space="preserve"> nuo draudimo įmokų sumokėjimo.</w:t>
      </w:r>
      <w:bookmarkEnd w:id="602"/>
    </w:p>
    <w:p w14:paraId="5C021E30" w14:textId="578E92CA" w:rsidR="00F467EC" w:rsidRPr="00770B7C" w:rsidRDefault="00F467EC" w:rsidP="0003757B">
      <w:pPr>
        <w:pStyle w:val="paragrafai"/>
        <w:ind w:left="1134"/>
        <w:rPr>
          <w:color w:val="000000"/>
          <w:sz w:val="24"/>
          <w:szCs w:val="24"/>
        </w:rPr>
      </w:pPr>
      <w:bookmarkStart w:id="603" w:name="_Toc284496790"/>
      <w:bookmarkStart w:id="604" w:name="_Ref284516297"/>
      <w:bookmarkStart w:id="605" w:name="_Ref87875056"/>
      <w:bookmarkStart w:id="606" w:name="_Ref87875082"/>
      <w:bookmarkStart w:id="607" w:name="_Ref87875109"/>
      <w:bookmarkStart w:id="608" w:name="_Ref87875125"/>
      <w:bookmarkStart w:id="609" w:name="_Ref90471036"/>
      <w:r w:rsidRPr="0042617A">
        <w:rPr>
          <w:color w:val="000000"/>
          <w:sz w:val="24"/>
          <w:szCs w:val="24"/>
        </w:rPr>
        <w:lastRenderedPageBreak/>
        <w:t xml:space="preserve">Draudimo sutartys gali būti nesudaromos tik tuo atveju ir tik tam laikotarpiui, kai atitinkamos draudimo sutarties nėra galimybės sudaryti dėl situacijos draudimo </w:t>
      </w:r>
      <w:proofErr w:type="spellStart"/>
      <w:r w:rsidRPr="0042617A">
        <w:rPr>
          <w:color w:val="000000"/>
          <w:sz w:val="24"/>
          <w:szCs w:val="24"/>
        </w:rPr>
        <w:t>rinkoje</w:t>
      </w:r>
      <w:r w:rsidR="00276B7D">
        <w:rPr>
          <w:color w:val="000000"/>
          <w:sz w:val="24"/>
          <w:szCs w:val="24"/>
        </w:rPr>
        <w:t>.</w:t>
      </w:r>
      <w:r w:rsidRPr="0042617A">
        <w:rPr>
          <w:color w:val="000000"/>
          <w:sz w:val="24"/>
          <w:szCs w:val="24"/>
        </w:rPr>
        <w:t>Šiame</w:t>
      </w:r>
      <w:proofErr w:type="spellEnd"/>
      <w:r w:rsidRPr="0042617A">
        <w:rPr>
          <w:color w:val="000000"/>
          <w:sz w:val="24"/>
          <w:szCs w:val="24"/>
        </w:rPr>
        <w:t xml:space="preserve"> punkte nurodytų sąlygų egzistavimą privalo įrodyti </w:t>
      </w:r>
      <w:r w:rsidR="000C2164" w:rsidRPr="0042617A">
        <w:rPr>
          <w:sz w:val="24"/>
          <w:szCs w:val="24"/>
        </w:rPr>
        <w:t>jomis besiremianti Šalis.</w:t>
      </w:r>
      <w:bookmarkEnd w:id="603"/>
      <w:bookmarkEnd w:id="604"/>
      <w:bookmarkEnd w:id="605"/>
      <w:bookmarkEnd w:id="606"/>
      <w:bookmarkEnd w:id="607"/>
      <w:bookmarkEnd w:id="608"/>
      <w:bookmarkEnd w:id="609"/>
    </w:p>
    <w:p w14:paraId="584CF925" w14:textId="3A68A9B9" w:rsidR="00FA7859" w:rsidRPr="00FA7859" w:rsidRDefault="00FA7859" w:rsidP="00770B7C">
      <w:pPr>
        <w:pStyle w:val="paragrafai"/>
        <w:ind w:left="993"/>
        <w:rPr>
          <w:color w:val="000000"/>
          <w:sz w:val="24"/>
          <w:szCs w:val="24"/>
        </w:rPr>
      </w:pPr>
      <w:r w:rsidRPr="00FA7859">
        <w:rPr>
          <w:color w:val="000000"/>
          <w:sz w:val="24"/>
          <w:szCs w:val="24"/>
        </w:rPr>
        <w:t>Privatus subjektas per 5 (penkias) Darbo dienas privalo pranešti Valdžios subjek</w:t>
      </w:r>
      <w:r>
        <w:rPr>
          <w:color w:val="000000"/>
          <w:sz w:val="24"/>
          <w:szCs w:val="24"/>
        </w:rPr>
        <w:t xml:space="preserve">tui apie aplinkybes nurodytas </w:t>
      </w:r>
      <w:r>
        <w:rPr>
          <w:color w:val="000000"/>
          <w:sz w:val="24"/>
          <w:szCs w:val="24"/>
        </w:rPr>
        <w:fldChar w:fldCharType="begin"/>
      </w:r>
      <w:r>
        <w:rPr>
          <w:color w:val="000000"/>
          <w:sz w:val="24"/>
          <w:szCs w:val="24"/>
        </w:rPr>
        <w:instrText xml:space="preserve"> REF _Ref87875056 \r \h </w:instrText>
      </w:r>
      <w:r>
        <w:rPr>
          <w:color w:val="000000"/>
          <w:sz w:val="24"/>
          <w:szCs w:val="24"/>
        </w:rPr>
      </w:r>
      <w:r>
        <w:rPr>
          <w:color w:val="000000"/>
          <w:sz w:val="24"/>
          <w:szCs w:val="24"/>
        </w:rPr>
        <w:fldChar w:fldCharType="separate"/>
      </w:r>
      <w:r w:rsidR="00B87438">
        <w:rPr>
          <w:color w:val="000000"/>
          <w:sz w:val="24"/>
          <w:szCs w:val="24"/>
        </w:rPr>
        <w:t>32.3</w:t>
      </w:r>
      <w:r>
        <w:rPr>
          <w:color w:val="000000"/>
          <w:sz w:val="24"/>
          <w:szCs w:val="24"/>
        </w:rPr>
        <w:fldChar w:fldCharType="end"/>
      </w:r>
      <w:r>
        <w:rPr>
          <w:color w:val="000000"/>
          <w:sz w:val="24"/>
          <w:szCs w:val="24"/>
        </w:rPr>
        <w:t xml:space="preserve"> </w:t>
      </w:r>
      <w:r w:rsidRPr="00FA7859">
        <w:rPr>
          <w:color w:val="000000"/>
          <w:sz w:val="24"/>
          <w:szCs w:val="24"/>
        </w:rPr>
        <w:t>punkte.</w:t>
      </w:r>
    </w:p>
    <w:p w14:paraId="1BFED4E3" w14:textId="3E630344" w:rsidR="00FA7859" w:rsidRPr="00FA7859" w:rsidRDefault="00FA7859" w:rsidP="00770B7C">
      <w:pPr>
        <w:pStyle w:val="paragrafai"/>
        <w:ind w:left="993"/>
        <w:rPr>
          <w:color w:val="000000"/>
          <w:sz w:val="24"/>
          <w:szCs w:val="24"/>
        </w:rPr>
      </w:pPr>
      <w:bookmarkStart w:id="610" w:name="_Ref87875140"/>
      <w:r>
        <w:rPr>
          <w:color w:val="000000"/>
          <w:sz w:val="24"/>
          <w:szCs w:val="24"/>
        </w:rPr>
        <w:t>Aplinkybės, nurodytos</w:t>
      </w:r>
      <w:r w:rsidR="009F44F1">
        <w:rPr>
          <w:color w:val="000000"/>
          <w:sz w:val="24"/>
          <w:szCs w:val="24"/>
        </w:rPr>
        <w:t xml:space="preserve"> </w:t>
      </w:r>
      <w:r w:rsidR="00770B7C">
        <w:rPr>
          <w:color w:val="000000"/>
          <w:sz w:val="24"/>
          <w:szCs w:val="24"/>
        </w:rPr>
        <w:t>Sutarties</w:t>
      </w:r>
      <w:r>
        <w:rPr>
          <w:color w:val="000000"/>
          <w:sz w:val="24"/>
          <w:szCs w:val="24"/>
        </w:rPr>
        <w:t xml:space="preserve"> </w:t>
      </w:r>
      <w:r>
        <w:rPr>
          <w:color w:val="000000"/>
          <w:sz w:val="24"/>
          <w:szCs w:val="24"/>
        </w:rPr>
        <w:fldChar w:fldCharType="begin"/>
      </w:r>
      <w:r>
        <w:rPr>
          <w:color w:val="000000"/>
          <w:sz w:val="24"/>
          <w:szCs w:val="24"/>
        </w:rPr>
        <w:instrText xml:space="preserve"> REF _Ref87875082 \r \h </w:instrText>
      </w:r>
      <w:r>
        <w:rPr>
          <w:color w:val="000000"/>
          <w:sz w:val="24"/>
          <w:szCs w:val="24"/>
        </w:rPr>
      </w:r>
      <w:r>
        <w:rPr>
          <w:color w:val="000000"/>
          <w:sz w:val="24"/>
          <w:szCs w:val="24"/>
        </w:rPr>
        <w:fldChar w:fldCharType="separate"/>
      </w:r>
      <w:r w:rsidR="00B87438">
        <w:rPr>
          <w:color w:val="000000"/>
          <w:sz w:val="24"/>
          <w:szCs w:val="24"/>
        </w:rPr>
        <w:t>32.3</w:t>
      </w:r>
      <w:r>
        <w:rPr>
          <w:color w:val="000000"/>
          <w:sz w:val="24"/>
          <w:szCs w:val="24"/>
        </w:rPr>
        <w:fldChar w:fldCharType="end"/>
      </w:r>
      <w:r>
        <w:rPr>
          <w:color w:val="000000"/>
          <w:sz w:val="24"/>
          <w:szCs w:val="24"/>
        </w:rPr>
        <w:t xml:space="preserve"> </w:t>
      </w:r>
      <w:r w:rsidRPr="00FA7859">
        <w:rPr>
          <w:color w:val="000000"/>
          <w:sz w:val="24"/>
          <w:szCs w:val="24"/>
        </w:rPr>
        <w:t>punkte, negali būti priklausomos nuo Privataus subjekto ar jo pasitelktų Subtiekėjų. Privatus subjektas įsipareigoja nuolat tikrinti situaciją draudimo rinkoje, ar neišnyko a</w:t>
      </w:r>
      <w:r>
        <w:rPr>
          <w:color w:val="000000"/>
          <w:sz w:val="24"/>
          <w:szCs w:val="24"/>
        </w:rPr>
        <w:t xml:space="preserve">plinkybės nurodytos Sutarties </w:t>
      </w:r>
      <w:r>
        <w:rPr>
          <w:color w:val="000000"/>
          <w:sz w:val="24"/>
          <w:szCs w:val="24"/>
        </w:rPr>
        <w:fldChar w:fldCharType="begin"/>
      </w:r>
      <w:r>
        <w:rPr>
          <w:color w:val="000000"/>
          <w:sz w:val="24"/>
          <w:szCs w:val="24"/>
        </w:rPr>
        <w:instrText xml:space="preserve"> REF _Ref87875109 \r \h </w:instrText>
      </w:r>
      <w:r>
        <w:rPr>
          <w:color w:val="000000"/>
          <w:sz w:val="24"/>
          <w:szCs w:val="24"/>
        </w:rPr>
      </w:r>
      <w:r>
        <w:rPr>
          <w:color w:val="000000"/>
          <w:sz w:val="24"/>
          <w:szCs w:val="24"/>
        </w:rPr>
        <w:fldChar w:fldCharType="separate"/>
      </w:r>
      <w:r w:rsidR="00B87438">
        <w:rPr>
          <w:color w:val="000000"/>
          <w:sz w:val="24"/>
          <w:szCs w:val="24"/>
        </w:rPr>
        <w:t>32.3</w:t>
      </w:r>
      <w:r>
        <w:rPr>
          <w:color w:val="000000"/>
          <w:sz w:val="24"/>
          <w:szCs w:val="24"/>
        </w:rPr>
        <w:fldChar w:fldCharType="end"/>
      </w:r>
      <w:r>
        <w:rPr>
          <w:color w:val="000000"/>
          <w:sz w:val="24"/>
          <w:szCs w:val="24"/>
        </w:rPr>
        <w:t xml:space="preserve"> </w:t>
      </w:r>
      <w:r w:rsidRPr="00FA7859">
        <w:rPr>
          <w:color w:val="000000"/>
          <w:sz w:val="24"/>
          <w:szCs w:val="24"/>
        </w:rPr>
        <w:t>punkte.</w:t>
      </w:r>
      <w:bookmarkEnd w:id="610"/>
    </w:p>
    <w:p w14:paraId="1A39D724" w14:textId="2D7AB06E" w:rsidR="00FA7859" w:rsidRDefault="00FA7859" w:rsidP="00767443">
      <w:pPr>
        <w:pStyle w:val="paragrafai"/>
        <w:tabs>
          <w:tab w:val="left" w:pos="1560"/>
        </w:tabs>
        <w:ind w:left="993"/>
        <w:rPr>
          <w:color w:val="000000"/>
          <w:sz w:val="24"/>
          <w:szCs w:val="24"/>
        </w:rPr>
      </w:pPr>
      <w:bookmarkStart w:id="611" w:name="_Ref90471014"/>
      <w:r w:rsidRPr="00FA7859">
        <w:rPr>
          <w:color w:val="000000"/>
          <w:sz w:val="24"/>
          <w:szCs w:val="24"/>
        </w:rPr>
        <w:t>Jei y</w:t>
      </w:r>
      <w:r>
        <w:rPr>
          <w:color w:val="000000"/>
          <w:sz w:val="24"/>
          <w:szCs w:val="24"/>
        </w:rPr>
        <w:t>ra visos aplinkybės nurodytos</w:t>
      </w:r>
      <w:r w:rsidR="009F44F1">
        <w:rPr>
          <w:color w:val="000000"/>
          <w:sz w:val="24"/>
          <w:szCs w:val="24"/>
        </w:rPr>
        <w:t xml:space="preserve"> </w:t>
      </w:r>
      <w:r w:rsidR="00770B7C">
        <w:rPr>
          <w:color w:val="000000"/>
          <w:sz w:val="24"/>
          <w:szCs w:val="24"/>
        </w:rPr>
        <w:t xml:space="preserve">Sutarties </w:t>
      </w:r>
      <w:r>
        <w:rPr>
          <w:color w:val="000000"/>
          <w:sz w:val="24"/>
          <w:szCs w:val="24"/>
        </w:rPr>
        <w:fldChar w:fldCharType="begin"/>
      </w:r>
      <w:r>
        <w:rPr>
          <w:color w:val="000000"/>
          <w:sz w:val="24"/>
          <w:szCs w:val="24"/>
        </w:rPr>
        <w:instrText xml:space="preserve"> REF _Ref87875125 \r \h </w:instrText>
      </w:r>
      <w:r w:rsidR="00770B7C">
        <w:rPr>
          <w:color w:val="000000"/>
          <w:sz w:val="24"/>
          <w:szCs w:val="24"/>
        </w:rPr>
        <w:instrText xml:space="preserve"> \* MERGEFORMAT </w:instrText>
      </w:r>
      <w:r>
        <w:rPr>
          <w:color w:val="000000"/>
          <w:sz w:val="24"/>
          <w:szCs w:val="24"/>
        </w:rPr>
      </w:r>
      <w:r>
        <w:rPr>
          <w:color w:val="000000"/>
          <w:sz w:val="24"/>
          <w:szCs w:val="24"/>
        </w:rPr>
        <w:fldChar w:fldCharType="separate"/>
      </w:r>
      <w:r w:rsidR="00B87438">
        <w:rPr>
          <w:color w:val="000000"/>
          <w:sz w:val="24"/>
          <w:szCs w:val="24"/>
        </w:rPr>
        <w:t>32.3</w:t>
      </w:r>
      <w:r>
        <w:rPr>
          <w:color w:val="000000"/>
          <w:sz w:val="24"/>
          <w:szCs w:val="24"/>
        </w:rPr>
        <w:fldChar w:fldCharType="end"/>
      </w:r>
      <w:r>
        <w:rPr>
          <w:color w:val="000000"/>
          <w:sz w:val="24"/>
          <w:szCs w:val="24"/>
        </w:rPr>
        <w:t xml:space="preserve"> ir </w:t>
      </w:r>
      <w:r>
        <w:rPr>
          <w:color w:val="000000"/>
          <w:sz w:val="24"/>
          <w:szCs w:val="24"/>
        </w:rPr>
        <w:fldChar w:fldCharType="begin"/>
      </w:r>
      <w:r>
        <w:rPr>
          <w:color w:val="000000"/>
          <w:sz w:val="24"/>
          <w:szCs w:val="24"/>
        </w:rPr>
        <w:instrText xml:space="preserve"> REF _Ref87875140 \r \h </w:instrText>
      </w:r>
      <w:r w:rsidR="00770B7C">
        <w:rPr>
          <w:color w:val="000000"/>
          <w:sz w:val="24"/>
          <w:szCs w:val="24"/>
        </w:rPr>
        <w:instrText xml:space="preserve"> \* MERGEFORMAT </w:instrText>
      </w:r>
      <w:r>
        <w:rPr>
          <w:color w:val="000000"/>
          <w:sz w:val="24"/>
          <w:szCs w:val="24"/>
        </w:rPr>
      </w:r>
      <w:r>
        <w:rPr>
          <w:color w:val="000000"/>
          <w:sz w:val="24"/>
          <w:szCs w:val="24"/>
        </w:rPr>
        <w:fldChar w:fldCharType="separate"/>
      </w:r>
      <w:r w:rsidR="00B87438">
        <w:rPr>
          <w:color w:val="000000"/>
          <w:sz w:val="24"/>
          <w:szCs w:val="24"/>
        </w:rPr>
        <w:t>32.5</w:t>
      </w:r>
      <w:r>
        <w:rPr>
          <w:color w:val="000000"/>
          <w:sz w:val="24"/>
          <w:szCs w:val="24"/>
        </w:rPr>
        <w:fldChar w:fldCharType="end"/>
      </w:r>
      <w:r>
        <w:rPr>
          <w:color w:val="000000"/>
          <w:sz w:val="24"/>
          <w:szCs w:val="24"/>
        </w:rPr>
        <w:t xml:space="preserve"> punktuose, Šalys Sutarties </w:t>
      </w:r>
      <w:r>
        <w:rPr>
          <w:color w:val="000000"/>
          <w:sz w:val="24"/>
          <w:szCs w:val="24"/>
        </w:rPr>
        <w:fldChar w:fldCharType="begin"/>
      </w:r>
      <w:r>
        <w:rPr>
          <w:color w:val="000000"/>
          <w:sz w:val="24"/>
          <w:szCs w:val="24"/>
        </w:rPr>
        <w:instrText xml:space="preserve"> REF _Ref286319572 \r \h </w:instrText>
      </w:r>
      <w:r w:rsidR="00770B7C">
        <w:rPr>
          <w:color w:val="000000"/>
          <w:sz w:val="24"/>
          <w:szCs w:val="24"/>
        </w:rPr>
        <w:instrText xml:space="preserve"> \* MERGEFORMAT </w:instrText>
      </w:r>
      <w:r>
        <w:rPr>
          <w:color w:val="000000"/>
          <w:sz w:val="24"/>
          <w:szCs w:val="24"/>
        </w:rPr>
      </w:r>
      <w:r>
        <w:rPr>
          <w:color w:val="000000"/>
          <w:sz w:val="24"/>
          <w:szCs w:val="24"/>
        </w:rPr>
        <w:fldChar w:fldCharType="separate"/>
      </w:r>
      <w:r w:rsidR="00B87438">
        <w:rPr>
          <w:color w:val="000000"/>
          <w:sz w:val="24"/>
          <w:szCs w:val="24"/>
        </w:rPr>
        <w:t>51</w:t>
      </w:r>
      <w:r>
        <w:rPr>
          <w:color w:val="000000"/>
          <w:sz w:val="24"/>
          <w:szCs w:val="24"/>
        </w:rPr>
        <w:fldChar w:fldCharType="end"/>
      </w:r>
      <w:r w:rsidRPr="00FA7859">
        <w:rPr>
          <w:color w:val="000000"/>
          <w:sz w:val="24"/>
          <w:szCs w:val="24"/>
        </w:rPr>
        <w:t xml:space="preserve"> punkte nustatyta tvarka spręs dėl galimų alternatyvų draudimui.</w:t>
      </w:r>
      <w:bookmarkEnd w:id="611"/>
    </w:p>
    <w:p w14:paraId="58913068" w14:textId="598C25E8" w:rsidR="009F44F1" w:rsidRPr="00A7597A" w:rsidRDefault="00767443" w:rsidP="00A7597A">
      <w:pPr>
        <w:pStyle w:val="paragrafai"/>
        <w:tabs>
          <w:tab w:val="left" w:pos="1560"/>
        </w:tabs>
        <w:ind w:left="993"/>
        <w:rPr>
          <w:color w:val="000000"/>
          <w:sz w:val="24"/>
          <w:szCs w:val="24"/>
        </w:rPr>
      </w:pPr>
      <w:r w:rsidRPr="00770B7C">
        <w:rPr>
          <w:color w:val="000000"/>
          <w:sz w:val="24"/>
          <w:szCs w:val="24"/>
        </w:rPr>
        <w:t>Jei Šalys nesusitaria Sutarties</w:t>
      </w:r>
      <w:r w:rsidRPr="00AD6FB3">
        <w:rPr>
          <w:color w:val="000000"/>
          <w:sz w:val="24"/>
          <w:szCs w:val="24"/>
        </w:rPr>
        <w:t xml:space="preserve"> </w:t>
      </w:r>
      <w:r w:rsidRPr="00770B7C">
        <w:rPr>
          <w:color w:val="000000"/>
          <w:sz w:val="24"/>
          <w:szCs w:val="24"/>
        </w:rPr>
        <w:fldChar w:fldCharType="begin"/>
      </w:r>
      <w:r w:rsidRPr="00AD6FB3">
        <w:rPr>
          <w:color w:val="000000"/>
          <w:sz w:val="24"/>
          <w:szCs w:val="24"/>
        </w:rPr>
        <w:instrText xml:space="preserve"> REF _Ref90471014 \r \h  \* MERGEFORMAT </w:instrText>
      </w:r>
      <w:r w:rsidRPr="00770B7C">
        <w:rPr>
          <w:color w:val="000000"/>
          <w:sz w:val="24"/>
          <w:szCs w:val="24"/>
        </w:rPr>
      </w:r>
      <w:r w:rsidRPr="00770B7C">
        <w:rPr>
          <w:color w:val="000000"/>
          <w:sz w:val="24"/>
          <w:szCs w:val="24"/>
        </w:rPr>
        <w:fldChar w:fldCharType="separate"/>
      </w:r>
      <w:r w:rsidR="00B87438">
        <w:rPr>
          <w:color w:val="000000"/>
          <w:sz w:val="24"/>
          <w:szCs w:val="24"/>
        </w:rPr>
        <w:t>32.6</w:t>
      </w:r>
      <w:r w:rsidRPr="00770B7C">
        <w:rPr>
          <w:color w:val="000000"/>
          <w:sz w:val="24"/>
          <w:szCs w:val="24"/>
        </w:rPr>
        <w:fldChar w:fldCharType="end"/>
      </w:r>
      <w:r w:rsidRPr="00770B7C">
        <w:rPr>
          <w:color w:val="000000"/>
          <w:sz w:val="24"/>
          <w:szCs w:val="24"/>
        </w:rPr>
        <w:t xml:space="preserve"> punkte nustatyta tvarka dėl galimų alternatyvų draudimui ir / arba </w:t>
      </w:r>
      <w:r w:rsidRPr="00770B7C">
        <w:rPr>
          <w:color w:val="000000"/>
          <w:sz w:val="24"/>
          <w:szCs w:val="24"/>
        </w:rPr>
        <w:fldChar w:fldCharType="begin"/>
      </w:r>
      <w:r w:rsidRPr="00AD6FB3">
        <w:rPr>
          <w:color w:val="000000"/>
          <w:sz w:val="24"/>
          <w:szCs w:val="24"/>
        </w:rPr>
        <w:instrText xml:space="preserve"> REF _Ref90471036 \r \h  \* MERGEFORMAT </w:instrText>
      </w:r>
      <w:r w:rsidRPr="00770B7C">
        <w:rPr>
          <w:color w:val="000000"/>
          <w:sz w:val="24"/>
          <w:szCs w:val="24"/>
        </w:rPr>
      </w:r>
      <w:r w:rsidRPr="00770B7C">
        <w:rPr>
          <w:color w:val="000000"/>
          <w:sz w:val="24"/>
          <w:szCs w:val="24"/>
        </w:rPr>
        <w:fldChar w:fldCharType="separate"/>
      </w:r>
      <w:r w:rsidR="00B87438">
        <w:rPr>
          <w:color w:val="000000"/>
          <w:sz w:val="24"/>
          <w:szCs w:val="24"/>
        </w:rPr>
        <w:t>32.3</w:t>
      </w:r>
      <w:r w:rsidRPr="00770B7C">
        <w:rPr>
          <w:color w:val="000000"/>
          <w:sz w:val="24"/>
          <w:szCs w:val="24"/>
        </w:rPr>
        <w:fldChar w:fldCharType="end"/>
      </w:r>
      <w:r w:rsidRPr="00770B7C">
        <w:rPr>
          <w:color w:val="000000"/>
          <w:sz w:val="24"/>
          <w:szCs w:val="24"/>
        </w:rPr>
        <w:t xml:space="preserve"> punkte nurodytos aplinkybės tęsiasi ilgiau nei 6 (šešis) mėnesius, Sutartis gali būti nutraukiama </w:t>
      </w:r>
      <w:r w:rsidRPr="00770B7C">
        <w:rPr>
          <w:color w:val="000000"/>
          <w:sz w:val="24"/>
          <w:szCs w:val="24"/>
        </w:rPr>
        <w:fldChar w:fldCharType="begin"/>
      </w:r>
      <w:r w:rsidRPr="00AD6FB3">
        <w:rPr>
          <w:color w:val="000000"/>
          <w:sz w:val="24"/>
          <w:szCs w:val="24"/>
        </w:rPr>
        <w:instrText xml:space="preserve"> REF _Ref90471059 \r \h  \* MERGEFORMAT </w:instrText>
      </w:r>
      <w:r w:rsidRPr="00770B7C">
        <w:rPr>
          <w:color w:val="000000"/>
          <w:sz w:val="24"/>
          <w:szCs w:val="24"/>
        </w:rPr>
      </w:r>
      <w:r w:rsidRPr="00770B7C">
        <w:rPr>
          <w:color w:val="000000"/>
          <w:sz w:val="24"/>
          <w:szCs w:val="24"/>
        </w:rPr>
        <w:fldChar w:fldCharType="separate"/>
      </w:r>
      <w:r w:rsidR="00B87438">
        <w:rPr>
          <w:color w:val="000000"/>
          <w:sz w:val="24"/>
          <w:szCs w:val="24"/>
        </w:rPr>
        <w:t>40</w:t>
      </w:r>
      <w:r w:rsidRPr="00770B7C">
        <w:rPr>
          <w:color w:val="000000"/>
          <w:sz w:val="24"/>
          <w:szCs w:val="24"/>
        </w:rPr>
        <w:fldChar w:fldCharType="end"/>
      </w:r>
      <w:r w:rsidRPr="00770B7C">
        <w:rPr>
          <w:color w:val="000000"/>
          <w:sz w:val="24"/>
          <w:szCs w:val="24"/>
        </w:rPr>
        <w:t xml:space="preserve"> punkte </w:t>
      </w:r>
      <w:r w:rsidRPr="00770B7C">
        <w:rPr>
          <w:i/>
          <w:color w:val="000000"/>
          <w:sz w:val="24"/>
          <w:szCs w:val="24"/>
        </w:rPr>
        <w:t xml:space="preserve">Sutarties nutraukimas be Šalių </w:t>
      </w:r>
      <w:r w:rsidRPr="00AD6FB3">
        <w:rPr>
          <w:i/>
          <w:color w:val="000000"/>
          <w:sz w:val="24"/>
          <w:szCs w:val="24"/>
        </w:rPr>
        <w:t>kaltės ir dėl nenugalimos jėgos aplinkybių</w:t>
      </w:r>
      <w:r>
        <w:rPr>
          <w:color w:val="000000"/>
          <w:sz w:val="24"/>
          <w:szCs w:val="24"/>
        </w:rPr>
        <w:t xml:space="preserve"> nustatyta tvarka.</w:t>
      </w:r>
      <w:bookmarkStart w:id="612" w:name="_Toc284496791"/>
    </w:p>
    <w:p w14:paraId="54FAE8E9" w14:textId="77777777" w:rsidR="00F467EC" w:rsidRPr="0042617A" w:rsidRDefault="00F467EC" w:rsidP="00A7597A">
      <w:pPr>
        <w:pStyle w:val="paragrafai"/>
        <w:ind w:left="993"/>
        <w:rPr>
          <w:sz w:val="24"/>
          <w:szCs w:val="24"/>
        </w:rPr>
      </w:pPr>
      <w:r w:rsidRPr="00170E4C">
        <w:rPr>
          <w:sz w:val="24"/>
          <w:szCs w:val="24"/>
        </w:rPr>
        <w:t>Šalys privalo imtis visų reikiamų veiksmų ar susilaikyti nuo tam tikrų veiksmų atlikimo, jeigu dėl šių veiksmų ir / ar neveikimo draudikas įgytų teisę nutraukti sudarytas Draudimo</w:t>
      </w:r>
      <w:r w:rsidRPr="0042617A">
        <w:rPr>
          <w:sz w:val="24"/>
          <w:szCs w:val="24"/>
        </w:rPr>
        <w:t xml:space="preserve"> sutartis, sustabdyti jų galiojimą, tai</w:t>
      </w:r>
      <w:r w:rsidR="000C2164" w:rsidRPr="0042617A">
        <w:rPr>
          <w:sz w:val="24"/>
          <w:szCs w:val="24"/>
        </w:rPr>
        <w:t>p</w:t>
      </w:r>
      <w:r w:rsidRPr="0042617A">
        <w:rPr>
          <w:sz w:val="24"/>
          <w:szCs w:val="24"/>
        </w:rPr>
        <w:t xml:space="preserve"> pat, atsiradus žalai, atsisakyti išmokėti Privačiam subjektui draudimo išmokas ar išmokėti žymiai mažesnę jų dalį dėl to, kad ši žala dėl Šalių atliktų veiksmų ir / ar neveikimo buvo pripažinta nedraudiminiu įvykiu.</w:t>
      </w:r>
      <w:bookmarkEnd w:id="612"/>
    </w:p>
    <w:p w14:paraId="38C61866" w14:textId="18638E99" w:rsidR="00F467EC" w:rsidRPr="00170E4C" w:rsidRDefault="00F467EC" w:rsidP="00A7597A">
      <w:pPr>
        <w:pStyle w:val="paragrafai"/>
        <w:ind w:left="993"/>
        <w:rPr>
          <w:sz w:val="24"/>
          <w:szCs w:val="24"/>
        </w:rPr>
      </w:pPr>
      <w:bookmarkStart w:id="613" w:name="_Toc284496792"/>
      <w:bookmarkStart w:id="614" w:name="_Ref137633368"/>
      <w:r w:rsidRPr="00170E4C">
        <w:rPr>
          <w:sz w:val="24"/>
          <w:szCs w:val="24"/>
        </w:rPr>
        <w:t xml:space="preserve">Atsitikus draudiminiam įvykiui, kurio metu </w:t>
      </w:r>
      <w:proofErr w:type="spellStart"/>
      <w:r w:rsidR="00767443">
        <w:rPr>
          <w:sz w:val="24"/>
          <w:szCs w:val="24"/>
        </w:rPr>
        <w:t>Objektas</w:t>
      </w:r>
      <w:r w:rsidRPr="00170E4C">
        <w:rPr>
          <w:sz w:val="24"/>
          <w:szCs w:val="24"/>
        </w:rPr>
        <w:t>buvo</w:t>
      </w:r>
      <w:proofErr w:type="spellEnd"/>
      <w:r w:rsidRPr="00170E4C">
        <w:rPr>
          <w:sz w:val="24"/>
          <w:szCs w:val="24"/>
        </w:rPr>
        <w:t xml:space="preserve"> sugadintas ar žuvo, Privatus subjektas lėšas, gautas kaip draudimo išmok</w:t>
      </w:r>
      <w:r w:rsidR="000C2164" w:rsidRPr="00170E4C">
        <w:rPr>
          <w:sz w:val="24"/>
          <w:szCs w:val="24"/>
        </w:rPr>
        <w:t>a</w:t>
      </w:r>
      <w:r w:rsidRPr="00170E4C">
        <w:rPr>
          <w:sz w:val="24"/>
          <w:szCs w:val="24"/>
        </w:rPr>
        <w:t xml:space="preserve"> už </w:t>
      </w:r>
      <w:proofErr w:type="spellStart"/>
      <w:r w:rsidRPr="00170E4C">
        <w:rPr>
          <w:sz w:val="24"/>
          <w:szCs w:val="24"/>
        </w:rPr>
        <w:t>žuvusį</w:t>
      </w:r>
      <w:r w:rsidR="00767443">
        <w:rPr>
          <w:sz w:val="24"/>
          <w:szCs w:val="24"/>
        </w:rPr>
        <w:t>Objektą</w:t>
      </w:r>
      <w:proofErr w:type="spellEnd"/>
      <w:r w:rsidRPr="00767443">
        <w:rPr>
          <w:sz w:val="24"/>
          <w:szCs w:val="24"/>
        </w:rPr>
        <w:t xml:space="preserve">, </w:t>
      </w:r>
      <w:r w:rsidR="00767443" w:rsidRPr="00767443">
        <w:rPr>
          <w:sz w:val="24"/>
          <w:szCs w:val="24"/>
        </w:rPr>
        <w:t>o jeigu žuvo Objekto dalis – už jo dalį,</w:t>
      </w:r>
      <w:r w:rsidR="009F44F1">
        <w:rPr>
          <w:sz w:val="24"/>
          <w:szCs w:val="24"/>
        </w:rPr>
        <w:t xml:space="preserve"> </w:t>
      </w:r>
      <w:r w:rsidRPr="00170E4C">
        <w:rPr>
          <w:sz w:val="24"/>
          <w:szCs w:val="24"/>
        </w:rPr>
        <w:t xml:space="preserve">skiria jo atstatymui / pakeitimui </w:t>
      </w:r>
      <w:proofErr w:type="spellStart"/>
      <w:r w:rsidRPr="00170E4C">
        <w:rPr>
          <w:sz w:val="24"/>
          <w:szCs w:val="24"/>
        </w:rPr>
        <w:t>lygiaverčiu</w:t>
      </w:r>
      <w:r w:rsidR="00767443">
        <w:rPr>
          <w:sz w:val="24"/>
          <w:szCs w:val="24"/>
        </w:rPr>
        <w:t>Objektu</w:t>
      </w:r>
      <w:proofErr w:type="spellEnd"/>
      <w:r w:rsidR="00767443">
        <w:rPr>
          <w:sz w:val="24"/>
          <w:szCs w:val="24"/>
        </w:rPr>
        <w:t xml:space="preserve"> ar jo dalimis</w:t>
      </w:r>
      <w:r w:rsidRPr="00767443">
        <w:rPr>
          <w:sz w:val="24"/>
          <w:szCs w:val="24"/>
        </w:rPr>
        <w:t>.</w:t>
      </w:r>
      <w:bookmarkEnd w:id="613"/>
    </w:p>
    <w:p w14:paraId="22A2CE28" w14:textId="5A039F51" w:rsidR="00276B7D" w:rsidRDefault="00F467EC" w:rsidP="00E85BD6">
      <w:pPr>
        <w:pStyle w:val="paragrafai"/>
        <w:tabs>
          <w:tab w:val="clear" w:pos="1488"/>
          <w:tab w:val="num" w:pos="1134"/>
        </w:tabs>
        <w:ind w:left="993"/>
        <w:rPr>
          <w:sz w:val="24"/>
          <w:szCs w:val="24"/>
        </w:rPr>
      </w:pPr>
      <w:bookmarkStart w:id="615" w:name="_Ref283366834"/>
      <w:bookmarkStart w:id="616" w:name="_Toc284496793"/>
      <w:r w:rsidRPr="00170E4C">
        <w:rPr>
          <w:sz w:val="24"/>
          <w:szCs w:val="24"/>
        </w:rPr>
        <w:t xml:space="preserve">Jeigu </w:t>
      </w:r>
      <w:r w:rsidR="00767443">
        <w:rPr>
          <w:sz w:val="24"/>
          <w:szCs w:val="24"/>
        </w:rPr>
        <w:t xml:space="preserve">Objekto ar jo dalies </w:t>
      </w:r>
      <w:r w:rsidRPr="00170E4C">
        <w:rPr>
          <w:sz w:val="24"/>
          <w:szCs w:val="24"/>
        </w:rPr>
        <w:t xml:space="preserve">atstatyti / pakeisti lygiaverčiu </w:t>
      </w:r>
      <w:r w:rsidR="00767443">
        <w:rPr>
          <w:sz w:val="24"/>
          <w:szCs w:val="24"/>
        </w:rPr>
        <w:t xml:space="preserve">Objektu ar jo dalimi </w:t>
      </w:r>
      <w:r w:rsidRPr="00170E4C">
        <w:rPr>
          <w:sz w:val="24"/>
          <w:szCs w:val="24"/>
        </w:rPr>
        <w:t xml:space="preserve">negalima arba tai ekonomiškai netikslinga, draudimo išmoka turi būti panaudota nuostolių atlyginimui. </w:t>
      </w:r>
    </w:p>
    <w:p w14:paraId="5ACBAAD9" w14:textId="77777777" w:rsidR="00276B7D" w:rsidRDefault="00F467EC" w:rsidP="00E85BD6">
      <w:pPr>
        <w:pStyle w:val="paragrafai"/>
        <w:tabs>
          <w:tab w:val="clear" w:pos="1488"/>
          <w:tab w:val="num" w:pos="1134"/>
        </w:tabs>
        <w:ind w:left="993"/>
        <w:rPr>
          <w:sz w:val="24"/>
          <w:szCs w:val="24"/>
        </w:rPr>
      </w:pPr>
      <w:r w:rsidRPr="00170E4C">
        <w:rPr>
          <w:sz w:val="24"/>
          <w:szCs w:val="24"/>
        </w:rPr>
        <w:t xml:space="preserve">Jeigu draudimo išmokos atlyginti nuostoliams nepakanka, likusią dalį padengia </w:t>
      </w:r>
      <w:r w:rsidR="00F349C7" w:rsidRPr="00170E4C">
        <w:rPr>
          <w:sz w:val="24"/>
          <w:szCs w:val="24"/>
        </w:rPr>
        <w:t>asmuo</w:t>
      </w:r>
      <w:r w:rsidRPr="00170E4C">
        <w:rPr>
          <w:sz w:val="24"/>
          <w:szCs w:val="24"/>
        </w:rPr>
        <w:t xml:space="preserve">, atsakingas už žalos padarymą (ar kuriam pagal Sutartį priskirta atitinkama rizika, dėl kurios </w:t>
      </w:r>
      <w:proofErr w:type="spellStart"/>
      <w:r w:rsidRPr="00170E4C">
        <w:rPr>
          <w:sz w:val="24"/>
          <w:szCs w:val="24"/>
        </w:rPr>
        <w:t>realizavimosi</w:t>
      </w:r>
      <w:proofErr w:type="spellEnd"/>
      <w:r w:rsidRPr="00170E4C">
        <w:rPr>
          <w:sz w:val="24"/>
          <w:szCs w:val="24"/>
        </w:rPr>
        <w:t xml:space="preserve"> buvo sugadintas arba žuvo Turtas) iš savo nuos</w:t>
      </w:r>
      <w:r w:rsidR="00391F20" w:rsidRPr="00170E4C">
        <w:rPr>
          <w:sz w:val="24"/>
          <w:szCs w:val="24"/>
        </w:rPr>
        <w:t>av</w:t>
      </w:r>
      <w:r w:rsidRPr="00170E4C">
        <w:rPr>
          <w:sz w:val="24"/>
          <w:szCs w:val="24"/>
        </w:rPr>
        <w:t xml:space="preserve">ų ir / ar skolintų lėšų. </w:t>
      </w:r>
    </w:p>
    <w:p w14:paraId="52662A43" w14:textId="7A78D83A" w:rsidR="00F467EC" w:rsidRPr="00170E4C" w:rsidRDefault="00F467EC" w:rsidP="00E85BD6">
      <w:pPr>
        <w:pStyle w:val="paragrafai"/>
        <w:tabs>
          <w:tab w:val="clear" w:pos="1488"/>
          <w:tab w:val="num" w:pos="1134"/>
        </w:tabs>
        <w:ind w:left="993"/>
        <w:rPr>
          <w:sz w:val="24"/>
          <w:szCs w:val="24"/>
        </w:rPr>
      </w:pPr>
      <w:bookmarkStart w:id="617" w:name="_Ref94884760"/>
      <w:r w:rsidRPr="00170E4C">
        <w:rPr>
          <w:sz w:val="24"/>
          <w:szCs w:val="24"/>
        </w:rPr>
        <w:t xml:space="preserve">Jeigu padengus nuostolius arba atstačius / pakeitus Turtą lygiaverčiu turtu draudimo išmoka nesunaudojama, </w:t>
      </w:r>
      <w:r w:rsidR="00170E4C">
        <w:rPr>
          <w:sz w:val="24"/>
          <w:szCs w:val="24"/>
        </w:rPr>
        <w:t xml:space="preserve">jos </w:t>
      </w:r>
      <w:r w:rsidRPr="00170E4C">
        <w:rPr>
          <w:sz w:val="24"/>
          <w:szCs w:val="24"/>
        </w:rPr>
        <w:t xml:space="preserve">likutis panaudojamas Sutarties </w:t>
      </w:r>
      <w:r w:rsidRPr="00170E4C">
        <w:rPr>
          <w:sz w:val="24"/>
          <w:szCs w:val="24"/>
        </w:rPr>
        <w:fldChar w:fldCharType="begin"/>
      </w:r>
      <w:r w:rsidRPr="00170E4C">
        <w:rPr>
          <w:sz w:val="24"/>
          <w:szCs w:val="24"/>
        </w:rPr>
        <w:instrText xml:space="preserve"> REF _Ref294018341 \r \h </w:instrText>
      </w:r>
      <w:r w:rsidR="002D5DCF" w:rsidRPr="00170E4C">
        <w:rPr>
          <w:sz w:val="24"/>
          <w:szCs w:val="24"/>
        </w:rPr>
        <w:instrText xml:space="preserve"> \* MERGEFORMAT </w:instrText>
      </w:r>
      <w:r w:rsidRPr="00170E4C">
        <w:rPr>
          <w:sz w:val="24"/>
          <w:szCs w:val="24"/>
        </w:rPr>
      </w:r>
      <w:r w:rsidRPr="00170E4C">
        <w:rPr>
          <w:sz w:val="24"/>
          <w:szCs w:val="24"/>
        </w:rPr>
        <w:fldChar w:fldCharType="separate"/>
      </w:r>
      <w:r w:rsidR="00B87438">
        <w:rPr>
          <w:sz w:val="24"/>
          <w:szCs w:val="24"/>
        </w:rPr>
        <w:t>3</w:t>
      </w:r>
      <w:r w:rsidRPr="00170E4C">
        <w:rPr>
          <w:sz w:val="24"/>
          <w:szCs w:val="24"/>
        </w:rPr>
        <w:fldChar w:fldCharType="end"/>
      </w:r>
      <w:r w:rsidRPr="00170E4C">
        <w:rPr>
          <w:sz w:val="24"/>
          <w:szCs w:val="24"/>
        </w:rPr>
        <w:t xml:space="preserve"> priede </w:t>
      </w:r>
      <w:r w:rsidRPr="00170E4C">
        <w:rPr>
          <w:i/>
          <w:sz w:val="24"/>
          <w:szCs w:val="24"/>
        </w:rPr>
        <w:t>Atsiskaitymų ir mokėjimų tvarka</w:t>
      </w:r>
      <w:r w:rsidRPr="00170E4C">
        <w:rPr>
          <w:sz w:val="24"/>
          <w:szCs w:val="24"/>
        </w:rPr>
        <w:t xml:space="preserve"> nustatyta tvarka.</w:t>
      </w:r>
      <w:bookmarkEnd w:id="615"/>
      <w:bookmarkEnd w:id="616"/>
      <w:bookmarkEnd w:id="617"/>
    </w:p>
    <w:p w14:paraId="3470279B" w14:textId="68F50042" w:rsidR="00F467EC" w:rsidRPr="00170E4C" w:rsidRDefault="00F467EC" w:rsidP="00E85BD6">
      <w:pPr>
        <w:pStyle w:val="paragrafai"/>
        <w:tabs>
          <w:tab w:val="clear" w:pos="1488"/>
          <w:tab w:val="num" w:pos="1134"/>
        </w:tabs>
        <w:ind w:left="993"/>
        <w:rPr>
          <w:sz w:val="24"/>
          <w:szCs w:val="24"/>
        </w:rPr>
      </w:pPr>
      <w:bookmarkStart w:id="618" w:name="_Ref137633308"/>
      <w:bookmarkStart w:id="619" w:name="_Toc284496794"/>
      <w:bookmarkEnd w:id="614"/>
      <w:r w:rsidRPr="00170E4C">
        <w:rPr>
          <w:sz w:val="24"/>
          <w:szCs w:val="24"/>
        </w:rPr>
        <w:t xml:space="preserve">Privatus subjektas turi teisę panaudoti gautas draudimo išmokas ne </w:t>
      </w:r>
      <w:r w:rsidR="00767443">
        <w:rPr>
          <w:sz w:val="24"/>
          <w:szCs w:val="24"/>
        </w:rPr>
        <w:t xml:space="preserve">Objekto </w:t>
      </w:r>
      <w:r w:rsidRPr="00170E4C">
        <w:rPr>
          <w:sz w:val="24"/>
          <w:szCs w:val="24"/>
        </w:rPr>
        <w:t>atstatymui tik tuo atveju, jeigu kitoks lėšų panaudojimo būdas teiktų didesnę ekonominę ir socialinę naudą ir dėl tokio lėšų panaudojimo būdo yra gautas rašytinis Valdžios subjekto sutikimas</w:t>
      </w:r>
      <w:r w:rsidR="00170E4C">
        <w:rPr>
          <w:sz w:val="24"/>
          <w:szCs w:val="24"/>
        </w:rPr>
        <w:t xml:space="preserve"> arba jeigu Sutartis nutraukiama anksčiau laiko Sutarties </w:t>
      </w:r>
      <w:r w:rsidR="00170E4C">
        <w:rPr>
          <w:sz w:val="24"/>
          <w:szCs w:val="24"/>
        </w:rPr>
        <w:fldChar w:fldCharType="begin"/>
      </w:r>
      <w:r w:rsidR="00170E4C">
        <w:rPr>
          <w:sz w:val="24"/>
          <w:szCs w:val="24"/>
        </w:rPr>
        <w:instrText xml:space="preserve"> REF _Ref309153867 \r \h </w:instrText>
      </w:r>
      <w:r w:rsidR="00170E4C">
        <w:rPr>
          <w:sz w:val="24"/>
          <w:szCs w:val="24"/>
        </w:rPr>
      </w:r>
      <w:r w:rsidR="00170E4C">
        <w:rPr>
          <w:sz w:val="24"/>
          <w:szCs w:val="24"/>
        </w:rPr>
        <w:fldChar w:fldCharType="separate"/>
      </w:r>
      <w:r w:rsidR="00B87438">
        <w:rPr>
          <w:sz w:val="24"/>
          <w:szCs w:val="24"/>
        </w:rPr>
        <w:t>38</w:t>
      </w:r>
      <w:r w:rsidR="00170E4C">
        <w:rPr>
          <w:sz w:val="24"/>
          <w:szCs w:val="24"/>
        </w:rPr>
        <w:fldChar w:fldCharType="end"/>
      </w:r>
      <w:r w:rsidR="00170E4C">
        <w:rPr>
          <w:sz w:val="24"/>
          <w:szCs w:val="24"/>
        </w:rPr>
        <w:t xml:space="preserve">, </w:t>
      </w:r>
      <w:r w:rsidR="00170E4C">
        <w:rPr>
          <w:sz w:val="24"/>
          <w:szCs w:val="24"/>
        </w:rPr>
        <w:fldChar w:fldCharType="begin"/>
      </w:r>
      <w:r w:rsidR="00170E4C">
        <w:rPr>
          <w:sz w:val="24"/>
          <w:szCs w:val="24"/>
        </w:rPr>
        <w:instrText xml:space="preserve"> REF _Ref309218410 \r \h </w:instrText>
      </w:r>
      <w:r w:rsidR="00170E4C">
        <w:rPr>
          <w:sz w:val="24"/>
          <w:szCs w:val="24"/>
        </w:rPr>
      </w:r>
      <w:r w:rsidR="00170E4C">
        <w:rPr>
          <w:sz w:val="24"/>
          <w:szCs w:val="24"/>
        </w:rPr>
        <w:fldChar w:fldCharType="separate"/>
      </w:r>
      <w:r w:rsidR="00B87438">
        <w:rPr>
          <w:sz w:val="24"/>
          <w:szCs w:val="24"/>
        </w:rPr>
        <w:t>39</w:t>
      </w:r>
      <w:r w:rsidR="00170E4C">
        <w:rPr>
          <w:sz w:val="24"/>
          <w:szCs w:val="24"/>
        </w:rPr>
        <w:fldChar w:fldCharType="end"/>
      </w:r>
      <w:r w:rsidR="00170E4C">
        <w:rPr>
          <w:sz w:val="24"/>
          <w:szCs w:val="24"/>
        </w:rPr>
        <w:t xml:space="preserve">, </w:t>
      </w:r>
      <w:r w:rsidR="00170E4C">
        <w:rPr>
          <w:sz w:val="24"/>
          <w:szCs w:val="24"/>
        </w:rPr>
        <w:fldChar w:fldCharType="begin"/>
      </w:r>
      <w:r w:rsidR="00170E4C">
        <w:rPr>
          <w:sz w:val="24"/>
          <w:szCs w:val="24"/>
        </w:rPr>
        <w:instrText xml:space="preserve"> REF _Ref309218499 \r \h </w:instrText>
      </w:r>
      <w:r w:rsidR="00170E4C">
        <w:rPr>
          <w:sz w:val="24"/>
          <w:szCs w:val="24"/>
        </w:rPr>
      </w:r>
      <w:r w:rsidR="00170E4C">
        <w:rPr>
          <w:sz w:val="24"/>
          <w:szCs w:val="24"/>
        </w:rPr>
        <w:fldChar w:fldCharType="separate"/>
      </w:r>
      <w:r w:rsidR="00B87438">
        <w:rPr>
          <w:sz w:val="24"/>
          <w:szCs w:val="24"/>
        </w:rPr>
        <w:t>40</w:t>
      </w:r>
      <w:r w:rsidR="00170E4C">
        <w:rPr>
          <w:sz w:val="24"/>
          <w:szCs w:val="24"/>
        </w:rPr>
        <w:fldChar w:fldCharType="end"/>
      </w:r>
      <w:r w:rsidR="00170E4C">
        <w:rPr>
          <w:sz w:val="24"/>
          <w:szCs w:val="24"/>
        </w:rPr>
        <w:t xml:space="preserve"> punktuose nustatytais atvejais.</w:t>
      </w:r>
      <w:bookmarkEnd w:id="618"/>
      <w:bookmarkEnd w:id="619"/>
    </w:p>
    <w:p w14:paraId="4DAC21ED" w14:textId="77777777" w:rsidR="003B3C54" w:rsidRPr="00170E4C" w:rsidRDefault="00F467EC" w:rsidP="00E85BD6">
      <w:pPr>
        <w:pStyle w:val="paragrafai"/>
        <w:tabs>
          <w:tab w:val="clear" w:pos="1488"/>
          <w:tab w:val="num" w:pos="426"/>
          <w:tab w:val="num" w:pos="1134"/>
        </w:tabs>
        <w:ind w:left="993"/>
        <w:rPr>
          <w:sz w:val="24"/>
          <w:szCs w:val="24"/>
        </w:rPr>
      </w:pPr>
      <w:bookmarkStart w:id="620" w:name="_Toc284496795"/>
      <w:r w:rsidRPr="00170E4C">
        <w:rPr>
          <w:sz w:val="24"/>
          <w:szCs w:val="24"/>
        </w:rPr>
        <w:t xml:space="preserve">Privatus subjektas, sudarydamas sutartis su </w:t>
      </w:r>
      <w:r w:rsidR="00E95A03" w:rsidRPr="00170E4C">
        <w:rPr>
          <w:sz w:val="24"/>
          <w:szCs w:val="24"/>
        </w:rPr>
        <w:t>Subtiek</w:t>
      </w:r>
      <w:r w:rsidRPr="00170E4C">
        <w:rPr>
          <w:sz w:val="24"/>
          <w:szCs w:val="24"/>
        </w:rPr>
        <w:t>ėjais</w:t>
      </w:r>
      <w:r w:rsidR="00CA2323" w:rsidRPr="00170E4C">
        <w:rPr>
          <w:sz w:val="24"/>
          <w:szCs w:val="24"/>
        </w:rPr>
        <w:t xml:space="preserve"> ar kitais ūkio subjektais</w:t>
      </w:r>
      <w:r w:rsidRPr="00170E4C">
        <w:rPr>
          <w:sz w:val="24"/>
          <w:szCs w:val="24"/>
        </w:rPr>
        <w:t xml:space="preserve"> turi užtikrinti, kad </w:t>
      </w:r>
      <w:r w:rsidR="00E95A03" w:rsidRPr="00170E4C">
        <w:rPr>
          <w:sz w:val="24"/>
          <w:szCs w:val="24"/>
        </w:rPr>
        <w:t>Subtiek</w:t>
      </w:r>
      <w:r w:rsidRPr="00170E4C">
        <w:rPr>
          <w:sz w:val="24"/>
          <w:szCs w:val="24"/>
        </w:rPr>
        <w:t xml:space="preserve">ėjai </w:t>
      </w:r>
      <w:r w:rsidR="00CA2323" w:rsidRPr="00170E4C">
        <w:rPr>
          <w:sz w:val="24"/>
          <w:szCs w:val="24"/>
        </w:rPr>
        <w:t xml:space="preserve">ar kiti ūkio subjektai </w:t>
      </w:r>
      <w:r w:rsidRPr="00170E4C">
        <w:rPr>
          <w:sz w:val="24"/>
          <w:szCs w:val="24"/>
        </w:rPr>
        <w:t xml:space="preserve">visam sutarčių vykdymo laikotarpiui apdraustų ir turėtų </w:t>
      </w:r>
      <w:bookmarkEnd w:id="620"/>
      <w:r w:rsidRPr="00170E4C">
        <w:rPr>
          <w:sz w:val="24"/>
          <w:szCs w:val="24"/>
        </w:rPr>
        <w:t>savo civilinės atsakomybės už žalą, padarytą tretiesiems asmenims bei jų turtui, draudimą ne mažesnei kaip</w:t>
      </w:r>
      <w:r w:rsidR="00CA2323" w:rsidRPr="00170E4C">
        <w:rPr>
          <w:sz w:val="24"/>
          <w:szCs w:val="24"/>
        </w:rPr>
        <w:t xml:space="preserve"> 10 (dešimt) procentų sutarties su Subtiekėjais ar kitais ūkio </w:t>
      </w:r>
      <w:proofErr w:type="spellStart"/>
      <w:r w:rsidR="00CA2323" w:rsidRPr="00170E4C">
        <w:rPr>
          <w:sz w:val="24"/>
          <w:szCs w:val="24"/>
        </w:rPr>
        <w:t>sbjektais</w:t>
      </w:r>
      <w:proofErr w:type="spellEnd"/>
      <w:r w:rsidR="00CA2323" w:rsidRPr="00170E4C">
        <w:rPr>
          <w:sz w:val="24"/>
          <w:szCs w:val="24"/>
        </w:rPr>
        <w:t xml:space="preserve"> vertės (su PVM) EUR sumai</w:t>
      </w:r>
      <w:r w:rsidRPr="00170E4C">
        <w:rPr>
          <w:sz w:val="24"/>
          <w:szCs w:val="24"/>
        </w:rPr>
        <w:t xml:space="preserve">, išskyrus atvejus, jeigu Privataus subjekto Draudimo sutarčių apsauga galioja ir dėl jo pasitelktų </w:t>
      </w:r>
      <w:r w:rsidR="00E95A03" w:rsidRPr="00170E4C">
        <w:rPr>
          <w:sz w:val="24"/>
          <w:szCs w:val="24"/>
        </w:rPr>
        <w:t>Subtiek</w:t>
      </w:r>
      <w:r w:rsidRPr="00170E4C">
        <w:rPr>
          <w:sz w:val="24"/>
          <w:szCs w:val="24"/>
        </w:rPr>
        <w:t>ėjų veiksmais padarytos žalos.</w:t>
      </w:r>
      <w:r w:rsidR="003B3C54" w:rsidRPr="00170E4C">
        <w:rPr>
          <w:sz w:val="24"/>
          <w:szCs w:val="24"/>
        </w:rPr>
        <w:t xml:space="preserve"> Privatus </w:t>
      </w:r>
      <w:r w:rsidR="003B3C54" w:rsidRPr="00170E4C">
        <w:rPr>
          <w:sz w:val="24"/>
          <w:szCs w:val="24"/>
        </w:rPr>
        <w:lastRenderedPageBreak/>
        <w:t xml:space="preserve">subjektas, sudarydamas rangos sutartis su Subtiekėjais, nepriklausomai nuo tokių sutarčių vertės, turi užtikrinti, kad Subtiekėjai visam rangos sutarčių vykdymo laikotarpiui apdraustų ir turėtų savo civilinės atsakomybės už žalą, padarytą tretiesiems asmenims bei jų turtui, draudimą, išskyrus atvejus, jeigu Privataus subjekto Draudimo sutarčių apsauga galioja ir dėl jo pasitelktų Subtiekėjų veiksmais padarytos žalos. </w:t>
      </w:r>
    </w:p>
    <w:p w14:paraId="5F9E58E9" w14:textId="32647681" w:rsidR="00F467EC" w:rsidRPr="00170E4C" w:rsidRDefault="00F467EC" w:rsidP="00E85BD6">
      <w:pPr>
        <w:pStyle w:val="paragrafai"/>
        <w:tabs>
          <w:tab w:val="clear" w:pos="1488"/>
          <w:tab w:val="num" w:pos="426"/>
          <w:tab w:val="left" w:pos="709"/>
          <w:tab w:val="num" w:pos="1134"/>
        </w:tabs>
        <w:ind w:left="993"/>
        <w:rPr>
          <w:sz w:val="24"/>
          <w:szCs w:val="24"/>
        </w:rPr>
      </w:pPr>
      <w:bookmarkStart w:id="621" w:name="_Toc284496796"/>
      <w:r w:rsidRPr="00170E4C">
        <w:rPr>
          <w:sz w:val="24"/>
          <w:szCs w:val="24"/>
        </w:rPr>
        <w:t xml:space="preserve">Šiame </w:t>
      </w:r>
      <w:r w:rsidR="00767443">
        <w:rPr>
          <w:sz w:val="24"/>
          <w:szCs w:val="24"/>
        </w:rPr>
        <w:t xml:space="preserve">Sutarties </w:t>
      </w:r>
      <w:r w:rsidR="00767443">
        <w:rPr>
          <w:sz w:val="24"/>
          <w:szCs w:val="24"/>
        </w:rPr>
        <w:fldChar w:fldCharType="begin"/>
      </w:r>
      <w:r w:rsidR="00767443">
        <w:rPr>
          <w:sz w:val="24"/>
          <w:szCs w:val="24"/>
        </w:rPr>
        <w:instrText xml:space="preserve"> REF _Ref90471404 \r \h </w:instrText>
      </w:r>
      <w:r w:rsidR="00767443">
        <w:rPr>
          <w:sz w:val="24"/>
          <w:szCs w:val="24"/>
        </w:rPr>
      </w:r>
      <w:r w:rsidR="00767443">
        <w:rPr>
          <w:sz w:val="24"/>
          <w:szCs w:val="24"/>
        </w:rPr>
        <w:fldChar w:fldCharType="separate"/>
      </w:r>
      <w:r w:rsidR="00B87438">
        <w:rPr>
          <w:sz w:val="24"/>
          <w:szCs w:val="24"/>
        </w:rPr>
        <w:t>32</w:t>
      </w:r>
      <w:r w:rsidR="00767443">
        <w:rPr>
          <w:sz w:val="24"/>
          <w:szCs w:val="24"/>
        </w:rPr>
        <w:fldChar w:fldCharType="end"/>
      </w:r>
      <w:r w:rsidR="00767443">
        <w:rPr>
          <w:sz w:val="24"/>
          <w:szCs w:val="24"/>
        </w:rPr>
        <w:t xml:space="preserve"> </w:t>
      </w:r>
      <w:r w:rsidRPr="00170E4C">
        <w:rPr>
          <w:sz w:val="24"/>
          <w:szCs w:val="24"/>
        </w:rPr>
        <w:t>punkte numatytų pareigų vykdymas ar jų nevykdymas neatleidžia Privataus subjekto nuo jo prisiimtų įsipareigojimų pagal Sutartį vykdymo ir atsakomybės.</w:t>
      </w:r>
      <w:bookmarkEnd w:id="621"/>
    </w:p>
    <w:p w14:paraId="58C5DE5A" w14:textId="77777777" w:rsidR="003C0262" w:rsidRPr="0042617A" w:rsidRDefault="003C0262" w:rsidP="0003757B">
      <w:pPr>
        <w:pStyle w:val="paragrafai"/>
        <w:numPr>
          <w:ilvl w:val="0"/>
          <w:numId w:val="0"/>
        </w:numPr>
        <w:tabs>
          <w:tab w:val="left" w:pos="709"/>
        </w:tabs>
        <w:ind w:left="1134" w:hanging="495"/>
        <w:rPr>
          <w:sz w:val="24"/>
          <w:szCs w:val="24"/>
        </w:rPr>
      </w:pPr>
    </w:p>
    <w:p w14:paraId="39EFF844" w14:textId="77777777" w:rsidR="00F467EC" w:rsidRPr="0042617A" w:rsidRDefault="00F467EC" w:rsidP="0003757B">
      <w:pPr>
        <w:pStyle w:val="Antrat1"/>
        <w:spacing w:before="0"/>
        <w:ind w:left="1134" w:hanging="495"/>
      </w:pPr>
      <w:bookmarkStart w:id="622" w:name="_Toc293074476"/>
      <w:bookmarkStart w:id="623" w:name="_Toc297646401"/>
      <w:bookmarkStart w:id="624" w:name="_Toc300049748"/>
      <w:bookmarkStart w:id="625" w:name="_Toc309205552"/>
      <w:bookmarkStart w:id="626" w:name="_Toc98421419"/>
      <w:r w:rsidRPr="0042617A">
        <w:t>Intelektinė nuosavybė</w:t>
      </w:r>
      <w:bookmarkEnd w:id="622"/>
      <w:bookmarkEnd w:id="623"/>
      <w:bookmarkEnd w:id="624"/>
      <w:bookmarkEnd w:id="625"/>
      <w:bookmarkEnd w:id="626"/>
    </w:p>
    <w:p w14:paraId="46140CD0" w14:textId="77777777" w:rsidR="00F467EC" w:rsidRPr="0042617A" w:rsidRDefault="00F467EC" w:rsidP="0003757B">
      <w:pPr>
        <w:pStyle w:val="Antrat2"/>
        <w:ind w:left="1134"/>
        <w:rPr>
          <w:sz w:val="24"/>
          <w:szCs w:val="24"/>
        </w:rPr>
      </w:pPr>
      <w:bookmarkStart w:id="627" w:name="_Toc293074477"/>
      <w:bookmarkStart w:id="628" w:name="_Toc297646402"/>
      <w:bookmarkStart w:id="629" w:name="_Toc300049749"/>
      <w:bookmarkStart w:id="630" w:name="_Toc309205553"/>
      <w:bookmarkStart w:id="631" w:name="_Toc98421420"/>
      <w:r w:rsidRPr="0042617A">
        <w:rPr>
          <w:sz w:val="24"/>
          <w:szCs w:val="24"/>
        </w:rPr>
        <w:t>Prievolė laikytis intelektinės nuosavybės apsaugos reikalavimų</w:t>
      </w:r>
      <w:bookmarkEnd w:id="627"/>
      <w:bookmarkEnd w:id="628"/>
      <w:bookmarkEnd w:id="629"/>
      <w:bookmarkEnd w:id="630"/>
      <w:bookmarkEnd w:id="631"/>
    </w:p>
    <w:p w14:paraId="0A3C65AD" w14:textId="77777777" w:rsidR="00F467EC" w:rsidRPr="0042617A" w:rsidRDefault="00F467EC" w:rsidP="0003757B">
      <w:pPr>
        <w:pStyle w:val="paragrafai"/>
        <w:ind w:left="1134"/>
        <w:rPr>
          <w:sz w:val="24"/>
          <w:szCs w:val="24"/>
        </w:rPr>
      </w:pPr>
      <w:r w:rsidRPr="0042617A">
        <w:rPr>
          <w:sz w:val="24"/>
          <w:szCs w:val="24"/>
        </w:rPr>
        <w:t>Šalys privalo laikytis intelektinės nuosavybės apsaugos reikalavimų.</w:t>
      </w:r>
    </w:p>
    <w:p w14:paraId="4A1556B8" w14:textId="77777777" w:rsidR="00F467EC" w:rsidRPr="0042617A" w:rsidRDefault="00F467EC" w:rsidP="0003757B">
      <w:pPr>
        <w:pStyle w:val="Antrat2"/>
        <w:ind w:left="1134"/>
        <w:rPr>
          <w:sz w:val="24"/>
          <w:szCs w:val="24"/>
        </w:rPr>
      </w:pPr>
      <w:bookmarkStart w:id="632" w:name="_Toc293074478"/>
      <w:bookmarkStart w:id="633" w:name="_Toc297646403"/>
      <w:bookmarkStart w:id="634" w:name="_Toc300049750"/>
      <w:bookmarkStart w:id="635" w:name="_Toc309205554"/>
      <w:bookmarkStart w:id="636" w:name="_Toc98421421"/>
      <w:r w:rsidRPr="0042617A">
        <w:rPr>
          <w:sz w:val="24"/>
          <w:szCs w:val="24"/>
        </w:rPr>
        <w:t>Privataus subjekto suteikiamos licencijos</w:t>
      </w:r>
      <w:bookmarkEnd w:id="632"/>
      <w:bookmarkEnd w:id="633"/>
      <w:bookmarkEnd w:id="634"/>
      <w:bookmarkEnd w:id="635"/>
      <w:bookmarkEnd w:id="636"/>
    </w:p>
    <w:p w14:paraId="7F75D24B" w14:textId="03438036" w:rsidR="00803281" w:rsidRPr="00D6699A" w:rsidRDefault="00803281" w:rsidP="0003757B">
      <w:pPr>
        <w:pStyle w:val="paragrafai"/>
        <w:ind w:left="1134"/>
        <w:rPr>
          <w:sz w:val="24"/>
          <w:szCs w:val="24"/>
        </w:rPr>
      </w:pPr>
      <w:r w:rsidRPr="00D6699A">
        <w:rPr>
          <w:sz w:val="24"/>
          <w:szCs w:val="24"/>
        </w:rPr>
        <w:t xml:space="preserve">Visos intelektinės nuosavybės teisės į šios Sutarties galiojimo metu sukurtus produktus, paslaugas, jų turinį, prekės ženklus, programas, kūrinius ar jų išraiškos formas, susijusius su Turtu šios Sutarties galiojimo metu priklauso Privačiam subjektui arba tretiesiems asmenims, jei tai numato Privataus subjekto ir trečiųjų asmenų sutartys, susitarimai, išskyrus Sutarties </w:t>
      </w:r>
      <w:r w:rsidRPr="00D6699A">
        <w:rPr>
          <w:sz w:val="24"/>
          <w:szCs w:val="24"/>
        </w:rPr>
        <w:fldChar w:fldCharType="begin"/>
      </w:r>
      <w:r w:rsidRPr="00D6699A">
        <w:rPr>
          <w:sz w:val="24"/>
          <w:szCs w:val="24"/>
        </w:rPr>
        <w:instrText xml:space="preserve"> REF _Ref94863990 \r \h  \* MERGEFORMAT </w:instrText>
      </w:r>
      <w:r w:rsidRPr="00D6699A">
        <w:rPr>
          <w:sz w:val="24"/>
          <w:szCs w:val="24"/>
        </w:rPr>
      </w:r>
      <w:r w:rsidRPr="00D6699A">
        <w:rPr>
          <w:sz w:val="24"/>
          <w:szCs w:val="24"/>
        </w:rPr>
        <w:fldChar w:fldCharType="separate"/>
      </w:r>
      <w:r w:rsidR="00B87438">
        <w:rPr>
          <w:sz w:val="24"/>
          <w:szCs w:val="24"/>
        </w:rPr>
        <w:t>34.3</w:t>
      </w:r>
      <w:r w:rsidRPr="00D6699A">
        <w:rPr>
          <w:sz w:val="24"/>
          <w:szCs w:val="24"/>
        </w:rPr>
        <w:fldChar w:fldCharType="end"/>
      </w:r>
      <w:r w:rsidRPr="00D6699A">
        <w:rPr>
          <w:sz w:val="24"/>
          <w:szCs w:val="24"/>
        </w:rPr>
        <w:t xml:space="preserve"> punkte numatytą atvejį.</w:t>
      </w:r>
    </w:p>
    <w:p w14:paraId="2FACA584" w14:textId="24FC0AF8" w:rsidR="00F467EC" w:rsidRPr="0042617A" w:rsidRDefault="00F467EC" w:rsidP="00803281">
      <w:pPr>
        <w:pStyle w:val="paragrafai"/>
        <w:tabs>
          <w:tab w:val="left" w:pos="1843"/>
        </w:tabs>
        <w:ind w:left="1134"/>
        <w:rPr>
          <w:sz w:val="24"/>
          <w:szCs w:val="24"/>
        </w:rPr>
      </w:pPr>
      <w:r w:rsidRPr="0042617A">
        <w:rPr>
          <w:sz w:val="24"/>
          <w:szCs w:val="24"/>
        </w:rPr>
        <w:t xml:space="preserve">Pasibaigus Sutarčiai, Privatus subjektas suteikia Valdžios subjektui neribotos trukmės, perleidžiamą, neatlygintiną ir neišimtinę licenciją (suteikiančią teisę suteikti </w:t>
      </w:r>
      <w:proofErr w:type="spellStart"/>
      <w:r w:rsidRPr="0042617A">
        <w:rPr>
          <w:sz w:val="24"/>
          <w:szCs w:val="24"/>
        </w:rPr>
        <w:t>sub</w:t>
      </w:r>
      <w:proofErr w:type="spellEnd"/>
      <w:r w:rsidRPr="0042617A">
        <w:rPr>
          <w:sz w:val="24"/>
          <w:szCs w:val="24"/>
        </w:rPr>
        <w:t xml:space="preserve">-licencijas) naudoti visas ir bet kurias intelektinės nuosavybės teises, kurios suteiktos Privačiam subjektui ir kurios yra reikalingos Paslaugų teikimui ir </w:t>
      </w:r>
      <w:r w:rsidR="00523A76">
        <w:rPr>
          <w:sz w:val="24"/>
          <w:szCs w:val="24"/>
        </w:rPr>
        <w:t xml:space="preserve">Objekto </w:t>
      </w:r>
      <w:r w:rsidRPr="0042617A">
        <w:rPr>
          <w:sz w:val="24"/>
          <w:szCs w:val="24"/>
        </w:rPr>
        <w:t>valdymui bei priežiūrai</w:t>
      </w:r>
      <w:r w:rsidR="001E7064" w:rsidRPr="0042617A">
        <w:rPr>
          <w:sz w:val="24"/>
          <w:szCs w:val="24"/>
        </w:rPr>
        <w:t>, įskaitant visas Privataus subjekto teises turimas / įgytas Projektinės dokumentacijos atžvilgiu</w:t>
      </w:r>
      <w:r w:rsidR="00D75B58">
        <w:rPr>
          <w:sz w:val="24"/>
          <w:szCs w:val="24"/>
        </w:rPr>
        <w:t xml:space="preserve">, išskyrus atvejus, kai Privatus subjektas neturi teisės perleisti intelektinės nuosavybės teisių arba jam suteiktos ribotos licencijos. Tokiu atveju Privatus subjektas bendradarbiauja ir suteikia Valdžios subjektui reikalingą </w:t>
      </w:r>
      <w:proofErr w:type="spellStart"/>
      <w:r w:rsidR="00D75B58">
        <w:rPr>
          <w:sz w:val="24"/>
          <w:szCs w:val="24"/>
        </w:rPr>
        <w:t>infromaciją</w:t>
      </w:r>
      <w:proofErr w:type="spellEnd"/>
      <w:r w:rsidR="00D75B58">
        <w:rPr>
          <w:sz w:val="24"/>
          <w:szCs w:val="24"/>
        </w:rPr>
        <w:t>, jog jis galėtų savarankiškai kreiptis į intelektinės nuosavybės teisių turėtoją dėl reikalingų licencijų</w:t>
      </w:r>
      <w:r w:rsidRPr="0042617A">
        <w:rPr>
          <w:sz w:val="24"/>
          <w:szCs w:val="24"/>
        </w:rPr>
        <w:t>.</w:t>
      </w:r>
    </w:p>
    <w:p w14:paraId="0D56762C" w14:textId="77777777" w:rsidR="00D75B58" w:rsidRDefault="00D75B58" w:rsidP="00803281">
      <w:pPr>
        <w:pStyle w:val="paragrafai"/>
        <w:tabs>
          <w:tab w:val="left" w:pos="1843"/>
        </w:tabs>
        <w:ind w:left="1134"/>
        <w:rPr>
          <w:sz w:val="24"/>
          <w:szCs w:val="24"/>
        </w:rPr>
      </w:pPr>
      <w:bookmarkStart w:id="637" w:name="_Ref94863990"/>
      <w:bookmarkStart w:id="638" w:name="_Ref396470341"/>
      <w:r>
        <w:rPr>
          <w:sz w:val="24"/>
          <w:szCs w:val="24"/>
        </w:rPr>
        <w:t xml:space="preserve">Valdžios subjektui sumokėjus Privačiam subjektui </w:t>
      </w:r>
      <w:r w:rsidRPr="007062DF">
        <w:rPr>
          <w:sz w:val="24"/>
          <w:szCs w:val="24"/>
        </w:rPr>
        <w:t>3</w:t>
      </w:r>
      <w:r>
        <w:rPr>
          <w:sz w:val="24"/>
          <w:szCs w:val="24"/>
        </w:rPr>
        <w:t xml:space="preserve"> (tris) Metinius atlyginimus, bus laikoma, kad visos turtinės teisės į pagal šią Sutartį Privataus subjekto arba Subtiekėjų sukurtą Projektinę dokumentacija, maksimalia leistina įstatymuose numatyta apimtimi ir turiniu perleidžiamos Valdžios subjektui. Privatus subjektas privalo perduoti Valdžios subjektui vieną Projektinės dokumentacijos kopiją, esančios popieriniame formate, originalų egzempliorių ir skaitmeniniu formatu visas Projektinės dokumentacijos bylas.</w:t>
      </w:r>
      <w:bookmarkEnd w:id="637"/>
      <w:r>
        <w:rPr>
          <w:sz w:val="24"/>
          <w:szCs w:val="24"/>
        </w:rPr>
        <w:t xml:space="preserve"> </w:t>
      </w:r>
    </w:p>
    <w:p w14:paraId="490038D2" w14:textId="7975D1A0" w:rsidR="00F467EC" w:rsidRPr="0042617A" w:rsidRDefault="00F467EC" w:rsidP="00803281">
      <w:pPr>
        <w:pStyle w:val="paragrafai"/>
        <w:tabs>
          <w:tab w:val="left" w:pos="1843"/>
        </w:tabs>
        <w:ind w:left="1134"/>
        <w:rPr>
          <w:sz w:val="24"/>
          <w:szCs w:val="24"/>
        </w:rPr>
      </w:pPr>
      <w:r w:rsidRPr="0042617A">
        <w:rPr>
          <w:sz w:val="24"/>
          <w:szCs w:val="24"/>
        </w:rPr>
        <w:t xml:space="preserve">Jeigu pasibaigus Sutarčiai bet kurios intelektinės nuosavybės teisės, reikalingos Paslaugų teikimui ar </w:t>
      </w:r>
      <w:r w:rsidR="00523A76">
        <w:rPr>
          <w:sz w:val="24"/>
          <w:szCs w:val="24"/>
        </w:rPr>
        <w:t xml:space="preserve">Objekto </w:t>
      </w:r>
      <w:r w:rsidRPr="0042617A">
        <w:rPr>
          <w:sz w:val="24"/>
          <w:szCs w:val="24"/>
        </w:rPr>
        <w:t xml:space="preserve">valdymui ir priežiūrai priklauso tretiesiems asmenims, Privatus subjektas ir Investuotojas privalo imtis visų prieinamų protingų priemonių savo lėšomis Valdžios subjekto naudai įgyti tokių intelektinės nuosavybės teisių dalį, pakankamą Paslaugų teikimui ir </w:t>
      </w:r>
      <w:r w:rsidR="00523A76">
        <w:rPr>
          <w:sz w:val="24"/>
          <w:szCs w:val="24"/>
        </w:rPr>
        <w:t xml:space="preserve">Objekto </w:t>
      </w:r>
      <w:r w:rsidRPr="0042617A">
        <w:rPr>
          <w:sz w:val="24"/>
          <w:szCs w:val="24"/>
        </w:rPr>
        <w:t>priežiūrai bei valdymui.</w:t>
      </w:r>
      <w:bookmarkEnd w:id="638"/>
    </w:p>
    <w:p w14:paraId="2890AB07" w14:textId="77777777" w:rsidR="00F467EC" w:rsidRPr="00523A76" w:rsidRDefault="00F467EC" w:rsidP="00803281">
      <w:pPr>
        <w:pStyle w:val="paragrafai"/>
        <w:tabs>
          <w:tab w:val="left" w:pos="1843"/>
        </w:tabs>
        <w:ind w:left="1134"/>
        <w:rPr>
          <w:sz w:val="24"/>
          <w:szCs w:val="24"/>
        </w:rPr>
      </w:pPr>
      <w:bookmarkStart w:id="639" w:name="_Ref396470360"/>
      <w:r w:rsidRPr="00523A76">
        <w:rPr>
          <w:sz w:val="24"/>
          <w:szCs w:val="24"/>
        </w:rPr>
        <w:t xml:space="preserve">Privatus subjektas turi atlyginti Valdžios subjektui visus pastarojo patirtus nuostolius, kilusius dėl </w:t>
      </w:r>
      <w:bookmarkStart w:id="640" w:name="_Hlk90471631"/>
      <w:r w:rsidR="00685380" w:rsidRPr="00685380">
        <w:rPr>
          <w:sz w:val="24"/>
          <w:szCs w:val="24"/>
        </w:rPr>
        <w:t>Privataus subjekto ir / ar Investuotojo ir/ ar Subtiekėjo įvykdy</w:t>
      </w:r>
      <w:r w:rsidR="00685380">
        <w:rPr>
          <w:sz w:val="24"/>
          <w:szCs w:val="24"/>
        </w:rPr>
        <w:t xml:space="preserve">to </w:t>
      </w:r>
      <w:bookmarkEnd w:id="640"/>
      <w:r w:rsidRPr="00523A76">
        <w:rPr>
          <w:sz w:val="24"/>
          <w:szCs w:val="24"/>
        </w:rPr>
        <w:t xml:space="preserve">bet kokio </w:t>
      </w:r>
      <w:r w:rsidRPr="00523A76">
        <w:rPr>
          <w:sz w:val="24"/>
          <w:szCs w:val="24"/>
        </w:rPr>
        <w:lastRenderedPageBreak/>
        <w:t>intelektinės nuosavybės teisių pažeidimo, susijusio su Paslaugų teikimu ir Turto valdymu bei priežiūra.</w:t>
      </w:r>
      <w:bookmarkEnd w:id="639"/>
    </w:p>
    <w:p w14:paraId="50FE041C" w14:textId="77777777" w:rsidR="00F467EC" w:rsidRPr="0042617A" w:rsidRDefault="00F467EC" w:rsidP="0003757B">
      <w:pPr>
        <w:pStyle w:val="Antrat2"/>
        <w:ind w:left="1134"/>
        <w:rPr>
          <w:sz w:val="24"/>
          <w:szCs w:val="24"/>
        </w:rPr>
      </w:pPr>
      <w:bookmarkStart w:id="641" w:name="_Toc293074479"/>
      <w:bookmarkStart w:id="642" w:name="_Toc297646404"/>
      <w:bookmarkStart w:id="643" w:name="_Toc300049751"/>
      <w:bookmarkStart w:id="644" w:name="_Toc309205555"/>
      <w:bookmarkStart w:id="645" w:name="_Ref317602080"/>
      <w:bookmarkStart w:id="646" w:name="_Toc98421422"/>
      <w:r w:rsidRPr="0042617A">
        <w:rPr>
          <w:sz w:val="24"/>
          <w:szCs w:val="24"/>
        </w:rPr>
        <w:t>Valdžios subjekto suteikiamos licencijos</w:t>
      </w:r>
      <w:bookmarkEnd w:id="641"/>
      <w:bookmarkEnd w:id="642"/>
      <w:bookmarkEnd w:id="643"/>
      <w:bookmarkEnd w:id="644"/>
      <w:bookmarkEnd w:id="645"/>
      <w:bookmarkEnd w:id="646"/>
    </w:p>
    <w:p w14:paraId="3BF07479" w14:textId="37F7E814" w:rsidR="009C5412" w:rsidRDefault="00F467EC" w:rsidP="0003757B">
      <w:pPr>
        <w:pStyle w:val="paragrafai"/>
        <w:ind w:left="1134"/>
        <w:rPr>
          <w:sz w:val="24"/>
          <w:szCs w:val="24"/>
        </w:rPr>
      </w:pPr>
      <w:r w:rsidRPr="0042617A">
        <w:rPr>
          <w:sz w:val="24"/>
          <w:szCs w:val="24"/>
        </w:rPr>
        <w:t>Valdžios subjektas Sutartimi suteikia Privačiam subjektui neperleidžiamą, neiš</w:t>
      </w:r>
      <w:r w:rsidR="001E7064" w:rsidRPr="0042617A">
        <w:rPr>
          <w:sz w:val="24"/>
          <w:szCs w:val="24"/>
        </w:rPr>
        <w:t>imtinę</w:t>
      </w:r>
      <w:r w:rsidRPr="0042617A">
        <w:rPr>
          <w:sz w:val="24"/>
          <w:szCs w:val="24"/>
        </w:rPr>
        <w:t xml:space="preserve"> ir neatlygintiną licenciją (suteikiančią teisę suteikti </w:t>
      </w:r>
      <w:proofErr w:type="spellStart"/>
      <w:r w:rsidRPr="0042617A">
        <w:rPr>
          <w:sz w:val="24"/>
          <w:szCs w:val="24"/>
        </w:rPr>
        <w:t>sub</w:t>
      </w:r>
      <w:proofErr w:type="spellEnd"/>
      <w:r w:rsidRPr="0042617A">
        <w:rPr>
          <w:sz w:val="24"/>
          <w:szCs w:val="24"/>
        </w:rPr>
        <w:t xml:space="preserve">-licencijas) Sutarties galiojimo metu naudotis bet kokiomis intelektinės nuosavybės teisėmis, priklausančiomis Valdžios subjektui ir </w:t>
      </w:r>
      <w:r w:rsidR="00427A01" w:rsidRPr="0042617A">
        <w:rPr>
          <w:sz w:val="24"/>
          <w:szCs w:val="24"/>
        </w:rPr>
        <w:t xml:space="preserve">/ ar jam suteiktomis bet kokiu pagrindu, ir </w:t>
      </w:r>
      <w:r w:rsidRPr="0042617A">
        <w:rPr>
          <w:sz w:val="24"/>
          <w:szCs w:val="24"/>
        </w:rPr>
        <w:t xml:space="preserve">reikalingomis projektavimui, statybai, finansavimui, Paslaugų teikimui ar </w:t>
      </w:r>
      <w:r w:rsidR="00523A76">
        <w:rPr>
          <w:sz w:val="24"/>
          <w:szCs w:val="24"/>
        </w:rPr>
        <w:t xml:space="preserve">Objekto </w:t>
      </w:r>
      <w:r w:rsidRPr="0042617A">
        <w:rPr>
          <w:sz w:val="24"/>
          <w:szCs w:val="24"/>
        </w:rPr>
        <w:t xml:space="preserve">valdymui bei priežiūrai, siekiant įgyvendinti Sutartį. </w:t>
      </w:r>
    </w:p>
    <w:p w14:paraId="12B118AE" w14:textId="77777777" w:rsidR="00F467EC" w:rsidRPr="0042617A" w:rsidRDefault="00F467EC" w:rsidP="0003757B">
      <w:pPr>
        <w:pStyle w:val="paragrafai"/>
        <w:ind w:left="1134"/>
        <w:rPr>
          <w:sz w:val="24"/>
          <w:szCs w:val="24"/>
        </w:rPr>
      </w:pPr>
      <w:r w:rsidRPr="0042617A">
        <w:rPr>
          <w:sz w:val="24"/>
          <w:szCs w:val="24"/>
        </w:rPr>
        <w:t>Valdžios subjektas atlygina Privačiam subjektui visus pastarojo patirtus nuostolius, kilusius dėl bet kokio šiame punkte nurodytų intelektinės nuosavybės teisių pažeidimo.</w:t>
      </w:r>
    </w:p>
    <w:p w14:paraId="2F0C9312" w14:textId="77777777" w:rsidR="00F467EC" w:rsidRPr="0042617A" w:rsidRDefault="00F467EC" w:rsidP="0003757B">
      <w:pPr>
        <w:pStyle w:val="Antrat1"/>
        <w:spacing w:before="0"/>
        <w:ind w:left="1134" w:hanging="495"/>
      </w:pPr>
      <w:bookmarkStart w:id="647" w:name="_Toc137613116"/>
      <w:bookmarkStart w:id="648" w:name="_Toc137613181"/>
      <w:bookmarkStart w:id="649" w:name="_Toc137613117"/>
      <w:bookmarkStart w:id="650" w:name="_Toc137613182"/>
      <w:bookmarkStart w:id="651" w:name="_Toc284496797"/>
      <w:bookmarkStart w:id="652" w:name="_Ref284497136"/>
      <w:bookmarkStart w:id="653" w:name="_Toc293074480"/>
      <w:bookmarkStart w:id="654" w:name="_Toc297646405"/>
      <w:bookmarkStart w:id="655" w:name="_Toc300049752"/>
      <w:bookmarkStart w:id="656" w:name="_Toc309205556"/>
      <w:bookmarkStart w:id="657" w:name="_Toc98421423"/>
      <w:bookmarkStart w:id="658" w:name="_Toc141511374"/>
      <w:bookmarkEnd w:id="600"/>
      <w:bookmarkEnd w:id="601"/>
      <w:bookmarkEnd w:id="647"/>
      <w:bookmarkEnd w:id="648"/>
      <w:bookmarkEnd w:id="649"/>
      <w:bookmarkEnd w:id="650"/>
      <w:r w:rsidRPr="0042617A">
        <w:t>Sutarties keitimas</w:t>
      </w:r>
      <w:bookmarkEnd w:id="651"/>
      <w:bookmarkEnd w:id="652"/>
      <w:bookmarkEnd w:id="653"/>
      <w:bookmarkEnd w:id="654"/>
      <w:bookmarkEnd w:id="655"/>
      <w:bookmarkEnd w:id="656"/>
      <w:bookmarkEnd w:id="657"/>
    </w:p>
    <w:p w14:paraId="1072D470" w14:textId="77777777" w:rsidR="00F467EC" w:rsidRPr="0042617A" w:rsidRDefault="00F467EC" w:rsidP="0003757B">
      <w:pPr>
        <w:pStyle w:val="Antrat2"/>
        <w:ind w:left="1134"/>
        <w:rPr>
          <w:sz w:val="24"/>
          <w:szCs w:val="24"/>
        </w:rPr>
      </w:pPr>
      <w:bookmarkStart w:id="659" w:name="_Toc284496798"/>
      <w:bookmarkStart w:id="660" w:name="_Toc293074481"/>
      <w:bookmarkStart w:id="661" w:name="_Toc297646406"/>
      <w:bookmarkStart w:id="662" w:name="_Toc300049753"/>
      <w:bookmarkStart w:id="663" w:name="_Toc309205557"/>
      <w:bookmarkStart w:id="664" w:name="_Ref396477185"/>
      <w:bookmarkStart w:id="665" w:name="_Ref396480636"/>
      <w:bookmarkStart w:id="666" w:name="_Ref396480671"/>
      <w:bookmarkStart w:id="667" w:name="_Ref396480735"/>
      <w:bookmarkStart w:id="668" w:name="_Ref396480920"/>
      <w:bookmarkStart w:id="669" w:name="_Ref407612964"/>
      <w:bookmarkStart w:id="670" w:name="_Ref502147236"/>
      <w:bookmarkStart w:id="671" w:name="_Ref527985920"/>
      <w:bookmarkStart w:id="672" w:name="_Ref56747588"/>
      <w:bookmarkStart w:id="673" w:name="_Ref58390627"/>
      <w:bookmarkStart w:id="674" w:name="_Ref60843305"/>
      <w:bookmarkStart w:id="675" w:name="_Toc98421424"/>
      <w:r w:rsidRPr="0042617A">
        <w:rPr>
          <w:sz w:val="24"/>
          <w:szCs w:val="24"/>
        </w:rPr>
        <w:t>Sutarties keitimo atvejai</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14:paraId="204C7753" w14:textId="68D1865A" w:rsidR="00492BDC" w:rsidRPr="0042617A" w:rsidRDefault="00DC5567" w:rsidP="0003757B">
      <w:pPr>
        <w:pStyle w:val="paragrafai"/>
        <w:shd w:val="clear" w:color="auto" w:fill="FFFFFF" w:themeFill="background1"/>
        <w:tabs>
          <w:tab w:val="num" w:pos="567"/>
        </w:tabs>
        <w:ind w:left="1134"/>
        <w:rPr>
          <w:sz w:val="24"/>
          <w:szCs w:val="24"/>
        </w:rPr>
      </w:pPr>
      <w:bookmarkStart w:id="676" w:name="_Ref433094425"/>
      <w:bookmarkStart w:id="677" w:name="_Toc284496799"/>
      <w:r>
        <w:rPr>
          <w:sz w:val="24"/>
          <w:szCs w:val="24"/>
        </w:rPr>
        <w:t xml:space="preserve">Be Sutarties </w:t>
      </w:r>
      <w:r>
        <w:rPr>
          <w:sz w:val="24"/>
          <w:szCs w:val="24"/>
        </w:rPr>
        <w:fldChar w:fldCharType="begin"/>
      </w:r>
      <w:r>
        <w:rPr>
          <w:sz w:val="24"/>
          <w:szCs w:val="24"/>
        </w:rPr>
        <w:instrText xml:space="preserve"> REF _Ref485972627 \r \h </w:instrText>
      </w:r>
      <w:r>
        <w:rPr>
          <w:sz w:val="24"/>
          <w:szCs w:val="24"/>
        </w:rPr>
      </w:r>
      <w:r>
        <w:rPr>
          <w:sz w:val="24"/>
          <w:szCs w:val="24"/>
        </w:rPr>
        <w:fldChar w:fldCharType="separate"/>
      </w:r>
      <w:r w:rsidR="00B87438">
        <w:rPr>
          <w:sz w:val="24"/>
          <w:szCs w:val="24"/>
        </w:rPr>
        <w:t>15</w:t>
      </w:r>
      <w:r>
        <w:rPr>
          <w:sz w:val="24"/>
          <w:szCs w:val="24"/>
        </w:rPr>
        <w:fldChar w:fldCharType="end"/>
      </w:r>
      <w:r>
        <w:rPr>
          <w:sz w:val="24"/>
          <w:szCs w:val="24"/>
        </w:rPr>
        <w:t xml:space="preserve"> punkte nurodytų Papildomų darbų ir / ar paslaugų bei </w:t>
      </w:r>
      <w:r>
        <w:rPr>
          <w:sz w:val="24"/>
          <w:szCs w:val="24"/>
        </w:rPr>
        <w:fldChar w:fldCharType="begin"/>
      </w:r>
      <w:r>
        <w:rPr>
          <w:sz w:val="24"/>
          <w:szCs w:val="24"/>
        </w:rPr>
        <w:instrText xml:space="preserve"> REF _Ref485972635 \r \h </w:instrText>
      </w:r>
      <w:r>
        <w:rPr>
          <w:sz w:val="24"/>
          <w:szCs w:val="24"/>
        </w:rPr>
      </w:r>
      <w:r>
        <w:rPr>
          <w:sz w:val="24"/>
          <w:szCs w:val="24"/>
        </w:rPr>
        <w:fldChar w:fldCharType="separate"/>
      </w:r>
      <w:r w:rsidR="00B87438">
        <w:rPr>
          <w:sz w:val="24"/>
          <w:szCs w:val="24"/>
        </w:rPr>
        <w:t>16</w:t>
      </w:r>
      <w:r>
        <w:rPr>
          <w:sz w:val="24"/>
          <w:szCs w:val="24"/>
        </w:rPr>
        <w:fldChar w:fldCharType="end"/>
      </w:r>
      <w:r>
        <w:rPr>
          <w:sz w:val="24"/>
          <w:szCs w:val="24"/>
        </w:rPr>
        <w:t xml:space="preserve"> punkte nurodyto Pakeitimo, </w:t>
      </w:r>
      <w:r w:rsidR="00F467EC" w:rsidRPr="0042617A">
        <w:rPr>
          <w:sz w:val="24"/>
          <w:szCs w:val="24"/>
        </w:rPr>
        <w:t>Šalys gali susitarti dėl Sutarties, įskaitant ir jos priedus, pakeitimų tik tuo atveju, jeigu tokie pakeitimai neprieštarauja viešiesiems interesams</w:t>
      </w:r>
      <w:r w:rsidR="00CC5B37">
        <w:rPr>
          <w:sz w:val="24"/>
          <w:szCs w:val="24"/>
        </w:rPr>
        <w:t>,</w:t>
      </w:r>
      <w:r>
        <w:rPr>
          <w:sz w:val="24"/>
          <w:szCs w:val="24"/>
        </w:rPr>
        <w:t xml:space="preserve"> iš esmės</w:t>
      </w:r>
      <w:r w:rsidR="00F467EC" w:rsidRPr="0042617A">
        <w:rPr>
          <w:sz w:val="24"/>
          <w:szCs w:val="24"/>
        </w:rPr>
        <w:t xml:space="preserve"> ne</w:t>
      </w:r>
      <w:r w:rsidR="00D75B58">
        <w:rPr>
          <w:sz w:val="24"/>
          <w:szCs w:val="24"/>
        </w:rPr>
        <w:t>sikeičia</w:t>
      </w:r>
      <w:r w:rsidR="00F467EC" w:rsidRPr="0042617A">
        <w:rPr>
          <w:sz w:val="24"/>
          <w:szCs w:val="24"/>
        </w:rPr>
        <w:t xml:space="preserve"> </w:t>
      </w:r>
      <w:r>
        <w:rPr>
          <w:sz w:val="24"/>
          <w:szCs w:val="24"/>
        </w:rPr>
        <w:t>Sutarties pobūd</w:t>
      </w:r>
      <w:r w:rsidR="00D75B58">
        <w:rPr>
          <w:sz w:val="24"/>
          <w:szCs w:val="24"/>
        </w:rPr>
        <w:t>is</w:t>
      </w:r>
      <w:r w:rsidR="00F467EC" w:rsidRPr="0042617A">
        <w:rPr>
          <w:sz w:val="24"/>
          <w:szCs w:val="24"/>
        </w:rPr>
        <w:t>.</w:t>
      </w:r>
      <w:r w:rsidR="00492BDC" w:rsidRPr="0042617A">
        <w:rPr>
          <w:sz w:val="24"/>
          <w:szCs w:val="24"/>
        </w:rPr>
        <w:t xml:space="preserve"> </w:t>
      </w:r>
      <w:bookmarkEnd w:id="676"/>
      <w:r w:rsidR="00D75B58">
        <w:rPr>
          <w:sz w:val="24"/>
          <w:szCs w:val="24"/>
        </w:rPr>
        <w:t>Privatus subjektas turi teisę apie visus Sutarties keitimus, įskaitant keitimų turinį, informuoti Finansuotoją.</w:t>
      </w:r>
    </w:p>
    <w:p w14:paraId="308A6C31" w14:textId="77777777" w:rsidR="00F467EC" w:rsidRPr="0042617A" w:rsidRDefault="00F467EC" w:rsidP="0003757B">
      <w:pPr>
        <w:pStyle w:val="paragrafai"/>
        <w:ind w:left="1134"/>
        <w:rPr>
          <w:sz w:val="24"/>
          <w:szCs w:val="24"/>
        </w:rPr>
      </w:pPr>
      <w:bookmarkStart w:id="678" w:name="_Ref396479518"/>
      <w:r w:rsidRPr="0042617A">
        <w:rPr>
          <w:sz w:val="24"/>
          <w:szCs w:val="24"/>
        </w:rPr>
        <w:t>Sutarties nuostatas keisti galima šiais atvejais</w:t>
      </w:r>
      <w:r w:rsidR="00D75B58">
        <w:rPr>
          <w:sz w:val="24"/>
          <w:szCs w:val="24"/>
        </w:rPr>
        <w:t>, jeigu abi Šalys dėl tu susitaria</w:t>
      </w:r>
      <w:r w:rsidRPr="0042617A">
        <w:rPr>
          <w:sz w:val="24"/>
          <w:szCs w:val="24"/>
        </w:rPr>
        <w:t>:</w:t>
      </w:r>
      <w:bookmarkStart w:id="679" w:name="_Toc284496800"/>
      <w:bookmarkEnd w:id="677"/>
      <w:bookmarkEnd w:id="678"/>
    </w:p>
    <w:p w14:paraId="496560C0" w14:textId="77777777" w:rsidR="00F467EC" w:rsidRPr="0042617A" w:rsidRDefault="00427A01" w:rsidP="00250684">
      <w:pPr>
        <w:pStyle w:val="paragrafesraas"/>
        <w:tabs>
          <w:tab w:val="clear" w:pos="2989"/>
          <w:tab w:val="num" w:pos="1134"/>
          <w:tab w:val="left" w:pos="1276"/>
          <w:tab w:val="num" w:pos="1418"/>
        </w:tabs>
        <w:ind w:left="1134" w:hanging="495"/>
        <w:rPr>
          <w:sz w:val="24"/>
          <w:szCs w:val="24"/>
        </w:rPr>
      </w:pPr>
      <w:bookmarkStart w:id="680" w:name="_Ref89070237"/>
      <w:r w:rsidRPr="0042617A">
        <w:rPr>
          <w:sz w:val="24"/>
          <w:szCs w:val="24"/>
        </w:rPr>
        <w:t>į</w:t>
      </w:r>
      <w:r w:rsidR="00F467EC" w:rsidRPr="0042617A">
        <w:rPr>
          <w:sz w:val="24"/>
          <w:szCs w:val="24"/>
        </w:rPr>
        <w:t>vyksta Esminis teisės aktų pasikeitimas</w:t>
      </w:r>
      <w:bookmarkStart w:id="681" w:name="_Toc284496801"/>
      <w:bookmarkEnd w:id="679"/>
      <w:r w:rsidR="000A0269">
        <w:rPr>
          <w:sz w:val="24"/>
          <w:szCs w:val="24"/>
        </w:rPr>
        <w:t>;</w:t>
      </w:r>
      <w:r w:rsidRPr="0042617A">
        <w:rPr>
          <w:sz w:val="24"/>
          <w:szCs w:val="24"/>
        </w:rPr>
        <w:t xml:space="preserve"> arba</w:t>
      </w:r>
      <w:bookmarkEnd w:id="680"/>
    </w:p>
    <w:p w14:paraId="513D947E" w14:textId="77777777" w:rsidR="00F467EC" w:rsidRPr="0042617A" w:rsidRDefault="00427A01" w:rsidP="0003757B">
      <w:pPr>
        <w:pStyle w:val="paragrafesraas"/>
        <w:tabs>
          <w:tab w:val="num" w:pos="1134"/>
          <w:tab w:val="left" w:pos="1276"/>
          <w:tab w:val="left" w:pos="1418"/>
        </w:tabs>
        <w:ind w:left="1134" w:hanging="495"/>
        <w:rPr>
          <w:sz w:val="24"/>
          <w:szCs w:val="24"/>
        </w:rPr>
      </w:pPr>
      <w:bookmarkStart w:id="682" w:name="_Ref407632280"/>
      <w:r w:rsidRPr="0042617A">
        <w:rPr>
          <w:sz w:val="24"/>
          <w:szCs w:val="24"/>
        </w:rPr>
        <w:t>j</w:t>
      </w:r>
      <w:r w:rsidR="00F467EC" w:rsidRPr="0042617A">
        <w:rPr>
          <w:sz w:val="24"/>
          <w:szCs w:val="24"/>
        </w:rPr>
        <w:t>eigu Sutarties konkretaus keitimo vertę galima išreikšti pinigais ir tokio keitimo vertė neviršija 10</w:t>
      </w:r>
      <w:r w:rsidR="00D75B58">
        <w:rPr>
          <w:sz w:val="24"/>
          <w:szCs w:val="24"/>
        </w:rPr>
        <w:t xml:space="preserve"> (dešimt) procentų</w:t>
      </w:r>
      <w:r w:rsidR="00F467EC" w:rsidRPr="0042617A">
        <w:rPr>
          <w:sz w:val="24"/>
          <w:szCs w:val="24"/>
        </w:rPr>
        <w:t xml:space="preserve"> Sutarties vertės, su sąlyga, kad toks Sutarties keitimas nepakeičia bendro Sutarties pobūdžio. Esant keliems tokiems keitimams iš eilės, vertė turi būti skaičiuojama atsižvelgiant į bendrą tokių keitimų vertę</w:t>
      </w:r>
      <w:r w:rsidR="000A0269">
        <w:rPr>
          <w:sz w:val="24"/>
          <w:szCs w:val="24"/>
        </w:rPr>
        <w:t>;</w:t>
      </w:r>
      <w:r w:rsidRPr="0042617A">
        <w:rPr>
          <w:sz w:val="24"/>
          <w:szCs w:val="24"/>
        </w:rPr>
        <w:t xml:space="preserve"> arba</w:t>
      </w:r>
      <w:bookmarkEnd w:id="682"/>
    </w:p>
    <w:p w14:paraId="42769172" w14:textId="77777777" w:rsidR="00F467EC" w:rsidRPr="0042617A" w:rsidRDefault="00427A01" w:rsidP="0003757B">
      <w:pPr>
        <w:pStyle w:val="paragrafesraas"/>
        <w:tabs>
          <w:tab w:val="num" w:pos="720"/>
          <w:tab w:val="num" w:pos="1134"/>
          <w:tab w:val="left" w:pos="1276"/>
          <w:tab w:val="left" w:pos="1418"/>
        </w:tabs>
        <w:ind w:left="1134" w:hanging="495"/>
        <w:rPr>
          <w:sz w:val="24"/>
          <w:szCs w:val="24"/>
        </w:rPr>
      </w:pPr>
      <w:bookmarkStart w:id="683" w:name="_Ref407632293"/>
      <w:bookmarkEnd w:id="681"/>
      <w:r w:rsidRPr="0042617A">
        <w:rPr>
          <w:sz w:val="24"/>
          <w:szCs w:val="24"/>
        </w:rPr>
        <w:t xml:space="preserve">jeigu </w:t>
      </w:r>
      <w:r w:rsidR="00DC5567">
        <w:rPr>
          <w:sz w:val="24"/>
          <w:szCs w:val="24"/>
        </w:rPr>
        <w:t>Sutarties keitimas yra būtinas esant visoms toliau nurodytoms</w:t>
      </w:r>
      <w:r w:rsidR="00F467EC" w:rsidRPr="0042617A">
        <w:rPr>
          <w:sz w:val="24"/>
          <w:szCs w:val="24"/>
        </w:rPr>
        <w:t xml:space="preserve"> sąlygo</w:t>
      </w:r>
      <w:r w:rsidR="00DC5567">
        <w:rPr>
          <w:sz w:val="24"/>
          <w:szCs w:val="24"/>
        </w:rPr>
        <w:t>m</w:t>
      </w:r>
      <w:r w:rsidR="00F467EC" w:rsidRPr="0042617A">
        <w:rPr>
          <w:sz w:val="24"/>
          <w:szCs w:val="24"/>
        </w:rPr>
        <w:t>s:</w:t>
      </w:r>
      <w:bookmarkEnd w:id="683"/>
    </w:p>
    <w:p w14:paraId="59B69CED" w14:textId="77777777" w:rsidR="00F467EC" w:rsidRPr="0042617A" w:rsidRDefault="004E1E7E" w:rsidP="00E85BD6">
      <w:pPr>
        <w:pStyle w:val="paragrafesraas"/>
        <w:numPr>
          <w:ilvl w:val="3"/>
          <w:numId w:val="2"/>
        </w:numPr>
        <w:tabs>
          <w:tab w:val="clear" w:pos="1571"/>
          <w:tab w:val="num" w:pos="1134"/>
          <w:tab w:val="left" w:pos="1276"/>
          <w:tab w:val="left" w:pos="1418"/>
          <w:tab w:val="left" w:pos="1560"/>
          <w:tab w:val="left" w:pos="1843"/>
          <w:tab w:val="left" w:pos="2127"/>
          <w:tab w:val="left" w:pos="2694"/>
        </w:tabs>
        <w:ind w:left="1134" w:hanging="495"/>
        <w:rPr>
          <w:sz w:val="24"/>
          <w:szCs w:val="24"/>
        </w:rPr>
      </w:pPr>
      <w:r w:rsidRPr="0042617A">
        <w:rPr>
          <w:sz w:val="24"/>
          <w:szCs w:val="24"/>
        </w:rPr>
        <w:t>b</w:t>
      </w:r>
      <w:r w:rsidR="00F467EC" w:rsidRPr="0042617A">
        <w:rPr>
          <w:sz w:val="24"/>
          <w:szCs w:val="24"/>
        </w:rPr>
        <w:t xml:space="preserve">ūtinybė atlikti pakeitimą atsirado dėl aplinkybių, kurių </w:t>
      </w:r>
      <w:r w:rsidRPr="0042617A">
        <w:rPr>
          <w:sz w:val="24"/>
          <w:szCs w:val="24"/>
        </w:rPr>
        <w:t>Šalys</w:t>
      </w:r>
      <w:r w:rsidR="00F467EC" w:rsidRPr="0042617A">
        <w:rPr>
          <w:sz w:val="24"/>
          <w:szCs w:val="24"/>
        </w:rPr>
        <w:t xml:space="preserve"> </w:t>
      </w:r>
      <w:r w:rsidRPr="0042617A">
        <w:rPr>
          <w:sz w:val="24"/>
          <w:szCs w:val="24"/>
        </w:rPr>
        <w:t xml:space="preserve">atidžiai </w:t>
      </w:r>
      <w:r w:rsidR="00BB7970" w:rsidRPr="0042617A">
        <w:rPr>
          <w:sz w:val="24"/>
          <w:szCs w:val="24"/>
        </w:rPr>
        <w:t xml:space="preserve">ir rūpestingai </w:t>
      </w:r>
      <w:r w:rsidR="00F467EC" w:rsidRPr="0042617A">
        <w:rPr>
          <w:sz w:val="24"/>
          <w:szCs w:val="24"/>
        </w:rPr>
        <w:t>veikdam</w:t>
      </w:r>
      <w:r w:rsidRPr="0042617A">
        <w:rPr>
          <w:sz w:val="24"/>
          <w:szCs w:val="24"/>
        </w:rPr>
        <w:t>os</w:t>
      </w:r>
      <w:r w:rsidR="00F467EC" w:rsidRPr="0042617A">
        <w:rPr>
          <w:sz w:val="24"/>
          <w:szCs w:val="24"/>
        </w:rPr>
        <w:t xml:space="preserve"> negalėjo numatyti;</w:t>
      </w:r>
    </w:p>
    <w:p w14:paraId="4DAF1A1F" w14:textId="77777777" w:rsidR="00F467EC" w:rsidRPr="0042617A" w:rsidRDefault="00BB0E3D" w:rsidP="00E85BD6">
      <w:pPr>
        <w:pStyle w:val="paragrafesraas"/>
        <w:numPr>
          <w:ilvl w:val="3"/>
          <w:numId w:val="2"/>
        </w:numPr>
        <w:tabs>
          <w:tab w:val="clear" w:pos="1571"/>
          <w:tab w:val="num" w:pos="1134"/>
          <w:tab w:val="left" w:pos="1276"/>
          <w:tab w:val="left" w:pos="1418"/>
          <w:tab w:val="left" w:pos="1560"/>
          <w:tab w:val="left" w:pos="1843"/>
          <w:tab w:val="num" w:pos="1985"/>
          <w:tab w:val="left" w:pos="2127"/>
          <w:tab w:val="left" w:pos="2694"/>
        </w:tabs>
        <w:ind w:left="1134" w:hanging="495"/>
        <w:rPr>
          <w:sz w:val="24"/>
          <w:szCs w:val="24"/>
        </w:rPr>
      </w:pPr>
      <w:r w:rsidRPr="0042617A">
        <w:rPr>
          <w:sz w:val="24"/>
          <w:szCs w:val="24"/>
        </w:rPr>
        <w:t>p</w:t>
      </w:r>
      <w:r w:rsidR="00F467EC" w:rsidRPr="0042617A">
        <w:rPr>
          <w:sz w:val="24"/>
          <w:szCs w:val="24"/>
        </w:rPr>
        <w:t>akeitimu nekeičiamas bendras Sutarties pobūdis;</w:t>
      </w:r>
    </w:p>
    <w:p w14:paraId="5189F1ED" w14:textId="77777777" w:rsidR="008B5F87" w:rsidRDefault="00BB0E3D" w:rsidP="00E85BD6">
      <w:pPr>
        <w:pStyle w:val="paragrafesraas"/>
        <w:numPr>
          <w:ilvl w:val="3"/>
          <w:numId w:val="2"/>
        </w:numPr>
        <w:tabs>
          <w:tab w:val="clear" w:pos="1571"/>
          <w:tab w:val="num" w:pos="1134"/>
          <w:tab w:val="left" w:pos="1276"/>
          <w:tab w:val="left" w:pos="1418"/>
          <w:tab w:val="left" w:pos="1560"/>
          <w:tab w:val="left" w:pos="1843"/>
          <w:tab w:val="num" w:pos="1985"/>
          <w:tab w:val="left" w:pos="2127"/>
          <w:tab w:val="left" w:pos="2694"/>
        </w:tabs>
        <w:ind w:left="1134" w:hanging="495"/>
        <w:rPr>
          <w:sz w:val="24"/>
          <w:szCs w:val="24"/>
        </w:rPr>
      </w:pPr>
      <w:r w:rsidRPr="0042617A">
        <w:rPr>
          <w:sz w:val="24"/>
          <w:szCs w:val="24"/>
        </w:rPr>
        <w:t xml:space="preserve">Metinio atlyginimo </w:t>
      </w:r>
      <w:r w:rsidR="00F467EC" w:rsidRPr="0042617A">
        <w:rPr>
          <w:sz w:val="24"/>
          <w:szCs w:val="24"/>
        </w:rPr>
        <w:t xml:space="preserve">padidėjimas neviršija 50 </w:t>
      </w:r>
      <w:r w:rsidR="00D75B58">
        <w:rPr>
          <w:sz w:val="24"/>
          <w:szCs w:val="24"/>
        </w:rPr>
        <w:t xml:space="preserve">(penkiasdešimt) </w:t>
      </w:r>
      <w:proofErr w:type="spellStart"/>
      <w:r w:rsidR="00D75B58" w:rsidRPr="00523A76">
        <w:rPr>
          <w:sz w:val="24"/>
          <w:szCs w:val="24"/>
          <w:lang w:val="es-ES"/>
        </w:rPr>
        <w:t>procentų</w:t>
      </w:r>
      <w:proofErr w:type="spellEnd"/>
      <w:r w:rsidR="00F467EC" w:rsidRPr="00523A76">
        <w:rPr>
          <w:sz w:val="24"/>
          <w:szCs w:val="24"/>
          <w:lang w:val="es-ES"/>
        </w:rPr>
        <w:t xml:space="preserve"> </w:t>
      </w:r>
      <w:r w:rsidR="00F467EC" w:rsidRPr="0042617A">
        <w:rPr>
          <w:sz w:val="24"/>
          <w:szCs w:val="24"/>
        </w:rPr>
        <w:t>pradinės Sutarties vertės. Jei daromi keli pakeitimai iš eilės, ši riba taikoma kiekvieno pakeitimo vertei.</w:t>
      </w:r>
      <w:r w:rsidR="006D428D">
        <w:rPr>
          <w:sz w:val="24"/>
          <w:szCs w:val="24"/>
        </w:rPr>
        <w:t xml:space="preserve"> Bendra atskirų pakeitimų paga</w:t>
      </w:r>
      <w:r w:rsidR="00137C5D">
        <w:rPr>
          <w:sz w:val="24"/>
          <w:szCs w:val="24"/>
        </w:rPr>
        <w:t>l šį punktą vertė negali viršyti</w:t>
      </w:r>
      <w:r w:rsidR="006D428D">
        <w:rPr>
          <w:sz w:val="24"/>
          <w:szCs w:val="24"/>
        </w:rPr>
        <w:t xml:space="preserve"> </w:t>
      </w:r>
      <w:r w:rsidR="006D428D" w:rsidRPr="00137C5D">
        <w:rPr>
          <w:sz w:val="24"/>
          <w:szCs w:val="24"/>
        </w:rPr>
        <w:t>100</w:t>
      </w:r>
      <w:r w:rsidR="006D428D">
        <w:rPr>
          <w:sz w:val="24"/>
          <w:szCs w:val="24"/>
        </w:rPr>
        <w:t xml:space="preserve"> (šimto) procentų pradinės Sutarties vertės.</w:t>
      </w:r>
    </w:p>
    <w:p w14:paraId="3412E2B2" w14:textId="77777777" w:rsidR="00FE6A41" w:rsidRDefault="00DC5567" w:rsidP="00DA3AAE">
      <w:pPr>
        <w:pStyle w:val="paragrafesraas"/>
        <w:tabs>
          <w:tab w:val="num" w:pos="1276"/>
        </w:tabs>
        <w:ind w:left="1276" w:hanging="709"/>
        <w:rPr>
          <w:sz w:val="24"/>
          <w:szCs w:val="24"/>
        </w:rPr>
      </w:pPr>
      <w:r w:rsidRPr="00DA3AAE">
        <w:rPr>
          <w:sz w:val="24"/>
          <w:szCs w:val="24"/>
        </w:rPr>
        <w:t xml:space="preserve"> </w:t>
      </w:r>
      <w:bookmarkStart w:id="684" w:name="_Ref89069727"/>
      <w:bookmarkStart w:id="685" w:name="_Ref56747927"/>
      <w:r w:rsidR="00D75B58">
        <w:rPr>
          <w:sz w:val="24"/>
          <w:szCs w:val="24"/>
        </w:rPr>
        <w:t xml:space="preserve">arba </w:t>
      </w:r>
      <w:r w:rsidR="000A0269">
        <w:rPr>
          <w:sz w:val="24"/>
          <w:szCs w:val="24"/>
        </w:rPr>
        <w:t>p</w:t>
      </w:r>
      <w:r w:rsidRPr="00DA3AAE">
        <w:rPr>
          <w:sz w:val="24"/>
          <w:szCs w:val="24"/>
        </w:rPr>
        <w:t xml:space="preserve">agal oficialius Europos Sąjungos ir / ar Lietuvos Respublikos valstybės institucijų reikalavimus (raštus) siekiant užtikrinti, kad Sutartis nebūtų apskaitoma </w:t>
      </w:r>
      <w:proofErr w:type="spellStart"/>
      <w:r w:rsidRPr="00DA3AAE">
        <w:rPr>
          <w:sz w:val="24"/>
          <w:szCs w:val="24"/>
        </w:rPr>
        <w:t>valdžio</w:t>
      </w:r>
      <w:proofErr w:type="spellEnd"/>
      <w:r w:rsidRPr="00DA3AAE">
        <w:rPr>
          <w:sz w:val="24"/>
          <w:szCs w:val="24"/>
        </w:rPr>
        <w:t xml:space="preserve"> sektoriaus balanse. Tokiu atveju Valdžios subjektas raštu </w:t>
      </w:r>
      <w:proofErr w:type="spellStart"/>
      <w:r w:rsidRPr="00DA3AAE">
        <w:rPr>
          <w:sz w:val="24"/>
          <w:szCs w:val="24"/>
        </w:rPr>
        <w:t>inormuoja</w:t>
      </w:r>
      <w:proofErr w:type="spellEnd"/>
      <w:r w:rsidRPr="00DA3AAE">
        <w:rPr>
          <w:sz w:val="24"/>
          <w:szCs w:val="24"/>
        </w:rPr>
        <w:t xml:space="preserve"> Privatų subjektą ir Investuotoją apie Europos Sąjungos ir / ar Lietuvos Respublikos valstybės institucijų reikalavimus bei suderina su Privačiu subjektu ir Investuotoju būtinus Sutarties pakeitimus, jeigu tokie yra būtini</w:t>
      </w:r>
      <w:r w:rsidR="00D75B58">
        <w:rPr>
          <w:sz w:val="24"/>
          <w:szCs w:val="24"/>
        </w:rPr>
        <w:t xml:space="preserve"> ir jeigu jie nekeičia Šalių ekonominės pusiausvyros</w:t>
      </w:r>
      <w:r w:rsidR="00FE6A41">
        <w:rPr>
          <w:sz w:val="24"/>
          <w:szCs w:val="24"/>
        </w:rPr>
        <w:t>;</w:t>
      </w:r>
      <w:bookmarkEnd w:id="684"/>
    </w:p>
    <w:p w14:paraId="538F9916" w14:textId="77777777" w:rsidR="00FE6A41" w:rsidRDefault="00FE6A41" w:rsidP="00DA3AAE">
      <w:pPr>
        <w:pStyle w:val="paragrafesraas"/>
        <w:tabs>
          <w:tab w:val="num" w:pos="1276"/>
        </w:tabs>
        <w:ind w:left="1276" w:hanging="709"/>
        <w:rPr>
          <w:sz w:val="24"/>
          <w:szCs w:val="24"/>
        </w:rPr>
      </w:pPr>
      <w:r>
        <w:rPr>
          <w:sz w:val="24"/>
          <w:szCs w:val="24"/>
        </w:rPr>
        <w:lastRenderedPageBreak/>
        <w:t>esant neesminiams (techninio pobūdžio) Sutarties pakeitimams, kurie gali būti atliekami visais atvejais;</w:t>
      </w:r>
    </w:p>
    <w:p w14:paraId="46F0B357" w14:textId="77777777" w:rsidR="00DC5567" w:rsidRDefault="00FE6A41" w:rsidP="00DA3AAE">
      <w:pPr>
        <w:pStyle w:val="paragrafesraas"/>
        <w:tabs>
          <w:tab w:val="num" w:pos="1276"/>
        </w:tabs>
        <w:ind w:left="1276" w:hanging="709"/>
        <w:rPr>
          <w:sz w:val="24"/>
          <w:szCs w:val="24"/>
        </w:rPr>
      </w:pPr>
      <w:r>
        <w:rPr>
          <w:sz w:val="24"/>
          <w:szCs w:val="24"/>
        </w:rPr>
        <w:t>k</w:t>
      </w:r>
      <w:r w:rsidRPr="005578A9">
        <w:rPr>
          <w:sz w:val="24"/>
          <w:szCs w:val="24"/>
        </w:rPr>
        <w:t>iti Sutarties pakeitimai, kurie nėra numatyti šioje Sutartyje ir kurie neprieštarauja Viešųjų pirkimų įstatyme nustatytiems lygiateisiškumo, nediskriminavimo, abipusio pripažinimo, proporcingumo ir skaidrumo principams ir racionalaus lėšų naudojimo tikslui galimi tik Viešųjų pirkimų įstatymo 89 straipsnyje nustatytais atvejais</w:t>
      </w:r>
      <w:r w:rsidR="00DC5567" w:rsidRPr="00DA3AAE">
        <w:rPr>
          <w:sz w:val="24"/>
          <w:szCs w:val="24"/>
        </w:rPr>
        <w:t>.</w:t>
      </w:r>
      <w:bookmarkEnd w:id="685"/>
    </w:p>
    <w:p w14:paraId="1B1CDBFC" w14:textId="6ADBA27A" w:rsidR="000E4D8C" w:rsidRPr="00523A76" w:rsidRDefault="000E4D8C" w:rsidP="00523A76">
      <w:pPr>
        <w:pStyle w:val="paragrafai"/>
        <w:tabs>
          <w:tab w:val="num" w:pos="6096"/>
        </w:tabs>
        <w:ind w:left="1134"/>
        <w:rPr>
          <w:sz w:val="24"/>
          <w:szCs w:val="24"/>
        </w:rPr>
      </w:pPr>
      <w:r w:rsidRPr="00523A76">
        <w:rPr>
          <w:sz w:val="24"/>
          <w:szCs w:val="24"/>
        </w:rPr>
        <w:t xml:space="preserve">Sutarties keitimo metu </w:t>
      </w:r>
      <w:r w:rsidR="00523A76">
        <w:rPr>
          <w:sz w:val="24"/>
          <w:szCs w:val="24"/>
        </w:rPr>
        <w:t xml:space="preserve">Darbų </w:t>
      </w:r>
      <w:r w:rsidRPr="00523A76">
        <w:rPr>
          <w:sz w:val="24"/>
          <w:szCs w:val="24"/>
        </w:rPr>
        <w:t xml:space="preserve">ir/ ar </w:t>
      </w:r>
      <w:r w:rsidR="00523A76">
        <w:rPr>
          <w:sz w:val="24"/>
          <w:szCs w:val="24"/>
        </w:rPr>
        <w:t>P</w:t>
      </w:r>
      <w:r w:rsidRPr="00523A76">
        <w:rPr>
          <w:sz w:val="24"/>
          <w:szCs w:val="24"/>
        </w:rPr>
        <w:t xml:space="preserve">aslaugų kaina turi būti nustatoma vadovaujantis Sutarties </w:t>
      </w:r>
      <w:r w:rsidRPr="00523A76">
        <w:rPr>
          <w:sz w:val="24"/>
          <w:szCs w:val="24"/>
          <w:lang w:val="en-US"/>
        </w:rPr>
        <w:fldChar w:fldCharType="begin"/>
      </w:r>
      <w:r w:rsidRPr="00523A76">
        <w:rPr>
          <w:sz w:val="24"/>
          <w:szCs w:val="24"/>
        </w:rPr>
        <w:instrText xml:space="preserve"> REF _Ref89184340 \r \h </w:instrText>
      </w:r>
      <w:r w:rsidR="00E6648D" w:rsidRPr="00523A76">
        <w:rPr>
          <w:sz w:val="24"/>
          <w:szCs w:val="24"/>
          <w:lang w:val="es-ES"/>
        </w:rPr>
        <w:instrText xml:space="preserve"> \* MERGEFORMAT </w:instrText>
      </w:r>
      <w:r w:rsidRPr="00523A76">
        <w:rPr>
          <w:sz w:val="24"/>
          <w:szCs w:val="24"/>
          <w:lang w:val="en-US"/>
        </w:rPr>
      </w:r>
      <w:r w:rsidRPr="00523A76">
        <w:rPr>
          <w:sz w:val="24"/>
          <w:szCs w:val="24"/>
          <w:lang w:val="en-US"/>
        </w:rPr>
        <w:fldChar w:fldCharType="separate"/>
      </w:r>
      <w:r w:rsidR="00B87438">
        <w:rPr>
          <w:sz w:val="24"/>
          <w:szCs w:val="24"/>
        </w:rPr>
        <w:t>16.6</w:t>
      </w:r>
      <w:r w:rsidRPr="00523A76">
        <w:rPr>
          <w:sz w:val="24"/>
          <w:szCs w:val="24"/>
          <w:lang w:val="en-US"/>
        </w:rPr>
        <w:fldChar w:fldCharType="end"/>
      </w:r>
      <w:r w:rsidRPr="00523A76">
        <w:rPr>
          <w:sz w:val="24"/>
          <w:szCs w:val="24"/>
          <w:lang w:val="es-ES"/>
        </w:rPr>
        <w:t xml:space="preserve">, </w:t>
      </w:r>
      <w:r w:rsidRPr="00523A76">
        <w:rPr>
          <w:sz w:val="24"/>
          <w:szCs w:val="24"/>
          <w:lang w:val="en-US"/>
        </w:rPr>
        <w:fldChar w:fldCharType="begin"/>
      </w:r>
      <w:r w:rsidRPr="00523A76">
        <w:rPr>
          <w:sz w:val="24"/>
          <w:szCs w:val="24"/>
          <w:lang w:val="es-ES"/>
        </w:rPr>
        <w:instrText xml:space="preserve"> REF _Ref89184361 \r \h </w:instrText>
      </w:r>
      <w:r w:rsidR="00E6648D" w:rsidRPr="00523A76">
        <w:rPr>
          <w:sz w:val="24"/>
          <w:szCs w:val="24"/>
          <w:lang w:val="es-ES"/>
        </w:rPr>
        <w:instrText xml:space="preserve"> \* MERGEFORMAT </w:instrText>
      </w:r>
      <w:r w:rsidRPr="00523A76">
        <w:rPr>
          <w:sz w:val="24"/>
          <w:szCs w:val="24"/>
          <w:lang w:val="en-US"/>
        </w:rPr>
      </w:r>
      <w:r w:rsidRPr="00523A76">
        <w:rPr>
          <w:sz w:val="24"/>
          <w:szCs w:val="24"/>
          <w:lang w:val="en-US"/>
        </w:rPr>
        <w:fldChar w:fldCharType="separate"/>
      </w:r>
      <w:r w:rsidR="00B87438">
        <w:rPr>
          <w:sz w:val="24"/>
          <w:szCs w:val="24"/>
          <w:lang w:val="es-ES"/>
        </w:rPr>
        <w:t>16.7</w:t>
      </w:r>
      <w:r w:rsidRPr="00523A76">
        <w:rPr>
          <w:sz w:val="24"/>
          <w:szCs w:val="24"/>
          <w:lang w:val="en-US"/>
        </w:rPr>
        <w:fldChar w:fldCharType="end"/>
      </w:r>
      <w:r w:rsidRPr="00523A76">
        <w:rPr>
          <w:sz w:val="24"/>
          <w:szCs w:val="24"/>
          <w:lang w:val="es-ES"/>
        </w:rPr>
        <w:t xml:space="preserve"> </w:t>
      </w:r>
      <w:proofErr w:type="spellStart"/>
      <w:r w:rsidRPr="00523A76">
        <w:rPr>
          <w:sz w:val="24"/>
          <w:szCs w:val="24"/>
          <w:lang w:val="es-ES"/>
        </w:rPr>
        <w:t>punktuose</w:t>
      </w:r>
      <w:proofErr w:type="spellEnd"/>
      <w:r w:rsidRPr="00523A76">
        <w:rPr>
          <w:sz w:val="24"/>
          <w:szCs w:val="24"/>
          <w:lang w:val="es-ES"/>
        </w:rPr>
        <w:t xml:space="preserve"> </w:t>
      </w:r>
      <w:r w:rsidRPr="00523A76">
        <w:rPr>
          <w:sz w:val="24"/>
          <w:szCs w:val="24"/>
        </w:rPr>
        <w:t>nustatyta tvarka.</w:t>
      </w:r>
    </w:p>
    <w:p w14:paraId="3D30220C" w14:textId="0382744B" w:rsidR="00973DFE" w:rsidRPr="00446051" w:rsidRDefault="00523A76" w:rsidP="00973DFE">
      <w:pPr>
        <w:pStyle w:val="paragrafai"/>
        <w:shd w:val="clear" w:color="auto" w:fill="FFFFFF" w:themeFill="background1"/>
        <w:tabs>
          <w:tab w:val="num" w:pos="567"/>
          <w:tab w:val="num" w:pos="779"/>
        </w:tabs>
        <w:ind w:left="1134"/>
        <w:rPr>
          <w:sz w:val="24"/>
          <w:szCs w:val="24"/>
        </w:rPr>
      </w:pPr>
      <w:r>
        <w:rPr>
          <w:sz w:val="24"/>
          <w:szCs w:val="24"/>
        </w:rPr>
        <w:t xml:space="preserve">Pradinė </w:t>
      </w:r>
      <w:r w:rsidR="00973DFE" w:rsidRPr="00446051">
        <w:rPr>
          <w:sz w:val="24"/>
          <w:szCs w:val="24"/>
        </w:rPr>
        <w:t xml:space="preserve">Sutarties vertė reiškia Metinio atlyginimo sumą visam Sutarties laikotarpiui realia (neindeksuota) verte be PVM. Jeigu Metinis atlyginimas realia verte indeksuojamas Sutarties 3 priedo </w:t>
      </w:r>
      <w:r w:rsidR="00973DFE" w:rsidRPr="00446051">
        <w:rPr>
          <w:i/>
          <w:sz w:val="24"/>
          <w:szCs w:val="24"/>
        </w:rPr>
        <w:t>Atsiskaitymų ir mokėjimo tvarka</w:t>
      </w:r>
      <w:r w:rsidR="00973DFE" w:rsidRPr="00446051">
        <w:rPr>
          <w:sz w:val="24"/>
          <w:szCs w:val="24"/>
        </w:rPr>
        <w:t xml:space="preserve"> nustatyta tvarka, šiame Sutarties </w:t>
      </w:r>
      <w:r w:rsidR="00973DFE" w:rsidRPr="00446051">
        <w:rPr>
          <w:sz w:val="24"/>
          <w:szCs w:val="24"/>
        </w:rPr>
        <w:fldChar w:fldCharType="begin"/>
      </w:r>
      <w:r w:rsidR="00973DFE" w:rsidRPr="00446051">
        <w:rPr>
          <w:sz w:val="24"/>
          <w:szCs w:val="24"/>
        </w:rPr>
        <w:instrText xml:space="preserve"> REF _Ref60843305 \r \h </w:instrText>
      </w:r>
      <w:r w:rsidR="00446051">
        <w:rPr>
          <w:sz w:val="24"/>
          <w:szCs w:val="24"/>
        </w:rPr>
        <w:instrText xml:space="preserve"> \* MERGEFORMAT </w:instrText>
      </w:r>
      <w:r w:rsidR="00973DFE" w:rsidRPr="00446051">
        <w:rPr>
          <w:sz w:val="24"/>
          <w:szCs w:val="24"/>
        </w:rPr>
      </w:r>
      <w:r w:rsidR="00973DFE" w:rsidRPr="00446051">
        <w:rPr>
          <w:sz w:val="24"/>
          <w:szCs w:val="24"/>
        </w:rPr>
        <w:fldChar w:fldCharType="separate"/>
      </w:r>
      <w:r w:rsidR="00B87438">
        <w:rPr>
          <w:sz w:val="24"/>
          <w:szCs w:val="24"/>
        </w:rPr>
        <w:t>36</w:t>
      </w:r>
      <w:r w:rsidR="00973DFE" w:rsidRPr="00446051">
        <w:rPr>
          <w:sz w:val="24"/>
          <w:szCs w:val="24"/>
        </w:rPr>
        <w:fldChar w:fldCharType="end"/>
      </w:r>
      <w:r w:rsidR="00973DFE" w:rsidRPr="00446051">
        <w:rPr>
          <w:sz w:val="24"/>
          <w:szCs w:val="24"/>
        </w:rPr>
        <w:t xml:space="preserve"> punkte minima Sutarties vertė perskaičiuojama tokia tvarka: sudedant kiekvienų Sutarties galiojimo laikotarpiu praėjusių ir einamųjų metų, </w:t>
      </w:r>
      <w:proofErr w:type="spellStart"/>
      <w:r w:rsidR="00973DFE" w:rsidRPr="00446051">
        <w:rPr>
          <w:sz w:val="24"/>
          <w:szCs w:val="24"/>
        </w:rPr>
        <w:t>t.y</w:t>
      </w:r>
      <w:proofErr w:type="spellEnd"/>
      <w:r w:rsidR="00973DFE" w:rsidRPr="00446051">
        <w:rPr>
          <w:sz w:val="24"/>
          <w:szCs w:val="24"/>
        </w:rPr>
        <w:t xml:space="preserve">. metų, kai atliekamas Sutarties keitimas, indeksuotas Metinių atlyginimų sumas ir Sutarties 3 priedo </w:t>
      </w:r>
      <w:r w:rsidR="00973DFE" w:rsidRPr="00446051">
        <w:rPr>
          <w:i/>
          <w:sz w:val="24"/>
          <w:szCs w:val="24"/>
        </w:rPr>
        <w:t>Atsiskaitymų ir mokėjimų tvarka</w:t>
      </w:r>
      <w:r w:rsidR="00973DFE" w:rsidRPr="00446051">
        <w:rPr>
          <w:sz w:val="24"/>
          <w:szCs w:val="24"/>
        </w:rPr>
        <w:t xml:space="preserve"> 1 priedėlyje </w:t>
      </w:r>
      <w:r w:rsidR="00973DFE" w:rsidRPr="00446051">
        <w:rPr>
          <w:i/>
          <w:sz w:val="24"/>
          <w:szCs w:val="24"/>
        </w:rPr>
        <w:t>Metinio atlyginimo mokėjimo grafikas</w:t>
      </w:r>
      <w:r w:rsidR="00973DFE" w:rsidRPr="00446051">
        <w:rPr>
          <w:sz w:val="24"/>
          <w:szCs w:val="24"/>
        </w:rPr>
        <w:t xml:space="preserve"> nurodytas realias (neindeksuotas) Metinio atlyginimo sumas už kiekvienus metus, kurie Sutarties galiojimo laikotarpiu dar nėra suėję.</w:t>
      </w:r>
    </w:p>
    <w:p w14:paraId="7A96F57B" w14:textId="77777777" w:rsidR="00973DFE" w:rsidRDefault="00973DFE" w:rsidP="00973DFE">
      <w:pPr>
        <w:pStyle w:val="paragrafai"/>
        <w:numPr>
          <w:ilvl w:val="0"/>
          <w:numId w:val="0"/>
        </w:numPr>
        <w:shd w:val="clear" w:color="auto" w:fill="FFFFFF" w:themeFill="background1"/>
        <w:tabs>
          <w:tab w:val="num" w:pos="2339"/>
        </w:tabs>
        <w:ind w:left="639"/>
        <w:rPr>
          <w:sz w:val="24"/>
          <w:szCs w:val="24"/>
        </w:rPr>
      </w:pPr>
    </w:p>
    <w:p w14:paraId="0C5468B2" w14:textId="48EEACE6" w:rsidR="00F467EC" w:rsidRPr="0042617A" w:rsidRDefault="00F467EC" w:rsidP="0003757B">
      <w:pPr>
        <w:pStyle w:val="Antrat2"/>
        <w:ind w:left="1134"/>
        <w:rPr>
          <w:sz w:val="24"/>
          <w:szCs w:val="24"/>
        </w:rPr>
      </w:pPr>
      <w:bookmarkStart w:id="686" w:name="_Toc284496803"/>
      <w:bookmarkStart w:id="687" w:name="_Toc293074482"/>
      <w:bookmarkStart w:id="688" w:name="_Toc297646407"/>
      <w:bookmarkStart w:id="689" w:name="_Toc300049754"/>
      <w:bookmarkStart w:id="690" w:name="_Toc309205558"/>
      <w:bookmarkStart w:id="691" w:name="_Ref396480694"/>
      <w:bookmarkStart w:id="692" w:name="_Ref88811877"/>
      <w:bookmarkStart w:id="693" w:name="_Toc98421425"/>
      <w:r w:rsidRPr="0042617A">
        <w:rPr>
          <w:sz w:val="24"/>
          <w:szCs w:val="24"/>
        </w:rPr>
        <w:t xml:space="preserve">Sutarties keitimas dėl </w:t>
      </w:r>
      <w:bookmarkEnd w:id="658"/>
      <w:r w:rsidR="006D428D">
        <w:rPr>
          <w:sz w:val="24"/>
          <w:szCs w:val="24"/>
        </w:rPr>
        <w:t xml:space="preserve">Sutarties </w:t>
      </w:r>
      <w:r w:rsidR="006D428D">
        <w:rPr>
          <w:sz w:val="24"/>
          <w:szCs w:val="24"/>
        </w:rPr>
        <w:fldChar w:fldCharType="begin"/>
      </w:r>
      <w:r w:rsidR="006D428D">
        <w:rPr>
          <w:sz w:val="24"/>
          <w:szCs w:val="24"/>
        </w:rPr>
        <w:instrText xml:space="preserve"> REF _Ref396479518 \r \h </w:instrText>
      </w:r>
      <w:r w:rsidR="006D428D">
        <w:rPr>
          <w:sz w:val="24"/>
          <w:szCs w:val="24"/>
        </w:rPr>
      </w:r>
      <w:r w:rsidR="006D428D">
        <w:rPr>
          <w:sz w:val="24"/>
          <w:szCs w:val="24"/>
        </w:rPr>
        <w:fldChar w:fldCharType="separate"/>
      </w:r>
      <w:r w:rsidR="00B87438">
        <w:rPr>
          <w:sz w:val="24"/>
          <w:szCs w:val="24"/>
        </w:rPr>
        <w:t>36.2</w:t>
      </w:r>
      <w:r w:rsidR="006D428D">
        <w:rPr>
          <w:sz w:val="24"/>
          <w:szCs w:val="24"/>
        </w:rPr>
        <w:fldChar w:fldCharType="end"/>
      </w:r>
      <w:r w:rsidR="0085713E" w:rsidRPr="0042617A">
        <w:rPr>
          <w:sz w:val="24"/>
          <w:szCs w:val="24"/>
        </w:rPr>
        <w:t xml:space="preserve"> </w:t>
      </w:r>
      <w:r w:rsidRPr="0042617A">
        <w:rPr>
          <w:sz w:val="24"/>
          <w:szCs w:val="24"/>
        </w:rPr>
        <w:t>punkt</w:t>
      </w:r>
      <w:r w:rsidR="006D428D">
        <w:rPr>
          <w:sz w:val="24"/>
          <w:szCs w:val="24"/>
        </w:rPr>
        <w:t>e</w:t>
      </w:r>
      <w:bookmarkEnd w:id="686"/>
      <w:bookmarkEnd w:id="687"/>
      <w:bookmarkEnd w:id="688"/>
      <w:bookmarkEnd w:id="689"/>
      <w:bookmarkEnd w:id="690"/>
      <w:bookmarkEnd w:id="691"/>
      <w:r w:rsidR="006D428D">
        <w:rPr>
          <w:sz w:val="24"/>
          <w:szCs w:val="24"/>
        </w:rPr>
        <w:t xml:space="preserve"> nurodytų atvejų</w:t>
      </w:r>
      <w:bookmarkEnd w:id="692"/>
      <w:bookmarkEnd w:id="693"/>
    </w:p>
    <w:p w14:paraId="1D4135A1" w14:textId="1C527CFA" w:rsidR="00F467EC" w:rsidRDefault="00F77D00" w:rsidP="0003757B">
      <w:pPr>
        <w:pStyle w:val="paragrafai"/>
        <w:ind w:left="1134"/>
        <w:rPr>
          <w:sz w:val="24"/>
          <w:szCs w:val="24"/>
        </w:rPr>
      </w:pPr>
      <w:bookmarkStart w:id="694" w:name="_Ref396479148"/>
      <w:r w:rsidRPr="0042617A">
        <w:rPr>
          <w:sz w:val="24"/>
          <w:szCs w:val="24"/>
        </w:rPr>
        <w:t>Sutarties</w:t>
      </w:r>
      <w:r w:rsidR="00F467EC" w:rsidRPr="0042617A">
        <w:rPr>
          <w:sz w:val="24"/>
          <w:szCs w:val="24"/>
        </w:rPr>
        <w:t xml:space="preserve"> </w:t>
      </w:r>
      <w:r w:rsidR="00376FC9" w:rsidRPr="00C92AF3">
        <w:rPr>
          <w:sz w:val="24"/>
          <w:szCs w:val="24"/>
        </w:rPr>
        <w:fldChar w:fldCharType="begin"/>
      </w:r>
      <w:r w:rsidR="00376FC9" w:rsidRPr="0042617A">
        <w:rPr>
          <w:sz w:val="24"/>
          <w:szCs w:val="24"/>
        </w:rPr>
        <w:instrText xml:space="preserve"> REF _Ref396479518 \r \h </w:instrText>
      </w:r>
      <w:r w:rsidR="002D5DCF" w:rsidRPr="0042617A">
        <w:rPr>
          <w:sz w:val="24"/>
          <w:szCs w:val="24"/>
        </w:rPr>
        <w:instrText xml:space="preserve"> \* MERGEFORMAT </w:instrText>
      </w:r>
      <w:r w:rsidR="00376FC9" w:rsidRPr="00C92AF3">
        <w:rPr>
          <w:sz w:val="24"/>
          <w:szCs w:val="24"/>
        </w:rPr>
      </w:r>
      <w:r w:rsidR="00376FC9" w:rsidRPr="00C92AF3">
        <w:rPr>
          <w:sz w:val="24"/>
          <w:szCs w:val="24"/>
        </w:rPr>
        <w:fldChar w:fldCharType="separate"/>
      </w:r>
      <w:r w:rsidR="00B87438">
        <w:rPr>
          <w:sz w:val="24"/>
          <w:szCs w:val="24"/>
        </w:rPr>
        <w:t>36.2</w:t>
      </w:r>
      <w:r w:rsidR="00376FC9" w:rsidRPr="00C92AF3">
        <w:rPr>
          <w:sz w:val="24"/>
          <w:szCs w:val="24"/>
        </w:rPr>
        <w:fldChar w:fldCharType="end"/>
      </w:r>
      <w:r w:rsidR="00376FC9" w:rsidRPr="0042617A">
        <w:rPr>
          <w:sz w:val="24"/>
          <w:szCs w:val="24"/>
        </w:rPr>
        <w:t xml:space="preserve"> </w:t>
      </w:r>
      <w:r w:rsidR="00620E6D">
        <w:rPr>
          <w:sz w:val="24"/>
          <w:szCs w:val="24"/>
        </w:rPr>
        <w:t xml:space="preserve">punkte </w:t>
      </w:r>
      <w:r w:rsidR="00F467EC" w:rsidRPr="0042617A">
        <w:rPr>
          <w:sz w:val="24"/>
          <w:szCs w:val="24"/>
        </w:rPr>
        <w:t>nurodyti Sutarties keitimo atvejai neatleidžia Šalių nuo pareigos vykdyti įsipareigojimus pagal Sutartį, išskyrus atvej</w:t>
      </w:r>
      <w:r w:rsidR="002576DE" w:rsidRPr="0042617A">
        <w:rPr>
          <w:sz w:val="24"/>
          <w:szCs w:val="24"/>
        </w:rPr>
        <w:t>us</w:t>
      </w:r>
      <w:r w:rsidR="00F467EC" w:rsidRPr="0042617A">
        <w:rPr>
          <w:sz w:val="24"/>
          <w:szCs w:val="24"/>
        </w:rPr>
        <w:t>, kai nėra galimybės vykdyti savo įsipareigojimų dėl Atleidimo atvejo ar Kompensavimo įvykio (jų trukmės terminu) bei atvejus, kai vykdant tokius įsipareigojimus būtų pažeisti imperatyvūs teisės aktų reikalavimai.</w:t>
      </w:r>
      <w:bookmarkEnd w:id="694"/>
    </w:p>
    <w:p w14:paraId="69B32778" w14:textId="647E8378" w:rsidR="00C31D2E" w:rsidRDefault="00C31D2E" w:rsidP="00C31D2E">
      <w:pPr>
        <w:pStyle w:val="paragrafai"/>
        <w:ind w:left="1134"/>
        <w:rPr>
          <w:sz w:val="24"/>
          <w:szCs w:val="24"/>
        </w:rPr>
      </w:pPr>
      <w:r w:rsidRPr="00C31D2E">
        <w:rPr>
          <w:sz w:val="24"/>
          <w:szCs w:val="24"/>
        </w:rPr>
        <w:t xml:space="preserve">Atsiradus aplinkybėms, nurodytoms Sutarties </w:t>
      </w:r>
      <w:r>
        <w:rPr>
          <w:sz w:val="24"/>
          <w:szCs w:val="24"/>
        </w:rPr>
        <w:fldChar w:fldCharType="begin"/>
      </w:r>
      <w:r>
        <w:rPr>
          <w:sz w:val="24"/>
          <w:szCs w:val="24"/>
        </w:rPr>
        <w:instrText xml:space="preserve"> REF _Ref396479518 \r \h </w:instrText>
      </w:r>
      <w:r>
        <w:rPr>
          <w:sz w:val="24"/>
          <w:szCs w:val="24"/>
        </w:rPr>
      </w:r>
      <w:r>
        <w:rPr>
          <w:sz w:val="24"/>
          <w:szCs w:val="24"/>
        </w:rPr>
        <w:fldChar w:fldCharType="separate"/>
      </w:r>
      <w:r w:rsidR="00B87438">
        <w:rPr>
          <w:sz w:val="24"/>
          <w:szCs w:val="24"/>
        </w:rPr>
        <w:t>36.2</w:t>
      </w:r>
      <w:r>
        <w:rPr>
          <w:sz w:val="24"/>
          <w:szCs w:val="24"/>
        </w:rPr>
        <w:fldChar w:fldCharType="end"/>
      </w:r>
      <w:r>
        <w:rPr>
          <w:sz w:val="24"/>
          <w:szCs w:val="24"/>
        </w:rPr>
        <w:t xml:space="preserve"> punkte</w:t>
      </w:r>
      <w:r w:rsidRPr="00C31D2E">
        <w:rPr>
          <w:sz w:val="24"/>
          <w:szCs w:val="24"/>
        </w:rPr>
        <w:t xml:space="preserve">, kurios neigiamai veikia Privataus subjekto teisių ir pareigų pagal Sutartį įgyvendinimą, Šalys privalo imtis visų prieinamų priemonių siekiant užtikrinti, kad patiriama žala būtų kaip įmanoma mažesnė. Jeigu aplinkybės, nurodytos Sutarties </w:t>
      </w:r>
      <w:r>
        <w:rPr>
          <w:sz w:val="24"/>
          <w:szCs w:val="24"/>
        </w:rPr>
        <w:fldChar w:fldCharType="begin"/>
      </w:r>
      <w:r>
        <w:rPr>
          <w:sz w:val="24"/>
          <w:szCs w:val="24"/>
        </w:rPr>
        <w:instrText xml:space="preserve"> REF _Ref396479518 \r \h </w:instrText>
      </w:r>
      <w:r>
        <w:rPr>
          <w:sz w:val="24"/>
          <w:szCs w:val="24"/>
        </w:rPr>
      </w:r>
      <w:r>
        <w:rPr>
          <w:sz w:val="24"/>
          <w:szCs w:val="24"/>
        </w:rPr>
        <w:fldChar w:fldCharType="separate"/>
      </w:r>
      <w:r w:rsidR="00B87438">
        <w:rPr>
          <w:sz w:val="24"/>
          <w:szCs w:val="24"/>
        </w:rPr>
        <w:t>36.2</w:t>
      </w:r>
      <w:r>
        <w:rPr>
          <w:sz w:val="24"/>
          <w:szCs w:val="24"/>
        </w:rPr>
        <w:fldChar w:fldCharType="end"/>
      </w:r>
      <w:r w:rsidRPr="00C31D2E">
        <w:rPr>
          <w:sz w:val="24"/>
          <w:szCs w:val="24"/>
        </w:rPr>
        <w:t xml:space="preserve"> punkte yra palankūs Privataus subjekto teisių ir pareigų pagal Sutartį įgyvendinimui, jis privalo dėti visas pastangas, jog išnaudojant naujai atsiradusias galimybes būtų pasiekta didžiausia ekonominė ir socialinė nauda Valdžios subjektui.</w:t>
      </w:r>
    </w:p>
    <w:p w14:paraId="18FE1976" w14:textId="13773B31" w:rsidR="004C02A6" w:rsidRPr="0042617A" w:rsidRDefault="009573E8" w:rsidP="0003757B">
      <w:pPr>
        <w:pStyle w:val="paragrafai"/>
        <w:ind w:left="1134"/>
        <w:rPr>
          <w:sz w:val="24"/>
          <w:szCs w:val="24"/>
        </w:rPr>
      </w:pPr>
      <w:bookmarkStart w:id="695" w:name="_Ref136243834"/>
      <w:bookmarkStart w:id="696" w:name="_Toc284496806"/>
      <w:r>
        <w:rPr>
          <w:sz w:val="24"/>
          <w:szCs w:val="24"/>
        </w:rPr>
        <w:t>A</w:t>
      </w:r>
      <w:r w:rsidR="00F467EC" w:rsidRPr="0042617A">
        <w:rPr>
          <w:sz w:val="24"/>
          <w:szCs w:val="24"/>
        </w:rPr>
        <w:t>tsiradus aplinkybė</w:t>
      </w:r>
      <w:r w:rsidR="00376FC9" w:rsidRPr="0042617A">
        <w:rPr>
          <w:sz w:val="24"/>
          <w:szCs w:val="24"/>
        </w:rPr>
        <w:t>m</w:t>
      </w:r>
      <w:r w:rsidR="00620E6D">
        <w:rPr>
          <w:sz w:val="24"/>
          <w:szCs w:val="24"/>
        </w:rPr>
        <w:t>s, nurodytoms</w:t>
      </w:r>
      <w:r w:rsidR="00F467EC" w:rsidRPr="0042617A">
        <w:rPr>
          <w:sz w:val="24"/>
          <w:szCs w:val="24"/>
        </w:rPr>
        <w:t xml:space="preserve"> </w:t>
      </w:r>
      <w:r w:rsidR="00B07041" w:rsidRPr="0042617A">
        <w:rPr>
          <w:sz w:val="24"/>
          <w:szCs w:val="24"/>
        </w:rPr>
        <w:t xml:space="preserve">Sutarties </w:t>
      </w:r>
      <w:r>
        <w:rPr>
          <w:sz w:val="24"/>
          <w:szCs w:val="24"/>
        </w:rPr>
        <w:fldChar w:fldCharType="begin"/>
      </w:r>
      <w:r>
        <w:rPr>
          <w:sz w:val="24"/>
          <w:szCs w:val="24"/>
        </w:rPr>
        <w:instrText xml:space="preserve"> REF _Ref396479518 \r \h </w:instrText>
      </w:r>
      <w:r>
        <w:rPr>
          <w:sz w:val="24"/>
          <w:szCs w:val="24"/>
        </w:rPr>
      </w:r>
      <w:r>
        <w:rPr>
          <w:sz w:val="24"/>
          <w:szCs w:val="24"/>
        </w:rPr>
        <w:fldChar w:fldCharType="separate"/>
      </w:r>
      <w:r w:rsidR="00B87438">
        <w:rPr>
          <w:sz w:val="24"/>
          <w:szCs w:val="24"/>
        </w:rPr>
        <w:t>36.2</w:t>
      </w:r>
      <w:r>
        <w:rPr>
          <w:sz w:val="24"/>
          <w:szCs w:val="24"/>
        </w:rPr>
        <w:fldChar w:fldCharType="end"/>
      </w:r>
      <w:r w:rsidR="00050F39" w:rsidRPr="0042617A">
        <w:rPr>
          <w:sz w:val="24"/>
          <w:szCs w:val="24"/>
        </w:rPr>
        <w:t xml:space="preserve"> </w:t>
      </w:r>
      <w:r w:rsidR="00F467EC" w:rsidRPr="0042617A">
        <w:rPr>
          <w:sz w:val="24"/>
          <w:szCs w:val="24"/>
        </w:rPr>
        <w:t>punkt</w:t>
      </w:r>
      <w:r>
        <w:rPr>
          <w:sz w:val="24"/>
          <w:szCs w:val="24"/>
        </w:rPr>
        <w:t>e</w:t>
      </w:r>
      <w:r w:rsidR="00EE0623">
        <w:rPr>
          <w:sz w:val="24"/>
          <w:szCs w:val="24"/>
        </w:rPr>
        <w:t>,</w:t>
      </w:r>
      <w:r w:rsidR="00F467EC" w:rsidRPr="0042617A">
        <w:rPr>
          <w:sz w:val="24"/>
          <w:szCs w:val="24"/>
        </w:rPr>
        <w:t xml:space="preserve"> bei siekiant atstatyti Sutartyje įtvirtintą Šalių teisių ir pareigų arba ekonominę pusiausvyrą, kiekviena Šalis turi teisę reikalauti pakeisti galiojančios Sutarties nuostatas. Keičiant Sutarties nuostatas, Šalys privalo išlaikyti tokią pačią teisių ir pareigų ir / ar ekonominę pusiausvyrą </w:t>
      </w:r>
      <w:r w:rsidR="00F467EC" w:rsidRPr="00DA3AAE">
        <w:rPr>
          <w:sz w:val="24"/>
          <w:szCs w:val="24"/>
        </w:rPr>
        <w:t>(ypatingai – Investicijų grąžą)</w:t>
      </w:r>
      <w:r w:rsidR="00F467EC" w:rsidRPr="00DC5567">
        <w:rPr>
          <w:sz w:val="24"/>
          <w:szCs w:val="24"/>
        </w:rPr>
        <w:t xml:space="preserve">, </w:t>
      </w:r>
      <w:r w:rsidR="00F467EC" w:rsidRPr="0042617A">
        <w:rPr>
          <w:sz w:val="24"/>
          <w:szCs w:val="24"/>
        </w:rPr>
        <w:t xml:space="preserve">kokia buvo prieš </w:t>
      </w:r>
      <w:bookmarkEnd w:id="695"/>
      <w:bookmarkEnd w:id="696"/>
      <w:r w:rsidR="00EE0623">
        <w:rPr>
          <w:sz w:val="24"/>
          <w:szCs w:val="24"/>
        </w:rPr>
        <w:t xml:space="preserve">atsirandant </w:t>
      </w:r>
      <w:r w:rsidR="00F467EC" w:rsidRPr="0042617A">
        <w:rPr>
          <w:sz w:val="24"/>
          <w:szCs w:val="24"/>
        </w:rPr>
        <w:t xml:space="preserve">aplinkybėms, nurodytoms </w:t>
      </w:r>
      <w:r w:rsidR="000341E3" w:rsidRPr="0042617A">
        <w:rPr>
          <w:sz w:val="24"/>
          <w:szCs w:val="24"/>
        </w:rPr>
        <w:t xml:space="preserve">Sutarties </w:t>
      </w:r>
      <w:r>
        <w:rPr>
          <w:sz w:val="24"/>
          <w:szCs w:val="24"/>
        </w:rPr>
        <w:fldChar w:fldCharType="begin"/>
      </w:r>
      <w:r>
        <w:rPr>
          <w:sz w:val="24"/>
          <w:szCs w:val="24"/>
        </w:rPr>
        <w:instrText xml:space="preserve"> REF _Ref396479518 \r \h </w:instrText>
      </w:r>
      <w:r>
        <w:rPr>
          <w:sz w:val="24"/>
          <w:szCs w:val="24"/>
        </w:rPr>
      </w:r>
      <w:r>
        <w:rPr>
          <w:sz w:val="24"/>
          <w:szCs w:val="24"/>
        </w:rPr>
        <w:fldChar w:fldCharType="separate"/>
      </w:r>
      <w:r w:rsidR="00B87438">
        <w:rPr>
          <w:sz w:val="24"/>
          <w:szCs w:val="24"/>
        </w:rPr>
        <w:t>36.2</w:t>
      </w:r>
      <w:r>
        <w:rPr>
          <w:sz w:val="24"/>
          <w:szCs w:val="24"/>
        </w:rPr>
        <w:fldChar w:fldCharType="end"/>
      </w:r>
      <w:r w:rsidR="00C04EF3" w:rsidRPr="0042617A">
        <w:rPr>
          <w:sz w:val="24"/>
          <w:szCs w:val="24"/>
        </w:rPr>
        <w:t xml:space="preserve"> </w:t>
      </w:r>
      <w:r w:rsidR="00F467EC" w:rsidRPr="0042617A">
        <w:rPr>
          <w:sz w:val="24"/>
          <w:szCs w:val="24"/>
        </w:rPr>
        <w:t>punkt</w:t>
      </w:r>
      <w:r>
        <w:rPr>
          <w:sz w:val="24"/>
          <w:szCs w:val="24"/>
        </w:rPr>
        <w:t>e</w:t>
      </w:r>
      <w:r w:rsidR="00F467EC" w:rsidRPr="0042617A">
        <w:rPr>
          <w:sz w:val="24"/>
          <w:szCs w:val="24"/>
        </w:rPr>
        <w:t>.</w:t>
      </w:r>
      <w:r w:rsidR="0067707C" w:rsidRPr="0042617A">
        <w:rPr>
          <w:sz w:val="24"/>
          <w:szCs w:val="24"/>
        </w:rPr>
        <w:t xml:space="preserve"> </w:t>
      </w:r>
    </w:p>
    <w:p w14:paraId="672388CD" w14:textId="60EE3699" w:rsidR="00361DED" w:rsidRDefault="00361DED" w:rsidP="00361DED">
      <w:pPr>
        <w:pStyle w:val="paragrafai"/>
        <w:ind w:left="1134"/>
        <w:rPr>
          <w:sz w:val="24"/>
          <w:szCs w:val="24"/>
        </w:rPr>
      </w:pPr>
      <w:bookmarkStart w:id="697" w:name="_Toc284496807"/>
      <w:bookmarkStart w:id="698" w:name="_Ref137195119"/>
      <w:r>
        <w:rPr>
          <w:sz w:val="24"/>
          <w:szCs w:val="24"/>
        </w:rPr>
        <w:t>A</w:t>
      </w:r>
      <w:r w:rsidRPr="0042617A">
        <w:rPr>
          <w:sz w:val="24"/>
          <w:szCs w:val="24"/>
        </w:rPr>
        <w:t>tsiradus aplinkybėms, nurodytoms Sutarties</w:t>
      </w:r>
      <w:r w:rsidR="00633ED7">
        <w:rPr>
          <w:sz w:val="24"/>
          <w:szCs w:val="24"/>
        </w:rPr>
        <w:t xml:space="preserve"> </w:t>
      </w:r>
      <w:r w:rsidR="00633ED7">
        <w:rPr>
          <w:sz w:val="24"/>
          <w:szCs w:val="24"/>
        </w:rPr>
        <w:fldChar w:fldCharType="begin"/>
      </w:r>
      <w:r w:rsidR="00633ED7">
        <w:rPr>
          <w:sz w:val="24"/>
          <w:szCs w:val="24"/>
        </w:rPr>
        <w:instrText xml:space="preserve"> REF _Ref407632280 \r \h </w:instrText>
      </w:r>
      <w:r w:rsidR="00633ED7">
        <w:rPr>
          <w:sz w:val="24"/>
          <w:szCs w:val="24"/>
        </w:rPr>
      </w:r>
      <w:r w:rsidR="00633ED7">
        <w:rPr>
          <w:sz w:val="24"/>
          <w:szCs w:val="24"/>
        </w:rPr>
        <w:fldChar w:fldCharType="separate"/>
      </w:r>
      <w:r w:rsidR="00B87438">
        <w:rPr>
          <w:sz w:val="24"/>
          <w:szCs w:val="24"/>
        </w:rPr>
        <w:t>36.2.2</w:t>
      </w:r>
      <w:r w:rsidR="00633ED7">
        <w:rPr>
          <w:sz w:val="24"/>
          <w:szCs w:val="24"/>
        </w:rPr>
        <w:fldChar w:fldCharType="end"/>
      </w:r>
      <w:r w:rsidR="00633ED7">
        <w:rPr>
          <w:sz w:val="24"/>
          <w:szCs w:val="24"/>
        </w:rPr>
        <w:t xml:space="preserve"> punkte, </w:t>
      </w:r>
      <w:r w:rsidR="005379B2">
        <w:rPr>
          <w:sz w:val="24"/>
          <w:szCs w:val="24"/>
        </w:rPr>
        <w:t xml:space="preserve">bet kuri iš Šalių gali įteikti kitai Šaliai pranešimą apie atsiradusias aplinkybes, nurodytas Sutarties </w:t>
      </w:r>
      <w:r w:rsidR="005379B2">
        <w:rPr>
          <w:sz w:val="24"/>
          <w:szCs w:val="24"/>
        </w:rPr>
        <w:fldChar w:fldCharType="begin"/>
      </w:r>
      <w:r w:rsidR="005379B2">
        <w:rPr>
          <w:sz w:val="24"/>
          <w:szCs w:val="24"/>
        </w:rPr>
        <w:instrText xml:space="preserve"> REF _Ref407632280 \r \h </w:instrText>
      </w:r>
      <w:r w:rsidR="005379B2">
        <w:rPr>
          <w:sz w:val="24"/>
          <w:szCs w:val="24"/>
        </w:rPr>
      </w:r>
      <w:r w:rsidR="005379B2">
        <w:rPr>
          <w:sz w:val="24"/>
          <w:szCs w:val="24"/>
        </w:rPr>
        <w:fldChar w:fldCharType="separate"/>
      </w:r>
      <w:r w:rsidR="00B87438">
        <w:rPr>
          <w:sz w:val="24"/>
          <w:szCs w:val="24"/>
        </w:rPr>
        <w:t>36.2.2</w:t>
      </w:r>
      <w:r w:rsidR="005379B2">
        <w:rPr>
          <w:sz w:val="24"/>
          <w:szCs w:val="24"/>
        </w:rPr>
        <w:fldChar w:fldCharType="end"/>
      </w:r>
      <w:r w:rsidR="005379B2">
        <w:rPr>
          <w:sz w:val="24"/>
          <w:szCs w:val="24"/>
        </w:rPr>
        <w:t xml:space="preserve"> punkte, nurodant:</w:t>
      </w:r>
    </w:p>
    <w:p w14:paraId="5943FE82" w14:textId="77777777" w:rsidR="005379B2" w:rsidRPr="00617FAA" w:rsidRDefault="005379B2" w:rsidP="00A275C0">
      <w:pPr>
        <w:pStyle w:val="paragrafesraas"/>
        <w:tabs>
          <w:tab w:val="clear" w:pos="2989"/>
          <w:tab w:val="num" w:pos="2552"/>
        </w:tabs>
        <w:ind w:left="1560"/>
        <w:rPr>
          <w:sz w:val="24"/>
          <w:szCs w:val="24"/>
        </w:rPr>
      </w:pPr>
      <w:r w:rsidRPr="00617FAA">
        <w:rPr>
          <w:sz w:val="24"/>
          <w:szCs w:val="24"/>
        </w:rPr>
        <w:t>keitimo arba aplinkybių esmė ir pagrindimas;</w:t>
      </w:r>
    </w:p>
    <w:p w14:paraId="2087997F" w14:textId="0CCB6C89" w:rsidR="005379B2" w:rsidRPr="00617FAA" w:rsidRDefault="005379B2" w:rsidP="00A275C0">
      <w:pPr>
        <w:pStyle w:val="paragrafesraas"/>
        <w:tabs>
          <w:tab w:val="clear" w:pos="2989"/>
          <w:tab w:val="num" w:pos="2552"/>
        </w:tabs>
        <w:ind w:left="1560"/>
        <w:rPr>
          <w:sz w:val="24"/>
          <w:szCs w:val="24"/>
        </w:rPr>
      </w:pPr>
      <w:r w:rsidRPr="00617FAA">
        <w:rPr>
          <w:sz w:val="24"/>
          <w:szCs w:val="24"/>
        </w:rPr>
        <w:lastRenderedPageBreak/>
        <w:t xml:space="preserve">Sutarties Sąnaudų pasikeitimą, atmetus galimus sutaupymus, aiškiai nurodant papildomas sąnaudas ir (ar) sąnaudas, kurių Privatus subjektas nebepatirs dėl atsiradusių aplinkybių, nurodytų Sutarties </w:t>
      </w:r>
      <w:r w:rsidR="00953957">
        <w:rPr>
          <w:sz w:val="24"/>
          <w:szCs w:val="24"/>
        </w:rPr>
        <w:fldChar w:fldCharType="begin"/>
      </w:r>
      <w:r w:rsidR="00953957">
        <w:rPr>
          <w:sz w:val="24"/>
          <w:szCs w:val="24"/>
        </w:rPr>
        <w:instrText xml:space="preserve"> REF _Ref407632280 \r \h </w:instrText>
      </w:r>
      <w:r w:rsidR="00953957">
        <w:rPr>
          <w:sz w:val="24"/>
          <w:szCs w:val="24"/>
        </w:rPr>
      </w:r>
      <w:r w:rsidR="00953957">
        <w:rPr>
          <w:sz w:val="24"/>
          <w:szCs w:val="24"/>
        </w:rPr>
        <w:fldChar w:fldCharType="separate"/>
      </w:r>
      <w:r w:rsidR="00B87438">
        <w:rPr>
          <w:sz w:val="24"/>
          <w:szCs w:val="24"/>
        </w:rPr>
        <w:t>36.2.2</w:t>
      </w:r>
      <w:r w:rsidR="00953957">
        <w:rPr>
          <w:sz w:val="24"/>
          <w:szCs w:val="24"/>
        </w:rPr>
        <w:fldChar w:fldCharType="end"/>
      </w:r>
      <w:r w:rsidR="00953957">
        <w:rPr>
          <w:sz w:val="24"/>
          <w:szCs w:val="24"/>
        </w:rPr>
        <w:t xml:space="preserve"> </w:t>
      </w:r>
      <w:r w:rsidRPr="00617FAA">
        <w:rPr>
          <w:sz w:val="24"/>
          <w:szCs w:val="24"/>
        </w:rPr>
        <w:t>punktuose;</w:t>
      </w:r>
    </w:p>
    <w:p w14:paraId="0D184F91" w14:textId="77777777" w:rsidR="005379B2" w:rsidRPr="00617FAA" w:rsidRDefault="005379B2" w:rsidP="00A275C0">
      <w:pPr>
        <w:pStyle w:val="paragrafesraas"/>
        <w:tabs>
          <w:tab w:val="clear" w:pos="2989"/>
          <w:tab w:val="num" w:pos="2552"/>
        </w:tabs>
        <w:ind w:left="1560"/>
        <w:rPr>
          <w:sz w:val="24"/>
          <w:szCs w:val="24"/>
        </w:rPr>
      </w:pPr>
      <w:r w:rsidRPr="00617FAA">
        <w:rPr>
          <w:sz w:val="24"/>
          <w:szCs w:val="24"/>
        </w:rPr>
        <w:t>keitimo įgyvendinimo grafiką;</w:t>
      </w:r>
    </w:p>
    <w:p w14:paraId="78B12A84" w14:textId="77777777" w:rsidR="005379B2" w:rsidRPr="005379B2" w:rsidRDefault="005379B2" w:rsidP="00A275C0">
      <w:pPr>
        <w:pStyle w:val="paragrafesraas"/>
        <w:tabs>
          <w:tab w:val="clear" w:pos="2989"/>
          <w:tab w:val="num" w:pos="2552"/>
        </w:tabs>
        <w:ind w:left="1560"/>
        <w:rPr>
          <w:sz w:val="24"/>
          <w:szCs w:val="24"/>
        </w:rPr>
      </w:pPr>
      <w:r w:rsidRPr="00617FAA">
        <w:rPr>
          <w:sz w:val="24"/>
          <w:szCs w:val="24"/>
        </w:rPr>
        <w:t xml:space="preserve">papildomų </w:t>
      </w:r>
      <w:r w:rsidR="00617FAA">
        <w:rPr>
          <w:sz w:val="24"/>
          <w:szCs w:val="24"/>
        </w:rPr>
        <w:t>S</w:t>
      </w:r>
      <w:r w:rsidRPr="00617FAA">
        <w:rPr>
          <w:sz w:val="24"/>
          <w:szCs w:val="24"/>
        </w:rPr>
        <w:t xml:space="preserve">ąnaudų ar nereikalingų </w:t>
      </w:r>
      <w:r w:rsidR="00617FAA">
        <w:rPr>
          <w:sz w:val="24"/>
          <w:szCs w:val="24"/>
        </w:rPr>
        <w:t>S</w:t>
      </w:r>
      <w:r w:rsidRPr="00617FAA">
        <w:rPr>
          <w:sz w:val="24"/>
          <w:szCs w:val="24"/>
        </w:rPr>
        <w:t xml:space="preserve">ąnaudų dydžio apskaičiavimas, vadovaujantis </w:t>
      </w:r>
      <w:r w:rsidR="00617FAA">
        <w:rPr>
          <w:sz w:val="24"/>
          <w:szCs w:val="24"/>
        </w:rPr>
        <w:t>S</w:t>
      </w:r>
      <w:r w:rsidRPr="00617FAA">
        <w:rPr>
          <w:sz w:val="24"/>
          <w:szCs w:val="24"/>
        </w:rPr>
        <w:t>ąnaudų efektyvumo ir racionalumo principais.</w:t>
      </w:r>
    </w:p>
    <w:p w14:paraId="3FB8F6AD" w14:textId="71AD22BA" w:rsidR="0067707C" w:rsidRPr="0042617A" w:rsidRDefault="009573E8" w:rsidP="00617FAA">
      <w:pPr>
        <w:pStyle w:val="paragrafai"/>
        <w:tabs>
          <w:tab w:val="left" w:pos="1701"/>
          <w:tab w:val="left" w:pos="5670"/>
          <w:tab w:val="left" w:pos="6096"/>
        </w:tabs>
        <w:ind w:left="1134"/>
        <w:rPr>
          <w:sz w:val="24"/>
          <w:szCs w:val="24"/>
        </w:rPr>
      </w:pPr>
      <w:proofErr w:type="spellStart"/>
      <w:r>
        <w:rPr>
          <w:sz w:val="24"/>
          <w:szCs w:val="24"/>
        </w:rPr>
        <w:t>A</w:t>
      </w:r>
      <w:r w:rsidR="00F467EC" w:rsidRPr="0042617A">
        <w:rPr>
          <w:sz w:val="24"/>
          <w:szCs w:val="24"/>
        </w:rPr>
        <w:t>siradus</w:t>
      </w:r>
      <w:proofErr w:type="spellEnd"/>
      <w:r w:rsidR="00F467EC" w:rsidRPr="0042617A">
        <w:rPr>
          <w:sz w:val="24"/>
          <w:szCs w:val="24"/>
        </w:rPr>
        <w:t xml:space="preserve"> aplinkybėms, nurodytoms </w:t>
      </w:r>
      <w:r w:rsidR="002D54D3" w:rsidRPr="0042617A">
        <w:rPr>
          <w:sz w:val="24"/>
          <w:szCs w:val="24"/>
        </w:rPr>
        <w:t xml:space="preserve">Sutarties </w:t>
      </w:r>
      <w:r w:rsidR="006D428D">
        <w:rPr>
          <w:sz w:val="24"/>
          <w:szCs w:val="24"/>
        </w:rPr>
        <w:t xml:space="preserve"> </w:t>
      </w:r>
      <w:r w:rsidR="00336770">
        <w:rPr>
          <w:sz w:val="24"/>
          <w:szCs w:val="24"/>
        </w:rPr>
        <w:fldChar w:fldCharType="begin"/>
      </w:r>
      <w:r w:rsidR="00336770">
        <w:rPr>
          <w:sz w:val="24"/>
          <w:szCs w:val="24"/>
        </w:rPr>
        <w:instrText xml:space="preserve"> REF _Ref89070237 \r \h </w:instrText>
      </w:r>
      <w:r w:rsidR="00336770">
        <w:rPr>
          <w:sz w:val="24"/>
          <w:szCs w:val="24"/>
        </w:rPr>
      </w:r>
      <w:r w:rsidR="00336770">
        <w:rPr>
          <w:sz w:val="24"/>
          <w:szCs w:val="24"/>
        </w:rPr>
        <w:fldChar w:fldCharType="separate"/>
      </w:r>
      <w:r w:rsidR="00B87438">
        <w:rPr>
          <w:sz w:val="24"/>
          <w:szCs w:val="24"/>
        </w:rPr>
        <w:t>36.2.1</w:t>
      </w:r>
      <w:r w:rsidR="00336770">
        <w:rPr>
          <w:sz w:val="24"/>
          <w:szCs w:val="24"/>
        </w:rPr>
        <w:fldChar w:fldCharType="end"/>
      </w:r>
      <w:r w:rsidR="00336770">
        <w:rPr>
          <w:sz w:val="24"/>
          <w:szCs w:val="24"/>
        </w:rPr>
        <w:t xml:space="preserve">, </w:t>
      </w:r>
      <w:r w:rsidR="00336770">
        <w:rPr>
          <w:sz w:val="24"/>
          <w:szCs w:val="24"/>
        </w:rPr>
        <w:fldChar w:fldCharType="begin"/>
      </w:r>
      <w:r w:rsidR="00336770">
        <w:rPr>
          <w:sz w:val="24"/>
          <w:szCs w:val="24"/>
        </w:rPr>
        <w:instrText xml:space="preserve"> REF _Ref407632293 \r \h </w:instrText>
      </w:r>
      <w:r w:rsidR="00336770">
        <w:rPr>
          <w:sz w:val="24"/>
          <w:szCs w:val="24"/>
        </w:rPr>
      </w:r>
      <w:r w:rsidR="00336770">
        <w:rPr>
          <w:sz w:val="24"/>
          <w:szCs w:val="24"/>
        </w:rPr>
        <w:fldChar w:fldCharType="separate"/>
      </w:r>
      <w:r w:rsidR="00B87438">
        <w:rPr>
          <w:sz w:val="24"/>
          <w:szCs w:val="24"/>
        </w:rPr>
        <w:t>36.2.3</w:t>
      </w:r>
      <w:r w:rsidR="00336770">
        <w:rPr>
          <w:sz w:val="24"/>
          <w:szCs w:val="24"/>
        </w:rPr>
        <w:fldChar w:fldCharType="end"/>
      </w:r>
      <w:r w:rsidR="00336770">
        <w:rPr>
          <w:sz w:val="24"/>
          <w:szCs w:val="24"/>
        </w:rPr>
        <w:t xml:space="preserve">, </w:t>
      </w:r>
      <w:r w:rsidR="00336770">
        <w:rPr>
          <w:sz w:val="24"/>
          <w:szCs w:val="24"/>
        </w:rPr>
        <w:fldChar w:fldCharType="begin"/>
      </w:r>
      <w:r w:rsidR="00336770">
        <w:rPr>
          <w:sz w:val="24"/>
          <w:szCs w:val="24"/>
        </w:rPr>
        <w:instrText xml:space="preserve"> REF _Ref89069727 \r \h </w:instrText>
      </w:r>
      <w:r w:rsidR="00336770">
        <w:rPr>
          <w:sz w:val="24"/>
          <w:szCs w:val="24"/>
        </w:rPr>
      </w:r>
      <w:r w:rsidR="00336770">
        <w:rPr>
          <w:sz w:val="24"/>
          <w:szCs w:val="24"/>
        </w:rPr>
        <w:fldChar w:fldCharType="separate"/>
      </w:r>
      <w:r w:rsidR="00B87438">
        <w:rPr>
          <w:sz w:val="24"/>
          <w:szCs w:val="24"/>
        </w:rPr>
        <w:t>36.2.4</w:t>
      </w:r>
      <w:r w:rsidR="00336770">
        <w:rPr>
          <w:sz w:val="24"/>
          <w:szCs w:val="24"/>
        </w:rPr>
        <w:fldChar w:fldCharType="end"/>
      </w:r>
      <w:r>
        <w:rPr>
          <w:sz w:val="24"/>
          <w:szCs w:val="24"/>
        </w:rPr>
        <w:t xml:space="preserve"> </w:t>
      </w:r>
      <w:r w:rsidR="00F467EC" w:rsidRPr="0042617A">
        <w:rPr>
          <w:sz w:val="24"/>
          <w:szCs w:val="24"/>
        </w:rPr>
        <w:t>punkt</w:t>
      </w:r>
      <w:r w:rsidR="00336770">
        <w:rPr>
          <w:sz w:val="24"/>
          <w:szCs w:val="24"/>
        </w:rPr>
        <w:t>uose</w:t>
      </w:r>
      <w:bookmarkEnd w:id="697"/>
      <w:r w:rsidR="00EE0623">
        <w:rPr>
          <w:sz w:val="24"/>
          <w:szCs w:val="24"/>
        </w:rPr>
        <w:t>,</w:t>
      </w:r>
      <w:r w:rsidR="00A24060" w:rsidRPr="0042617A">
        <w:rPr>
          <w:sz w:val="24"/>
          <w:szCs w:val="24"/>
        </w:rPr>
        <w:t xml:space="preserve"> </w:t>
      </w:r>
      <w:r w:rsidR="00F467EC" w:rsidRPr="0042617A">
        <w:rPr>
          <w:sz w:val="24"/>
          <w:szCs w:val="24"/>
        </w:rPr>
        <w:t xml:space="preserve">bet kuri iš Šalių gali įteikti kitai Šaliai pranešimą, </w:t>
      </w:r>
      <w:r w:rsidR="00E10A08" w:rsidRPr="0042617A">
        <w:rPr>
          <w:sz w:val="24"/>
          <w:szCs w:val="24"/>
        </w:rPr>
        <w:t>apie atsiradusias aplinkybes, nurodytas Sutarties</w:t>
      </w:r>
      <w:r>
        <w:rPr>
          <w:sz w:val="24"/>
          <w:szCs w:val="24"/>
        </w:rPr>
        <w:t xml:space="preserve"> </w:t>
      </w:r>
      <w:r w:rsidR="00336770">
        <w:rPr>
          <w:sz w:val="24"/>
          <w:szCs w:val="24"/>
        </w:rPr>
        <w:fldChar w:fldCharType="begin"/>
      </w:r>
      <w:r w:rsidR="00336770">
        <w:rPr>
          <w:sz w:val="24"/>
          <w:szCs w:val="24"/>
        </w:rPr>
        <w:instrText xml:space="preserve"> REF _Ref89070237 \r \h </w:instrText>
      </w:r>
      <w:r w:rsidR="00336770">
        <w:rPr>
          <w:sz w:val="24"/>
          <w:szCs w:val="24"/>
        </w:rPr>
      </w:r>
      <w:r w:rsidR="00336770">
        <w:rPr>
          <w:sz w:val="24"/>
          <w:szCs w:val="24"/>
        </w:rPr>
        <w:fldChar w:fldCharType="separate"/>
      </w:r>
      <w:r w:rsidR="00B87438">
        <w:rPr>
          <w:sz w:val="24"/>
          <w:szCs w:val="24"/>
        </w:rPr>
        <w:t>36.2.1</w:t>
      </w:r>
      <w:r w:rsidR="00336770">
        <w:rPr>
          <w:sz w:val="24"/>
          <w:szCs w:val="24"/>
        </w:rPr>
        <w:fldChar w:fldCharType="end"/>
      </w:r>
      <w:r w:rsidR="00336770">
        <w:rPr>
          <w:sz w:val="24"/>
          <w:szCs w:val="24"/>
        </w:rPr>
        <w:t xml:space="preserve">, </w:t>
      </w:r>
      <w:r w:rsidR="00336770">
        <w:rPr>
          <w:sz w:val="24"/>
          <w:szCs w:val="24"/>
        </w:rPr>
        <w:fldChar w:fldCharType="begin"/>
      </w:r>
      <w:r w:rsidR="00336770">
        <w:rPr>
          <w:sz w:val="24"/>
          <w:szCs w:val="24"/>
        </w:rPr>
        <w:instrText xml:space="preserve"> REF _Ref407632293 \r \h </w:instrText>
      </w:r>
      <w:r w:rsidR="00336770">
        <w:rPr>
          <w:sz w:val="24"/>
          <w:szCs w:val="24"/>
        </w:rPr>
      </w:r>
      <w:r w:rsidR="00336770">
        <w:rPr>
          <w:sz w:val="24"/>
          <w:szCs w:val="24"/>
        </w:rPr>
        <w:fldChar w:fldCharType="separate"/>
      </w:r>
      <w:r w:rsidR="00B87438">
        <w:rPr>
          <w:sz w:val="24"/>
          <w:szCs w:val="24"/>
        </w:rPr>
        <w:t>36.2.3</w:t>
      </w:r>
      <w:r w:rsidR="00336770">
        <w:rPr>
          <w:sz w:val="24"/>
          <w:szCs w:val="24"/>
        </w:rPr>
        <w:fldChar w:fldCharType="end"/>
      </w:r>
      <w:r w:rsidR="00336770">
        <w:rPr>
          <w:sz w:val="24"/>
          <w:szCs w:val="24"/>
        </w:rPr>
        <w:t xml:space="preserve">, </w:t>
      </w:r>
      <w:r w:rsidR="00336770">
        <w:rPr>
          <w:sz w:val="24"/>
          <w:szCs w:val="24"/>
        </w:rPr>
        <w:fldChar w:fldCharType="begin"/>
      </w:r>
      <w:r w:rsidR="00336770">
        <w:rPr>
          <w:sz w:val="24"/>
          <w:szCs w:val="24"/>
        </w:rPr>
        <w:instrText xml:space="preserve"> REF _Ref89069727 \r \h </w:instrText>
      </w:r>
      <w:r w:rsidR="00336770">
        <w:rPr>
          <w:sz w:val="24"/>
          <w:szCs w:val="24"/>
        </w:rPr>
      </w:r>
      <w:r w:rsidR="00336770">
        <w:rPr>
          <w:sz w:val="24"/>
          <w:szCs w:val="24"/>
        </w:rPr>
        <w:fldChar w:fldCharType="separate"/>
      </w:r>
      <w:r w:rsidR="00B87438">
        <w:rPr>
          <w:sz w:val="24"/>
          <w:szCs w:val="24"/>
        </w:rPr>
        <w:t>36.2.4</w:t>
      </w:r>
      <w:r w:rsidR="00336770">
        <w:rPr>
          <w:sz w:val="24"/>
          <w:szCs w:val="24"/>
        </w:rPr>
        <w:fldChar w:fldCharType="end"/>
      </w:r>
      <w:r w:rsidR="00E10A08" w:rsidRPr="0042617A">
        <w:rPr>
          <w:sz w:val="24"/>
          <w:szCs w:val="24"/>
        </w:rPr>
        <w:t xml:space="preserve"> punkt</w:t>
      </w:r>
      <w:r w:rsidR="00336770">
        <w:rPr>
          <w:sz w:val="24"/>
          <w:szCs w:val="24"/>
        </w:rPr>
        <w:t>uose</w:t>
      </w:r>
      <w:r w:rsidR="00E10A08" w:rsidRPr="0042617A">
        <w:rPr>
          <w:sz w:val="24"/>
          <w:szCs w:val="24"/>
        </w:rPr>
        <w:t>, nurodant</w:t>
      </w:r>
      <w:r w:rsidR="00601654" w:rsidRPr="0042617A">
        <w:rPr>
          <w:sz w:val="24"/>
          <w:szCs w:val="24"/>
        </w:rPr>
        <w:t xml:space="preserve">: </w:t>
      </w:r>
    </w:p>
    <w:p w14:paraId="35DC13E7" w14:textId="77777777" w:rsidR="00A164EA" w:rsidRPr="0042617A" w:rsidRDefault="00250684" w:rsidP="00250684">
      <w:pPr>
        <w:pStyle w:val="paragrafesraas"/>
        <w:tabs>
          <w:tab w:val="clear" w:pos="2989"/>
        </w:tabs>
        <w:ind w:left="1134" w:hanging="495"/>
        <w:rPr>
          <w:sz w:val="24"/>
          <w:szCs w:val="24"/>
        </w:rPr>
      </w:pPr>
      <w:r>
        <w:rPr>
          <w:sz w:val="24"/>
          <w:szCs w:val="24"/>
        </w:rPr>
        <w:t xml:space="preserve"> </w:t>
      </w:r>
      <w:r w:rsidR="00A164EA" w:rsidRPr="0042617A">
        <w:rPr>
          <w:sz w:val="24"/>
          <w:szCs w:val="24"/>
        </w:rPr>
        <w:t>keitimo arba aplinkybių esmė ir pagrindimas;</w:t>
      </w:r>
    </w:p>
    <w:p w14:paraId="56F46294" w14:textId="77777777" w:rsidR="00A164EA" w:rsidRPr="0042617A" w:rsidRDefault="00250684" w:rsidP="00250684">
      <w:pPr>
        <w:pStyle w:val="paragrafesraas"/>
        <w:tabs>
          <w:tab w:val="clear" w:pos="2989"/>
        </w:tabs>
        <w:ind w:left="1134" w:hanging="495"/>
        <w:rPr>
          <w:sz w:val="24"/>
          <w:szCs w:val="24"/>
        </w:rPr>
      </w:pPr>
      <w:r>
        <w:rPr>
          <w:sz w:val="24"/>
          <w:szCs w:val="24"/>
        </w:rPr>
        <w:t xml:space="preserve"> </w:t>
      </w:r>
      <w:r w:rsidR="00A164EA" w:rsidRPr="0042617A">
        <w:rPr>
          <w:sz w:val="24"/>
          <w:szCs w:val="24"/>
        </w:rPr>
        <w:t>ar reikalingas Sutarties keitimas;</w:t>
      </w:r>
    </w:p>
    <w:p w14:paraId="7876A38D" w14:textId="07CCF8B9" w:rsidR="00A164EA" w:rsidRPr="0042617A" w:rsidRDefault="00250684" w:rsidP="00250684">
      <w:pPr>
        <w:pStyle w:val="paragrafesraas"/>
        <w:tabs>
          <w:tab w:val="clear" w:pos="2989"/>
        </w:tabs>
        <w:ind w:left="1134" w:hanging="495"/>
        <w:rPr>
          <w:sz w:val="24"/>
          <w:szCs w:val="24"/>
        </w:rPr>
      </w:pPr>
      <w:r>
        <w:rPr>
          <w:sz w:val="24"/>
          <w:szCs w:val="24"/>
        </w:rPr>
        <w:t xml:space="preserve"> </w:t>
      </w:r>
      <w:r w:rsidR="00DC5567">
        <w:rPr>
          <w:sz w:val="24"/>
          <w:szCs w:val="24"/>
        </w:rPr>
        <w:t>Sutarties</w:t>
      </w:r>
      <w:r w:rsidR="00DC5567" w:rsidRPr="0042617A">
        <w:rPr>
          <w:sz w:val="24"/>
          <w:szCs w:val="24"/>
        </w:rPr>
        <w:t xml:space="preserve"> </w:t>
      </w:r>
      <w:r w:rsidR="006D428D">
        <w:rPr>
          <w:sz w:val="24"/>
          <w:szCs w:val="24"/>
        </w:rPr>
        <w:t>S</w:t>
      </w:r>
      <w:r w:rsidR="00A164EA" w:rsidRPr="0042617A">
        <w:rPr>
          <w:sz w:val="24"/>
          <w:szCs w:val="24"/>
        </w:rPr>
        <w:t xml:space="preserve">ąnaudų pasikeitimą, atmetus galimus sutaupymus, aiškiai nurodant papildomas sąnaudas ir (ar) sąnaudas, kurių Privatus subjektas nebepatirs dėl atsiradusių aplinkybių, nurodytų Sutarties </w:t>
      </w:r>
      <w:r w:rsidR="00336770">
        <w:rPr>
          <w:sz w:val="24"/>
          <w:szCs w:val="24"/>
        </w:rPr>
        <w:fldChar w:fldCharType="begin"/>
      </w:r>
      <w:r w:rsidR="00336770">
        <w:rPr>
          <w:sz w:val="24"/>
          <w:szCs w:val="24"/>
        </w:rPr>
        <w:instrText xml:space="preserve"> REF _Ref89070237 \r \h </w:instrText>
      </w:r>
      <w:r w:rsidR="00336770">
        <w:rPr>
          <w:sz w:val="24"/>
          <w:szCs w:val="24"/>
        </w:rPr>
      </w:r>
      <w:r w:rsidR="00336770">
        <w:rPr>
          <w:sz w:val="24"/>
          <w:szCs w:val="24"/>
        </w:rPr>
        <w:fldChar w:fldCharType="separate"/>
      </w:r>
      <w:r w:rsidR="00B87438">
        <w:rPr>
          <w:sz w:val="24"/>
          <w:szCs w:val="24"/>
        </w:rPr>
        <w:t>36.2.1</w:t>
      </w:r>
      <w:r w:rsidR="00336770">
        <w:rPr>
          <w:sz w:val="24"/>
          <w:szCs w:val="24"/>
        </w:rPr>
        <w:fldChar w:fldCharType="end"/>
      </w:r>
      <w:r w:rsidR="00336770">
        <w:rPr>
          <w:sz w:val="24"/>
          <w:szCs w:val="24"/>
        </w:rPr>
        <w:t xml:space="preserve">, </w:t>
      </w:r>
      <w:r w:rsidR="00336770">
        <w:rPr>
          <w:sz w:val="24"/>
          <w:szCs w:val="24"/>
        </w:rPr>
        <w:fldChar w:fldCharType="begin"/>
      </w:r>
      <w:r w:rsidR="00336770">
        <w:rPr>
          <w:sz w:val="24"/>
          <w:szCs w:val="24"/>
        </w:rPr>
        <w:instrText xml:space="preserve"> REF _Ref407632293 \r \h </w:instrText>
      </w:r>
      <w:r w:rsidR="00336770">
        <w:rPr>
          <w:sz w:val="24"/>
          <w:szCs w:val="24"/>
        </w:rPr>
      </w:r>
      <w:r w:rsidR="00336770">
        <w:rPr>
          <w:sz w:val="24"/>
          <w:szCs w:val="24"/>
        </w:rPr>
        <w:fldChar w:fldCharType="separate"/>
      </w:r>
      <w:r w:rsidR="00B87438">
        <w:rPr>
          <w:sz w:val="24"/>
          <w:szCs w:val="24"/>
        </w:rPr>
        <w:t>36.2.3</w:t>
      </w:r>
      <w:r w:rsidR="00336770">
        <w:rPr>
          <w:sz w:val="24"/>
          <w:szCs w:val="24"/>
        </w:rPr>
        <w:fldChar w:fldCharType="end"/>
      </w:r>
      <w:r w:rsidR="00336770">
        <w:rPr>
          <w:sz w:val="24"/>
          <w:szCs w:val="24"/>
        </w:rPr>
        <w:t xml:space="preserve">, </w:t>
      </w:r>
      <w:r w:rsidR="00336770">
        <w:rPr>
          <w:sz w:val="24"/>
          <w:szCs w:val="24"/>
        </w:rPr>
        <w:fldChar w:fldCharType="begin"/>
      </w:r>
      <w:r w:rsidR="00336770">
        <w:rPr>
          <w:sz w:val="24"/>
          <w:szCs w:val="24"/>
        </w:rPr>
        <w:instrText xml:space="preserve"> REF _Ref89069727 \r \h </w:instrText>
      </w:r>
      <w:r w:rsidR="00336770">
        <w:rPr>
          <w:sz w:val="24"/>
          <w:szCs w:val="24"/>
        </w:rPr>
      </w:r>
      <w:r w:rsidR="00336770">
        <w:rPr>
          <w:sz w:val="24"/>
          <w:szCs w:val="24"/>
        </w:rPr>
        <w:fldChar w:fldCharType="separate"/>
      </w:r>
      <w:r w:rsidR="00B87438">
        <w:rPr>
          <w:sz w:val="24"/>
          <w:szCs w:val="24"/>
        </w:rPr>
        <w:t>36.2.4</w:t>
      </w:r>
      <w:r w:rsidR="00336770">
        <w:rPr>
          <w:sz w:val="24"/>
          <w:szCs w:val="24"/>
        </w:rPr>
        <w:fldChar w:fldCharType="end"/>
      </w:r>
      <w:r w:rsidR="009573E8">
        <w:rPr>
          <w:sz w:val="24"/>
          <w:szCs w:val="24"/>
        </w:rPr>
        <w:t xml:space="preserve"> </w:t>
      </w:r>
      <w:r w:rsidR="00A164EA" w:rsidRPr="0042617A">
        <w:rPr>
          <w:sz w:val="24"/>
          <w:szCs w:val="24"/>
        </w:rPr>
        <w:t>punktuose;</w:t>
      </w:r>
    </w:p>
    <w:p w14:paraId="7A6D459D" w14:textId="77777777" w:rsidR="00A164EA" w:rsidRPr="0042617A" w:rsidRDefault="00250684" w:rsidP="00250684">
      <w:pPr>
        <w:pStyle w:val="paragrafesraas"/>
        <w:tabs>
          <w:tab w:val="clear" w:pos="2989"/>
        </w:tabs>
        <w:ind w:left="1134" w:hanging="495"/>
        <w:rPr>
          <w:sz w:val="24"/>
          <w:szCs w:val="24"/>
        </w:rPr>
      </w:pPr>
      <w:r>
        <w:rPr>
          <w:sz w:val="24"/>
          <w:szCs w:val="24"/>
        </w:rPr>
        <w:t xml:space="preserve"> </w:t>
      </w:r>
      <w:r w:rsidR="00A164EA" w:rsidRPr="0042617A">
        <w:rPr>
          <w:sz w:val="24"/>
          <w:szCs w:val="24"/>
        </w:rPr>
        <w:t>keitimo įgyvendinimo detalią procedūrą ir grafiką;</w:t>
      </w:r>
    </w:p>
    <w:p w14:paraId="4D149FBB" w14:textId="77777777" w:rsidR="00A164EA" w:rsidRPr="0042617A" w:rsidRDefault="00250684" w:rsidP="00250684">
      <w:pPr>
        <w:pStyle w:val="paragrafesraas"/>
        <w:tabs>
          <w:tab w:val="clear" w:pos="2989"/>
        </w:tabs>
        <w:ind w:left="1134" w:hanging="495"/>
        <w:rPr>
          <w:sz w:val="24"/>
          <w:szCs w:val="24"/>
        </w:rPr>
      </w:pPr>
      <w:r>
        <w:rPr>
          <w:sz w:val="24"/>
          <w:szCs w:val="24"/>
        </w:rPr>
        <w:t xml:space="preserve"> </w:t>
      </w:r>
      <w:r w:rsidR="00A164EA" w:rsidRPr="0042617A">
        <w:rPr>
          <w:sz w:val="24"/>
          <w:szCs w:val="24"/>
        </w:rPr>
        <w:t>įrodymus, patvirtinančius, jog Sutarties Šalys ėmėsi visų įmanomų priemonių sąnaudų padidėjimo sumažinimui ar sąnaudų sumažėjimo padidinimui;</w:t>
      </w:r>
    </w:p>
    <w:p w14:paraId="2B40A0FA" w14:textId="77777777" w:rsidR="00A164EA" w:rsidRPr="0042617A" w:rsidRDefault="00250684" w:rsidP="00250684">
      <w:pPr>
        <w:pStyle w:val="paragrafesraas"/>
        <w:tabs>
          <w:tab w:val="clear" w:pos="2989"/>
        </w:tabs>
        <w:ind w:left="1134" w:hanging="495"/>
        <w:rPr>
          <w:sz w:val="24"/>
          <w:szCs w:val="24"/>
        </w:rPr>
      </w:pPr>
      <w:r>
        <w:rPr>
          <w:sz w:val="24"/>
          <w:szCs w:val="24"/>
        </w:rPr>
        <w:t xml:space="preserve"> </w:t>
      </w:r>
      <w:r w:rsidR="00A164EA" w:rsidRPr="0042617A">
        <w:rPr>
          <w:sz w:val="24"/>
          <w:szCs w:val="24"/>
        </w:rPr>
        <w:t>papildomų sąnaudų ar nereikalingų sąnaudų dydžio apskaičiavimas, vadovaujantis sąnaudų efektyvumo ir racionalumo principais.</w:t>
      </w:r>
    </w:p>
    <w:p w14:paraId="696C5AB4" w14:textId="71B47876" w:rsidR="00A164EA" w:rsidRPr="0042617A" w:rsidRDefault="00250684" w:rsidP="0003757B">
      <w:pPr>
        <w:pStyle w:val="paragrafai"/>
        <w:ind w:left="1134"/>
        <w:rPr>
          <w:sz w:val="24"/>
          <w:szCs w:val="24"/>
        </w:rPr>
      </w:pPr>
      <w:r>
        <w:rPr>
          <w:sz w:val="24"/>
          <w:szCs w:val="24"/>
        </w:rPr>
        <w:t xml:space="preserve"> </w:t>
      </w:r>
      <w:r w:rsidR="00A164EA" w:rsidRPr="0042617A">
        <w:rPr>
          <w:sz w:val="24"/>
          <w:szCs w:val="24"/>
        </w:rPr>
        <w:t xml:space="preserve">Jeigu Sutarties Šalys sutaria, kad dėl atsiradusių aplinkybių, nurodytų Sutarties </w:t>
      </w:r>
      <w:r w:rsidR="009573E8">
        <w:rPr>
          <w:sz w:val="24"/>
          <w:szCs w:val="24"/>
        </w:rPr>
        <w:fldChar w:fldCharType="begin"/>
      </w:r>
      <w:r w:rsidR="009573E8">
        <w:rPr>
          <w:sz w:val="24"/>
          <w:szCs w:val="24"/>
        </w:rPr>
        <w:instrText xml:space="preserve"> REF _Ref396479518 \r \h </w:instrText>
      </w:r>
      <w:r w:rsidR="009573E8">
        <w:rPr>
          <w:sz w:val="24"/>
          <w:szCs w:val="24"/>
        </w:rPr>
      </w:r>
      <w:r w:rsidR="009573E8">
        <w:rPr>
          <w:sz w:val="24"/>
          <w:szCs w:val="24"/>
        </w:rPr>
        <w:fldChar w:fldCharType="separate"/>
      </w:r>
      <w:r w:rsidR="00B87438">
        <w:rPr>
          <w:sz w:val="24"/>
          <w:szCs w:val="24"/>
        </w:rPr>
        <w:t>36.2</w:t>
      </w:r>
      <w:r w:rsidR="009573E8">
        <w:rPr>
          <w:sz w:val="24"/>
          <w:szCs w:val="24"/>
        </w:rPr>
        <w:fldChar w:fldCharType="end"/>
      </w:r>
      <w:r w:rsidR="00A06DB9">
        <w:rPr>
          <w:sz w:val="24"/>
          <w:szCs w:val="24"/>
        </w:rPr>
        <w:t xml:space="preserve"> </w:t>
      </w:r>
      <w:r w:rsidR="00A164EA" w:rsidRPr="0042617A">
        <w:rPr>
          <w:sz w:val="24"/>
          <w:szCs w:val="24"/>
        </w:rPr>
        <w:t>punkt</w:t>
      </w:r>
      <w:r w:rsidR="009573E8">
        <w:rPr>
          <w:sz w:val="24"/>
          <w:szCs w:val="24"/>
        </w:rPr>
        <w:t>e</w:t>
      </w:r>
      <w:r w:rsidR="00A164EA" w:rsidRPr="0042617A">
        <w:rPr>
          <w:sz w:val="24"/>
          <w:szCs w:val="24"/>
        </w:rPr>
        <w:t xml:space="preserve"> Privatus subjektas gali patirti papildomas </w:t>
      </w:r>
      <w:r w:rsidR="009573E8">
        <w:rPr>
          <w:sz w:val="24"/>
          <w:szCs w:val="24"/>
        </w:rPr>
        <w:t>S</w:t>
      </w:r>
      <w:r w:rsidR="00A164EA" w:rsidRPr="0042617A">
        <w:rPr>
          <w:sz w:val="24"/>
          <w:szCs w:val="24"/>
        </w:rPr>
        <w:t>ąnaudas, Privatus subjektas imsis visų pagrįstai įmanomų priemonių papildomam finansavimui užtikrinti jam ir Finansuotojui priimtinomis protingomis sąlygomis;</w:t>
      </w:r>
    </w:p>
    <w:p w14:paraId="7CE09AF5" w14:textId="5DC4077E" w:rsidR="00A164EA" w:rsidRPr="0042617A" w:rsidRDefault="00250684" w:rsidP="0003757B">
      <w:pPr>
        <w:pStyle w:val="paragrafai"/>
        <w:ind w:left="1134"/>
        <w:rPr>
          <w:sz w:val="24"/>
          <w:szCs w:val="24"/>
        </w:rPr>
      </w:pPr>
      <w:bookmarkStart w:id="699" w:name="_Ref56748858"/>
      <w:r>
        <w:rPr>
          <w:sz w:val="24"/>
          <w:szCs w:val="24"/>
        </w:rPr>
        <w:t xml:space="preserve"> </w:t>
      </w:r>
      <w:r w:rsidR="00A164EA" w:rsidRPr="0042617A">
        <w:rPr>
          <w:sz w:val="24"/>
          <w:szCs w:val="24"/>
        </w:rPr>
        <w:t xml:space="preserve">Šalims patvirtinus aplinkybes, nurodytas Sutarties </w:t>
      </w:r>
      <w:r w:rsidR="009573E8">
        <w:rPr>
          <w:sz w:val="24"/>
          <w:szCs w:val="24"/>
        </w:rPr>
        <w:fldChar w:fldCharType="begin"/>
      </w:r>
      <w:r w:rsidR="009573E8">
        <w:rPr>
          <w:sz w:val="24"/>
          <w:szCs w:val="24"/>
        </w:rPr>
        <w:instrText xml:space="preserve"> REF _Ref396479518 \r \h </w:instrText>
      </w:r>
      <w:r w:rsidR="009573E8">
        <w:rPr>
          <w:sz w:val="24"/>
          <w:szCs w:val="24"/>
        </w:rPr>
      </w:r>
      <w:r w:rsidR="009573E8">
        <w:rPr>
          <w:sz w:val="24"/>
          <w:szCs w:val="24"/>
        </w:rPr>
        <w:fldChar w:fldCharType="separate"/>
      </w:r>
      <w:r w:rsidR="00B87438">
        <w:rPr>
          <w:sz w:val="24"/>
          <w:szCs w:val="24"/>
        </w:rPr>
        <w:t>36.2</w:t>
      </w:r>
      <w:r w:rsidR="009573E8">
        <w:rPr>
          <w:sz w:val="24"/>
          <w:szCs w:val="24"/>
        </w:rPr>
        <w:fldChar w:fldCharType="end"/>
      </w:r>
      <w:r w:rsidR="003A59FC" w:rsidRPr="0042617A">
        <w:rPr>
          <w:sz w:val="24"/>
          <w:szCs w:val="24"/>
        </w:rPr>
        <w:t xml:space="preserve"> </w:t>
      </w:r>
      <w:r w:rsidR="00A164EA" w:rsidRPr="0042617A">
        <w:rPr>
          <w:sz w:val="24"/>
          <w:szCs w:val="24"/>
        </w:rPr>
        <w:t>punkt</w:t>
      </w:r>
      <w:r w:rsidR="009573E8">
        <w:rPr>
          <w:sz w:val="24"/>
          <w:szCs w:val="24"/>
        </w:rPr>
        <w:t>e</w:t>
      </w:r>
      <w:r w:rsidR="00A164EA" w:rsidRPr="0042617A">
        <w:rPr>
          <w:sz w:val="24"/>
          <w:szCs w:val="24"/>
        </w:rPr>
        <w:t xml:space="preserve">, Privatus subjektas privalo ne vėliau kaip per 15 (penkiolika) Darbo dienų pateikti Valdžios subjektui </w:t>
      </w:r>
      <w:proofErr w:type="spellStart"/>
      <w:r w:rsidR="00A164EA" w:rsidRPr="0042617A">
        <w:rPr>
          <w:sz w:val="24"/>
          <w:szCs w:val="24"/>
        </w:rPr>
        <w:t>reoptimizuotą</w:t>
      </w:r>
      <w:proofErr w:type="spellEnd"/>
      <w:r w:rsidR="00A164EA" w:rsidRPr="0042617A">
        <w:rPr>
          <w:sz w:val="24"/>
          <w:szCs w:val="24"/>
        </w:rPr>
        <w:t xml:space="preserve"> Finansinį veiklos modelį. Siekiant išvengti abejonių, jeigu dėl atsiradusių aplinkybių, nurodytų Sutarties </w:t>
      </w:r>
      <w:r w:rsidR="009573E8">
        <w:rPr>
          <w:sz w:val="24"/>
          <w:szCs w:val="24"/>
        </w:rPr>
        <w:fldChar w:fldCharType="begin"/>
      </w:r>
      <w:r w:rsidR="009573E8">
        <w:rPr>
          <w:sz w:val="24"/>
          <w:szCs w:val="24"/>
        </w:rPr>
        <w:instrText xml:space="preserve"> REF _Ref396479518 \r \h </w:instrText>
      </w:r>
      <w:r w:rsidR="009573E8">
        <w:rPr>
          <w:sz w:val="24"/>
          <w:szCs w:val="24"/>
        </w:rPr>
      </w:r>
      <w:r w:rsidR="009573E8">
        <w:rPr>
          <w:sz w:val="24"/>
          <w:szCs w:val="24"/>
        </w:rPr>
        <w:fldChar w:fldCharType="separate"/>
      </w:r>
      <w:r w:rsidR="00B87438">
        <w:rPr>
          <w:sz w:val="24"/>
          <w:szCs w:val="24"/>
        </w:rPr>
        <w:t>36.2</w:t>
      </w:r>
      <w:r w:rsidR="009573E8">
        <w:rPr>
          <w:sz w:val="24"/>
          <w:szCs w:val="24"/>
        </w:rPr>
        <w:fldChar w:fldCharType="end"/>
      </w:r>
      <w:r w:rsidR="00C9283C">
        <w:rPr>
          <w:sz w:val="24"/>
          <w:szCs w:val="24"/>
        </w:rPr>
        <w:t xml:space="preserve"> </w:t>
      </w:r>
      <w:r w:rsidR="00A164EA" w:rsidRPr="0042617A">
        <w:rPr>
          <w:sz w:val="24"/>
          <w:szCs w:val="24"/>
        </w:rPr>
        <w:t>punkt</w:t>
      </w:r>
      <w:r w:rsidR="009573E8">
        <w:rPr>
          <w:sz w:val="24"/>
          <w:szCs w:val="24"/>
        </w:rPr>
        <w:t>e</w:t>
      </w:r>
      <w:r w:rsidR="00EE0623">
        <w:rPr>
          <w:sz w:val="24"/>
          <w:szCs w:val="24"/>
        </w:rPr>
        <w:t>,</w:t>
      </w:r>
      <w:r w:rsidR="00A164EA" w:rsidRPr="0042617A">
        <w:rPr>
          <w:sz w:val="24"/>
          <w:szCs w:val="24"/>
        </w:rPr>
        <w:t xml:space="preserve"> sumažėja reikalingų atlikti Investicijų ir (ar) </w:t>
      </w:r>
      <w:r w:rsidR="00A06DB9">
        <w:rPr>
          <w:sz w:val="24"/>
          <w:szCs w:val="24"/>
        </w:rPr>
        <w:t>S</w:t>
      </w:r>
      <w:r w:rsidR="00A164EA" w:rsidRPr="0042617A">
        <w:rPr>
          <w:sz w:val="24"/>
          <w:szCs w:val="24"/>
        </w:rPr>
        <w:t>ąnaud</w:t>
      </w:r>
      <w:r w:rsidR="00EE0623">
        <w:rPr>
          <w:sz w:val="24"/>
          <w:szCs w:val="24"/>
        </w:rPr>
        <w:t>ų suma</w:t>
      </w:r>
      <w:r w:rsidR="00A164EA" w:rsidRPr="0042617A">
        <w:rPr>
          <w:sz w:val="24"/>
          <w:szCs w:val="24"/>
        </w:rPr>
        <w:t>, Metinis atlyginimas turi būti keičiamas taip, kad Valdžios subjektas nemokėtų Privačiam subjektui už atitinkamus sutaupymus.</w:t>
      </w:r>
      <w:r w:rsidR="00A06DB9">
        <w:rPr>
          <w:sz w:val="24"/>
          <w:szCs w:val="24"/>
        </w:rPr>
        <w:t xml:space="preserve"> Tuo atveju, jei dėl atsiradusių aplinkybių, nurodytų Sutarties </w:t>
      </w:r>
      <w:r w:rsidR="009573E8">
        <w:rPr>
          <w:sz w:val="24"/>
          <w:szCs w:val="24"/>
        </w:rPr>
        <w:fldChar w:fldCharType="begin"/>
      </w:r>
      <w:r w:rsidR="009573E8">
        <w:rPr>
          <w:sz w:val="24"/>
          <w:szCs w:val="24"/>
        </w:rPr>
        <w:instrText xml:space="preserve"> REF _Ref396479518 \r \h </w:instrText>
      </w:r>
      <w:r w:rsidR="009573E8">
        <w:rPr>
          <w:sz w:val="24"/>
          <w:szCs w:val="24"/>
        </w:rPr>
      </w:r>
      <w:r w:rsidR="009573E8">
        <w:rPr>
          <w:sz w:val="24"/>
          <w:szCs w:val="24"/>
        </w:rPr>
        <w:fldChar w:fldCharType="separate"/>
      </w:r>
      <w:r w:rsidR="00B87438">
        <w:rPr>
          <w:sz w:val="24"/>
          <w:szCs w:val="24"/>
        </w:rPr>
        <w:t>36.2</w:t>
      </w:r>
      <w:r w:rsidR="009573E8">
        <w:rPr>
          <w:sz w:val="24"/>
          <w:szCs w:val="24"/>
        </w:rPr>
        <w:fldChar w:fldCharType="end"/>
      </w:r>
      <w:r w:rsidR="00A06DB9">
        <w:rPr>
          <w:sz w:val="24"/>
          <w:szCs w:val="24"/>
        </w:rPr>
        <w:t xml:space="preserve"> punkt</w:t>
      </w:r>
      <w:r w:rsidR="009573E8">
        <w:rPr>
          <w:sz w:val="24"/>
          <w:szCs w:val="24"/>
        </w:rPr>
        <w:t>e</w:t>
      </w:r>
      <w:r w:rsidR="00EE0623">
        <w:rPr>
          <w:sz w:val="24"/>
          <w:szCs w:val="24"/>
        </w:rPr>
        <w:t>,</w:t>
      </w:r>
      <w:r w:rsidR="00A06DB9">
        <w:rPr>
          <w:sz w:val="24"/>
          <w:szCs w:val="24"/>
        </w:rPr>
        <w:t xml:space="preserve"> padidėja reikalingos atlikti Investicijos ir (ar) Sąnaudos, Metinis atlyginimas turi būti keičiamas taip, jog Privačiam subjektui būtų kompensuojamos padidėjusios Investicijos ar Sąnaudos.</w:t>
      </w:r>
      <w:bookmarkEnd w:id="699"/>
    </w:p>
    <w:p w14:paraId="4FA5949A" w14:textId="3F5EC5BB" w:rsidR="00A164EA" w:rsidRPr="009573E8" w:rsidRDefault="00A164EA" w:rsidP="0003757B">
      <w:pPr>
        <w:pStyle w:val="paragrafai"/>
        <w:ind w:left="1134"/>
        <w:rPr>
          <w:sz w:val="24"/>
          <w:szCs w:val="24"/>
        </w:rPr>
      </w:pPr>
      <w:r w:rsidRPr="009573E8">
        <w:rPr>
          <w:sz w:val="24"/>
          <w:szCs w:val="24"/>
        </w:rPr>
        <w:t>Patvirtinus</w:t>
      </w:r>
      <w:r w:rsidR="009573E8">
        <w:rPr>
          <w:sz w:val="24"/>
          <w:szCs w:val="24"/>
        </w:rPr>
        <w:t xml:space="preserve"> aplinkybes, nurodytas Sutarties </w:t>
      </w:r>
      <w:r w:rsidR="009573E8">
        <w:rPr>
          <w:sz w:val="24"/>
          <w:szCs w:val="24"/>
        </w:rPr>
        <w:fldChar w:fldCharType="begin"/>
      </w:r>
      <w:r w:rsidR="009573E8">
        <w:rPr>
          <w:sz w:val="24"/>
          <w:szCs w:val="24"/>
        </w:rPr>
        <w:instrText xml:space="preserve"> REF _Ref396479518 \r \h </w:instrText>
      </w:r>
      <w:r w:rsidR="009573E8">
        <w:rPr>
          <w:sz w:val="24"/>
          <w:szCs w:val="24"/>
        </w:rPr>
      </w:r>
      <w:r w:rsidR="009573E8">
        <w:rPr>
          <w:sz w:val="24"/>
          <w:szCs w:val="24"/>
        </w:rPr>
        <w:fldChar w:fldCharType="separate"/>
      </w:r>
      <w:r w:rsidR="00B87438">
        <w:rPr>
          <w:sz w:val="24"/>
          <w:szCs w:val="24"/>
        </w:rPr>
        <w:t>36.2</w:t>
      </w:r>
      <w:r w:rsidR="009573E8">
        <w:rPr>
          <w:sz w:val="24"/>
          <w:szCs w:val="24"/>
        </w:rPr>
        <w:fldChar w:fldCharType="end"/>
      </w:r>
      <w:r w:rsidR="009573E8">
        <w:rPr>
          <w:sz w:val="24"/>
          <w:szCs w:val="24"/>
        </w:rPr>
        <w:t xml:space="preserve"> punkte</w:t>
      </w:r>
      <w:r w:rsidRPr="009573E8">
        <w:rPr>
          <w:sz w:val="24"/>
          <w:szCs w:val="24"/>
        </w:rPr>
        <w:t>, Šalys nedelsiant sudarys atitinkamus Sutarties pakeitimus (jeigu tokie yra reikalingi).</w:t>
      </w:r>
    </w:p>
    <w:p w14:paraId="1E42AB7E" w14:textId="77777777" w:rsidR="00F467EC" w:rsidRPr="0042617A" w:rsidRDefault="00F467EC" w:rsidP="0003757B">
      <w:pPr>
        <w:pStyle w:val="Antrat1"/>
        <w:spacing w:before="0"/>
        <w:ind w:left="1134" w:hanging="495"/>
      </w:pPr>
      <w:bookmarkStart w:id="700" w:name="_Toc284496808"/>
      <w:bookmarkStart w:id="701" w:name="_Ref291234288"/>
      <w:bookmarkStart w:id="702" w:name="_Ref291235072"/>
      <w:bookmarkStart w:id="703" w:name="_Ref291235111"/>
      <w:bookmarkStart w:id="704" w:name="_Ref292988663"/>
      <w:bookmarkStart w:id="705" w:name="_Toc293074483"/>
      <w:bookmarkStart w:id="706" w:name="_Toc297646408"/>
      <w:bookmarkStart w:id="707" w:name="_Toc300049755"/>
      <w:bookmarkStart w:id="708" w:name="_Toc309205559"/>
      <w:bookmarkStart w:id="709" w:name="_Ref407629617"/>
      <w:bookmarkStart w:id="710" w:name="_Ref57871933"/>
      <w:bookmarkStart w:id="711" w:name="_Toc98421426"/>
      <w:bookmarkStart w:id="712" w:name="_Ref135730921"/>
      <w:bookmarkStart w:id="713" w:name="_Ref136078616"/>
      <w:bookmarkStart w:id="714" w:name="_Toc141511376"/>
      <w:bookmarkEnd w:id="698"/>
      <w:r w:rsidRPr="0042617A">
        <w:t>Sutarties nutraukimas</w:t>
      </w:r>
      <w:bookmarkEnd w:id="700"/>
      <w:bookmarkEnd w:id="701"/>
      <w:bookmarkEnd w:id="702"/>
      <w:bookmarkEnd w:id="703"/>
      <w:bookmarkEnd w:id="704"/>
      <w:bookmarkEnd w:id="705"/>
      <w:bookmarkEnd w:id="706"/>
      <w:bookmarkEnd w:id="707"/>
      <w:bookmarkEnd w:id="708"/>
      <w:bookmarkEnd w:id="709"/>
      <w:bookmarkEnd w:id="710"/>
      <w:bookmarkEnd w:id="711"/>
    </w:p>
    <w:p w14:paraId="7EB9C88D" w14:textId="77777777" w:rsidR="00F467EC" w:rsidRPr="0042617A" w:rsidRDefault="00F467EC" w:rsidP="0003757B">
      <w:pPr>
        <w:pStyle w:val="Antrat2"/>
        <w:ind w:left="1134"/>
        <w:rPr>
          <w:sz w:val="24"/>
          <w:szCs w:val="24"/>
        </w:rPr>
      </w:pPr>
      <w:bookmarkStart w:id="715" w:name="_Ref309153867"/>
      <w:bookmarkStart w:id="716" w:name="_Toc284496809"/>
      <w:bookmarkStart w:id="717" w:name="_Ref292988651"/>
      <w:bookmarkStart w:id="718" w:name="_Toc293074484"/>
      <w:bookmarkStart w:id="719" w:name="_Toc297646409"/>
      <w:bookmarkStart w:id="720" w:name="_Toc300049756"/>
      <w:bookmarkStart w:id="721" w:name="_Ref309217608"/>
      <w:bookmarkStart w:id="722" w:name="_Ref309218629"/>
      <w:bookmarkStart w:id="723" w:name="_Ref309218749"/>
      <w:bookmarkStart w:id="724" w:name="_Ref309234183"/>
      <w:bookmarkStart w:id="725" w:name="_Toc309205560"/>
      <w:bookmarkStart w:id="726" w:name="_Toc98421427"/>
      <w:r w:rsidRPr="0042617A">
        <w:rPr>
          <w:sz w:val="24"/>
          <w:szCs w:val="24"/>
        </w:rPr>
        <w:t>Sutarties nutraukimo dėl nuo Privataus subjekto ar Investuotojo priklausančių aplinkybių pagrindai</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14:paraId="384FC9E0" w14:textId="2D68AEE4" w:rsidR="00F467EC" w:rsidRPr="00DA3AAE" w:rsidRDefault="00F467EC" w:rsidP="0003757B">
      <w:pPr>
        <w:pStyle w:val="paragrafai"/>
        <w:ind w:left="1134"/>
        <w:rPr>
          <w:sz w:val="24"/>
          <w:szCs w:val="24"/>
        </w:rPr>
      </w:pPr>
      <w:bookmarkStart w:id="727" w:name="_Ref136080732"/>
      <w:bookmarkStart w:id="728" w:name="_Toc284496810"/>
      <w:bookmarkStart w:id="729" w:name="_Ref406594726"/>
      <w:r w:rsidRPr="0042617A">
        <w:rPr>
          <w:sz w:val="24"/>
          <w:szCs w:val="24"/>
        </w:rPr>
        <w:t>Valdžios subjektas turi teisę vienašališkai, nesikreipiant į teismą, nutraukti Sutartį</w:t>
      </w:r>
      <w:r w:rsidR="00EE0623">
        <w:rPr>
          <w:sz w:val="24"/>
          <w:szCs w:val="24"/>
        </w:rPr>
        <w:t>,</w:t>
      </w:r>
      <w:r w:rsidRPr="0042617A">
        <w:rPr>
          <w:sz w:val="24"/>
          <w:szCs w:val="24"/>
        </w:rPr>
        <w:t xml:space="preserve"> kai </w:t>
      </w:r>
      <w:bookmarkStart w:id="730" w:name="_Ref136336788"/>
      <w:bookmarkStart w:id="731" w:name="_Ref292993948"/>
      <w:bookmarkEnd w:id="727"/>
      <w:bookmarkEnd w:id="728"/>
      <w:r w:rsidRPr="0042617A">
        <w:rPr>
          <w:sz w:val="24"/>
          <w:szCs w:val="24"/>
        </w:rPr>
        <w:t xml:space="preserve">Privatus subjektas arba Investuotojas nevykdo ar netinkamai vykdo įsipareigojimus pagal </w:t>
      </w:r>
      <w:r w:rsidRPr="0042617A">
        <w:rPr>
          <w:sz w:val="24"/>
          <w:szCs w:val="24"/>
        </w:rPr>
        <w:lastRenderedPageBreak/>
        <w:t>Sutartį ir tai yra esminis Sutarties pažeidimas, o Valdžios subjektas yra prieš tai pranešęs šioms Šalims apie Sutarties nevykdymą ar netinkamą vykdymą, tačiau Sutarties nevykdanti ar ją netinkamai vykdanti Šalis nepašalino esminių Sutarties pažeidimų tokiu būdu ir per protingą laikotarpį, kuri</w:t>
      </w:r>
      <w:r w:rsidR="00BA1DC7">
        <w:rPr>
          <w:sz w:val="24"/>
          <w:szCs w:val="24"/>
        </w:rPr>
        <w:t>s su Darbų atlikimu susijusių pažeidimų atveju negali būti trumpesnis nei</w:t>
      </w:r>
      <w:r w:rsidRPr="0042617A">
        <w:rPr>
          <w:sz w:val="24"/>
          <w:szCs w:val="24"/>
        </w:rPr>
        <w:t xml:space="preserve"> </w:t>
      </w:r>
      <w:bookmarkStart w:id="732" w:name="_Ref309141578"/>
      <w:bookmarkStart w:id="733" w:name="_Ref309218164"/>
      <w:bookmarkStart w:id="734" w:name="_Ref310269485"/>
      <w:bookmarkEnd w:id="730"/>
      <w:bookmarkEnd w:id="731"/>
      <w:r w:rsidRPr="00DA3AAE">
        <w:rPr>
          <w:sz w:val="24"/>
          <w:szCs w:val="24"/>
        </w:rPr>
        <w:t>120 (vienas šimtas dvidešimt) dienų</w:t>
      </w:r>
      <w:r w:rsidR="00BA1DC7">
        <w:rPr>
          <w:sz w:val="24"/>
          <w:szCs w:val="24"/>
        </w:rPr>
        <w:t>, o su Paslaugų teikimu susijusių bei kitų pažeidimų atveju ne trumpesnis nei</w:t>
      </w:r>
      <w:r w:rsidRPr="00DA3AAE">
        <w:rPr>
          <w:sz w:val="24"/>
          <w:szCs w:val="24"/>
        </w:rPr>
        <w:t xml:space="preserve"> 90 (devyniasdešimt) dienų</w:t>
      </w:r>
      <w:r w:rsidR="00BA1DC7">
        <w:rPr>
          <w:sz w:val="24"/>
          <w:szCs w:val="24"/>
        </w:rPr>
        <w:t>.</w:t>
      </w:r>
      <w:r w:rsidRPr="00DA3AAE">
        <w:rPr>
          <w:sz w:val="24"/>
          <w:szCs w:val="24"/>
        </w:rPr>
        <w:t xml:space="preserve"> </w:t>
      </w:r>
      <w:r w:rsidR="00BA1DC7">
        <w:rPr>
          <w:sz w:val="24"/>
          <w:szCs w:val="24"/>
        </w:rPr>
        <w:t>Šalys gali susitarti nutraukti Sutartį netaikant pažeidimo pašalinimo termino, jeigu tokio pažeidimo pašalinti negalima ar pašalinimas nebetenka prasmės. Konkretus nustatytų esminių Sutarties pažeidimų terminas nustatomas Valdžios subjekto pateikiamame pranešime</w:t>
      </w:r>
      <w:r w:rsidRPr="00DA3AAE">
        <w:rPr>
          <w:sz w:val="24"/>
          <w:szCs w:val="24"/>
        </w:rPr>
        <w:t>.</w:t>
      </w:r>
      <w:bookmarkEnd w:id="729"/>
      <w:bookmarkEnd w:id="732"/>
      <w:bookmarkEnd w:id="733"/>
      <w:bookmarkEnd w:id="734"/>
      <w:r w:rsidR="00205423">
        <w:rPr>
          <w:sz w:val="24"/>
          <w:szCs w:val="24"/>
        </w:rPr>
        <w:t xml:space="preserve"> Pažeidimo pašalinimo termino sąlyga netaikoma Sutarties </w:t>
      </w:r>
      <w:r w:rsidR="00CC737A">
        <w:rPr>
          <w:sz w:val="24"/>
          <w:szCs w:val="24"/>
        </w:rPr>
        <w:fldChar w:fldCharType="begin"/>
      </w:r>
      <w:r w:rsidR="00CC737A">
        <w:rPr>
          <w:sz w:val="24"/>
          <w:szCs w:val="24"/>
        </w:rPr>
        <w:instrText xml:space="preserve"> REF _Ref87869963 \r \h </w:instrText>
      </w:r>
      <w:r w:rsidR="00CC737A">
        <w:rPr>
          <w:sz w:val="24"/>
          <w:szCs w:val="24"/>
        </w:rPr>
      </w:r>
      <w:r w:rsidR="00CC737A">
        <w:rPr>
          <w:sz w:val="24"/>
          <w:szCs w:val="24"/>
        </w:rPr>
        <w:fldChar w:fldCharType="separate"/>
      </w:r>
      <w:r w:rsidR="00B87438">
        <w:rPr>
          <w:sz w:val="24"/>
          <w:szCs w:val="24"/>
        </w:rPr>
        <w:t>38.2.1</w:t>
      </w:r>
      <w:r w:rsidR="00CC737A">
        <w:rPr>
          <w:sz w:val="24"/>
          <w:szCs w:val="24"/>
        </w:rPr>
        <w:fldChar w:fldCharType="end"/>
      </w:r>
      <w:r w:rsidR="00D37528">
        <w:rPr>
          <w:sz w:val="24"/>
          <w:szCs w:val="24"/>
        </w:rPr>
        <w:t xml:space="preserve"> ir </w:t>
      </w:r>
      <w:r w:rsidR="00205423">
        <w:rPr>
          <w:sz w:val="24"/>
          <w:szCs w:val="24"/>
        </w:rPr>
        <w:fldChar w:fldCharType="begin"/>
      </w:r>
      <w:r w:rsidR="00205423">
        <w:rPr>
          <w:sz w:val="24"/>
          <w:szCs w:val="24"/>
        </w:rPr>
        <w:instrText xml:space="preserve"> REF _Ref61272935 \r \h </w:instrText>
      </w:r>
      <w:r w:rsidR="00205423">
        <w:rPr>
          <w:sz w:val="24"/>
          <w:szCs w:val="24"/>
        </w:rPr>
      </w:r>
      <w:r w:rsidR="00205423">
        <w:rPr>
          <w:sz w:val="24"/>
          <w:szCs w:val="24"/>
        </w:rPr>
        <w:fldChar w:fldCharType="separate"/>
      </w:r>
      <w:r w:rsidR="00B87438">
        <w:rPr>
          <w:sz w:val="24"/>
          <w:szCs w:val="24"/>
        </w:rPr>
        <w:t>38.2.13</w:t>
      </w:r>
      <w:r w:rsidR="00205423">
        <w:rPr>
          <w:sz w:val="24"/>
          <w:szCs w:val="24"/>
        </w:rPr>
        <w:fldChar w:fldCharType="end"/>
      </w:r>
      <w:r w:rsidR="00205423">
        <w:rPr>
          <w:sz w:val="24"/>
          <w:szCs w:val="24"/>
        </w:rPr>
        <w:t xml:space="preserve"> - </w:t>
      </w:r>
      <w:r w:rsidR="00205423">
        <w:rPr>
          <w:sz w:val="24"/>
          <w:szCs w:val="24"/>
        </w:rPr>
        <w:fldChar w:fldCharType="begin"/>
      </w:r>
      <w:r w:rsidR="00205423">
        <w:rPr>
          <w:sz w:val="24"/>
          <w:szCs w:val="24"/>
        </w:rPr>
        <w:instrText xml:space="preserve"> REF _Ref61272938 \r \h </w:instrText>
      </w:r>
      <w:r w:rsidR="00205423">
        <w:rPr>
          <w:sz w:val="24"/>
          <w:szCs w:val="24"/>
        </w:rPr>
      </w:r>
      <w:r w:rsidR="00205423">
        <w:rPr>
          <w:sz w:val="24"/>
          <w:szCs w:val="24"/>
        </w:rPr>
        <w:fldChar w:fldCharType="separate"/>
      </w:r>
      <w:r w:rsidR="00B87438">
        <w:rPr>
          <w:sz w:val="24"/>
          <w:szCs w:val="24"/>
        </w:rPr>
        <w:t>38.2.14</w:t>
      </w:r>
      <w:r w:rsidR="00205423">
        <w:rPr>
          <w:sz w:val="24"/>
          <w:szCs w:val="24"/>
        </w:rPr>
        <w:fldChar w:fldCharType="end"/>
      </w:r>
      <w:r w:rsidR="00205423">
        <w:rPr>
          <w:sz w:val="24"/>
          <w:szCs w:val="24"/>
        </w:rPr>
        <w:t xml:space="preserve"> punktuose nurodytais atvejais. </w:t>
      </w:r>
    </w:p>
    <w:p w14:paraId="732B87AB" w14:textId="10514762" w:rsidR="00F467EC" w:rsidRPr="00A7597A" w:rsidRDefault="00F467EC" w:rsidP="00A7597A">
      <w:pPr>
        <w:pStyle w:val="paragrafai"/>
        <w:ind w:left="1134"/>
        <w:rPr>
          <w:sz w:val="24"/>
          <w:szCs w:val="24"/>
        </w:rPr>
      </w:pPr>
      <w:bookmarkStart w:id="735" w:name="_Ref137382490"/>
      <w:bookmarkStart w:id="736" w:name="_Toc284496811"/>
      <w:r w:rsidRPr="0042617A">
        <w:rPr>
          <w:sz w:val="24"/>
          <w:szCs w:val="24"/>
        </w:rPr>
        <w:t xml:space="preserve">Šalys susitaria, kad Sutarties esminiais pažeidimais </w:t>
      </w:r>
      <w:r w:rsidR="001000D3" w:rsidRPr="0042617A">
        <w:rPr>
          <w:sz w:val="24"/>
          <w:szCs w:val="24"/>
        </w:rPr>
        <w:t xml:space="preserve">Sutarties </w:t>
      </w:r>
      <w:r w:rsidRPr="00C92AF3">
        <w:rPr>
          <w:sz w:val="24"/>
          <w:szCs w:val="24"/>
        </w:rPr>
        <w:fldChar w:fldCharType="begin"/>
      </w:r>
      <w:r w:rsidRPr="0042617A">
        <w:rPr>
          <w:sz w:val="24"/>
          <w:szCs w:val="24"/>
        </w:rPr>
        <w:instrText xml:space="preserve"> REF _Ref309141578 \r \h </w:instrText>
      </w:r>
      <w:r w:rsidR="002D5DCF"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38.1</w:t>
      </w:r>
      <w:r w:rsidRPr="00C92AF3">
        <w:rPr>
          <w:sz w:val="24"/>
          <w:szCs w:val="24"/>
        </w:rPr>
        <w:fldChar w:fldCharType="end"/>
      </w:r>
      <w:r w:rsidRPr="0042617A">
        <w:rPr>
          <w:sz w:val="24"/>
          <w:szCs w:val="24"/>
        </w:rPr>
        <w:t> p</w:t>
      </w:r>
      <w:r w:rsidR="000A631E" w:rsidRPr="0042617A">
        <w:rPr>
          <w:sz w:val="24"/>
          <w:szCs w:val="24"/>
        </w:rPr>
        <w:t>unkto</w:t>
      </w:r>
      <w:r w:rsidRPr="0042617A">
        <w:rPr>
          <w:sz w:val="24"/>
          <w:szCs w:val="24"/>
        </w:rPr>
        <w:t xml:space="preserve"> </w:t>
      </w:r>
      <w:r w:rsidR="00E00F1C" w:rsidRPr="0042617A">
        <w:rPr>
          <w:sz w:val="24"/>
          <w:szCs w:val="24"/>
        </w:rPr>
        <w:t xml:space="preserve">prasme </w:t>
      </w:r>
      <w:r w:rsidRPr="0042617A">
        <w:rPr>
          <w:sz w:val="24"/>
          <w:szCs w:val="24"/>
        </w:rPr>
        <w:t>bus laikomi šie pažeidimai:</w:t>
      </w:r>
      <w:bookmarkEnd w:id="735"/>
      <w:bookmarkEnd w:id="736"/>
    </w:p>
    <w:p w14:paraId="68009DD6" w14:textId="57EB457E" w:rsidR="00D37528" w:rsidRDefault="00D37528" w:rsidP="00D37528">
      <w:pPr>
        <w:pStyle w:val="paragrafesraas"/>
        <w:tabs>
          <w:tab w:val="clear" w:pos="2989"/>
        </w:tabs>
        <w:ind w:left="1134" w:hanging="495"/>
        <w:rPr>
          <w:color w:val="000000"/>
          <w:sz w:val="24"/>
          <w:szCs w:val="24"/>
        </w:rPr>
      </w:pPr>
      <w:bookmarkStart w:id="737" w:name="_Ref87869963"/>
      <w:r w:rsidRPr="00D37528">
        <w:rPr>
          <w:color w:val="000000"/>
          <w:sz w:val="24"/>
          <w:szCs w:val="24"/>
        </w:rPr>
        <w:t xml:space="preserve">daugiau kaip 45 (keturiasdešimt penkias) dienas pradelsiama Sutarties </w:t>
      </w:r>
      <w:r>
        <w:rPr>
          <w:color w:val="000000"/>
          <w:sz w:val="24"/>
          <w:szCs w:val="24"/>
        </w:rPr>
        <w:fldChar w:fldCharType="begin"/>
      </w:r>
      <w:r>
        <w:rPr>
          <w:color w:val="000000"/>
          <w:sz w:val="24"/>
          <w:szCs w:val="24"/>
        </w:rPr>
        <w:instrText xml:space="preserve"> REF _Ref283374680 \r \h </w:instrText>
      </w:r>
      <w:r>
        <w:rPr>
          <w:color w:val="000000"/>
          <w:sz w:val="24"/>
          <w:szCs w:val="24"/>
        </w:rPr>
      </w:r>
      <w:r>
        <w:rPr>
          <w:color w:val="000000"/>
          <w:sz w:val="24"/>
          <w:szCs w:val="24"/>
        </w:rPr>
        <w:fldChar w:fldCharType="separate"/>
      </w:r>
      <w:r w:rsidR="00B87438">
        <w:rPr>
          <w:color w:val="000000"/>
          <w:sz w:val="24"/>
          <w:szCs w:val="24"/>
        </w:rPr>
        <w:t>3.2</w:t>
      </w:r>
      <w:r>
        <w:rPr>
          <w:color w:val="000000"/>
          <w:sz w:val="24"/>
          <w:szCs w:val="24"/>
        </w:rPr>
        <w:fldChar w:fldCharType="end"/>
      </w:r>
      <w:r>
        <w:rPr>
          <w:color w:val="000000"/>
          <w:sz w:val="24"/>
          <w:szCs w:val="24"/>
        </w:rPr>
        <w:t xml:space="preserve"> </w:t>
      </w:r>
      <w:r w:rsidRPr="00D37528">
        <w:rPr>
          <w:color w:val="000000"/>
          <w:sz w:val="24"/>
          <w:szCs w:val="24"/>
        </w:rPr>
        <w:t xml:space="preserve">punkte numatyta Sutarties įsigaliojimo visa apimtimi data (atsižvelgiant į visus jos pratęsimus) dėl to, kad neįvykdomos nuo Privataus subjekto priklausančios Išankstinės sutarties įsigaliojimo sąlygos. Šalys gali susitarti nelaukti šio termino pabaigos, jeigu pagrįstai galima spręsti, kad Sutarties </w:t>
      </w:r>
      <w:r>
        <w:rPr>
          <w:color w:val="000000"/>
          <w:sz w:val="24"/>
          <w:szCs w:val="24"/>
        </w:rPr>
        <w:fldChar w:fldCharType="begin"/>
      </w:r>
      <w:r>
        <w:rPr>
          <w:color w:val="000000"/>
          <w:sz w:val="24"/>
          <w:szCs w:val="24"/>
        </w:rPr>
        <w:instrText xml:space="preserve"> REF _Ref283650822 \r \h </w:instrText>
      </w:r>
      <w:r>
        <w:rPr>
          <w:color w:val="000000"/>
          <w:sz w:val="24"/>
          <w:szCs w:val="24"/>
        </w:rPr>
      </w:r>
      <w:r>
        <w:rPr>
          <w:color w:val="000000"/>
          <w:sz w:val="24"/>
          <w:szCs w:val="24"/>
        </w:rPr>
        <w:fldChar w:fldCharType="separate"/>
      </w:r>
      <w:r w:rsidR="00B87438">
        <w:rPr>
          <w:color w:val="000000"/>
          <w:sz w:val="24"/>
          <w:szCs w:val="24"/>
        </w:rPr>
        <w:t>3</w:t>
      </w:r>
      <w:r>
        <w:rPr>
          <w:color w:val="000000"/>
          <w:sz w:val="24"/>
          <w:szCs w:val="24"/>
        </w:rPr>
        <w:fldChar w:fldCharType="end"/>
      </w:r>
      <w:r w:rsidRPr="00D37528">
        <w:rPr>
          <w:color w:val="000000"/>
          <w:sz w:val="24"/>
          <w:szCs w:val="24"/>
        </w:rPr>
        <w:t xml:space="preserve"> punkte nurodytos Išankstinės sutarties įsigaliojimo sąlygos per šį terminą nebus įvykdytos;</w:t>
      </w:r>
      <w:bookmarkEnd w:id="737"/>
    </w:p>
    <w:p w14:paraId="7AB3F82D" w14:textId="77777777" w:rsidR="000434B9" w:rsidRPr="00D37528" w:rsidRDefault="000434B9" w:rsidP="00D37528">
      <w:pPr>
        <w:pStyle w:val="paragrafesraas"/>
        <w:tabs>
          <w:tab w:val="clear" w:pos="2989"/>
        </w:tabs>
        <w:ind w:left="1134" w:hanging="495"/>
        <w:rPr>
          <w:color w:val="000000"/>
          <w:sz w:val="24"/>
          <w:szCs w:val="24"/>
        </w:rPr>
      </w:pPr>
      <w:bookmarkStart w:id="738" w:name="_Ref94782590"/>
      <w:r w:rsidRPr="0044416F">
        <w:rPr>
          <w:color w:val="000000"/>
          <w:sz w:val="24"/>
          <w:szCs w:val="24"/>
        </w:rPr>
        <w:t>Privatus subjektas, atsižvelgiant į Darbų atlikimo plane nurodytą statybos rangos darbų pradžią, daugiau kaip 60</w:t>
      </w:r>
      <w:r w:rsidRPr="0044416F">
        <w:rPr>
          <w:color w:val="000000"/>
          <w:spacing w:val="0"/>
          <w:sz w:val="24"/>
          <w:szCs w:val="24"/>
        </w:rPr>
        <w:t xml:space="preserve"> (šešiasdešimt)</w:t>
      </w:r>
      <w:r w:rsidRPr="0044416F">
        <w:rPr>
          <w:color w:val="000000"/>
          <w:sz w:val="24"/>
          <w:szCs w:val="24"/>
        </w:rPr>
        <w:t xml:space="preserve"> dienų vėluoja pradėti statybos rangos darbus </w:t>
      </w:r>
      <w:r>
        <w:rPr>
          <w:color w:val="000000"/>
          <w:sz w:val="24"/>
          <w:szCs w:val="24"/>
        </w:rPr>
        <w:t>Objekte;</w:t>
      </w:r>
      <w:bookmarkEnd w:id="738"/>
    </w:p>
    <w:p w14:paraId="6544C397" w14:textId="59F4FB5D" w:rsidR="00F467EC" w:rsidRPr="0042617A" w:rsidRDefault="00250684" w:rsidP="00250684">
      <w:pPr>
        <w:pStyle w:val="paragrafesraas"/>
        <w:tabs>
          <w:tab w:val="clear" w:pos="2989"/>
        </w:tabs>
        <w:ind w:left="1134" w:hanging="495"/>
        <w:rPr>
          <w:sz w:val="24"/>
          <w:szCs w:val="24"/>
        </w:rPr>
      </w:pPr>
      <w:r>
        <w:rPr>
          <w:color w:val="000000"/>
          <w:sz w:val="24"/>
          <w:szCs w:val="24"/>
        </w:rPr>
        <w:t xml:space="preserve"> </w:t>
      </w:r>
      <w:bookmarkStart w:id="739" w:name="_Ref89184980"/>
      <w:bookmarkStart w:id="740" w:name="_Ref90477684"/>
      <w:r w:rsidR="00B5663B" w:rsidRPr="00D6699A">
        <w:rPr>
          <w:color w:val="000000"/>
          <w:sz w:val="24"/>
          <w:szCs w:val="24"/>
        </w:rPr>
        <w:t xml:space="preserve">dėl Privataus subjekto kaltės ar jo rizikai priskirtinų aplinkybių, </w:t>
      </w:r>
      <w:r w:rsidR="00F467EC" w:rsidRPr="00D6699A">
        <w:rPr>
          <w:color w:val="000000"/>
          <w:sz w:val="24"/>
          <w:szCs w:val="24"/>
        </w:rPr>
        <w:t xml:space="preserve">daugiau kaip </w:t>
      </w:r>
      <w:r w:rsidR="00F467EC" w:rsidRPr="00D6699A">
        <w:rPr>
          <w:color w:val="000000"/>
          <w:spacing w:val="0"/>
          <w:sz w:val="24"/>
          <w:szCs w:val="24"/>
        </w:rPr>
        <w:t>60 (šešiasdešimt) dienų</w:t>
      </w:r>
      <w:r w:rsidR="00F467EC" w:rsidRPr="00D6699A">
        <w:rPr>
          <w:color w:val="000000"/>
          <w:sz w:val="24"/>
          <w:szCs w:val="24"/>
        </w:rPr>
        <w:t xml:space="preserve"> vėluoja</w:t>
      </w:r>
      <w:r w:rsidR="00F467EC" w:rsidRPr="00D6699A">
        <w:rPr>
          <w:sz w:val="24"/>
          <w:szCs w:val="24"/>
        </w:rPr>
        <w:t xml:space="preserve"> </w:t>
      </w:r>
      <w:r w:rsidR="00BA1DC7" w:rsidRPr="00D6699A">
        <w:rPr>
          <w:sz w:val="24"/>
          <w:szCs w:val="24"/>
        </w:rPr>
        <w:t>Eksploatacijos pradžia</w:t>
      </w:r>
      <w:r w:rsidR="00F467EC" w:rsidRPr="00D6699A">
        <w:rPr>
          <w:sz w:val="24"/>
          <w:szCs w:val="24"/>
        </w:rPr>
        <w:t>;</w:t>
      </w:r>
      <w:bookmarkEnd w:id="739"/>
      <w:bookmarkEnd w:id="740"/>
    </w:p>
    <w:p w14:paraId="1A1071C4" w14:textId="51C2A674" w:rsidR="00F467EC" w:rsidRPr="007A7D3F" w:rsidRDefault="00250684" w:rsidP="00250684">
      <w:pPr>
        <w:pStyle w:val="paragrafesraas"/>
        <w:tabs>
          <w:tab w:val="clear" w:pos="2989"/>
        </w:tabs>
        <w:ind w:left="1134" w:hanging="495"/>
        <w:rPr>
          <w:sz w:val="24"/>
          <w:szCs w:val="24"/>
        </w:rPr>
      </w:pPr>
      <w:r>
        <w:rPr>
          <w:sz w:val="24"/>
          <w:szCs w:val="24"/>
        </w:rPr>
        <w:t xml:space="preserve"> </w:t>
      </w:r>
      <w:r w:rsidR="00F467EC" w:rsidRPr="0042617A">
        <w:rPr>
          <w:sz w:val="24"/>
          <w:szCs w:val="24"/>
        </w:rPr>
        <w:t>Privatus subjektas</w:t>
      </w:r>
      <w:r w:rsidR="007D78C1" w:rsidRPr="0042617A">
        <w:rPr>
          <w:sz w:val="24"/>
          <w:szCs w:val="24"/>
        </w:rPr>
        <w:t xml:space="preserve"> ar Investuotojas</w:t>
      </w:r>
      <w:r w:rsidR="00F467EC" w:rsidRPr="0042617A">
        <w:rPr>
          <w:sz w:val="24"/>
          <w:szCs w:val="24"/>
        </w:rPr>
        <w:t xml:space="preserve"> pažeidžia </w:t>
      </w:r>
      <w:r w:rsidR="00793650" w:rsidRPr="00187F18">
        <w:rPr>
          <w:sz w:val="24"/>
          <w:szCs w:val="24"/>
        </w:rPr>
        <w:t>bent vieną iš</w:t>
      </w:r>
      <w:r w:rsidR="00793650">
        <w:rPr>
          <w:sz w:val="24"/>
          <w:szCs w:val="24"/>
        </w:rPr>
        <w:t xml:space="preserve"> </w:t>
      </w:r>
      <w:r w:rsidR="00F467EC" w:rsidRPr="0042617A">
        <w:rPr>
          <w:sz w:val="24"/>
          <w:szCs w:val="24"/>
        </w:rPr>
        <w:t>šios Sutarties</w:t>
      </w:r>
      <w:r w:rsidR="00BA1DC7">
        <w:rPr>
          <w:sz w:val="24"/>
          <w:szCs w:val="24"/>
        </w:rPr>
        <w:t xml:space="preserve"> </w:t>
      </w:r>
      <w:r w:rsidR="00BA1DC7">
        <w:rPr>
          <w:sz w:val="24"/>
          <w:szCs w:val="24"/>
        </w:rPr>
        <w:fldChar w:fldCharType="begin"/>
      </w:r>
      <w:r w:rsidR="00BA1DC7">
        <w:rPr>
          <w:sz w:val="24"/>
          <w:szCs w:val="24"/>
        </w:rPr>
        <w:instrText xml:space="preserve"> REF _Ref56749563 \r \h </w:instrText>
      </w:r>
      <w:r w:rsidR="00BA1DC7">
        <w:rPr>
          <w:sz w:val="24"/>
          <w:szCs w:val="24"/>
        </w:rPr>
      </w:r>
      <w:r w:rsidR="00BA1DC7">
        <w:rPr>
          <w:sz w:val="24"/>
          <w:szCs w:val="24"/>
        </w:rPr>
        <w:fldChar w:fldCharType="separate"/>
      </w:r>
      <w:r w:rsidR="00B87438">
        <w:rPr>
          <w:sz w:val="24"/>
          <w:szCs w:val="24"/>
        </w:rPr>
        <w:t>7.1.1</w:t>
      </w:r>
      <w:r w:rsidR="00BA1DC7">
        <w:rPr>
          <w:sz w:val="24"/>
          <w:szCs w:val="24"/>
        </w:rPr>
        <w:fldChar w:fldCharType="end"/>
      </w:r>
      <w:r w:rsidR="00205423">
        <w:rPr>
          <w:sz w:val="24"/>
          <w:szCs w:val="24"/>
        </w:rPr>
        <w:t xml:space="preserve">, </w:t>
      </w:r>
      <w:r w:rsidR="00205423">
        <w:rPr>
          <w:sz w:val="24"/>
          <w:szCs w:val="24"/>
        </w:rPr>
        <w:fldChar w:fldCharType="begin"/>
      </w:r>
      <w:r w:rsidR="00205423">
        <w:rPr>
          <w:sz w:val="24"/>
          <w:szCs w:val="24"/>
        </w:rPr>
        <w:instrText xml:space="preserve"> REF _Ref61273097 \r \h </w:instrText>
      </w:r>
      <w:r w:rsidR="00205423">
        <w:rPr>
          <w:sz w:val="24"/>
          <w:szCs w:val="24"/>
        </w:rPr>
      </w:r>
      <w:r w:rsidR="00205423">
        <w:rPr>
          <w:sz w:val="24"/>
          <w:szCs w:val="24"/>
        </w:rPr>
        <w:fldChar w:fldCharType="separate"/>
      </w:r>
      <w:r w:rsidR="00B87438">
        <w:rPr>
          <w:sz w:val="24"/>
          <w:szCs w:val="24"/>
        </w:rPr>
        <w:t>7.1.2</w:t>
      </w:r>
      <w:r w:rsidR="00205423">
        <w:rPr>
          <w:sz w:val="24"/>
          <w:szCs w:val="24"/>
        </w:rPr>
        <w:fldChar w:fldCharType="end"/>
      </w:r>
      <w:r w:rsidR="00BA1DC7">
        <w:rPr>
          <w:sz w:val="24"/>
          <w:szCs w:val="24"/>
        </w:rPr>
        <w:t>,</w:t>
      </w:r>
      <w:r w:rsidR="00EE0623">
        <w:rPr>
          <w:sz w:val="24"/>
          <w:szCs w:val="24"/>
        </w:rPr>
        <w:t xml:space="preserve"> </w:t>
      </w:r>
      <w:r w:rsidR="00205423">
        <w:rPr>
          <w:sz w:val="24"/>
          <w:szCs w:val="24"/>
        </w:rPr>
        <w:fldChar w:fldCharType="begin"/>
      </w:r>
      <w:r w:rsidR="00205423">
        <w:rPr>
          <w:sz w:val="24"/>
          <w:szCs w:val="24"/>
        </w:rPr>
        <w:instrText xml:space="preserve"> REF _Ref61273121 \r \h </w:instrText>
      </w:r>
      <w:r w:rsidR="00205423">
        <w:rPr>
          <w:sz w:val="24"/>
          <w:szCs w:val="24"/>
        </w:rPr>
      </w:r>
      <w:r w:rsidR="00205423">
        <w:rPr>
          <w:sz w:val="24"/>
          <w:szCs w:val="24"/>
        </w:rPr>
        <w:fldChar w:fldCharType="separate"/>
      </w:r>
      <w:r w:rsidR="00B87438">
        <w:rPr>
          <w:sz w:val="24"/>
          <w:szCs w:val="24"/>
        </w:rPr>
        <w:t>7.1.7</w:t>
      </w:r>
      <w:r w:rsidR="00205423">
        <w:rPr>
          <w:sz w:val="24"/>
          <w:szCs w:val="24"/>
        </w:rPr>
        <w:fldChar w:fldCharType="end"/>
      </w:r>
      <w:r w:rsidR="00205423">
        <w:rPr>
          <w:sz w:val="24"/>
          <w:szCs w:val="24"/>
        </w:rPr>
        <w:t xml:space="preserve">, </w:t>
      </w:r>
      <w:r w:rsidR="00205423">
        <w:rPr>
          <w:sz w:val="24"/>
          <w:szCs w:val="24"/>
        </w:rPr>
        <w:fldChar w:fldCharType="begin"/>
      </w:r>
      <w:r w:rsidR="00205423">
        <w:rPr>
          <w:sz w:val="24"/>
          <w:szCs w:val="24"/>
        </w:rPr>
        <w:instrText xml:space="preserve"> REF _Ref61273171 \r \h </w:instrText>
      </w:r>
      <w:r w:rsidR="00205423">
        <w:rPr>
          <w:sz w:val="24"/>
          <w:szCs w:val="24"/>
        </w:rPr>
      </w:r>
      <w:r w:rsidR="00205423">
        <w:rPr>
          <w:sz w:val="24"/>
          <w:szCs w:val="24"/>
        </w:rPr>
        <w:fldChar w:fldCharType="separate"/>
      </w:r>
      <w:r w:rsidR="00B87438">
        <w:rPr>
          <w:sz w:val="24"/>
          <w:szCs w:val="24"/>
        </w:rPr>
        <w:t>7.1.9</w:t>
      </w:r>
      <w:r w:rsidR="00205423">
        <w:rPr>
          <w:sz w:val="24"/>
          <w:szCs w:val="24"/>
        </w:rPr>
        <w:fldChar w:fldCharType="end"/>
      </w:r>
      <w:r w:rsidR="00205423">
        <w:rPr>
          <w:sz w:val="24"/>
          <w:szCs w:val="24"/>
        </w:rPr>
        <w:t xml:space="preserve">, </w:t>
      </w:r>
      <w:r w:rsidR="00205423">
        <w:rPr>
          <w:sz w:val="24"/>
          <w:szCs w:val="24"/>
        </w:rPr>
        <w:fldChar w:fldCharType="begin"/>
      </w:r>
      <w:r w:rsidR="00205423">
        <w:rPr>
          <w:sz w:val="24"/>
          <w:szCs w:val="24"/>
        </w:rPr>
        <w:instrText xml:space="preserve"> REF _Ref56749593 \r \h </w:instrText>
      </w:r>
      <w:r w:rsidR="00205423">
        <w:rPr>
          <w:sz w:val="24"/>
          <w:szCs w:val="24"/>
        </w:rPr>
      </w:r>
      <w:r w:rsidR="00205423">
        <w:rPr>
          <w:sz w:val="24"/>
          <w:szCs w:val="24"/>
        </w:rPr>
        <w:fldChar w:fldCharType="separate"/>
      </w:r>
      <w:r w:rsidR="00B87438">
        <w:rPr>
          <w:sz w:val="24"/>
          <w:szCs w:val="24"/>
        </w:rPr>
        <w:t>7.1.13</w:t>
      </w:r>
      <w:r w:rsidR="00205423">
        <w:rPr>
          <w:sz w:val="24"/>
          <w:szCs w:val="24"/>
        </w:rPr>
        <w:fldChar w:fldCharType="end"/>
      </w:r>
      <w:r w:rsidR="00205423">
        <w:rPr>
          <w:sz w:val="24"/>
          <w:szCs w:val="24"/>
        </w:rPr>
        <w:t xml:space="preserve">, </w:t>
      </w:r>
      <w:r w:rsidR="00205423">
        <w:rPr>
          <w:sz w:val="24"/>
          <w:szCs w:val="24"/>
        </w:rPr>
        <w:fldChar w:fldCharType="begin"/>
      </w:r>
      <w:r w:rsidR="00205423">
        <w:rPr>
          <w:sz w:val="24"/>
          <w:szCs w:val="24"/>
        </w:rPr>
        <w:instrText xml:space="preserve"> REF _Ref61273236 \r \h </w:instrText>
      </w:r>
      <w:r w:rsidR="00205423">
        <w:rPr>
          <w:sz w:val="24"/>
          <w:szCs w:val="24"/>
        </w:rPr>
      </w:r>
      <w:r w:rsidR="00205423">
        <w:rPr>
          <w:sz w:val="24"/>
          <w:szCs w:val="24"/>
        </w:rPr>
        <w:fldChar w:fldCharType="separate"/>
      </w:r>
      <w:r w:rsidR="00B87438">
        <w:rPr>
          <w:sz w:val="24"/>
          <w:szCs w:val="24"/>
        </w:rPr>
        <w:t>7.1.14</w:t>
      </w:r>
      <w:r w:rsidR="00205423">
        <w:rPr>
          <w:sz w:val="24"/>
          <w:szCs w:val="24"/>
        </w:rPr>
        <w:fldChar w:fldCharType="end"/>
      </w:r>
      <w:r w:rsidR="00F467EC" w:rsidRPr="0042617A">
        <w:rPr>
          <w:sz w:val="24"/>
          <w:szCs w:val="24"/>
        </w:rPr>
        <w:t> punkt</w:t>
      </w:r>
      <w:r w:rsidR="00BA1DC7">
        <w:rPr>
          <w:sz w:val="24"/>
          <w:szCs w:val="24"/>
        </w:rPr>
        <w:t>uose</w:t>
      </w:r>
      <w:r w:rsidR="00F467EC" w:rsidRPr="0042617A">
        <w:rPr>
          <w:sz w:val="24"/>
          <w:szCs w:val="24"/>
        </w:rPr>
        <w:t xml:space="preserve"> </w:t>
      </w:r>
      <w:r w:rsidR="00BA1DC7">
        <w:rPr>
          <w:sz w:val="24"/>
          <w:szCs w:val="24"/>
        </w:rPr>
        <w:t xml:space="preserve">nurodytų pareiškimų ir </w:t>
      </w:r>
      <w:r w:rsidR="00BA1DC7" w:rsidRPr="007A7D3F">
        <w:rPr>
          <w:sz w:val="24"/>
          <w:szCs w:val="24"/>
        </w:rPr>
        <w:t>garantijų</w:t>
      </w:r>
      <w:r w:rsidR="007A7D3F" w:rsidRPr="000434B9">
        <w:rPr>
          <w:rFonts w:eastAsia="Calibri"/>
          <w:spacing w:val="0"/>
          <w:sz w:val="24"/>
          <w:szCs w:val="24"/>
        </w:rPr>
        <w:t xml:space="preserve"> ir tai turi esminę reikšmę tinkamam Sutarties vykdymui</w:t>
      </w:r>
      <w:r w:rsidR="00BA1DC7" w:rsidRPr="007A7D3F">
        <w:rPr>
          <w:sz w:val="24"/>
          <w:szCs w:val="24"/>
        </w:rPr>
        <w:t xml:space="preserve">; </w:t>
      </w:r>
    </w:p>
    <w:p w14:paraId="03E933FD" w14:textId="35549132" w:rsidR="00FE058B" w:rsidRDefault="00FE058B" w:rsidP="00250684">
      <w:pPr>
        <w:pStyle w:val="paragrafesraas"/>
        <w:tabs>
          <w:tab w:val="clear" w:pos="2989"/>
          <w:tab w:val="left" w:pos="1418"/>
        </w:tabs>
        <w:ind w:left="1134" w:hanging="495"/>
        <w:rPr>
          <w:sz w:val="24"/>
          <w:szCs w:val="24"/>
        </w:rPr>
      </w:pPr>
      <w:r>
        <w:rPr>
          <w:sz w:val="24"/>
          <w:szCs w:val="24"/>
        </w:rPr>
        <w:t xml:space="preserve">jeigu nukrypimai nuo Specifikacijose nustatytų Paslaugų teikimo reikalavimų trunka ilgiau nei Specifikacijose arba Sutarties </w:t>
      </w:r>
      <w:r>
        <w:rPr>
          <w:sz w:val="24"/>
          <w:szCs w:val="24"/>
        </w:rPr>
        <w:fldChar w:fldCharType="begin"/>
      </w:r>
      <w:r>
        <w:rPr>
          <w:sz w:val="24"/>
          <w:szCs w:val="24"/>
        </w:rPr>
        <w:instrText xml:space="preserve"> REF _Ref294018341 \r \h </w:instrText>
      </w:r>
      <w:r>
        <w:rPr>
          <w:sz w:val="24"/>
          <w:szCs w:val="24"/>
        </w:rPr>
      </w:r>
      <w:r>
        <w:rPr>
          <w:sz w:val="24"/>
          <w:szCs w:val="24"/>
        </w:rPr>
        <w:fldChar w:fldCharType="separate"/>
      </w:r>
      <w:r w:rsidR="00B87438">
        <w:rPr>
          <w:sz w:val="24"/>
          <w:szCs w:val="24"/>
        </w:rPr>
        <w:t>3</w:t>
      </w:r>
      <w:r>
        <w:rPr>
          <w:sz w:val="24"/>
          <w:szCs w:val="24"/>
        </w:rPr>
        <w:fldChar w:fldCharType="end"/>
      </w:r>
      <w:r>
        <w:rPr>
          <w:sz w:val="24"/>
          <w:szCs w:val="24"/>
        </w:rPr>
        <w:t xml:space="preserve"> priedo </w:t>
      </w:r>
      <w:r w:rsidRPr="00EF7C6E">
        <w:rPr>
          <w:i/>
          <w:sz w:val="24"/>
          <w:szCs w:val="24"/>
        </w:rPr>
        <w:t>Atsiskaitymų ir mokėjimų tvarka</w:t>
      </w:r>
      <w:r>
        <w:rPr>
          <w:sz w:val="24"/>
          <w:szCs w:val="24"/>
        </w:rPr>
        <w:t xml:space="preserve"> </w:t>
      </w:r>
      <w:r w:rsidRPr="00EF7C6E">
        <w:rPr>
          <w:sz w:val="24"/>
          <w:szCs w:val="24"/>
        </w:rPr>
        <w:t>4</w:t>
      </w:r>
      <w:r>
        <w:rPr>
          <w:sz w:val="24"/>
          <w:szCs w:val="24"/>
        </w:rPr>
        <w:t xml:space="preserve"> priedėlyje </w:t>
      </w:r>
      <w:r w:rsidRPr="00EF7C6E">
        <w:rPr>
          <w:i/>
          <w:sz w:val="24"/>
          <w:szCs w:val="24"/>
        </w:rPr>
        <w:t>Išskaitų mechanizmas</w:t>
      </w:r>
      <w:r>
        <w:rPr>
          <w:sz w:val="24"/>
          <w:szCs w:val="24"/>
        </w:rPr>
        <w:t xml:space="preserve"> nustatyti terminai ir tęsiasi ilgiau kaip</w:t>
      </w:r>
      <w:r w:rsidR="00793650">
        <w:rPr>
          <w:sz w:val="24"/>
          <w:szCs w:val="24"/>
        </w:rPr>
        <w:t xml:space="preserve"> </w:t>
      </w:r>
      <w:r w:rsidRPr="00EF7C6E">
        <w:rPr>
          <w:sz w:val="24"/>
          <w:szCs w:val="24"/>
        </w:rPr>
        <w:t>2</w:t>
      </w:r>
      <w:r>
        <w:rPr>
          <w:sz w:val="24"/>
          <w:szCs w:val="24"/>
        </w:rPr>
        <w:t xml:space="preserve"> (du mėnesius);</w:t>
      </w:r>
    </w:p>
    <w:p w14:paraId="247C24D6" w14:textId="7518FBD7" w:rsidR="00572A72" w:rsidRPr="00FE058B" w:rsidRDefault="00250684" w:rsidP="00250684">
      <w:pPr>
        <w:pStyle w:val="paragrafesraas"/>
        <w:tabs>
          <w:tab w:val="clear" w:pos="2989"/>
        </w:tabs>
        <w:ind w:left="1134" w:hanging="495"/>
        <w:rPr>
          <w:sz w:val="24"/>
          <w:szCs w:val="24"/>
        </w:rPr>
      </w:pPr>
      <w:r>
        <w:rPr>
          <w:sz w:val="24"/>
          <w:szCs w:val="24"/>
        </w:rPr>
        <w:t xml:space="preserve"> </w:t>
      </w:r>
      <w:r w:rsidR="00572A72" w:rsidRPr="00FE058B">
        <w:rPr>
          <w:sz w:val="24"/>
          <w:szCs w:val="24"/>
        </w:rPr>
        <w:t xml:space="preserve">kai per bet </w:t>
      </w:r>
      <w:r w:rsidR="00FE058B">
        <w:rPr>
          <w:sz w:val="24"/>
          <w:szCs w:val="24"/>
        </w:rPr>
        <w:t xml:space="preserve">kuriuos paeiliui </w:t>
      </w:r>
      <w:r w:rsidR="00FE058B" w:rsidRPr="00D6699A">
        <w:rPr>
          <w:sz w:val="24"/>
          <w:szCs w:val="24"/>
        </w:rPr>
        <w:t>einančius</w:t>
      </w:r>
      <w:r w:rsidR="00572A72" w:rsidRPr="00D6699A">
        <w:rPr>
          <w:sz w:val="24"/>
          <w:szCs w:val="24"/>
        </w:rPr>
        <w:t xml:space="preserve"> </w:t>
      </w:r>
      <w:r w:rsidR="00984D5C" w:rsidRPr="00D6699A">
        <w:rPr>
          <w:sz w:val="24"/>
          <w:szCs w:val="24"/>
        </w:rPr>
        <w:t>kalendorinių metų</w:t>
      </w:r>
      <w:r w:rsidR="00984D5C">
        <w:rPr>
          <w:sz w:val="24"/>
          <w:szCs w:val="24"/>
        </w:rPr>
        <w:t xml:space="preserve"> </w:t>
      </w:r>
      <w:r w:rsidR="00FE058B" w:rsidRPr="00EF7C6E">
        <w:rPr>
          <w:sz w:val="24"/>
          <w:szCs w:val="24"/>
        </w:rPr>
        <w:t>6</w:t>
      </w:r>
      <w:r w:rsidR="00572A72" w:rsidRPr="00FE058B">
        <w:rPr>
          <w:sz w:val="24"/>
          <w:szCs w:val="24"/>
        </w:rPr>
        <w:t xml:space="preserve"> (</w:t>
      </w:r>
      <w:r w:rsidR="00FE058B">
        <w:rPr>
          <w:sz w:val="24"/>
          <w:szCs w:val="24"/>
        </w:rPr>
        <w:t>šešis</w:t>
      </w:r>
      <w:r w:rsidR="00572A72" w:rsidRPr="00FE058B">
        <w:rPr>
          <w:sz w:val="24"/>
          <w:szCs w:val="24"/>
        </w:rPr>
        <w:t>) mėnesi</w:t>
      </w:r>
      <w:r w:rsidR="00FE058B">
        <w:rPr>
          <w:sz w:val="24"/>
          <w:szCs w:val="24"/>
        </w:rPr>
        <w:t>us</w:t>
      </w:r>
      <w:r w:rsidR="00EF7C6E">
        <w:rPr>
          <w:sz w:val="24"/>
          <w:szCs w:val="24"/>
        </w:rPr>
        <w:t xml:space="preserve"> Sutarties vykdymo laikotarpiu</w:t>
      </w:r>
      <w:r w:rsidR="00572A72" w:rsidRPr="00FE058B">
        <w:rPr>
          <w:sz w:val="24"/>
          <w:szCs w:val="24"/>
        </w:rPr>
        <w:t xml:space="preserve"> pradedant nuo Metinio atlyginimo mokėjimo pagal Sutarties nuostatas pradžios Privačiam subjektui pagal </w:t>
      </w:r>
      <w:r w:rsidR="00FE058B">
        <w:rPr>
          <w:sz w:val="24"/>
          <w:szCs w:val="24"/>
        </w:rPr>
        <w:t xml:space="preserve">Sutarties </w:t>
      </w:r>
      <w:r w:rsidR="00FE058B">
        <w:rPr>
          <w:sz w:val="24"/>
          <w:szCs w:val="24"/>
        </w:rPr>
        <w:fldChar w:fldCharType="begin"/>
      </w:r>
      <w:r w:rsidR="00FE058B">
        <w:rPr>
          <w:sz w:val="24"/>
          <w:szCs w:val="24"/>
        </w:rPr>
        <w:instrText xml:space="preserve"> REF _Ref294018341 \r \h </w:instrText>
      </w:r>
      <w:r w:rsidR="00FE058B">
        <w:rPr>
          <w:sz w:val="24"/>
          <w:szCs w:val="24"/>
        </w:rPr>
      </w:r>
      <w:r w:rsidR="00FE058B">
        <w:rPr>
          <w:sz w:val="24"/>
          <w:szCs w:val="24"/>
        </w:rPr>
        <w:fldChar w:fldCharType="separate"/>
      </w:r>
      <w:r w:rsidR="00B87438">
        <w:rPr>
          <w:sz w:val="24"/>
          <w:szCs w:val="24"/>
        </w:rPr>
        <w:t>3</w:t>
      </w:r>
      <w:r w:rsidR="00FE058B">
        <w:rPr>
          <w:sz w:val="24"/>
          <w:szCs w:val="24"/>
        </w:rPr>
        <w:fldChar w:fldCharType="end"/>
      </w:r>
      <w:r w:rsidR="00FE058B">
        <w:rPr>
          <w:sz w:val="24"/>
          <w:szCs w:val="24"/>
        </w:rPr>
        <w:t xml:space="preserve"> priedo </w:t>
      </w:r>
      <w:r w:rsidR="00FE058B" w:rsidRPr="00EF7C6E">
        <w:rPr>
          <w:i/>
          <w:sz w:val="24"/>
          <w:szCs w:val="24"/>
        </w:rPr>
        <w:t>Atsiskaitymų ir mokėjimų</w:t>
      </w:r>
      <w:r w:rsidR="00FE058B">
        <w:rPr>
          <w:sz w:val="24"/>
          <w:szCs w:val="24"/>
        </w:rPr>
        <w:t xml:space="preserve"> tvarka </w:t>
      </w:r>
      <w:r w:rsidR="00FE058B" w:rsidRPr="00EF7C6E">
        <w:rPr>
          <w:sz w:val="24"/>
          <w:szCs w:val="24"/>
        </w:rPr>
        <w:t>4</w:t>
      </w:r>
      <w:r w:rsidR="00FE058B">
        <w:rPr>
          <w:sz w:val="24"/>
          <w:szCs w:val="24"/>
        </w:rPr>
        <w:t xml:space="preserve"> priedėlyje </w:t>
      </w:r>
      <w:r w:rsidR="00FE058B" w:rsidRPr="00EF7C6E">
        <w:rPr>
          <w:i/>
          <w:sz w:val="24"/>
          <w:szCs w:val="24"/>
        </w:rPr>
        <w:t>Išskaitų mechanizmas</w:t>
      </w:r>
      <w:r w:rsidR="00FE058B">
        <w:rPr>
          <w:sz w:val="24"/>
          <w:szCs w:val="24"/>
        </w:rPr>
        <w:t xml:space="preserve"> taikomų išskaitų suma viršija </w:t>
      </w:r>
      <w:r w:rsidR="00FE058B" w:rsidRPr="00EF7C6E">
        <w:rPr>
          <w:sz w:val="24"/>
          <w:szCs w:val="24"/>
        </w:rPr>
        <w:t>3</w:t>
      </w:r>
      <w:r w:rsidR="00FE058B">
        <w:rPr>
          <w:sz w:val="24"/>
          <w:szCs w:val="24"/>
        </w:rPr>
        <w:t xml:space="preserve"> (trijų) mėnesių Met</w:t>
      </w:r>
      <w:r w:rsidR="00446051">
        <w:rPr>
          <w:sz w:val="24"/>
          <w:szCs w:val="24"/>
        </w:rPr>
        <w:t>inio atlyginimo mokėjimo dalių – M4 ir M5 dydžius</w:t>
      </w:r>
      <w:r w:rsidR="00572A72" w:rsidRPr="00FE058B">
        <w:rPr>
          <w:sz w:val="24"/>
          <w:szCs w:val="24"/>
        </w:rPr>
        <w:t>;</w:t>
      </w:r>
    </w:p>
    <w:p w14:paraId="499DFADC" w14:textId="11B91346" w:rsidR="001C6AFF" w:rsidRPr="0042617A" w:rsidRDefault="00250684" w:rsidP="00250684">
      <w:pPr>
        <w:pStyle w:val="paragrafesraas"/>
        <w:tabs>
          <w:tab w:val="clear" w:pos="2989"/>
        </w:tabs>
        <w:ind w:left="1134" w:hanging="495"/>
        <w:rPr>
          <w:sz w:val="24"/>
          <w:szCs w:val="24"/>
        </w:rPr>
      </w:pPr>
      <w:r>
        <w:rPr>
          <w:sz w:val="24"/>
          <w:szCs w:val="24"/>
        </w:rPr>
        <w:t xml:space="preserve"> </w:t>
      </w:r>
      <w:r w:rsidR="00F467EC" w:rsidRPr="0042617A">
        <w:rPr>
          <w:sz w:val="24"/>
          <w:szCs w:val="24"/>
        </w:rPr>
        <w:t>Privatus subjektas</w:t>
      </w:r>
      <w:r w:rsidR="00AE64EC" w:rsidRPr="0042617A">
        <w:rPr>
          <w:sz w:val="24"/>
          <w:szCs w:val="24"/>
        </w:rPr>
        <w:t>,</w:t>
      </w:r>
      <w:r w:rsidR="00F467EC" w:rsidRPr="0042617A">
        <w:rPr>
          <w:sz w:val="24"/>
          <w:szCs w:val="24"/>
        </w:rPr>
        <w:t xml:space="preserve"> </w:t>
      </w:r>
      <w:r w:rsidR="00AE64EC" w:rsidRPr="0042617A">
        <w:rPr>
          <w:sz w:val="24"/>
          <w:szCs w:val="24"/>
        </w:rPr>
        <w:t xml:space="preserve">Investuotojas ar Susijusi bendrovė, ar </w:t>
      </w:r>
      <w:proofErr w:type="spellStart"/>
      <w:r w:rsidR="000434B9">
        <w:rPr>
          <w:sz w:val="24"/>
          <w:szCs w:val="24"/>
        </w:rPr>
        <w:t>jų</w:t>
      </w:r>
      <w:r w:rsidR="003C0262" w:rsidRPr="0042617A">
        <w:rPr>
          <w:sz w:val="24"/>
          <w:szCs w:val="24"/>
        </w:rPr>
        <w:t>vadova</w:t>
      </w:r>
      <w:r w:rsidR="00F467EC" w:rsidRPr="0042617A">
        <w:rPr>
          <w:sz w:val="24"/>
          <w:szCs w:val="24"/>
        </w:rPr>
        <w:t>i</w:t>
      </w:r>
      <w:proofErr w:type="spellEnd"/>
      <w:r w:rsidR="000434B9">
        <w:rPr>
          <w:sz w:val="24"/>
          <w:szCs w:val="24"/>
        </w:rPr>
        <w:t>,</w:t>
      </w:r>
      <w:r w:rsidR="00F467EC" w:rsidRPr="0042617A">
        <w:rPr>
          <w:sz w:val="24"/>
          <w:szCs w:val="24"/>
        </w:rPr>
        <w:t xml:space="preserve"> ar darbuotojai yra teismo pripažinti kaltais nusikalstamos veikos, </w:t>
      </w:r>
      <w:r w:rsidR="00FE058B">
        <w:rPr>
          <w:sz w:val="24"/>
          <w:szCs w:val="24"/>
        </w:rPr>
        <w:t xml:space="preserve">nurodytos </w:t>
      </w:r>
      <w:r w:rsidR="008E5804">
        <w:rPr>
          <w:sz w:val="24"/>
          <w:szCs w:val="24"/>
        </w:rPr>
        <w:t>Viešųjų pirkimų į</w:t>
      </w:r>
      <w:r w:rsidR="00FE058B">
        <w:rPr>
          <w:sz w:val="24"/>
          <w:szCs w:val="24"/>
        </w:rPr>
        <w:t xml:space="preserve">statyme ir </w:t>
      </w:r>
      <w:r w:rsidR="00F467EC" w:rsidRPr="0042617A">
        <w:rPr>
          <w:sz w:val="24"/>
          <w:szCs w:val="24"/>
        </w:rPr>
        <w:t xml:space="preserve">susijusios su </w:t>
      </w:r>
      <w:r w:rsidR="00F467EC" w:rsidRPr="0042617A">
        <w:rPr>
          <w:color w:val="000000"/>
          <w:spacing w:val="0"/>
          <w:sz w:val="24"/>
          <w:szCs w:val="24"/>
        </w:rPr>
        <w:t>Darbų atlikimu ir</w:t>
      </w:r>
      <w:r w:rsidR="00297833" w:rsidRPr="0042617A">
        <w:rPr>
          <w:color w:val="000000"/>
          <w:spacing w:val="0"/>
          <w:sz w:val="24"/>
          <w:szCs w:val="24"/>
        </w:rPr>
        <w:t>/ar</w:t>
      </w:r>
      <w:r w:rsidR="00F467EC" w:rsidRPr="0042617A">
        <w:rPr>
          <w:color w:val="00B050"/>
          <w:spacing w:val="0"/>
          <w:sz w:val="24"/>
          <w:szCs w:val="24"/>
        </w:rPr>
        <w:t xml:space="preserve"> </w:t>
      </w:r>
      <w:r w:rsidR="00F467EC" w:rsidRPr="0042617A">
        <w:rPr>
          <w:sz w:val="24"/>
          <w:szCs w:val="24"/>
        </w:rPr>
        <w:t xml:space="preserve">Paslaugų teikimu (įskaitant tokias veikas, kaip kyšininkavimas ir papirkimas), padarymu. </w:t>
      </w:r>
      <w:bookmarkStart w:id="741" w:name="_Hlk90474991"/>
      <w:r w:rsidR="00F467EC" w:rsidRPr="0042617A">
        <w:rPr>
          <w:sz w:val="24"/>
          <w:szCs w:val="24"/>
        </w:rPr>
        <w:t xml:space="preserve">Sutarties nutraukimas šio punkto pagrindu negalimas, jeigu per </w:t>
      </w:r>
      <w:r w:rsidR="00EF7C6E">
        <w:rPr>
          <w:spacing w:val="0"/>
          <w:sz w:val="24"/>
          <w:szCs w:val="24"/>
        </w:rPr>
        <w:t>20 (</w:t>
      </w:r>
      <w:r w:rsidR="00F467EC" w:rsidRPr="0042617A">
        <w:rPr>
          <w:spacing w:val="0"/>
          <w:sz w:val="24"/>
          <w:szCs w:val="24"/>
        </w:rPr>
        <w:t>dvidešimt)</w:t>
      </w:r>
      <w:r w:rsidR="00F467EC" w:rsidRPr="0042617A">
        <w:rPr>
          <w:color w:val="FF0000"/>
          <w:spacing w:val="0"/>
          <w:sz w:val="24"/>
          <w:szCs w:val="24"/>
        </w:rPr>
        <w:t xml:space="preserve"> </w:t>
      </w:r>
      <w:r w:rsidR="00F467EC" w:rsidRPr="0042617A">
        <w:rPr>
          <w:sz w:val="24"/>
          <w:szCs w:val="24"/>
        </w:rPr>
        <w:t> dienų nuo apkaltinamojo nuosprendžio priėmimo (nepriklausomai nuo galimybės paduoti kasacinį skundą) toks vadovas ar darbuotojas pašalinamas iš darbo Privačiame subjekte, Investuotojuje ir Susijusiose bendrovėse</w:t>
      </w:r>
      <w:bookmarkEnd w:id="741"/>
      <w:r w:rsidR="00F467EC" w:rsidRPr="0042617A">
        <w:rPr>
          <w:sz w:val="24"/>
          <w:szCs w:val="24"/>
        </w:rPr>
        <w:t>;</w:t>
      </w:r>
      <w:r w:rsidR="001C6AFF" w:rsidRPr="0042617A">
        <w:rPr>
          <w:sz w:val="24"/>
          <w:szCs w:val="24"/>
        </w:rPr>
        <w:t xml:space="preserve"> </w:t>
      </w:r>
    </w:p>
    <w:p w14:paraId="3E6A2AC0" w14:textId="57F01160" w:rsidR="00FE058B" w:rsidRDefault="00FE058B" w:rsidP="00722C06">
      <w:pPr>
        <w:pStyle w:val="paragrafesraas"/>
        <w:tabs>
          <w:tab w:val="left" w:pos="851"/>
          <w:tab w:val="left" w:pos="1418"/>
          <w:tab w:val="left" w:pos="1843"/>
        </w:tabs>
        <w:ind w:left="1134" w:hanging="495"/>
        <w:rPr>
          <w:sz w:val="24"/>
          <w:szCs w:val="24"/>
        </w:rPr>
      </w:pPr>
      <w:r>
        <w:rPr>
          <w:sz w:val="24"/>
          <w:szCs w:val="24"/>
        </w:rPr>
        <w:t xml:space="preserve">Privatus subjektas pažeidžia Sutarties </w:t>
      </w:r>
      <w:r>
        <w:rPr>
          <w:sz w:val="24"/>
          <w:szCs w:val="24"/>
        </w:rPr>
        <w:fldChar w:fldCharType="begin"/>
      </w:r>
      <w:r>
        <w:rPr>
          <w:sz w:val="24"/>
          <w:szCs w:val="24"/>
        </w:rPr>
        <w:instrText xml:space="preserve"> REF _Ref283653114 \r \h </w:instrText>
      </w:r>
      <w:r>
        <w:rPr>
          <w:sz w:val="24"/>
          <w:szCs w:val="24"/>
        </w:rPr>
      </w:r>
      <w:r>
        <w:rPr>
          <w:sz w:val="24"/>
          <w:szCs w:val="24"/>
        </w:rPr>
        <w:fldChar w:fldCharType="separate"/>
      </w:r>
      <w:r w:rsidR="00B87438">
        <w:rPr>
          <w:sz w:val="24"/>
          <w:szCs w:val="24"/>
        </w:rPr>
        <w:t>27</w:t>
      </w:r>
      <w:r>
        <w:rPr>
          <w:sz w:val="24"/>
          <w:szCs w:val="24"/>
        </w:rPr>
        <w:fldChar w:fldCharType="end"/>
      </w:r>
      <w:r>
        <w:rPr>
          <w:sz w:val="24"/>
          <w:szCs w:val="24"/>
        </w:rPr>
        <w:t xml:space="preserve"> punkte nustatytus įsipareigojimus dėl savo teisių ir pareigų perleidimo;</w:t>
      </w:r>
    </w:p>
    <w:p w14:paraId="09F6E4BD" w14:textId="78976546" w:rsidR="00F467EC" w:rsidRPr="00250684" w:rsidRDefault="009B546A" w:rsidP="00250684">
      <w:pPr>
        <w:pStyle w:val="paragrafesraas"/>
        <w:tabs>
          <w:tab w:val="left" w:pos="851"/>
          <w:tab w:val="left" w:pos="1418"/>
          <w:tab w:val="left" w:pos="1843"/>
        </w:tabs>
        <w:ind w:left="1134" w:hanging="495"/>
        <w:rPr>
          <w:sz w:val="24"/>
          <w:szCs w:val="24"/>
        </w:rPr>
      </w:pPr>
      <w:r>
        <w:rPr>
          <w:sz w:val="24"/>
          <w:szCs w:val="24"/>
        </w:rPr>
        <w:lastRenderedPageBreak/>
        <w:t>Investuotojas nesilaiko Sutarties</w:t>
      </w:r>
      <w:r w:rsidR="00EE0623">
        <w:rPr>
          <w:sz w:val="24"/>
          <w:szCs w:val="24"/>
        </w:rPr>
        <w:t xml:space="preserve"> </w:t>
      </w:r>
      <w:r w:rsidR="00FE058B">
        <w:rPr>
          <w:sz w:val="24"/>
          <w:szCs w:val="24"/>
        </w:rPr>
        <w:fldChar w:fldCharType="begin"/>
      </w:r>
      <w:r w:rsidR="00FE058B">
        <w:rPr>
          <w:sz w:val="24"/>
          <w:szCs w:val="24"/>
        </w:rPr>
        <w:instrText xml:space="preserve"> REF _Ref283653114 \r \h </w:instrText>
      </w:r>
      <w:r w:rsidR="00FE058B">
        <w:rPr>
          <w:sz w:val="24"/>
          <w:szCs w:val="24"/>
        </w:rPr>
      </w:r>
      <w:r w:rsidR="00FE058B">
        <w:rPr>
          <w:sz w:val="24"/>
          <w:szCs w:val="24"/>
        </w:rPr>
        <w:fldChar w:fldCharType="separate"/>
      </w:r>
      <w:r w:rsidR="00B87438">
        <w:rPr>
          <w:sz w:val="24"/>
          <w:szCs w:val="24"/>
        </w:rPr>
        <w:t>27</w:t>
      </w:r>
      <w:r w:rsidR="00FE058B">
        <w:rPr>
          <w:sz w:val="24"/>
          <w:szCs w:val="24"/>
        </w:rPr>
        <w:fldChar w:fldCharType="end"/>
      </w:r>
      <w:r w:rsidR="00F467EC" w:rsidRPr="0042617A">
        <w:rPr>
          <w:sz w:val="24"/>
          <w:szCs w:val="24"/>
        </w:rPr>
        <w:t xml:space="preserve"> punkte nustatytus </w:t>
      </w:r>
      <w:r>
        <w:rPr>
          <w:sz w:val="24"/>
          <w:szCs w:val="24"/>
        </w:rPr>
        <w:t xml:space="preserve">reikalavimų Privataus subjekto akcijų bei Investuotojo </w:t>
      </w:r>
      <w:r w:rsidR="00F467EC" w:rsidRPr="0042617A">
        <w:rPr>
          <w:sz w:val="24"/>
          <w:szCs w:val="24"/>
        </w:rPr>
        <w:t>teisių ir pareigų perleidim</w:t>
      </w:r>
      <w:r>
        <w:rPr>
          <w:sz w:val="24"/>
          <w:szCs w:val="24"/>
        </w:rPr>
        <w:t>ui</w:t>
      </w:r>
      <w:r w:rsidR="00F467EC" w:rsidRPr="0042617A">
        <w:rPr>
          <w:sz w:val="24"/>
          <w:szCs w:val="24"/>
        </w:rPr>
        <w:t>;</w:t>
      </w:r>
    </w:p>
    <w:p w14:paraId="5FB1EA18" w14:textId="7F1396CF" w:rsidR="000A0269" w:rsidRDefault="000A0269" w:rsidP="00A7597A">
      <w:pPr>
        <w:pStyle w:val="paragrafesraas"/>
        <w:tabs>
          <w:tab w:val="clear" w:pos="2989"/>
          <w:tab w:val="left" w:pos="1560"/>
        </w:tabs>
        <w:ind w:left="1134" w:hanging="495"/>
        <w:rPr>
          <w:sz w:val="24"/>
          <w:szCs w:val="24"/>
        </w:rPr>
      </w:pPr>
      <w:r>
        <w:rPr>
          <w:sz w:val="24"/>
          <w:szCs w:val="24"/>
        </w:rPr>
        <w:t xml:space="preserve">pasibaigė ar nutrūko Sutarties </w:t>
      </w:r>
      <w:r w:rsidR="003C6848">
        <w:rPr>
          <w:sz w:val="24"/>
          <w:szCs w:val="24"/>
        </w:rPr>
        <w:fldChar w:fldCharType="begin"/>
      </w:r>
      <w:r w:rsidR="003C6848">
        <w:rPr>
          <w:sz w:val="24"/>
          <w:szCs w:val="24"/>
        </w:rPr>
        <w:instrText xml:space="preserve"> REF _Ref18432682 \r \h </w:instrText>
      </w:r>
      <w:r w:rsidR="003C6848">
        <w:rPr>
          <w:sz w:val="24"/>
          <w:szCs w:val="24"/>
        </w:rPr>
      </w:r>
      <w:r w:rsidR="003C6848">
        <w:rPr>
          <w:sz w:val="24"/>
          <w:szCs w:val="24"/>
        </w:rPr>
        <w:fldChar w:fldCharType="separate"/>
      </w:r>
      <w:r w:rsidR="00B87438">
        <w:rPr>
          <w:sz w:val="24"/>
          <w:szCs w:val="24"/>
        </w:rPr>
        <w:t>5</w:t>
      </w:r>
      <w:r w:rsidR="003C6848">
        <w:rPr>
          <w:sz w:val="24"/>
          <w:szCs w:val="24"/>
        </w:rPr>
        <w:fldChar w:fldCharType="end"/>
      </w:r>
      <w:r w:rsidR="00752E90">
        <w:rPr>
          <w:sz w:val="24"/>
          <w:szCs w:val="24"/>
        </w:rPr>
        <w:t xml:space="preserve"> priede</w:t>
      </w:r>
      <w:r>
        <w:rPr>
          <w:sz w:val="24"/>
          <w:szCs w:val="24"/>
        </w:rPr>
        <w:t xml:space="preserve"> </w:t>
      </w:r>
      <w:r w:rsidR="00752E90" w:rsidRPr="00593510">
        <w:rPr>
          <w:i/>
          <w:sz w:val="24"/>
          <w:szCs w:val="24"/>
        </w:rPr>
        <w:t>Privalomų draudimo sutarčių sudarymo sąrašas</w:t>
      </w:r>
      <w:r w:rsidR="00752E90">
        <w:rPr>
          <w:sz w:val="24"/>
          <w:szCs w:val="24"/>
        </w:rPr>
        <w:t xml:space="preserve"> numatytų Draudimo sutarčių galiojimas ir / ar sudarytomis Draudimo sutartimis nėra pasiekiamas Sutarties</w:t>
      </w:r>
      <w:r w:rsidR="003C6848">
        <w:rPr>
          <w:sz w:val="24"/>
          <w:szCs w:val="24"/>
        </w:rPr>
        <w:t xml:space="preserve"> </w:t>
      </w:r>
      <w:r w:rsidR="003C6848">
        <w:rPr>
          <w:sz w:val="24"/>
          <w:szCs w:val="24"/>
        </w:rPr>
        <w:fldChar w:fldCharType="begin"/>
      </w:r>
      <w:r w:rsidR="003C6848">
        <w:rPr>
          <w:sz w:val="24"/>
          <w:szCs w:val="24"/>
        </w:rPr>
        <w:instrText xml:space="preserve"> REF _Ref18432682 \r \h </w:instrText>
      </w:r>
      <w:r w:rsidR="003C6848">
        <w:rPr>
          <w:sz w:val="24"/>
          <w:szCs w:val="24"/>
        </w:rPr>
      </w:r>
      <w:r w:rsidR="003C6848">
        <w:rPr>
          <w:sz w:val="24"/>
          <w:szCs w:val="24"/>
        </w:rPr>
        <w:fldChar w:fldCharType="separate"/>
      </w:r>
      <w:r w:rsidR="00B87438">
        <w:rPr>
          <w:sz w:val="24"/>
          <w:szCs w:val="24"/>
        </w:rPr>
        <w:t>5</w:t>
      </w:r>
      <w:r w:rsidR="003C6848">
        <w:rPr>
          <w:sz w:val="24"/>
          <w:szCs w:val="24"/>
        </w:rPr>
        <w:fldChar w:fldCharType="end"/>
      </w:r>
      <w:r w:rsidR="00752E90">
        <w:rPr>
          <w:sz w:val="24"/>
          <w:szCs w:val="24"/>
        </w:rPr>
        <w:t xml:space="preserve"> priede </w:t>
      </w:r>
      <w:r w:rsidR="00752E90" w:rsidRPr="00E50F7F">
        <w:rPr>
          <w:i/>
          <w:sz w:val="24"/>
          <w:szCs w:val="24"/>
        </w:rPr>
        <w:t>Privalomų draudimo sutarčių sudarymo sąrašas</w:t>
      </w:r>
      <w:r w:rsidR="00752E90">
        <w:rPr>
          <w:sz w:val="24"/>
          <w:szCs w:val="24"/>
        </w:rPr>
        <w:t xml:space="preserve"> numatytas minimalus draudimo </w:t>
      </w:r>
      <w:proofErr w:type="spellStart"/>
      <w:r w:rsidR="00752E90">
        <w:rPr>
          <w:sz w:val="24"/>
          <w:szCs w:val="24"/>
        </w:rPr>
        <w:t>imokos</w:t>
      </w:r>
      <w:proofErr w:type="spellEnd"/>
      <w:r w:rsidR="00752E90">
        <w:rPr>
          <w:sz w:val="24"/>
          <w:szCs w:val="24"/>
        </w:rPr>
        <w:t xml:space="preserve"> dydis ir šioje Sutartyje numatytais terminais nėra sudaromos naujos Draudimo sutartys ar pratęsiamas pasibaigusių Draudimo sutarčių galiojimas;</w:t>
      </w:r>
    </w:p>
    <w:p w14:paraId="476E86D7" w14:textId="25E05BA8" w:rsidR="00F467EC" w:rsidRPr="0042617A" w:rsidRDefault="00F467EC" w:rsidP="00A7597A">
      <w:pPr>
        <w:pStyle w:val="paragrafesraas"/>
        <w:tabs>
          <w:tab w:val="clear" w:pos="2989"/>
          <w:tab w:val="left" w:pos="1418"/>
        </w:tabs>
        <w:ind w:left="1134" w:hanging="495"/>
        <w:rPr>
          <w:sz w:val="24"/>
          <w:szCs w:val="24"/>
        </w:rPr>
      </w:pPr>
      <w:r w:rsidRPr="0042617A">
        <w:rPr>
          <w:sz w:val="24"/>
          <w:szCs w:val="24"/>
        </w:rPr>
        <w:t>negavęs</w:t>
      </w:r>
      <w:r w:rsidR="00386AEF" w:rsidRPr="0042617A">
        <w:rPr>
          <w:sz w:val="24"/>
          <w:szCs w:val="24"/>
        </w:rPr>
        <w:t xml:space="preserve"> Sutarties</w:t>
      </w:r>
      <w:r w:rsidRPr="0042617A">
        <w:rPr>
          <w:sz w:val="24"/>
          <w:szCs w:val="24"/>
        </w:rPr>
        <w:t xml:space="preserve"> </w:t>
      </w:r>
      <w:r w:rsidRPr="00C92AF3">
        <w:rPr>
          <w:sz w:val="24"/>
          <w:szCs w:val="24"/>
        </w:rPr>
        <w:fldChar w:fldCharType="begin"/>
      </w:r>
      <w:r w:rsidRPr="0042617A">
        <w:rPr>
          <w:sz w:val="24"/>
          <w:szCs w:val="24"/>
        </w:rPr>
        <w:instrText xml:space="preserve"> REF _Ref137381511 \w \h  \* MERGEFORMAT </w:instrText>
      </w:r>
      <w:r w:rsidRPr="00C92AF3">
        <w:rPr>
          <w:sz w:val="24"/>
          <w:szCs w:val="24"/>
        </w:rPr>
      </w:r>
      <w:r w:rsidRPr="00C92AF3">
        <w:rPr>
          <w:sz w:val="24"/>
          <w:szCs w:val="24"/>
        </w:rPr>
        <w:fldChar w:fldCharType="separate"/>
      </w:r>
      <w:r w:rsidR="00B87438">
        <w:rPr>
          <w:sz w:val="24"/>
          <w:szCs w:val="24"/>
        </w:rPr>
        <w:t>31.1</w:t>
      </w:r>
      <w:r w:rsidRPr="00C92AF3">
        <w:rPr>
          <w:sz w:val="24"/>
          <w:szCs w:val="24"/>
        </w:rPr>
        <w:fldChar w:fldCharType="end"/>
      </w:r>
      <w:r w:rsidRPr="0042617A">
        <w:rPr>
          <w:sz w:val="24"/>
          <w:szCs w:val="24"/>
        </w:rPr>
        <w:t xml:space="preserve"> punkte numatyto išankstinio Valdžios subjekto sutikimo Privatus subjektas įkeitė arba perleido savo turtines teises, </w:t>
      </w:r>
      <w:r w:rsidR="00FE058B">
        <w:rPr>
          <w:sz w:val="24"/>
          <w:szCs w:val="24"/>
        </w:rPr>
        <w:t xml:space="preserve">Naują </w:t>
      </w:r>
      <w:r w:rsidR="00AA7044" w:rsidRPr="0042617A">
        <w:rPr>
          <w:sz w:val="24"/>
          <w:szCs w:val="24"/>
        </w:rPr>
        <w:t>t</w:t>
      </w:r>
      <w:r w:rsidRPr="0042617A">
        <w:rPr>
          <w:sz w:val="24"/>
          <w:szCs w:val="24"/>
        </w:rPr>
        <w:t>urtą ar kitaip užtikrino savo prievolių įvykdymą;</w:t>
      </w:r>
    </w:p>
    <w:p w14:paraId="7637C410" w14:textId="5F841CD9" w:rsidR="00205423" w:rsidRPr="00326936" w:rsidRDefault="00F467EC" w:rsidP="00A7597A">
      <w:pPr>
        <w:pStyle w:val="paragrafesraas"/>
        <w:tabs>
          <w:tab w:val="left" w:pos="1418"/>
        </w:tabs>
        <w:ind w:left="1134" w:hanging="495"/>
        <w:rPr>
          <w:sz w:val="24"/>
          <w:szCs w:val="24"/>
        </w:rPr>
      </w:pPr>
      <w:bookmarkStart w:id="742" w:name="_Ref61335907"/>
      <w:r w:rsidRPr="0042617A">
        <w:rPr>
          <w:sz w:val="24"/>
          <w:szCs w:val="24"/>
        </w:rPr>
        <w:t>Privatus subjektas, vykdydamas savo prievol</w:t>
      </w:r>
      <w:r w:rsidR="0017331E" w:rsidRPr="0042617A">
        <w:rPr>
          <w:sz w:val="24"/>
          <w:szCs w:val="24"/>
        </w:rPr>
        <w:t>e</w:t>
      </w:r>
      <w:r w:rsidRPr="0042617A">
        <w:rPr>
          <w:sz w:val="24"/>
          <w:szCs w:val="24"/>
        </w:rPr>
        <w:t xml:space="preserve">s pagal </w:t>
      </w:r>
      <w:r w:rsidR="0017331E" w:rsidRPr="0042617A">
        <w:rPr>
          <w:sz w:val="24"/>
          <w:szCs w:val="24"/>
        </w:rPr>
        <w:t xml:space="preserve">Sutarties </w:t>
      </w:r>
      <w:r w:rsidRPr="00C92AF3">
        <w:rPr>
          <w:sz w:val="24"/>
          <w:szCs w:val="24"/>
        </w:rPr>
        <w:fldChar w:fldCharType="begin"/>
      </w:r>
      <w:r w:rsidRPr="0042617A">
        <w:rPr>
          <w:sz w:val="24"/>
          <w:szCs w:val="24"/>
        </w:rPr>
        <w:instrText xml:space="preserve"> REF _Ref140555868 \r \h  \* MERGEFORMAT </w:instrText>
      </w:r>
      <w:r w:rsidRPr="00C92AF3">
        <w:rPr>
          <w:sz w:val="24"/>
          <w:szCs w:val="24"/>
        </w:rPr>
      </w:r>
      <w:r w:rsidRPr="00C92AF3">
        <w:rPr>
          <w:sz w:val="24"/>
          <w:szCs w:val="24"/>
        </w:rPr>
        <w:fldChar w:fldCharType="separate"/>
      </w:r>
      <w:r w:rsidR="00B87438">
        <w:rPr>
          <w:sz w:val="24"/>
          <w:szCs w:val="24"/>
        </w:rPr>
        <w:t>X</w:t>
      </w:r>
      <w:r w:rsidRPr="00C92AF3">
        <w:rPr>
          <w:sz w:val="24"/>
          <w:szCs w:val="24"/>
        </w:rPr>
        <w:fldChar w:fldCharType="end"/>
      </w:r>
      <w:r w:rsidRPr="0042617A">
        <w:rPr>
          <w:sz w:val="24"/>
          <w:szCs w:val="24"/>
        </w:rPr>
        <w:t xml:space="preserve"> skyrių ar kitas </w:t>
      </w:r>
      <w:r w:rsidRPr="00326936">
        <w:rPr>
          <w:sz w:val="24"/>
          <w:szCs w:val="24"/>
        </w:rPr>
        <w:t xml:space="preserve">Sutarties nuostatas, pateikia Valdžios subjektui žinomai klaidingą ar ne visą </w:t>
      </w:r>
      <w:r w:rsidR="00EC5457" w:rsidRPr="00326936">
        <w:rPr>
          <w:sz w:val="24"/>
          <w:szCs w:val="24"/>
        </w:rPr>
        <w:t xml:space="preserve">Privačiam subjektui žinomą </w:t>
      </w:r>
      <w:r w:rsidRPr="00326936">
        <w:rPr>
          <w:sz w:val="24"/>
          <w:szCs w:val="24"/>
        </w:rPr>
        <w:t>informaciją, kuri yra reikalaujama Valdžios subjekto atliekamai Sutarties vykdymo kontrolei užtikrinti</w:t>
      </w:r>
      <w:r w:rsidR="00205423" w:rsidRPr="00326936">
        <w:rPr>
          <w:sz w:val="24"/>
          <w:szCs w:val="24"/>
        </w:rPr>
        <w:t>;</w:t>
      </w:r>
      <w:bookmarkEnd w:id="742"/>
    </w:p>
    <w:p w14:paraId="54699179" w14:textId="112F8801" w:rsidR="00205423" w:rsidRPr="00326936" w:rsidRDefault="00205423" w:rsidP="00A7597A">
      <w:pPr>
        <w:pStyle w:val="paragrafesraas"/>
        <w:tabs>
          <w:tab w:val="left" w:pos="1418"/>
        </w:tabs>
        <w:ind w:left="1134" w:hanging="495"/>
        <w:rPr>
          <w:sz w:val="24"/>
          <w:szCs w:val="24"/>
        </w:rPr>
      </w:pPr>
      <w:bookmarkStart w:id="743" w:name="_Ref61272935"/>
      <w:r w:rsidRPr="00326936">
        <w:rPr>
          <w:sz w:val="24"/>
          <w:szCs w:val="24"/>
        </w:rPr>
        <w:t xml:space="preserve">Privačiam subjektui ar Investuotojui inicijuojamos likvidavimo, bankroto, nemokumo, restruktūrizavimo procedūros </w:t>
      </w:r>
      <w:proofErr w:type="spellStart"/>
      <w:r w:rsidRPr="00326936">
        <w:rPr>
          <w:sz w:val="24"/>
          <w:szCs w:val="24"/>
        </w:rPr>
        <w:t>ir</w:t>
      </w:r>
      <w:r w:rsidR="00AC324B" w:rsidRPr="00326936">
        <w:rPr>
          <w:sz w:val="24"/>
          <w:szCs w:val="24"/>
        </w:rPr>
        <w:t>tampa</w:t>
      </w:r>
      <w:proofErr w:type="spellEnd"/>
      <w:r w:rsidR="00AC324B" w:rsidRPr="00326936">
        <w:rPr>
          <w:sz w:val="24"/>
          <w:szCs w:val="24"/>
        </w:rPr>
        <w:t xml:space="preserve"> aišku</w:t>
      </w:r>
      <w:r w:rsidRPr="00326936">
        <w:rPr>
          <w:sz w:val="24"/>
          <w:szCs w:val="24"/>
        </w:rPr>
        <w:t>, kad įsipareigojimai pagal Sutartį nebus įgyvendinti pagal Sutartyje nustatytus reikalavimus;</w:t>
      </w:r>
      <w:bookmarkEnd w:id="743"/>
    </w:p>
    <w:p w14:paraId="70FEABF1" w14:textId="77777777" w:rsidR="00F467EC" w:rsidRPr="0042617A" w:rsidRDefault="00205423" w:rsidP="00A7597A">
      <w:pPr>
        <w:pStyle w:val="paragrafesraas"/>
        <w:tabs>
          <w:tab w:val="left" w:pos="1418"/>
        </w:tabs>
        <w:ind w:left="1134" w:hanging="495"/>
        <w:rPr>
          <w:sz w:val="24"/>
          <w:szCs w:val="24"/>
        </w:rPr>
      </w:pPr>
      <w:bookmarkStart w:id="744" w:name="_Ref61272938"/>
      <w:r w:rsidRPr="0089398A">
        <w:rPr>
          <w:sz w:val="24"/>
          <w:szCs w:val="24"/>
        </w:rPr>
        <w:t>Privatus subjektas ar Investuotojas Pirkimo ar Sutarties sudarymo metu pateikė Valdžios subjektui neteisingus duomenis, susijusius su jų finansine būkle ir / ar ūkine veikla ir / ar bet kurią kitą Valdžios subjektui pateiktą informaciją, tai buvo nustatyta ar paaiškėjo po Sutarties sudarymo ir tai turėjo esminę reikšmę pripažįstant Investuotojo pateiktą Pasiūlymą laimėjusiu ir / ar su juo sudarant Sutartį</w:t>
      </w:r>
      <w:r w:rsidR="00F467EC" w:rsidRPr="0042617A">
        <w:rPr>
          <w:sz w:val="24"/>
          <w:szCs w:val="24"/>
        </w:rPr>
        <w:t>.</w:t>
      </w:r>
      <w:bookmarkEnd w:id="744"/>
    </w:p>
    <w:p w14:paraId="75172659" w14:textId="79F22B78" w:rsidR="00F467EC" w:rsidRPr="00205423" w:rsidRDefault="00F467EC" w:rsidP="0003757B">
      <w:pPr>
        <w:pStyle w:val="paragrafai"/>
        <w:ind w:left="1134"/>
        <w:rPr>
          <w:sz w:val="24"/>
          <w:szCs w:val="24"/>
        </w:rPr>
      </w:pPr>
      <w:bookmarkStart w:id="745" w:name="_Toc284496813"/>
      <w:bookmarkStart w:id="746" w:name="_Ref301947458"/>
      <w:bookmarkStart w:id="747" w:name="_Ref310269815"/>
      <w:r w:rsidRPr="00205423">
        <w:rPr>
          <w:sz w:val="24"/>
          <w:szCs w:val="24"/>
        </w:rPr>
        <w:t xml:space="preserve">Jeigu esminis Sutarties pažeidimas Sutarties </w:t>
      </w:r>
      <w:r w:rsidR="0073778B" w:rsidRPr="00205423">
        <w:rPr>
          <w:sz w:val="24"/>
          <w:szCs w:val="24"/>
        </w:rPr>
        <w:fldChar w:fldCharType="begin"/>
      </w:r>
      <w:r w:rsidR="0073778B" w:rsidRPr="00205423">
        <w:rPr>
          <w:sz w:val="24"/>
          <w:szCs w:val="24"/>
        </w:rPr>
        <w:instrText xml:space="preserve"> REF _Ref406594726 \r \h </w:instrText>
      </w:r>
      <w:r w:rsidR="002D5DCF" w:rsidRPr="00205423">
        <w:rPr>
          <w:sz w:val="24"/>
          <w:szCs w:val="24"/>
        </w:rPr>
        <w:instrText xml:space="preserve"> \* MERGEFORMAT </w:instrText>
      </w:r>
      <w:r w:rsidR="0073778B" w:rsidRPr="00205423">
        <w:rPr>
          <w:sz w:val="24"/>
          <w:szCs w:val="24"/>
        </w:rPr>
      </w:r>
      <w:r w:rsidR="0073778B" w:rsidRPr="00205423">
        <w:rPr>
          <w:sz w:val="24"/>
          <w:szCs w:val="24"/>
        </w:rPr>
        <w:fldChar w:fldCharType="separate"/>
      </w:r>
      <w:r w:rsidR="00B87438">
        <w:rPr>
          <w:sz w:val="24"/>
          <w:szCs w:val="24"/>
        </w:rPr>
        <w:t>38.1</w:t>
      </w:r>
      <w:r w:rsidR="0073778B" w:rsidRPr="00205423">
        <w:rPr>
          <w:sz w:val="24"/>
          <w:szCs w:val="24"/>
        </w:rPr>
        <w:fldChar w:fldCharType="end"/>
      </w:r>
      <w:r w:rsidR="00620E6D">
        <w:rPr>
          <w:sz w:val="24"/>
          <w:szCs w:val="24"/>
        </w:rPr>
        <w:t xml:space="preserve"> </w:t>
      </w:r>
      <w:r w:rsidRPr="00205423">
        <w:rPr>
          <w:sz w:val="24"/>
          <w:szCs w:val="24"/>
        </w:rPr>
        <w:t xml:space="preserve">punkte nurodytu terminu nebuvo pašalintas apie Sutarties nutraukimą </w:t>
      </w:r>
      <w:r w:rsidR="00386AEF" w:rsidRPr="00205423">
        <w:rPr>
          <w:sz w:val="24"/>
          <w:szCs w:val="24"/>
        </w:rPr>
        <w:t>Sutarties</w:t>
      </w:r>
      <w:r w:rsidR="00620E6D">
        <w:rPr>
          <w:sz w:val="24"/>
          <w:szCs w:val="24"/>
        </w:rPr>
        <w:t xml:space="preserve"> </w:t>
      </w:r>
      <w:r w:rsidR="00860CDB" w:rsidRPr="00326936">
        <w:rPr>
          <w:sz w:val="24"/>
          <w:szCs w:val="24"/>
        </w:rPr>
        <w:fldChar w:fldCharType="begin"/>
      </w:r>
      <w:r w:rsidR="00860CDB" w:rsidRPr="00326936">
        <w:rPr>
          <w:sz w:val="24"/>
          <w:szCs w:val="24"/>
        </w:rPr>
        <w:instrText xml:space="preserve"> REF _Ref94782590 \r \h  \* MERGEFORMAT </w:instrText>
      </w:r>
      <w:r w:rsidR="00860CDB" w:rsidRPr="00326936">
        <w:rPr>
          <w:sz w:val="24"/>
          <w:szCs w:val="24"/>
        </w:rPr>
      </w:r>
      <w:r w:rsidR="00860CDB" w:rsidRPr="00326936">
        <w:rPr>
          <w:sz w:val="24"/>
          <w:szCs w:val="24"/>
        </w:rPr>
        <w:fldChar w:fldCharType="separate"/>
      </w:r>
      <w:r w:rsidR="00B87438">
        <w:rPr>
          <w:sz w:val="24"/>
          <w:szCs w:val="24"/>
        </w:rPr>
        <w:t>38.2.2</w:t>
      </w:r>
      <w:r w:rsidR="00860CDB" w:rsidRPr="00326936">
        <w:rPr>
          <w:sz w:val="24"/>
          <w:szCs w:val="24"/>
        </w:rPr>
        <w:fldChar w:fldCharType="end"/>
      </w:r>
      <w:r w:rsidR="00620E6D">
        <w:rPr>
          <w:sz w:val="24"/>
          <w:szCs w:val="24"/>
        </w:rPr>
        <w:t>-</w:t>
      </w:r>
      <w:r w:rsidR="000510CA">
        <w:rPr>
          <w:sz w:val="24"/>
          <w:szCs w:val="24"/>
        </w:rPr>
        <w:fldChar w:fldCharType="begin"/>
      </w:r>
      <w:r w:rsidR="000510CA">
        <w:rPr>
          <w:sz w:val="24"/>
          <w:szCs w:val="24"/>
        </w:rPr>
        <w:instrText xml:space="preserve"> REF _Ref61335907 \r \h </w:instrText>
      </w:r>
      <w:r w:rsidR="000510CA">
        <w:rPr>
          <w:sz w:val="24"/>
          <w:szCs w:val="24"/>
        </w:rPr>
      </w:r>
      <w:r w:rsidR="000510CA">
        <w:rPr>
          <w:sz w:val="24"/>
          <w:szCs w:val="24"/>
        </w:rPr>
        <w:fldChar w:fldCharType="separate"/>
      </w:r>
      <w:r w:rsidR="00B87438">
        <w:rPr>
          <w:sz w:val="24"/>
          <w:szCs w:val="24"/>
        </w:rPr>
        <w:t>38.2.12</w:t>
      </w:r>
      <w:r w:rsidR="000510CA">
        <w:rPr>
          <w:sz w:val="24"/>
          <w:szCs w:val="24"/>
        </w:rPr>
        <w:fldChar w:fldCharType="end"/>
      </w:r>
      <w:r w:rsidR="000510CA">
        <w:rPr>
          <w:sz w:val="24"/>
          <w:szCs w:val="24"/>
        </w:rPr>
        <w:t xml:space="preserve"> </w:t>
      </w:r>
      <w:r w:rsidRPr="00205423">
        <w:rPr>
          <w:sz w:val="24"/>
          <w:szCs w:val="24"/>
        </w:rPr>
        <w:t>p</w:t>
      </w:r>
      <w:r w:rsidR="000510CA">
        <w:rPr>
          <w:sz w:val="24"/>
          <w:szCs w:val="24"/>
        </w:rPr>
        <w:t>unktuose</w:t>
      </w:r>
      <w:r w:rsidRPr="00BB2D9B">
        <w:rPr>
          <w:sz w:val="24"/>
          <w:szCs w:val="24"/>
        </w:rPr>
        <w:t xml:space="preserve"> numatyt</w:t>
      </w:r>
      <w:r w:rsidR="00FE058B" w:rsidRPr="00205423">
        <w:rPr>
          <w:sz w:val="24"/>
          <w:szCs w:val="24"/>
        </w:rPr>
        <w:t>ais atvejais</w:t>
      </w:r>
      <w:r w:rsidRPr="00205423">
        <w:rPr>
          <w:sz w:val="24"/>
          <w:szCs w:val="24"/>
        </w:rPr>
        <w:t xml:space="preserve"> Valdžios subjektas privalo pranešti kitoms Šalims ne vėliau kaip prieš</w:t>
      </w:r>
      <w:r w:rsidR="009B546A" w:rsidRPr="00205423">
        <w:rPr>
          <w:sz w:val="24"/>
          <w:szCs w:val="24"/>
        </w:rPr>
        <w:t xml:space="preserve"> 45 (keturiasdešimt penkias) dienas</w:t>
      </w:r>
      <w:r w:rsidRPr="00205423">
        <w:rPr>
          <w:color w:val="000000"/>
          <w:sz w:val="24"/>
          <w:szCs w:val="24"/>
        </w:rPr>
        <w:t xml:space="preserve">, o apie Sutarties nutraukimą </w:t>
      </w:r>
      <w:r w:rsidR="000D6C49" w:rsidRPr="00205423">
        <w:rPr>
          <w:sz w:val="24"/>
          <w:szCs w:val="24"/>
        </w:rPr>
        <w:t>Sutarties</w:t>
      </w:r>
      <w:r w:rsidRPr="00205423">
        <w:rPr>
          <w:color w:val="000000"/>
          <w:sz w:val="24"/>
          <w:szCs w:val="24"/>
        </w:rPr>
        <w:t> </w:t>
      </w:r>
      <w:r w:rsidR="003F7F64">
        <w:rPr>
          <w:color w:val="000000"/>
          <w:sz w:val="24"/>
          <w:szCs w:val="24"/>
        </w:rPr>
        <w:fldChar w:fldCharType="begin"/>
      </w:r>
      <w:r w:rsidR="003F7F64">
        <w:rPr>
          <w:color w:val="000000"/>
          <w:sz w:val="24"/>
          <w:szCs w:val="24"/>
        </w:rPr>
        <w:instrText xml:space="preserve"> REF _Ref87869963 \r \h </w:instrText>
      </w:r>
      <w:r w:rsidR="003F7F64">
        <w:rPr>
          <w:color w:val="000000"/>
          <w:sz w:val="24"/>
          <w:szCs w:val="24"/>
        </w:rPr>
      </w:r>
      <w:r w:rsidR="003F7F64">
        <w:rPr>
          <w:color w:val="000000"/>
          <w:sz w:val="24"/>
          <w:szCs w:val="24"/>
        </w:rPr>
        <w:fldChar w:fldCharType="separate"/>
      </w:r>
      <w:r w:rsidR="00B87438">
        <w:rPr>
          <w:color w:val="000000"/>
          <w:sz w:val="24"/>
          <w:szCs w:val="24"/>
        </w:rPr>
        <w:t>38.2.1</w:t>
      </w:r>
      <w:r w:rsidR="003F7F64">
        <w:rPr>
          <w:color w:val="000000"/>
          <w:sz w:val="24"/>
          <w:szCs w:val="24"/>
        </w:rPr>
        <w:fldChar w:fldCharType="end"/>
      </w:r>
      <w:r w:rsidR="003F7F64">
        <w:rPr>
          <w:color w:val="000000"/>
          <w:sz w:val="24"/>
          <w:szCs w:val="24"/>
        </w:rPr>
        <w:t xml:space="preserve">, </w:t>
      </w:r>
      <w:r w:rsidR="00620E6D">
        <w:rPr>
          <w:color w:val="000000"/>
          <w:sz w:val="24"/>
          <w:szCs w:val="24"/>
        </w:rPr>
        <w:fldChar w:fldCharType="begin"/>
      </w:r>
      <w:r w:rsidR="00620E6D">
        <w:rPr>
          <w:color w:val="000000"/>
          <w:sz w:val="24"/>
          <w:szCs w:val="24"/>
        </w:rPr>
        <w:instrText xml:space="preserve"> REF _Ref61272935 \r \h </w:instrText>
      </w:r>
      <w:r w:rsidR="00620E6D">
        <w:rPr>
          <w:color w:val="000000"/>
          <w:sz w:val="24"/>
          <w:szCs w:val="24"/>
        </w:rPr>
      </w:r>
      <w:r w:rsidR="00620E6D">
        <w:rPr>
          <w:color w:val="000000"/>
          <w:sz w:val="24"/>
          <w:szCs w:val="24"/>
        </w:rPr>
        <w:fldChar w:fldCharType="separate"/>
      </w:r>
      <w:r w:rsidR="00B87438">
        <w:rPr>
          <w:color w:val="000000"/>
          <w:sz w:val="24"/>
          <w:szCs w:val="24"/>
        </w:rPr>
        <w:t>38.2.13</w:t>
      </w:r>
      <w:r w:rsidR="00620E6D">
        <w:rPr>
          <w:color w:val="000000"/>
          <w:sz w:val="24"/>
          <w:szCs w:val="24"/>
        </w:rPr>
        <w:fldChar w:fldCharType="end"/>
      </w:r>
      <w:r w:rsidR="00620E6D">
        <w:rPr>
          <w:color w:val="000000"/>
          <w:sz w:val="24"/>
          <w:szCs w:val="24"/>
        </w:rPr>
        <w:t>-</w:t>
      </w:r>
      <w:r w:rsidR="00620E6D">
        <w:rPr>
          <w:color w:val="000000"/>
          <w:sz w:val="24"/>
          <w:szCs w:val="24"/>
        </w:rPr>
        <w:fldChar w:fldCharType="begin"/>
      </w:r>
      <w:r w:rsidR="00620E6D">
        <w:rPr>
          <w:color w:val="000000"/>
          <w:sz w:val="24"/>
          <w:szCs w:val="24"/>
        </w:rPr>
        <w:instrText xml:space="preserve"> REF _Ref61272938 \r \h </w:instrText>
      </w:r>
      <w:r w:rsidR="00620E6D">
        <w:rPr>
          <w:color w:val="000000"/>
          <w:sz w:val="24"/>
          <w:szCs w:val="24"/>
        </w:rPr>
      </w:r>
      <w:r w:rsidR="00620E6D">
        <w:rPr>
          <w:color w:val="000000"/>
          <w:sz w:val="24"/>
          <w:szCs w:val="24"/>
        </w:rPr>
        <w:fldChar w:fldCharType="separate"/>
      </w:r>
      <w:r w:rsidR="00B87438">
        <w:rPr>
          <w:color w:val="000000"/>
          <w:sz w:val="24"/>
          <w:szCs w:val="24"/>
        </w:rPr>
        <w:t>38.2.14</w:t>
      </w:r>
      <w:r w:rsidR="00620E6D">
        <w:rPr>
          <w:color w:val="000000"/>
          <w:sz w:val="24"/>
          <w:szCs w:val="24"/>
        </w:rPr>
        <w:fldChar w:fldCharType="end"/>
      </w:r>
      <w:r w:rsidR="00620E6D">
        <w:rPr>
          <w:color w:val="000000"/>
          <w:sz w:val="24"/>
          <w:szCs w:val="24"/>
        </w:rPr>
        <w:t xml:space="preserve"> punktuose</w:t>
      </w:r>
      <w:r w:rsidRPr="00205423">
        <w:rPr>
          <w:color w:val="000000"/>
          <w:sz w:val="24"/>
          <w:szCs w:val="24"/>
        </w:rPr>
        <w:t xml:space="preserve"> numatytais atvejais</w:t>
      </w:r>
      <w:r w:rsidR="009B546A" w:rsidRPr="00205423">
        <w:rPr>
          <w:color w:val="000000"/>
          <w:sz w:val="24"/>
          <w:szCs w:val="24"/>
        </w:rPr>
        <w:t xml:space="preserve"> -</w:t>
      </w:r>
      <w:r w:rsidRPr="00BB2D9B">
        <w:rPr>
          <w:color w:val="000000"/>
          <w:sz w:val="24"/>
          <w:szCs w:val="24"/>
        </w:rPr>
        <w:t xml:space="preserve"> ne vėliau kaip prieš</w:t>
      </w:r>
      <w:r w:rsidR="009B546A" w:rsidRPr="00205423">
        <w:rPr>
          <w:color w:val="000000"/>
          <w:sz w:val="24"/>
          <w:szCs w:val="24"/>
        </w:rPr>
        <w:t xml:space="preserve"> 20 (dvidešimt) dienų.</w:t>
      </w:r>
      <w:r w:rsidRPr="00205423">
        <w:rPr>
          <w:color w:val="000000"/>
          <w:sz w:val="24"/>
          <w:szCs w:val="24"/>
        </w:rPr>
        <w:t xml:space="preserve"> </w:t>
      </w:r>
      <w:bookmarkEnd w:id="745"/>
      <w:bookmarkEnd w:id="746"/>
      <w:bookmarkEnd w:id="747"/>
    </w:p>
    <w:p w14:paraId="14271075" w14:textId="77777777" w:rsidR="00F467EC" w:rsidRPr="0042617A" w:rsidRDefault="00F467EC" w:rsidP="0003757B">
      <w:pPr>
        <w:pStyle w:val="Antrat2"/>
        <w:ind w:left="1134"/>
        <w:rPr>
          <w:sz w:val="24"/>
          <w:szCs w:val="24"/>
        </w:rPr>
      </w:pPr>
      <w:bookmarkStart w:id="748" w:name="_Ref309218410"/>
      <w:bookmarkStart w:id="749" w:name="_Toc309205561"/>
      <w:bookmarkStart w:id="750" w:name="_Toc98421428"/>
      <w:r w:rsidRPr="0042617A">
        <w:rPr>
          <w:sz w:val="24"/>
          <w:szCs w:val="24"/>
        </w:rPr>
        <w:t>Sutarties nutraukimo dėl nuo Valdžios subjekto priklausančių aplinkybių pagrindai</w:t>
      </w:r>
      <w:bookmarkEnd w:id="748"/>
      <w:bookmarkEnd w:id="749"/>
      <w:bookmarkEnd w:id="750"/>
    </w:p>
    <w:p w14:paraId="39AF102D" w14:textId="08A1D640" w:rsidR="00096528" w:rsidRPr="009B546A" w:rsidRDefault="00F467EC" w:rsidP="0003757B">
      <w:pPr>
        <w:pStyle w:val="paragrafai"/>
        <w:tabs>
          <w:tab w:val="num" w:pos="567"/>
        </w:tabs>
        <w:ind w:left="1134"/>
        <w:rPr>
          <w:sz w:val="24"/>
          <w:szCs w:val="24"/>
        </w:rPr>
      </w:pPr>
      <w:bookmarkStart w:id="751" w:name="_Ref309142137"/>
      <w:bookmarkStart w:id="752" w:name="_Ref441153972"/>
      <w:bookmarkStart w:id="753" w:name="_Ref57100686"/>
      <w:r w:rsidRPr="0042617A">
        <w:rPr>
          <w:sz w:val="24"/>
          <w:szCs w:val="24"/>
        </w:rPr>
        <w:t>Privatus subjektas turi teisę vienašališkai, nesikreipiant į teismą, nutraukti Sutartį kai Valdžios subjektas nevykdo ar netinkamai vykdo įsipareigojimus pagal Sutartį ir tai yra esminis Sutarties pažeidimas</w:t>
      </w:r>
      <w:r w:rsidR="0015412D">
        <w:rPr>
          <w:sz w:val="24"/>
          <w:szCs w:val="24"/>
        </w:rPr>
        <w:t xml:space="preserve"> pagal šį Sutarties </w:t>
      </w:r>
      <w:r w:rsidR="0015412D">
        <w:rPr>
          <w:sz w:val="24"/>
          <w:szCs w:val="24"/>
        </w:rPr>
        <w:fldChar w:fldCharType="begin"/>
      </w:r>
      <w:r w:rsidR="0015412D">
        <w:rPr>
          <w:sz w:val="24"/>
          <w:szCs w:val="24"/>
        </w:rPr>
        <w:instrText xml:space="preserve"> REF _Ref309218410 \r \h </w:instrText>
      </w:r>
      <w:r w:rsidR="0015412D">
        <w:rPr>
          <w:sz w:val="24"/>
          <w:szCs w:val="24"/>
        </w:rPr>
      </w:r>
      <w:r w:rsidR="0015412D">
        <w:rPr>
          <w:sz w:val="24"/>
          <w:szCs w:val="24"/>
        </w:rPr>
        <w:fldChar w:fldCharType="separate"/>
      </w:r>
      <w:r w:rsidR="00B87438">
        <w:rPr>
          <w:sz w:val="24"/>
          <w:szCs w:val="24"/>
        </w:rPr>
        <w:t>39</w:t>
      </w:r>
      <w:r w:rsidR="0015412D">
        <w:rPr>
          <w:sz w:val="24"/>
          <w:szCs w:val="24"/>
        </w:rPr>
        <w:fldChar w:fldCharType="end"/>
      </w:r>
      <w:r w:rsidR="0015412D">
        <w:rPr>
          <w:sz w:val="24"/>
          <w:szCs w:val="24"/>
        </w:rPr>
        <w:t xml:space="preserve"> punktą</w:t>
      </w:r>
      <w:r w:rsidRPr="0042617A">
        <w:rPr>
          <w:sz w:val="24"/>
          <w:szCs w:val="24"/>
        </w:rPr>
        <w:t>, o Privatus subjektas yra prieš tai pranešęs Valdžios subjektui apie Sutarties nevykdymą ar netinkamą vykdymą, tačiau Valdžios subjektas nepašalino esminių Sutarties pažeidimų tokiu būdu ir per tokį protingą laikotarpį, kurie buvo numatyti tokiame pranešime, arba tokio pažeidimo pašalinti negalima ar pašalinimas nebetenka prasmės.</w:t>
      </w:r>
      <w:bookmarkEnd w:id="751"/>
      <w:r w:rsidRPr="0042617A">
        <w:rPr>
          <w:sz w:val="24"/>
          <w:szCs w:val="24"/>
        </w:rPr>
        <w:t xml:space="preserve"> Valdžios subjekto pažeidimams pašalinti nustatomas laikotarpis negali būti trumpesnis </w:t>
      </w:r>
      <w:r w:rsidRPr="0042617A">
        <w:rPr>
          <w:color w:val="000000"/>
          <w:sz w:val="24"/>
          <w:szCs w:val="24"/>
        </w:rPr>
        <w:t xml:space="preserve">nei </w:t>
      </w:r>
      <w:r w:rsidR="00096528" w:rsidRPr="00DA3AAE">
        <w:rPr>
          <w:sz w:val="24"/>
          <w:szCs w:val="24"/>
        </w:rPr>
        <w:t>60 (šešiasdešimt) dienų mokėjimo įsipareigojimų nevykdymo ar netinkamo vykdymo atvejais ir 90 (devyniasdešimt) dienų kitų įsipareigojimų nevykdymo ar netinkamo vykdymo atvejais</w:t>
      </w:r>
      <w:r w:rsidR="00096528" w:rsidRPr="009B546A">
        <w:rPr>
          <w:sz w:val="24"/>
          <w:szCs w:val="24"/>
        </w:rPr>
        <w:t>.</w:t>
      </w:r>
      <w:bookmarkEnd w:id="752"/>
      <w:r w:rsidR="0015412D">
        <w:rPr>
          <w:sz w:val="24"/>
          <w:szCs w:val="24"/>
        </w:rPr>
        <w:t xml:space="preserve"> Šalys gali susitarti nutraukti Sutartį netaikant pažeidimo pašalinimo termino, jeigu tokio pažeidimo pašalinti negalima arba pašalinimas nebetenka prasmės.</w:t>
      </w:r>
      <w:bookmarkEnd w:id="753"/>
      <w:r w:rsidR="00D37528">
        <w:rPr>
          <w:sz w:val="24"/>
          <w:szCs w:val="24"/>
        </w:rPr>
        <w:t xml:space="preserve"> Pažeidimo pašalinimo termino sąlyga netaikoma Sutarties </w:t>
      </w:r>
      <w:r w:rsidR="00D37528">
        <w:rPr>
          <w:sz w:val="24"/>
          <w:szCs w:val="24"/>
          <w:lang w:val="en-US"/>
        </w:rPr>
        <w:fldChar w:fldCharType="begin"/>
      </w:r>
      <w:r w:rsidR="00D37528">
        <w:rPr>
          <w:sz w:val="24"/>
          <w:szCs w:val="24"/>
        </w:rPr>
        <w:instrText xml:space="preserve"> REF _Ref87870123 \r \h </w:instrText>
      </w:r>
      <w:r w:rsidR="00D37528">
        <w:rPr>
          <w:sz w:val="24"/>
          <w:szCs w:val="24"/>
          <w:lang w:val="en-US"/>
        </w:rPr>
      </w:r>
      <w:r w:rsidR="00D37528">
        <w:rPr>
          <w:sz w:val="24"/>
          <w:szCs w:val="24"/>
          <w:lang w:val="en-US"/>
        </w:rPr>
        <w:fldChar w:fldCharType="separate"/>
      </w:r>
      <w:r w:rsidR="00B87438">
        <w:rPr>
          <w:sz w:val="24"/>
          <w:szCs w:val="24"/>
        </w:rPr>
        <w:t>39.2.1</w:t>
      </w:r>
      <w:r w:rsidR="00D37528">
        <w:rPr>
          <w:sz w:val="24"/>
          <w:szCs w:val="24"/>
          <w:lang w:val="en-US"/>
        </w:rPr>
        <w:fldChar w:fldCharType="end"/>
      </w:r>
      <w:r w:rsidR="00D37528">
        <w:rPr>
          <w:sz w:val="24"/>
          <w:szCs w:val="24"/>
          <w:lang w:val="en-US"/>
        </w:rPr>
        <w:t xml:space="preserve"> p. </w:t>
      </w:r>
      <w:proofErr w:type="spellStart"/>
      <w:r w:rsidR="00D37528">
        <w:rPr>
          <w:sz w:val="24"/>
          <w:szCs w:val="24"/>
          <w:lang w:val="en-US"/>
        </w:rPr>
        <w:t>nurodytam</w:t>
      </w:r>
      <w:proofErr w:type="spellEnd"/>
      <w:r w:rsidR="00D37528">
        <w:rPr>
          <w:sz w:val="24"/>
          <w:szCs w:val="24"/>
          <w:lang w:val="en-US"/>
        </w:rPr>
        <w:t xml:space="preserve"> </w:t>
      </w:r>
      <w:proofErr w:type="spellStart"/>
      <w:r w:rsidR="00D37528">
        <w:rPr>
          <w:sz w:val="24"/>
          <w:szCs w:val="24"/>
          <w:lang w:val="en-US"/>
        </w:rPr>
        <w:t>atvejui</w:t>
      </w:r>
      <w:proofErr w:type="spellEnd"/>
      <w:r w:rsidR="00D37528">
        <w:rPr>
          <w:sz w:val="24"/>
          <w:szCs w:val="24"/>
          <w:lang w:val="en-US"/>
        </w:rPr>
        <w:t>.</w:t>
      </w:r>
    </w:p>
    <w:p w14:paraId="0C0C669E" w14:textId="77777777" w:rsidR="00F467EC" w:rsidRPr="0042617A" w:rsidRDefault="00F467EC" w:rsidP="0003757B">
      <w:pPr>
        <w:pStyle w:val="paragrafai"/>
        <w:tabs>
          <w:tab w:val="left" w:pos="567"/>
        </w:tabs>
        <w:ind w:left="1134"/>
        <w:rPr>
          <w:sz w:val="24"/>
          <w:szCs w:val="24"/>
        </w:rPr>
      </w:pPr>
      <w:bookmarkStart w:id="754" w:name="_Ref309225771"/>
      <w:r w:rsidRPr="0042617A">
        <w:rPr>
          <w:sz w:val="24"/>
          <w:szCs w:val="24"/>
        </w:rPr>
        <w:lastRenderedPageBreak/>
        <w:t xml:space="preserve">Šalys susitaria, kad Sutarties esminiais pažeidimais bus laikomi </w:t>
      </w:r>
      <w:r w:rsidR="00982741" w:rsidRPr="0042617A">
        <w:rPr>
          <w:sz w:val="24"/>
          <w:szCs w:val="24"/>
        </w:rPr>
        <w:t xml:space="preserve">tik </w:t>
      </w:r>
      <w:r w:rsidRPr="0042617A">
        <w:rPr>
          <w:sz w:val="24"/>
          <w:szCs w:val="24"/>
        </w:rPr>
        <w:t>šie pažeidimai:</w:t>
      </w:r>
      <w:bookmarkEnd w:id="754"/>
    </w:p>
    <w:p w14:paraId="52C96DD3" w14:textId="4850749B" w:rsidR="00D37528" w:rsidRPr="00D37528" w:rsidRDefault="00D37528" w:rsidP="00A7597A">
      <w:pPr>
        <w:pStyle w:val="paragrafesraas"/>
        <w:tabs>
          <w:tab w:val="left" w:pos="1418"/>
          <w:tab w:val="left" w:pos="1890"/>
        </w:tabs>
        <w:ind w:left="1134" w:hanging="495"/>
        <w:rPr>
          <w:sz w:val="24"/>
          <w:szCs w:val="24"/>
        </w:rPr>
      </w:pPr>
      <w:bookmarkStart w:id="755" w:name="_Ref87870123"/>
      <w:r w:rsidRPr="00D37528">
        <w:rPr>
          <w:sz w:val="24"/>
          <w:szCs w:val="24"/>
        </w:rPr>
        <w:t xml:space="preserve">daugiau kaip 45 (keturiasdešimt penkias) dienas pradelsiama Sutarties </w:t>
      </w:r>
      <w:r>
        <w:rPr>
          <w:sz w:val="24"/>
          <w:szCs w:val="24"/>
        </w:rPr>
        <w:fldChar w:fldCharType="begin"/>
      </w:r>
      <w:r>
        <w:rPr>
          <w:sz w:val="24"/>
          <w:szCs w:val="24"/>
        </w:rPr>
        <w:instrText xml:space="preserve"> REF _Ref283374680 \r \h </w:instrText>
      </w:r>
      <w:r>
        <w:rPr>
          <w:sz w:val="24"/>
          <w:szCs w:val="24"/>
        </w:rPr>
      </w:r>
      <w:r>
        <w:rPr>
          <w:sz w:val="24"/>
          <w:szCs w:val="24"/>
        </w:rPr>
        <w:fldChar w:fldCharType="separate"/>
      </w:r>
      <w:r w:rsidR="00B87438">
        <w:rPr>
          <w:sz w:val="24"/>
          <w:szCs w:val="24"/>
        </w:rPr>
        <w:t>3.2</w:t>
      </w:r>
      <w:r>
        <w:rPr>
          <w:sz w:val="24"/>
          <w:szCs w:val="24"/>
        </w:rPr>
        <w:fldChar w:fldCharType="end"/>
      </w:r>
      <w:r>
        <w:rPr>
          <w:sz w:val="24"/>
          <w:szCs w:val="24"/>
        </w:rPr>
        <w:t xml:space="preserve"> </w:t>
      </w:r>
      <w:r w:rsidRPr="00D37528">
        <w:rPr>
          <w:sz w:val="24"/>
          <w:szCs w:val="24"/>
        </w:rPr>
        <w:t>punkte numatyta Sutarties įsigaliojimo visa apimtimi data (atsižvelgiant į visus jos pratęsimus) dėl to, kad neįvykdomos nuo Valdžios subjekto priklausančios Išankstinės sutarties įsigaliojimo sąlygos;</w:t>
      </w:r>
      <w:bookmarkEnd w:id="755"/>
    </w:p>
    <w:p w14:paraId="14871ADC" w14:textId="77777777" w:rsidR="007749F5" w:rsidRPr="0042617A" w:rsidRDefault="00F467EC" w:rsidP="00A7597A">
      <w:pPr>
        <w:pStyle w:val="paragrafesraas"/>
        <w:tabs>
          <w:tab w:val="left" w:pos="1418"/>
        </w:tabs>
        <w:ind w:left="1134" w:hanging="495"/>
        <w:rPr>
          <w:sz w:val="24"/>
          <w:szCs w:val="24"/>
        </w:rPr>
      </w:pPr>
      <w:r w:rsidRPr="0042617A">
        <w:rPr>
          <w:sz w:val="24"/>
          <w:szCs w:val="24"/>
        </w:rPr>
        <w:t>Valdžios subjektas daugiau kaip</w:t>
      </w:r>
      <w:r w:rsidR="00E924E0">
        <w:rPr>
          <w:sz w:val="24"/>
          <w:szCs w:val="24"/>
        </w:rPr>
        <w:t xml:space="preserve"> 60 (šešiasdešimt) dienų</w:t>
      </w:r>
      <w:r w:rsidRPr="0042617A">
        <w:rPr>
          <w:sz w:val="24"/>
          <w:szCs w:val="24"/>
        </w:rPr>
        <w:t xml:space="preserve"> vėluoja mokėti Privačiam subjektui bet kokius pagal Sutartį privalomus mokėjimus</w:t>
      </w:r>
      <w:r w:rsidR="007749F5" w:rsidRPr="0042617A">
        <w:rPr>
          <w:sz w:val="24"/>
          <w:szCs w:val="24"/>
        </w:rPr>
        <w:t>;</w:t>
      </w:r>
    </w:p>
    <w:p w14:paraId="1E1E3048" w14:textId="77777777" w:rsidR="0015412D" w:rsidRDefault="0015412D" w:rsidP="00A7597A">
      <w:pPr>
        <w:pStyle w:val="paragrafesraas"/>
        <w:tabs>
          <w:tab w:val="left" w:pos="1418"/>
        </w:tabs>
        <w:ind w:left="1134" w:hanging="495"/>
        <w:rPr>
          <w:sz w:val="24"/>
          <w:szCs w:val="24"/>
        </w:rPr>
      </w:pPr>
      <w:r>
        <w:rPr>
          <w:sz w:val="24"/>
          <w:szCs w:val="24"/>
        </w:rPr>
        <w:t xml:space="preserve">Valdžios subjekto per </w:t>
      </w:r>
      <w:r w:rsidRPr="007062DF">
        <w:rPr>
          <w:sz w:val="24"/>
          <w:szCs w:val="24"/>
        </w:rPr>
        <w:t>1</w:t>
      </w:r>
      <w:r>
        <w:rPr>
          <w:sz w:val="24"/>
          <w:szCs w:val="24"/>
        </w:rPr>
        <w:t xml:space="preserve"> (vienerius) metus vėluojamų Metinio atlyginimo mokėjimų suma viršija </w:t>
      </w:r>
      <w:r w:rsidRPr="007062DF">
        <w:rPr>
          <w:sz w:val="24"/>
          <w:szCs w:val="24"/>
        </w:rPr>
        <w:t>3</w:t>
      </w:r>
      <w:r>
        <w:rPr>
          <w:sz w:val="24"/>
          <w:szCs w:val="24"/>
        </w:rPr>
        <w:t xml:space="preserve"> (trijų) mėnesių Metinio atlyginimo mokėjimo sumą;</w:t>
      </w:r>
    </w:p>
    <w:p w14:paraId="072F0324" w14:textId="5DEC8F62" w:rsidR="00F467EC" w:rsidRPr="00326936" w:rsidRDefault="00F467EC" w:rsidP="00A7597A">
      <w:pPr>
        <w:pStyle w:val="paragrafesraas"/>
        <w:tabs>
          <w:tab w:val="left" w:pos="1418"/>
        </w:tabs>
        <w:ind w:left="1134" w:hanging="495"/>
        <w:rPr>
          <w:sz w:val="24"/>
          <w:szCs w:val="24"/>
        </w:rPr>
      </w:pPr>
      <w:r w:rsidRPr="0042617A">
        <w:rPr>
          <w:sz w:val="24"/>
          <w:szCs w:val="24"/>
        </w:rPr>
        <w:t xml:space="preserve">Valdžios subjektas  pažeidžia </w:t>
      </w:r>
      <w:r w:rsidR="00BF1E78" w:rsidRPr="0042617A">
        <w:rPr>
          <w:sz w:val="24"/>
          <w:szCs w:val="24"/>
        </w:rPr>
        <w:t>Sutarties</w:t>
      </w:r>
      <w:r w:rsidR="0015412D">
        <w:rPr>
          <w:sz w:val="24"/>
          <w:szCs w:val="24"/>
        </w:rPr>
        <w:t xml:space="preserve"> </w:t>
      </w:r>
      <w:r w:rsidR="001C1B4A">
        <w:rPr>
          <w:sz w:val="24"/>
          <w:szCs w:val="24"/>
        </w:rPr>
        <w:t xml:space="preserve">bent vieną </w:t>
      </w:r>
      <w:r w:rsidR="00A80C9D" w:rsidRPr="00326936">
        <w:rPr>
          <w:sz w:val="24"/>
          <w:szCs w:val="24"/>
        </w:rPr>
        <w:t xml:space="preserve">iš </w:t>
      </w:r>
      <w:r w:rsidR="0015412D" w:rsidRPr="00326936">
        <w:rPr>
          <w:sz w:val="24"/>
          <w:szCs w:val="24"/>
        </w:rPr>
        <w:fldChar w:fldCharType="begin"/>
      </w:r>
      <w:r w:rsidR="0015412D" w:rsidRPr="00326936">
        <w:rPr>
          <w:sz w:val="24"/>
          <w:szCs w:val="24"/>
        </w:rPr>
        <w:instrText xml:space="preserve"> REF _Ref57100393 \r \h </w:instrText>
      </w:r>
      <w:r w:rsidR="00326936">
        <w:rPr>
          <w:sz w:val="24"/>
          <w:szCs w:val="24"/>
        </w:rPr>
        <w:instrText xml:space="preserve"> \* MERGEFORMAT </w:instrText>
      </w:r>
      <w:r w:rsidR="0015412D" w:rsidRPr="00326936">
        <w:rPr>
          <w:sz w:val="24"/>
          <w:szCs w:val="24"/>
        </w:rPr>
      </w:r>
      <w:r w:rsidR="0015412D" w:rsidRPr="00326936">
        <w:rPr>
          <w:sz w:val="24"/>
          <w:szCs w:val="24"/>
        </w:rPr>
        <w:fldChar w:fldCharType="separate"/>
      </w:r>
      <w:r w:rsidR="00B87438">
        <w:rPr>
          <w:sz w:val="24"/>
          <w:szCs w:val="24"/>
        </w:rPr>
        <w:t>6.1.1</w:t>
      </w:r>
      <w:r w:rsidR="0015412D" w:rsidRPr="00326936">
        <w:rPr>
          <w:sz w:val="24"/>
          <w:szCs w:val="24"/>
        </w:rPr>
        <w:fldChar w:fldCharType="end"/>
      </w:r>
      <w:r w:rsidR="0015412D" w:rsidRPr="00326936">
        <w:rPr>
          <w:sz w:val="24"/>
          <w:szCs w:val="24"/>
        </w:rPr>
        <w:t xml:space="preserve">, </w:t>
      </w:r>
      <w:r w:rsidR="0015412D" w:rsidRPr="00326936">
        <w:rPr>
          <w:sz w:val="24"/>
          <w:szCs w:val="24"/>
        </w:rPr>
        <w:fldChar w:fldCharType="begin"/>
      </w:r>
      <w:r w:rsidR="0015412D" w:rsidRPr="00326936">
        <w:rPr>
          <w:sz w:val="24"/>
          <w:szCs w:val="24"/>
        </w:rPr>
        <w:instrText xml:space="preserve"> REF _Ref57100395 \r \h </w:instrText>
      </w:r>
      <w:r w:rsidR="00326936">
        <w:rPr>
          <w:sz w:val="24"/>
          <w:szCs w:val="24"/>
        </w:rPr>
        <w:instrText xml:space="preserve"> \* MERGEFORMAT </w:instrText>
      </w:r>
      <w:r w:rsidR="0015412D" w:rsidRPr="00326936">
        <w:rPr>
          <w:sz w:val="24"/>
          <w:szCs w:val="24"/>
        </w:rPr>
      </w:r>
      <w:r w:rsidR="0015412D" w:rsidRPr="00326936">
        <w:rPr>
          <w:sz w:val="24"/>
          <w:szCs w:val="24"/>
        </w:rPr>
        <w:fldChar w:fldCharType="separate"/>
      </w:r>
      <w:r w:rsidR="00B87438">
        <w:rPr>
          <w:sz w:val="24"/>
          <w:szCs w:val="24"/>
        </w:rPr>
        <w:t>6.1.4</w:t>
      </w:r>
      <w:r w:rsidR="0015412D" w:rsidRPr="00326936">
        <w:rPr>
          <w:sz w:val="24"/>
          <w:szCs w:val="24"/>
        </w:rPr>
        <w:fldChar w:fldCharType="end"/>
      </w:r>
      <w:r w:rsidR="0015412D" w:rsidRPr="00326936">
        <w:rPr>
          <w:sz w:val="24"/>
          <w:szCs w:val="24"/>
        </w:rPr>
        <w:t xml:space="preserve">, </w:t>
      </w:r>
      <w:r w:rsidR="0015412D" w:rsidRPr="00326936">
        <w:rPr>
          <w:sz w:val="24"/>
          <w:szCs w:val="24"/>
        </w:rPr>
        <w:fldChar w:fldCharType="begin"/>
      </w:r>
      <w:r w:rsidR="0015412D" w:rsidRPr="00326936">
        <w:rPr>
          <w:sz w:val="24"/>
          <w:szCs w:val="24"/>
        </w:rPr>
        <w:instrText xml:space="preserve"> REF _Ref57100399 \r \h </w:instrText>
      </w:r>
      <w:r w:rsidR="00326936">
        <w:rPr>
          <w:sz w:val="24"/>
          <w:szCs w:val="24"/>
        </w:rPr>
        <w:instrText xml:space="preserve"> \* MERGEFORMAT </w:instrText>
      </w:r>
      <w:r w:rsidR="0015412D" w:rsidRPr="00326936">
        <w:rPr>
          <w:sz w:val="24"/>
          <w:szCs w:val="24"/>
        </w:rPr>
      </w:r>
      <w:r w:rsidR="0015412D" w:rsidRPr="00326936">
        <w:rPr>
          <w:sz w:val="24"/>
          <w:szCs w:val="24"/>
        </w:rPr>
        <w:fldChar w:fldCharType="separate"/>
      </w:r>
      <w:r w:rsidR="00B87438">
        <w:rPr>
          <w:sz w:val="24"/>
          <w:szCs w:val="24"/>
        </w:rPr>
        <w:t>6.1.5</w:t>
      </w:r>
      <w:r w:rsidR="0015412D" w:rsidRPr="00326936">
        <w:rPr>
          <w:sz w:val="24"/>
          <w:szCs w:val="24"/>
        </w:rPr>
        <w:fldChar w:fldCharType="end"/>
      </w:r>
      <w:r w:rsidR="005C65BB" w:rsidRPr="00326936">
        <w:rPr>
          <w:sz w:val="24"/>
          <w:szCs w:val="24"/>
        </w:rPr>
        <w:t xml:space="preserve"> </w:t>
      </w:r>
      <w:r w:rsidRPr="00326936">
        <w:rPr>
          <w:sz w:val="24"/>
          <w:szCs w:val="24"/>
        </w:rPr>
        <w:t> punkt</w:t>
      </w:r>
      <w:r w:rsidR="0015412D" w:rsidRPr="00326936">
        <w:rPr>
          <w:sz w:val="24"/>
          <w:szCs w:val="24"/>
        </w:rPr>
        <w:t>uose</w:t>
      </w:r>
      <w:r w:rsidRPr="00326936">
        <w:rPr>
          <w:sz w:val="24"/>
          <w:szCs w:val="24"/>
        </w:rPr>
        <w:t xml:space="preserve"> </w:t>
      </w:r>
      <w:r w:rsidR="0015412D" w:rsidRPr="00326936">
        <w:rPr>
          <w:sz w:val="24"/>
          <w:szCs w:val="24"/>
        </w:rPr>
        <w:t>nurodyt</w:t>
      </w:r>
      <w:r w:rsidR="00A80C9D" w:rsidRPr="00326936">
        <w:rPr>
          <w:sz w:val="24"/>
          <w:szCs w:val="24"/>
        </w:rPr>
        <w:t>ų</w:t>
      </w:r>
      <w:r w:rsidR="0015412D" w:rsidRPr="00326936">
        <w:rPr>
          <w:sz w:val="24"/>
          <w:szCs w:val="24"/>
        </w:rPr>
        <w:t xml:space="preserve"> </w:t>
      </w:r>
      <w:r w:rsidRPr="00326936">
        <w:rPr>
          <w:sz w:val="24"/>
          <w:szCs w:val="24"/>
        </w:rPr>
        <w:t>pareiškim</w:t>
      </w:r>
      <w:r w:rsidR="00A80C9D" w:rsidRPr="00326936">
        <w:rPr>
          <w:sz w:val="24"/>
          <w:szCs w:val="24"/>
        </w:rPr>
        <w:t>ų</w:t>
      </w:r>
      <w:r w:rsidRPr="00326936">
        <w:rPr>
          <w:sz w:val="24"/>
          <w:szCs w:val="24"/>
        </w:rPr>
        <w:t xml:space="preserve"> ir garantij</w:t>
      </w:r>
      <w:r w:rsidR="00A80C9D" w:rsidRPr="00326936">
        <w:rPr>
          <w:sz w:val="24"/>
          <w:szCs w:val="24"/>
        </w:rPr>
        <w:t>ų</w:t>
      </w:r>
      <w:r w:rsidRPr="00326936">
        <w:rPr>
          <w:sz w:val="24"/>
          <w:szCs w:val="24"/>
        </w:rPr>
        <w:t xml:space="preserve"> ir tai turi esminę reikšmę tinkamam Sutarties vykdymui;</w:t>
      </w:r>
    </w:p>
    <w:p w14:paraId="31982C68" w14:textId="24C8B2EA" w:rsidR="008218D8" w:rsidRPr="00326936" w:rsidRDefault="008218D8" w:rsidP="00A7597A">
      <w:pPr>
        <w:pStyle w:val="paragrafesraas"/>
        <w:tabs>
          <w:tab w:val="left" w:pos="1418"/>
        </w:tabs>
        <w:ind w:left="1134" w:hanging="495"/>
        <w:rPr>
          <w:sz w:val="24"/>
          <w:szCs w:val="24"/>
        </w:rPr>
      </w:pPr>
      <w:r w:rsidRPr="00326936">
        <w:rPr>
          <w:sz w:val="24"/>
          <w:szCs w:val="24"/>
        </w:rPr>
        <w:t xml:space="preserve">Valdžios subjektas, negavęs Sutarties </w:t>
      </w:r>
      <w:r w:rsidR="005324AD" w:rsidRPr="00326936">
        <w:rPr>
          <w:sz w:val="24"/>
          <w:szCs w:val="24"/>
        </w:rPr>
        <w:fldChar w:fldCharType="begin"/>
      </w:r>
      <w:r w:rsidR="005324AD" w:rsidRPr="00326936">
        <w:rPr>
          <w:sz w:val="24"/>
          <w:szCs w:val="24"/>
        </w:rPr>
        <w:instrText xml:space="preserve"> REF _Ref406596019 \r \h </w:instrText>
      </w:r>
      <w:r w:rsidR="002D5DCF" w:rsidRPr="00326936">
        <w:rPr>
          <w:sz w:val="24"/>
          <w:szCs w:val="24"/>
        </w:rPr>
        <w:instrText xml:space="preserve"> \* MERGEFORMAT </w:instrText>
      </w:r>
      <w:r w:rsidR="005324AD" w:rsidRPr="00326936">
        <w:rPr>
          <w:sz w:val="24"/>
          <w:szCs w:val="24"/>
        </w:rPr>
      </w:r>
      <w:r w:rsidR="005324AD" w:rsidRPr="00326936">
        <w:rPr>
          <w:sz w:val="24"/>
          <w:szCs w:val="24"/>
        </w:rPr>
        <w:fldChar w:fldCharType="separate"/>
      </w:r>
      <w:r w:rsidR="00B87438">
        <w:rPr>
          <w:sz w:val="24"/>
          <w:szCs w:val="24"/>
        </w:rPr>
        <w:t>27.1</w:t>
      </w:r>
      <w:r w:rsidR="005324AD" w:rsidRPr="00326936">
        <w:rPr>
          <w:sz w:val="24"/>
          <w:szCs w:val="24"/>
        </w:rPr>
        <w:fldChar w:fldCharType="end"/>
      </w:r>
      <w:r w:rsidRPr="00326936">
        <w:rPr>
          <w:sz w:val="24"/>
          <w:szCs w:val="24"/>
        </w:rPr>
        <w:t xml:space="preserve"> </w:t>
      </w:r>
      <w:r w:rsidR="000434B9" w:rsidRPr="00326936">
        <w:rPr>
          <w:sz w:val="24"/>
          <w:szCs w:val="24"/>
        </w:rPr>
        <w:t xml:space="preserve">punkte </w:t>
      </w:r>
      <w:r w:rsidRPr="00326936">
        <w:rPr>
          <w:sz w:val="24"/>
          <w:szCs w:val="24"/>
        </w:rPr>
        <w:t>numatyto išankstinio Privataus subjekto sutikimo, perleidžia savo teises ir pareigas trečiajam asmeniui;</w:t>
      </w:r>
    </w:p>
    <w:p w14:paraId="35EC71B1" w14:textId="77777777" w:rsidR="00E924E0" w:rsidRPr="00326936" w:rsidRDefault="00E924E0" w:rsidP="00A7597A">
      <w:pPr>
        <w:pStyle w:val="paragrafesraas"/>
        <w:tabs>
          <w:tab w:val="left" w:pos="1418"/>
        </w:tabs>
        <w:ind w:left="1134" w:hanging="495"/>
        <w:rPr>
          <w:sz w:val="24"/>
          <w:szCs w:val="24"/>
        </w:rPr>
      </w:pPr>
      <w:r w:rsidRPr="00326936">
        <w:rPr>
          <w:sz w:val="24"/>
          <w:szCs w:val="24"/>
        </w:rPr>
        <w:t>Investuotojo ar Privataus subjekto akcijos (bet kuri jų dalis) paimamos visuomenės poreikiams, priverstinai parduodamos ar kitais savo esme panašiais įstatymo nustatytais pagrindais be, atitinkamai, Privataus subjekto ar Investuotojo akcininkų valios perleidžiamos trečiajam asmeniui, nebent ir kiek šioje Sutartyje tiesiogiai numatyta kitaip;</w:t>
      </w:r>
    </w:p>
    <w:p w14:paraId="4AD259F5" w14:textId="77777777" w:rsidR="00E924E0" w:rsidRPr="00326936" w:rsidRDefault="00752E90" w:rsidP="00A7597A">
      <w:pPr>
        <w:pStyle w:val="paragrafesraas"/>
        <w:tabs>
          <w:tab w:val="left" w:pos="1418"/>
        </w:tabs>
        <w:ind w:left="1134" w:hanging="495"/>
        <w:rPr>
          <w:sz w:val="24"/>
          <w:szCs w:val="24"/>
        </w:rPr>
      </w:pPr>
      <w:r w:rsidRPr="00326936">
        <w:rPr>
          <w:sz w:val="24"/>
          <w:szCs w:val="24"/>
        </w:rPr>
        <w:t>j</w:t>
      </w:r>
      <w:r w:rsidR="00E924E0" w:rsidRPr="00326936">
        <w:rPr>
          <w:sz w:val="24"/>
          <w:szCs w:val="24"/>
        </w:rPr>
        <w:t>eigu dėl po Sutarties pasirašymo pasikeitusių ar naujai priimtų teisės aktų reikalavimų Privataus subjekto vykdoma veikla (Darbų atlikimas ar Paslaugų teikimas) tampa neteisėta arba tokios veiklos vykdymas tampa neįmanomas</w:t>
      </w:r>
      <w:r w:rsidR="0015412D" w:rsidRPr="00326936">
        <w:rPr>
          <w:sz w:val="24"/>
          <w:szCs w:val="24"/>
        </w:rPr>
        <w:t>, arba iš esmės apsunkinamas</w:t>
      </w:r>
      <w:r w:rsidR="00E924E0" w:rsidRPr="00326936">
        <w:rPr>
          <w:sz w:val="24"/>
          <w:szCs w:val="24"/>
        </w:rPr>
        <w:t>;</w:t>
      </w:r>
    </w:p>
    <w:p w14:paraId="02D1F0DD" w14:textId="77777777" w:rsidR="0015412D" w:rsidRPr="00326936" w:rsidRDefault="0015412D" w:rsidP="00A7597A">
      <w:pPr>
        <w:pStyle w:val="paragrafesraas"/>
        <w:tabs>
          <w:tab w:val="left" w:pos="1418"/>
        </w:tabs>
        <w:ind w:left="1134" w:hanging="495"/>
        <w:rPr>
          <w:sz w:val="24"/>
          <w:szCs w:val="24"/>
        </w:rPr>
      </w:pPr>
      <w:r w:rsidRPr="00326936">
        <w:rPr>
          <w:sz w:val="24"/>
          <w:szCs w:val="24"/>
        </w:rPr>
        <w:t xml:space="preserve">jeigu dėl Valdžios subjekto įvykdyto savo įsipareigojimų pagal Sutartį pažeidimo Privatus subjektas 3 (trijų) iš eilės mėnesių laikotarpiu negali vykdyti (atlikti Darbų ar teikti Paslaugų) arba tokios veiklos vykdymas yra iš esmės </w:t>
      </w:r>
      <w:proofErr w:type="spellStart"/>
      <w:r w:rsidRPr="00326936">
        <w:rPr>
          <w:sz w:val="24"/>
          <w:szCs w:val="24"/>
        </w:rPr>
        <w:t>apsunktintas</w:t>
      </w:r>
      <w:proofErr w:type="spellEnd"/>
      <w:r w:rsidRPr="00326936">
        <w:rPr>
          <w:sz w:val="24"/>
          <w:szCs w:val="24"/>
        </w:rPr>
        <w:t>;</w:t>
      </w:r>
    </w:p>
    <w:p w14:paraId="4B11EE21" w14:textId="0D95E71A" w:rsidR="0015412D" w:rsidRPr="00326936" w:rsidRDefault="0015412D" w:rsidP="00A7597A">
      <w:pPr>
        <w:pStyle w:val="paragrafesraas"/>
        <w:tabs>
          <w:tab w:val="left" w:pos="1418"/>
        </w:tabs>
        <w:ind w:left="1134" w:hanging="495"/>
        <w:rPr>
          <w:sz w:val="24"/>
          <w:szCs w:val="24"/>
        </w:rPr>
      </w:pPr>
      <w:r w:rsidRPr="00326936">
        <w:rPr>
          <w:sz w:val="24"/>
          <w:szCs w:val="24"/>
        </w:rPr>
        <w:t xml:space="preserve">jeigu Sutarties </w:t>
      </w:r>
      <w:r w:rsidRPr="00326936">
        <w:rPr>
          <w:sz w:val="24"/>
          <w:szCs w:val="24"/>
        </w:rPr>
        <w:fldChar w:fldCharType="begin"/>
      </w:r>
      <w:r w:rsidRPr="00326936">
        <w:rPr>
          <w:sz w:val="24"/>
          <w:szCs w:val="24"/>
        </w:rPr>
        <w:instrText xml:space="preserve"> REF _Ref57100648 \r \h </w:instrText>
      </w:r>
      <w:r w:rsidR="00E6648D" w:rsidRPr="00326936">
        <w:rPr>
          <w:sz w:val="24"/>
          <w:szCs w:val="24"/>
        </w:rPr>
        <w:instrText xml:space="preserve"> \* MERGEFORMAT </w:instrText>
      </w:r>
      <w:r w:rsidRPr="00326936">
        <w:rPr>
          <w:sz w:val="24"/>
          <w:szCs w:val="24"/>
        </w:rPr>
      </w:r>
      <w:r w:rsidRPr="00326936">
        <w:rPr>
          <w:sz w:val="24"/>
          <w:szCs w:val="24"/>
        </w:rPr>
        <w:fldChar w:fldCharType="separate"/>
      </w:r>
      <w:r w:rsidR="00B87438">
        <w:rPr>
          <w:sz w:val="24"/>
          <w:szCs w:val="24"/>
        </w:rPr>
        <w:t>20</w:t>
      </w:r>
      <w:r w:rsidRPr="00326936">
        <w:rPr>
          <w:sz w:val="24"/>
          <w:szCs w:val="24"/>
        </w:rPr>
        <w:fldChar w:fldCharType="end"/>
      </w:r>
      <w:r w:rsidRPr="00326936">
        <w:rPr>
          <w:sz w:val="24"/>
          <w:szCs w:val="24"/>
        </w:rPr>
        <w:t xml:space="preserve"> punkte numatytas Atleidimo atvejis tęsiasi ilgiau, kaip 1</w:t>
      </w:r>
      <w:r w:rsidR="00924F1A" w:rsidRPr="00326936">
        <w:rPr>
          <w:sz w:val="24"/>
          <w:szCs w:val="24"/>
        </w:rPr>
        <w:t>2</w:t>
      </w:r>
      <w:r w:rsidRPr="00326936">
        <w:rPr>
          <w:sz w:val="24"/>
          <w:szCs w:val="24"/>
        </w:rPr>
        <w:t xml:space="preserve">0 (šimtas </w:t>
      </w:r>
      <w:r w:rsidR="00924F1A" w:rsidRPr="00326936">
        <w:rPr>
          <w:sz w:val="24"/>
          <w:szCs w:val="24"/>
        </w:rPr>
        <w:t>dvi</w:t>
      </w:r>
      <w:r w:rsidRPr="00326936">
        <w:rPr>
          <w:sz w:val="24"/>
          <w:szCs w:val="24"/>
        </w:rPr>
        <w:t>dešimt) dienų, nepriklausomai nuo to, ar toks atvejis buvo pripažintas Kompensavimo įvykiu</w:t>
      </w:r>
      <w:r w:rsidR="007425AA" w:rsidRPr="00326936">
        <w:rPr>
          <w:rFonts w:eastAsia="Calibri"/>
          <w:spacing w:val="0"/>
          <w:sz w:val="24"/>
          <w:szCs w:val="24"/>
        </w:rPr>
        <w:t>,  išskyrus tuos Atleidimo atvejus, kurie nurodyti</w:t>
      </w:r>
      <w:r w:rsidR="006F0E91" w:rsidRPr="00326936">
        <w:rPr>
          <w:rFonts w:eastAsia="Calibri"/>
          <w:spacing w:val="0"/>
          <w:sz w:val="24"/>
          <w:szCs w:val="24"/>
        </w:rPr>
        <w:t xml:space="preserve"> </w:t>
      </w:r>
      <w:r w:rsidR="007425AA" w:rsidRPr="00326936">
        <w:rPr>
          <w:rFonts w:eastAsia="Calibri"/>
          <w:spacing w:val="0"/>
          <w:sz w:val="24"/>
          <w:szCs w:val="24"/>
        </w:rPr>
        <w:t xml:space="preserve"> </w:t>
      </w:r>
      <w:r w:rsidR="007425AA" w:rsidRPr="00326936">
        <w:rPr>
          <w:rFonts w:eastAsia="Calibri"/>
          <w:spacing w:val="0"/>
          <w:sz w:val="24"/>
          <w:szCs w:val="24"/>
        </w:rPr>
        <w:fldChar w:fldCharType="begin"/>
      </w:r>
      <w:r w:rsidR="007425AA" w:rsidRPr="00326936">
        <w:rPr>
          <w:rFonts w:eastAsia="Calibri"/>
          <w:spacing w:val="0"/>
          <w:sz w:val="24"/>
          <w:szCs w:val="24"/>
        </w:rPr>
        <w:instrText xml:space="preserve"> REF _Ref88817761 \r \h </w:instrText>
      </w:r>
      <w:r w:rsidR="00E6648D" w:rsidRPr="00326936">
        <w:rPr>
          <w:rFonts w:eastAsia="Calibri"/>
          <w:spacing w:val="0"/>
          <w:sz w:val="24"/>
          <w:szCs w:val="24"/>
        </w:rPr>
        <w:instrText xml:space="preserve"> \* MERGEFORMAT </w:instrText>
      </w:r>
      <w:r w:rsidR="007425AA" w:rsidRPr="00326936">
        <w:rPr>
          <w:rFonts w:eastAsia="Calibri"/>
          <w:spacing w:val="0"/>
          <w:sz w:val="24"/>
          <w:szCs w:val="24"/>
        </w:rPr>
      </w:r>
      <w:r w:rsidR="007425AA" w:rsidRPr="00326936">
        <w:rPr>
          <w:rFonts w:eastAsia="Calibri"/>
          <w:spacing w:val="0"/>
          <w:sz w:val="24"/>
          <w:szCs w:val="24"/>
        </w:rPr>
        <w:fldChar w:fldCharType="separate"/>
      </w:r>
      <w:r w:rsidR="00B87438">
        <w:rPr>
          <w:rFonts w:eastAsia="Calibri"/>
          <w:spacing w:val="0"/>
          <w:sz w:val="24"/>
          <w:szCs w:val="24"/>
        </w:rPr>
        <w:t>20.1.2</w:t>
      </w:r>
      <w:r w:rsidR="007425AA" w:rsidRPr="00326936">
        <w:rPr>
          <w:rFonts w:eastAsia="Calibri"/>
          <w:spacing w:val="0"/>
          <w:sz w:val="24"/>
          <w:szCs w:val="24"/>
        </w:rPr>
        <w:fldChar w:fldCharType="end"/>
      </w:r>
      <w:r w:rsidR="00B64675" w:rsidRPr="00326936">
        <w:rPr>
          <w:rFonts w:eastAsia="Calibri"/>
          <w:spacing w:val="0"/>
          <w:sz w:val="24"/>
          <w:szCs w:val="24"/>
        </w:rPr>
        <w:t xml:space="preserve">, </w:t>
      </w:r>
      <w:r w:rsidR="007425AA" w:rsidRPr="00326936">
        <w:rPr>
          <w:rFonts w:eastAsia="Calibri"/>
          <w:spacing w:val="0"/>
          <w:sz w:val="24"/>
          <w:szCs w:val="24"/>
        </w:rPr>
        <w:fldChar w:fldCharType="begin"/>
      </w:r>
      <w:r w:rsidR="007425AA" w:rsidRPr="00326936">
        <w:rPr>
          <w:rFonts w:eastAsia="Calibri"/>
          <w:spacing w:val="0"/>
          <w:sz w:val="24"/>
          <w:szCs w:val="24"/>
        </w:rPr>
        <w:instrText xml:space="preserve"> REF _Ref88817777 \r \h </w:instrText>
      </w:r>
      <w:r w:rsidR="00E6648D" w:rsidRPr="00326936">
        <w:rPr>
          <w:rFonts w:eastAsia="Calibri"/>
          <w:spacing w:val="0"/>
          <w:sz w:val="24"/>
          <w:szCs w:val="24"/>
        </w:rPr>
        <w:instrText xml:space="preserve"> \* MERGEFORMAT </w:instrText>
      </w:r>
      <w:r w:rsidR="007425AA" w:rsidRPr="00326936">
        <w:rPr>
          <w:rFonts w:eastAsia="Calibri"/>
          <w:spacing w:val="0"/>
          <w:sz w:val="24"/>
          <w:szCs w:val="24"/>
        </w:rPr>
      </w:r>
      <w:r w:rsidR="007425AA" w:rsidRPr="00326936">
        <w:rPr>
          <w:rFonts w:eastAsia="Calibri"/>
          <w:spacing w:val="0"/>
          <w:sz w:val="24"/>
          <w:szCs w:val="24"/>
        </w:rPr>
        <w:fldChar w:fldCharType="separate"/>
      </w:r>
      <w:r w:rsidR="00B87438">
        <w:rPr>
          <w:rFonts w:eastAsia="Calibri"/>
          <w:spacing w:val="0"/>
          <w:sz w:val="24"/>
          <w:szCs w:val="24"/>
        </w:rPr>
        <w:t>20.1.3</w:t>
      </w:r>
      <w:r w:rsidR="007425AA" w:rsidRPr="00326936">
        <w:rPr>
          <w:rFonts w:eastAsia="Calibri"/>
          <w:spacing w:val="0"/>
          <w:sz w:val="24"/>
          <w:szCs w:val="24"/>
        </w:rPr>
        <w:fldChar w:fldCharType="end"/>
      </w:r>
      <w:r w:rsidR="00B64675" w:rsidRPr="00326936">
        <w:rPr>
          <w:rFonts w:eastAsia="Calibri"/>
          <w:spacing w:val="0"/>
          <w:sz w:val="24"/>
          <w:szCs w:val="24"/>
        </w:rPr>
        <w:t xml:space="preserve">, </w:t>
      </w:r>
      <w:r w:rsidR="00B64675" w:rsidRPr="00326936">
        <w:rPr>
          <w:rFonts w:eastAsia="Calibri"/>
          <w:spacing w:val="0"/>
          <w:sz w:val="24"/>
          <w:szCs w:val="24"/>
        </w:rPr>
        <w:fldChar w:fldCharType="begin"/>
      </w:r>
      <w:r w:rsidR="00B64675" w:rsidRPr="00326936">
        <w:rPr>
          <w:rFonts w:eastAsia="Calibri"/>
          <w:spacing w:val="0"/>
          <w:sz w:val="24"/>
          <w:szCs w:val="24"/>
        </w:rPr>
        <w:instrText xml:space="preserve"> REF _Ref95124616 \r \h  \* MERGEFORMAT </w:instrText>
      </w:r>
      <w:r w:rsidR="00B64675" w:rsidRPr="00326936">
        <w:rPr>
          <w:rFonts w:eastAsia="Calibri"/>
          <w:spacing w:val="0"/>
          <w:sz w:val="24"/>
          <w:szCs w:val="24"/>
        </w:rPr>
      </w:r>
      <w:r w:rsidR="00B64675" w:rsidRPr="00326936">
        <w:rPr>
          <w:rFonts w:eastAsia="Calibri"/>
          <w:spacing w:val="0"/>
          <w:sz w:val="24"/>
          <w:szCs w:val="24"/>
        </w:rPr>
        <w:fldChar w:fldCharType="separate"/>
      </w:r>
      <w:r w:rsidR="00B87438">
        <w:rPr>
          <w:rFonts w:eastAsia="Calibri"/>
          <w:spacing w:val="0"/>
          <w:sz w:val="24"/>
          <w:szCs w:val="24"/>
        </w:rPr>
        <w:t>20.1.15</w:t>
      </w:r>
      <w:r w:rsidR="00B64675" w:rsidRPr="00326936">
        <w:rPr>
          <w:rFonts w:eastAsia="Calibri"/>
          <w:spacing w:val="0"/>
          <w:sz w:val="24"/>
          <w:szCs w:val="24"/>
        </w:rPr>
        <w:fldChar w:fldCharType="end"/>
      </w:r>
      <w:r w:rsidR="00B64675" w:rsidRPr="00326936">
        <w:rPr>
          <w:rFonts w:eastAsia="Calibri"/>
          <w:spacing w:val="0"/>
          <w:sz w:val="24"/>
          <w:szCs w:val="24"/>
        </w:rPr>
        <w:t xml:space="preserve"> </w:t>
      </w:r>
      <w:r w:rsidR="007425AA" w:rsidRPr="00326936">
        <w:rPr>
          <w:rFonts w:eastAsia="Calibri"/>
          <w:spacing w:val="0"/>
          <w:sz w:val="24"/>
          <w:szCs w:val="24"/>
        </w:rPr>
        <w:t>punktuose</w:t>
      </w:r>
      <w:r w:rsidR="00E8645D" w:rsidRPr="00326936">
        <w:rPr>
          <w:rFonts w:eastAsia="Calibri"/>
          <w:spacing w:val="0"/>
          <w:sz w:val="24"/>
          <w:szCs w:val="24"/>
        </w:rPr>
        <w:t>.</w:t>
      </w:r>
    </w:p>
    <w:p w14:paraId="09E94967" w14:textId="624F79C0" w:rsidR="00F467EC" w:rsidRPr="0042617A" w:rsidRDefault="00E8645D" w:rsidP="0003757B">
      <w:pPr>
        <w:pStyle w:val="paragrafai"/>
        <w:tabs>
          <w:tab w:val="left" w:pos="1418"/>
        </w:tabs>
        <w:ind w:left="1134"/>
        <w:rPr>
          <w:i/>
          <w:color w:val="000000"/>
          <w:sz w:val="24"/>
          <w:szCs w:val="24"/>
        </w:rPr>
      </w:pPr>
      <w:r>
        <w:rPr>
          <w:sz w:val="24"/>
          <w:szCs w:val="24"/>
        </w:rPr>
        <w:t>J</w:t>
      </w:r>
      <w:r w:rsidR="00F467EC" w:rsidRPr="0042617A">
        <w:rPr>
          <w:sz w:val="24"/>
          <w:szCs w:val="24"/>
        </w:rPr>
        <w:t xml:space="preserve">eigu esminis Sutarties pažeidimas Sutarties </w:t>
      </w:r>
      <w:r w:rsidR="00F467EC" w:rsidRPr="00C92AF3">
        <w:rPr>
          <w:sz w:val="24"/>
          <w:szCs w:val="24"/>
        </w:rPr>
        <w:fldChar w:fldCharType="begin"/>
      </w:r>
      <w:r w:rsidR="00F467EC" w:rsidRPr="0042617A">
        <w:rPr>
          <w:sz w:val="24"/>
          <w:szCs w:val="24"/>
        </w:rPr>
        <w:instrText xml:space="preserve"> REF _Ref309142137 \r \h </w:instrText>
      </w:r>
      <w:r w:rsidR="002D5DCF" w:rsidRPr="0042617A">
        <w:rPr>
          <w:sz w:val="24"/>
          <w:szCs w:val="24"/>
        </w:rPr>
        <w:instrText xml:space="preserve"> \* MERGEFORMAT </w:instrText>
      </w:r>
      <w:r w:rsidR="00F467EC" w:rsidRPr="00C92AF3">
        <w:rPr>
          <w:sz w:val="24"/>
          <w:szCs w:val="24"/>
        </w:rPr>
      </w:r>
      <w:r w:rsidR="00F467EC" w:rsidRPr="00C92AF3">
        <w:rPr>
          <w:sz w:val="24"/>
          <w:szCs w:val="24"/>
        </w:rPr>
        <w:fldChar w:fldCharType="separate"/>
      </w:r>
      <w:r w:rsidR="00B87438">
        <w:rPr>
          <w:sz w:val="24"/>
          <w:szCs w:val="24"/>
        </w:rPr>
        <w:t>39.1</w:t>
      </w:r>
      <w:r w:rsidR="00F467EC" w:rsidRPr="00C92AF3">
        <w:rPr>
          <w:sz w:val="24"/>
          <w:szCs w:val="24"/>
        </w:rPr>
        <w:fldChar w:fldCharType="end"/>
      </w:r>
      <w:r w:rsidR="00F467EC" w:rsidRPr="0042617A">
        <w:rPr>
          <w:sz w:val="24"/>
          <w:szCs w:val="24"/>
        </w:rPr>
        <w:t xml:space="preserve"> punkte nurodytu terminu nebuvo pašalintas, apie Sutarties nutraukimą </w:t>
      </w:r>
      <w:r w:rsidR="00F71582" w:rsidRPr="0042617A">
        <w:rPr>
          <w:sz w:val="24"/>
          <w:szCs w:val="24"/>
        </w:rPr>
        <w:t>Sutarties</w:t>
      </w:r>
      <w:r w:rsidR="0015412D">
        <w:rPr>
          <w:sz w:val="24"/>
          <w:szCs w:val="24"/>
        </w:rPr>
        <w:t xml:space="preserve"> </w:t>
      </w:r>
      <w:r w:rsidR="0015412D">
        <w:rPr>
          <w:sz w:val="24"/>
          <w:szCs w:val="24"/>
        </w:rPr>
        <w:fldChar w:fldCharType="begin"/>
      </w:r>
      <w:r w:rsidR="0015412D">
        <w:rPr>
          <w:sz w:val="24"/>
          <w:szCs w:val="24"/>
        </w:rPr>
        <w:instrText xml:space="preserve"> REF _Ref57100686 \r \h </w:instrText>
      </w:r>
      <w:r w:rsidR="0015412D">
        <w:rPr>
          <w:sz w:val="24"/>
          <w:szCs w:val="24"/>
        </w:rPr>
      </w:r>
      <w:r w:rsidR="0015412D">
        <w:rPr>
          <w:sz w:val="24"/>
          <w:szCs w:val="24"/>
        </w:rPr>
        <w:fldChar w:fldCharType="separate"/>
      </w:r>
      <w:r w:rsidR="00B87438">
        <w:rPr>
          <w:sz w:val="24"/>
          <w:szCs w:val="24"/>
        </w:rPr>
        <w:t>39.1</w:t>
      </w:r>
      <w:r w:rsidR="0015412D">
        <w:rPr>
          <w:sz w:val="24"/>
          <w:szCs w:val="24"/>
        </w:rPr>
        <w:fldChar w:fldCharType="end"/>
      </w:r>
      <w:r w:rsidR="00F71582" w:rsidRPr="0042617A">
        <w:rPr>
          <w:sz w:val="24"/>
          <w:szCs w:val="24"/>
        </w:rPr>
        <w:t xml:space="preserve"> </w:t>
      </w:r>
      <w:r w:rsidR="00F467EC" w:rsidRPr="0042617A">
        <w:rPr>
          <w:sz w:val="24"/>
          <w:szCs w:val="24"/>
        </w:rPr>
        <w:t xml:space="preserve">punkte numatytu pagrindu Privatus subjektas privalo pranešti Valdžios subjektui ne vėliau kaip </w:t>
      </w:r>
      <w:r w:rsidR="00F467EC" w:rsidRPr="0042617A">
        <w:rPr>
          <w:color w:val="000000"/>
          <w:sz w:val="24"/>
          <w:szCs w:val="24"/>
        </w:rPr>
        <w:t>prieš</w:t>
      </w:r>
      <w:r w:rsidR="00E924E0">
        <w:rPr>
          <w:color w:val="000000"/>
          <w:sz w:val="24"/>
          <w:szCs w:val="24"/>
        </w:rPr>
        <w:t xml:space="preserve"> </w:t>
      </w:r>
      <w:r>
        <w:rPr>
          <w:color w:val="000000"/>
          <w:sz w:val="24"/>
          <w:szCs w:val="24"/>
        </w:rPr>
        <w:t>2</w:t>
      </w:r>
      <w:r w:rsidR="00E924E0">
        <w:rPr>
          <w:color w:val="000000"/>
          <w:sz w:val="24"/>
          <w:szCs w:val="24"/>
        </w:rPr>
        <w:t>0 (</w:t>
      </w:r>
      <w:r w:rsidR="001A2D37">
        <w:rPr>
          <w:color w:val="000000"/>
          <w:sz w:val="24"/>
          <w:szCs w:val="24"/>
        </w:rPr>
        <w:t>dvi</w:t>
      </w:r>
      <w:r w:rsidR="00E924E0">
        <w:rPr>
          <w:color w:val="000000"/>
          <w:sz w:val="24"/>
          <w:szCs w:val="24"/>
        </w:rPr>
        <w:t>dešimt) dienų.</w:t>
      </w:r>
      <w:r w:rsidR="00F467EC" w:rsidRPr="0042617A">
        <w:rPr>
          <w:color w:val="000000"/>
          <w:sz w:val="24"/>
          <w:szCs w:val="24"/>
        </w:rPr>
        <w:t xml:space="preserve"> </w:t>
      </w:r>
    </w:p>
    <w:p w14:paraId="55B19DA1" w14:textId="77777777" w:rsidR="00F467EC" w:rsidRPr="0042617A" w:rsidRDefault="00F467EC" w:rsidP="0003757B">
      <w:pPr>
        <w:pStyle w:val="Antrat2"/>
        <w:ind w:left="1134"/>
        <w:rPr>
          <w:sz w:val="24"/>
          <w:szCs w:val="24"/>
        </w:rPr>
      </w:pPr>
      <w:bookmarkStart w:id="756" w:name="_Ref309218499"/>
      <w:bookmarkStart w:id="757" w:name="_Toc309205562"/>
      <w:bookmarkStart w:id="758" w:name="_Ref433011894"/>
      <w:bookmarkStart w:id="759" w:name="_Ref90471059"/>
      <w:bookmarkStart w:id="760" w:name="_Ref94713949"/>
      <w:bookmarkStart w:id="761" w:name="_Toc98421429"/>
      <w:r w:rsidRPr="0042617A">
        <w:rPr>
          <w:sz w:val="24"/>
          <w:szCs w:val="24"/>
        </w:rPr>
        <w:t>Sutarties nutraukimas be Šalių kaltės</w:t>
      </w:r>
      <w:bookmarkEnd w:id="756"/>
      <w:bookmarkEnd w:id="757"/>
      <w:r w:rsidR="00B41C86" w:rsidRPr="0042617A">
        <w:rPr>
          <w:sz w:val="24"/>
          <w:szCs w:val="24"/>
        </w:rPr>
        <w:t xml:space="preserve"> </w:t>
      </w:r>
      <w:bookmarkEnd w:id="758"/>
      <w:r w:rsidR="00277CE2">
        <w:rPr>
          <w:sz w:val="24"/>
          <w:szCs w:val="24"/>
        </w:rPr>
        <w:t>a</w:t>
      </w:r>
      <w:r w:rsidR="005C65BB">
        <w:rPr>
          <w:sz w:val="24"/>
          <w:szCs w:val="24"/>
        </w:rPr>
        <w:t>r</w:t>
      </w:r>
      <w:r w:rsidR="00277CE2">
        <w:rPr>
          <w:sz w:val="24"/>
          <w:szCs w:val="24"/>
        </w:rPr>
        <w:t>ba</w:t>
      </w:r>
      <w:r w:rsidR="005C65BB">
        <w:rPr>
          <w:sz w:val="24"/>
          <w:szCs w:val="24"/>
        </w:rPr>
        <w:t xml:space="preserve"> dėl nenugalimos jėgos aplinkybių</w:t>
      </w:r>
      <w:bookmarkEnd w:id="759"/>
      <w:bookmarkEnd w:id="760"/>
      <w:bookmarkEnd w:id="761"/>
    </w:p>
    <w:p w14:paraId="19F8FF95" w14:textId="4F87FDA0" w:rsidR="005C65BB" w:rsidRDefault="00F467EC" w:rsidP="0003757B">
      <w:pPr>
        <w:pStyle w:val="paragrafai"/>
        <w:ind w:left="1134"/>
        <w:rPr>
          <w:color w:val="000000"/>
          <w:sz w:val="24"/>
          <w:szCs w:val="24"/>
        </w:rPr>
      </w:pPr>
      <w:bookmarkStart w:id="762" w:name="_Ref309142491"/>
      <w:r w:rsidRPr="0042617A">
        <w:rPr>
          <w:sz w:val="24"/>
          <w:szCs w:val="24"/>
        </w:rPr>
        <w:t>Šalys turi teisę vienašališkai, nesikreipiant į teismą, nutraukti Sutartį</w:t>
      </w:r>
      <w:r w:rsidR="00EE0623">
        <w:rPr>
          <w:sz w:val="24"/>
          <w:szCs w:val="24"/>
        </w:rPr>
        <w:t>,</w:t>
      </w:r>
      <w:r w:rsidRPr="0042617A">
        <w:rPr>
          <w:sz w:val="24"/>
          <w:szCs w:val="24"/>
        </w:rPr>
        <w:t xml:space="preserve"> kai Sutarties vykdymas tampa </w:t>
      </w:r>
      <w:r w:rsidR="0015412D">
        <w:rPr>
          <w:sz w:val="24"/>
          <w:szCs w:val="24"/>
        </w:rPr>
        <w:t xml:space="preserve">negalimas </w:t>
      </w:r>
      <w:r w:rsidR="005C65BB">
        <w:rPr>
          <w:sz w:val="24"/>
          <w:szCs w:val="24"/>
        </w:rPr>
        <w:t xml:space="preserve">ar neįmanomas </w:t>
      </w:r>
      <w:r w:rsidRPr="0042617A">
        <w:rPr>
          <w:sz w:val="24"/>
          <w:szCs w:val="24"/>
        </w:rPr>
        <w:t xml:space="preserve">dėl </w:t>
      </w:r>
      <w:r w:rsidR="00B41C86" w:rsidRPr="0042617A">
        <w:rPr>
          <w:sz w:val="24"/>
          <w:szCs w:val="24"/>
        </w:rPr>
        <w:t xml:space="preserve">nenugalimos jėgos </w:t>
      </w:r>
      <w:r w:rsidRPr="0042617A">
        <w:rPr>
          <w:sz w:val="24"/>
          <w:szCs w:val="24"/>
        </w:rPr>
        <w:t xml:space="preserve">aplinkybių, kurių Sutartį vienašališkai nutraukianti Šalis negalėjo kontroliuoti ar protingai numatyti Sutarties sudarymo metu ir negalėjo užkirsti kelio šioms aplinkybėms ar jų pasekmėms atsirasti, kaip tai numatyta </w:t>
      </w:r>
      <w:r w:rsidR="00622295" w:rsidRPr="0042617A">
        <w:rPr>
          <w:sz w:val="24"/>
          <w:szCs w:val="24"/>
        </w:rPr>
        <w:t xml:space="preserve">Sutarties </w:t>
      </w:r>
      <w:r w:rsidRPr="00C92AF3">
        <w:rPr>
          <w:sz w:val="24"/>
          <w:szCs w:val="24"/>
        </w:rPr>
        <w:fldChar w:fldCharType="begin"/>
      </w:r>
      <w:r w:rsidRPr="0042617A">
        <w:rPr>
          <w:sz w:val="24"/>
          <w:szCs w:val="24"/>
        </w:rPr>
        <w:instrText xml:space="preserve"> REF _Ref136080503 \w \h  \* MERGEFORMAT </w:instrText>
      </w:r>
      <w:r w:rsidRPr="00C92AF3">
        <w:rPr>
          <w:sz w:val="24"/>
          <w:szCs w:val="24"/>
        </w:rPr>
      </w:r>
      <w:r w:rsidRPr="00C92AF3">
        <w:rPr>
          <w:sz w:val="24"/>
          <w:szCs w:val="24"/>
        </w:rPr>
        <w:fldChar w:fldCharType="separate"/>
      </w:r>
      <w:r w:rsidR="00B87438">
        <w:rPr>
          <w:sz w:val="24"/>
          <w:szCs w:val="24"/>
        </w:rPr>
        <w:t>41</w:t>
      </w:r>
      <w:r w:rsidRPr="00C92AF3">
        <w:rPr>
          <w:sz w:val="24"/>
          <w:szCs w:val="24"/>
        </w:rPr>
        <w:fldChar w:fldCharType="end"/>
      </w:r>
      <w:r w:rsidRPr="0042617A">
        <w:rPr>
          <w:sz w:val="24"/>
          <w:szCs w:val="24"/>
        </w:rPr>
        <w:t> punkte. Šiuo atveju kiekviena iš Šalių turi teisę nutraukti Sutartį, jeigu dėl tokių aplinkybių esminiai įsipareigojimai pagal Sutartį negalėjo būti vykdomi ilgiau kaip</w:t>
      </w:r>
      <w:r w:rsidR="00796733">
        <w:rPr>
          <w:sz w:val="24"/>
          <w:szCs w:val="24"/>
        </w:rPr>
        <w:t xml:space="preserve"> 120 (šimtas dvidešimt) dienų</w:t>
      </w:r>
      <w:r w:rsidRPr="0042617A">
        <w:rPr>
          <w:i/>
          <w:color w:val="FF0000"/>
          <w:sz w:val="24"/>
          <w:szCs w:val="24"/>
        </w:rPr>
        <w:t xml:space="preserve"> </w:t>
      </w:r>
      <w:r w:rsidRPr="0042617A">
        <w:rPr>
          <w:color w:val="000000"/>
          <w:sz w:val="24"/>
          <w:szCs w:val="24"/>
        </w:rPr>
        <w:t>iš eilės.</w:t>
      </w:r>
      <w:bookmarkEnd w:id="762"/>
      <w:r w:rsidR="0015412D">
        <w:rPr>
          <w:color w:val="000000"/>
          <w:sz w:val="24"/>
          <w:szCs w:val="24"/>
        </w:rPr>
        <w:t xml:space="preserve"> </w:t>
      </w:r>
    </w:p>
    <w:p w14:paraId="0071C5A8" w14:textId="2EABDD4A" w:rsidR="00F467EC" w:rsidRPr="0042617A" w:rsidRDefault="0015412D" w:rsidP="0003757B">
      <w:pPr>
        <w:pStyle w:val="paragrafai"/>
        <w:ind w:left="1134"/>
        <w:rPr>
          <w:color w:val="000000"/>
          <w:sz w:val="24"/>
          <w:szCs w:val="24"/>
        </w:rPr>
      </w:pPr>
      <w:bookmarkStart w:id="763" w:name="_Ref90478040"/>
      <w:r>
        <w:rPr>
          <w:color w:val="000000"/>
          <w:sz w:val="24"/>
          <w:szCs w:val="24"/>
        </w:rPr>
        <w:t xml:space="preserve">Šalys gali susitarti nutraukti Sutartį </w:t>
      </w:r>
      <w:r w:rsidR="005C65BB">
        <w:rPr>
          <w:color w:val="000000"/>
          <w:sz w:val="24"/>
          <w:szCs w:val="24"/>
        </w:rPr>
        <w:t>abipusiu susitarimu nesant Šalių kaltės</w:t>
      </w:r>
      <w:r w:rsidR="008F66D6">
        <w:rPr>
          <w:color w:val="000000"/>
          <w:sz w:val="24"/>
          <w:szCs w:val="24"/>
        </w:rPr>
        <w:t>.</w:t>
      </w:r>
      <w:bookmarkEnd w:id="763"/>
    </w:p>
    <w:p w14:paraId="27B87F4C" w14:textId="77777777" w:rsidR="00F467EC" w:rsidRDefault="00F467EC" w:rsidP="0003757B">
      <w:pPr>
        <w:pStyle w:val="paragrafai"/>
        <w:ind w:left="1134"/>
        <w:rPr>
          <w:color w:val="000000"/>
          <w:sz w:val="24"/>
          <w:szCs w:val="24"/>
        </w:rPr>
      </w:pPr>
      <w:r w:rsidRPr="0042617A">
        <w:rPr>
          <w:color w:val="000000"/>
          <w:sz w:val="24"/>
          <w:szCs w:val="24"/>
        </w:rPr>
        <w:lastRenderedPageBreak/>
        <w:t xml:space="preserve">Apie Sutarties nutraukimą Sutartį vienašališkai nutraukianti Šalis </w:t>
      </w:r>
      <w:r w:rsidR="005C65BB">
        <w:rPr>
          <w:color w:val="000000"/>
          <w:sz w:val="24"/>
          <w:szCs w:val="24"/>
        </w:rPr>
        <w:t xml:space="preserve">arba Sutarties nutraukimą inicijuojanti Šalis </w:t>
      </w:r>
      <w:r w:rsidRPr="0042617A">
        <w:rPr>
          <w:color w:val="000000"/>
          <w:sz w:val="24"/>
          <w:szCs w:val="24"/>
        </w:rPr>
        <w:t>privalo pranešti kitai Šaliai ne vėliau kaip prieš</w:t>
      </w:r>
      <w:r w:rsidR="00796733">
        <w:rPr>
          <w:color w:val="000000"/>
          <w:sz w:val="24"/>
          <w:szCs w:val="24"/>
        </w:rPr>
        <w:t xml:space="preserve"> 30 (trisdešimt) dienų</w:t>
      </w:r>
      <w:r w:rsidR="0015412D">
        <w:rPr>
          <w:color w:val="000000"/>
          <w:sz w:val="24"/>
          <w:szCs w:val="24"/>
        </w:rPr>
        <w:t xml:space="preserve"> iki nutraukimo dienos</w:t>
      </w:r>
      <w:r w:rsidR="00796733">
        <w:rPr>
          <w:color w:val="000000"/>
          <w:sz w:val="24"/>
          <w:szCs w:val="24"/>
        </w:rPr>
        <w:t xml:space="preserve">. </w:t>
      </w:r>
    </w:p>
    <w:p w14:paraId="6BF8421A" w14:textId="77777777" w:rsidR="00F467EC" w:rsidRPr="0042617A" w:rsidRDefault="00F467EC" w:rsidP="0003757B">
      <w:pPr>
        <w:pStyle w:val="Antrat2"/>
        <w:ind w:left="1134"/>
        <w:rPr>
          <w:sz w:val="24"/>
          <w:szCs w:val="24"/>
        </w:rPr>
      </w:pPr>
      <w:bookmarkStart w:id="764" w:name="_Toc309205563"/>
      <w:bookmarkStart w:id="765" w:name="_Ref136080503"/>
      <w:bookmarkStart w:id="766" w:name="_Toc141511377"/>
      <w:bookmarkStart w:id="767" w:name="_Toc284496815"/>
      <w:bookmarkStart w:id="768" w:name="_Toc293074485"/>
      <w:bookmarkStart w:id="769" w:name="_Toc297646410"/>
      <w:bookmarkStart w:id="770" w:name="_Toc300049757"/>
      <w:bookmarkStart w:id="771" w:name="_Toc309205564"/>
      <w:bookmarkStart w:id="772" w:name="_Toc98421430"/>
      <w:bookmarkEnd w:id="764"/>
      <w:r w:rsidRPr="0042617A">
        <w:rPr>
          <w:sz w:val="24"/>
          <w:szCs w:val="24"/>
        </w:rPr>
        <w:t>Nenugalimos jėgos aplinkybės</w:t>
      </w:r>
      <w:bookmarkEnd w:id="765"/>
      <w:bookmarkEnd w:id="766"/>
      <w:bookmarkEnd w:id="767"/>
      <w:bookmarkEnd w:id="768"/>
      <w:bookmarkEnd w:id="769"/>
      <w:bookmarkEnd w:id="770"/>
      <w:bookmarkEnd w:id="771"/>
      <w:bookmarkEnd w:id="772"/>
    </w:p>
    <w:p w14:paraId="788AE0AE" w14:textId="735C34C0" w:rsidR="009D27CF" w:rsidRPr="00326936" w:rsidRDefault="009D27CF" w:rsidP="009D27CF">
      <w:pPr>
        <w:pStyle w:val="paragrafai"/>
        <w:tabs>
          <w:tab w:val="num" w:pos="6591"/>
        </w:tabs>
        <w:ind w:left="1134"/>
        <w:rPr>
          <w:sz w:val="24"/>
          <w:szCs w:val="24"/>
        </w:rPr>
      </w:pPr>
      <w:bookmarkStart w:id="773" w:name="_Toc284496816"/>
      <w:bookmarkStart w:id="774" w:name="_Ref393098434"/>
      <w:bookmarkStart w:id="775" w:name="_Ref94866439"/>
      <w:bookmarkStart w:id="776" w:name="_Ref531598389"/>
      <w:r w:rsidRPr="00326936">
        <w:rPr>
          <w:sz w:val="24"/>
          <w:szCs w:val="24"/>
        </w:rPr>
        <w:t xml:space="preserve">Nenugalimos jėgos aplinkybės reiškia bet kurį Sutarties </w:t>
      </w:r>
      <w:r w:rsidRPr="00326936">
        <w:rPr>
          <w:sz w:val="24"/>
          <w:szCs w:val="24"/>
        </w:rPr>
        <w:fldChar w:fldCharType="begin"/>
      </w:r>
      <w:r w:rsidRPr="00326936">
        <w:rPr>
          <w:sz w:val="24"/>
          <w:szCs w:val="24"/>
        </w:rPr>
        <w:instrText xml:space="preserve"> REF _Ref94866461 \r \h  \* MERGEFORMAT </w:instrText>
      </w:r>
      <w:r w:rsidRPr="00326936">
        <w:rPr>
          <w:sz w:val="24"/>
          <w:szCs w:val="24"/>
        </w:rPr>
      </w:r>
      <w:r w:rsidRPr="00326936">
        <w:rPr>
          <w:sz w:val="24"/>
          <w:szCs w:val="24"/>
        </w:rPr>
        <w:fldChar w:fldCharType="separate"/>
      </w:r>
      <w:r w:rsidR="00B87438">
        <w:rPr>
          <w:sz w:val="24"/>
          <w:szCs w:val="24"/>
        </w:rPr>
        <w:t>41.2</w:t>
      </w:r>
      <w:r w:rsidRPr="00326936">
        <w:rPr>
          <w:sz w:val="24"/>
          <w:szCs w:val="24"/>
        </w:rPr>
        <w:fldChar w:fldCharType="end"/>
      </w:r>
      <w:r w:rsidRPr="00326936">
        <w:rPr>
          <w:sz w:val="24"/>
          <w:szCs w:val="24"/>
        </w:rPr>
        <w:t xml:space="preserve"> punkte nurodytą  įvykį, kurio konkretų įsipareigojimą privalanti vykdyti Šalis pagrįstai negali kontroliuoti ir kurio ši Šalis negalėjo numatyti ar išvengti (šios aplinkybės ar jos pasekmių) bei kuris daro visiškai ar iš dalies neįmanomą minėto Šalies įsipareigojimo vykdymą.</w:t>
      </w:r>
      <w:bookmarkEnd w:id="773"/>
      <w:bookmarkEnd w:id="774"/>
      <w:r w:rsidRPr="00326936">
        <w:rPr>
          <w:sz w:val="24"/>
          <w:szCs w:val="24"/>
        </w:rPr>
        <w:t xml:space="preserve"> Lėšų trūkumas arba negalėjimas įvykdyti finansinių įsipareigojimų, reikalingų prievolei vykdyti, prekių ar paslaugų nebuvimas rinkoje arba skolininko kontrahentų prievolių pažeidimas nėra laikomi nenugalimos jėgos aplinkybėmis.</w:t>
      </w:r>
      <w:bookmarkEnd w:id="775"/>
    </w:p>
    <w:p w14:paraId="2E0CCD54" w14:textId="639F7CFD" w:rsidR="00A51667" w:rsidRPr="00060139" w:rsidRDefault="00A51667" w:rsidP="009D27CF">
      <w:pPr>
        <w:pStyle w:val="paragrafai"/>
        <w:tabs>
          <w:tab w:val="left" w:pos="1701"/>
          <w:tab w:val="left" w:pos="2694"/>
        </w:tabs>
        <w:ind w:left="1134"/>
        <w:rPr>
          <w:sz w:val="24"/>
          <w:szCs w:val="24"/>
        </w:rPr>
      </w:pPr>
      <w:bookmarkStart w:id="777" w:name="_Ref94866461"/>
      <w:r w:rsidRPr="00F15F1E">
        <w:rPr>
          <w:sz w:val="24"/>
          <w:szCs w:val="24"/>
        </w:rPr>
        <w:t xml:space="preserve">Nenugalimos jėgos </w:t>
      </w:r>
      <w:r w:rsidRPr="00060139">
        <w:rPr>
          <w:iCs/>
          <w:sz w:val="24"/>
          <w:szCs w:val="24"/>
        </w:rPr>
        <w:t>įvykiais laikomi</w:t>
      </w:r>
      <w:r w:rsidR="00F15F1E">
        <w:rPr>
          <w:iCs/>
          <w:sz w:val="24"/>
          <w:szCs w:val="24"/>
        </w:rPr>
        <w:t xml:space="preserve"> šie atvejai</w:t>
      </w:r>
      <w:r w:rsidRPr="00060139">
        <w:rPr>
          <w:iCs/>
          <w:sz w:val="24"/>
          <w:szCs w:val="24"/>
        </w:rPr>
        <w:t>:</w:t>
      </w:r>
      <w:bookmarkEnd w:id="776"/>
      <w:bookmarkEnd w:id="777"/>
    </w:p>
    <w:p w14:paraId="3C2DE4B6" w14:textId="77777777" w:rsidR="00A51667" w:rsidRPr="007062DF" w:rsidRDefault="00F15F1E" w:rsidP="009D27CF">
      <w:pPr>
        <w:pStyle w:val="paragrafai"/>
        <w:numPr>
          <w:ilvl w:val="2"/>
          <w:numId w:val="2"/>
        </w:numPr>
        <w:tabs>
          <w:tab w:val="clear" w:pos="2989"/>
          <w:tab w:val="num" w:pos="1004"/>
          <w:tab w:val="left" w:pos="1701"/>
          <w:tab w:val="num" w:pos="2127"/>
          <w:tab w:val="left" w:pos="2694"/>
        </w:tabs>
        <w:ind w:left="1004" w:firstLine="272"/>
        <w:rPr>
          <w:iCs/>
          <w:sz w:val="24"/>
          <w:szCs w:val="24"/>
        </w:rPr>
      </w:pPr>
      <w:r w:rsidRPr="007062DF">
        <w:rPr>
          <w:iCs/>
          <w:sz w:val="24"/>
          <w:szCs w:val="24"/>
        </w:rPr>
        <w:t>karas (paskelbtas ar nepaskelbtas), pilietinis karas, teroro aktas, maištai ir revoliucijos, piratavimas, sabotažas</w:t>
      </w:r>
      <w:r w:rsidR="00A51667" w:rsidRPr="007062DF">
        <w:rPr>
          <w:iCs/>
          <w:sz w:val="24"/>
          <w:szCs w:val="24"/>
        </w:rPr>
        <w:t>;</w:t>
      </w:r>
    </w:p>
    <w:p w14:paraId="47ABE1C0" w14:textId="77777777" w:rsidR="00A51667" w:rsidRPr="007062DF" w:rsidRDefault="00F15F1E" w:rsidP="009D27CF">
      <w:pPr>
        <w:pStyle w:val="paragrafai"/>
        <w:numPr>
          <w:ilvl w:val="2"/>
          <w:numId w:val="2"/>
        </w:numPr>
        <w:tabs>
          <w:tab w:val="clear" w:pos="2989"/>
          <w:tab w:val="num" w:pos="1004"/>
          <w:tab w:val="left" w:pos="1701"/>
          <w:tab w:val="num" w:pos="2127"/>
          <w:tab w:val="left" w:pos="2694"/>
        </w:tabs>
        <w:ind w:left="1004" w:firstLine="272"/>
        <w:rPr>
          <w:iCs/>
          <w:sz w:val="24"/>
          <w:szCs w:val="24"/>
        </w:rPr>
      </w:pPr>
      <w:r w:rsidRPr="007062DF">
        <w:rPr>
          <w:iCs/>
          <w:sz w:val="24"/>
          <w:szCs w:val="24"/>
        </w:rPr>
        <w:t>stichinės nelaimės: smarkios audros, ciklonai, žemės drebėjimai, jūrų ar upių potvyniai, žaibai, ekstremalios klimato ar aplinkos sąlygos, kurias kompetentinga institucija pripažįsta stichine nelaime</w:t>
      </w:r>
      <w:r w:rsidR="00A51667" w:rsidRPr="007062DF">
        <w:rPr>
          <w:iCs/>
          <w:sz w:val="24"/>
          <w:szCs w:val="24"/>
        </w:rPr>
        <w:t>;</w:t>
      </w:r>
    </w:p>
    <w:p w14:paraId="28004F1B" w14:textId="77777777" w:rsidR="00A51667" w:rsidRPr="007062DF" w:rsidRDefault="00F15F1E" w:rsidP="009D27CF">
      <w:pPr>
        <w:pStyle w:val="paragrafai"/>
        <w:numPr>
          <w:ilvl w:val="2"/>
          <w:numId w:val="2"/>
        </w:numPr>
        <w:tabs>
          <w:tab w:val="clear" w:pos="2989"/>
          <w:tab w:val="num" w:pos="1004"/>
          <w:tab w:val="left" w:pos="1701"/>
          <w:tab w:val="num" w:pos="2127"/>
          <w:tab w:val="left" w:pos="2694"/>
        </w:tabs>
        <w:ind w:left="1004" w:firstLine="272"/>
        <w:rPr>
          <w:iCs/>
          <w:sz w:val="24"/>
          <w:szCs w:val="24"/>
        </w:rPr>
      </w:pPr>
      <w:r w:rsidRPr="007062DF">
        <w:rPr>
          <w:iCs/>
          <w:sz w:val="24"/>
          <w:szCs w:val="24"/>
        </w:rPr>
        <w:t>branduoliniai sprogimai, jonizuojančiosios spinduliuotės arba radioaktyvusis, cheminis ar biologinis užteršimas</w:t>
      </w:r>
      <w:r w:rsidR="00A51667" w:rsidRPr="007062DF">
        <w:rPr>
          <w:iCs/>
          <w:sz w:val="24"/>
          <w:szCs w:val="24"/>
        </w:rPr>
        <w:t>;</w:t>
      </w:r>
    </w:p>
    <w:p w14:paraId="2EE775CF" w14:textId="77777777" w:rsidR="00A51667" w:rsidRDefault="00F15F1E" w:rsidP="009D27CF">
      <w:pPr>
        <w:pStyle w:val="paragrafai"/>
        <w:numPr>
          <w:ilvl w:val="2"/>
          <w:numId w:val="2"/>
        </w:numPr>
        <w:tabs>
          <w:tab w:val="clear" w:pos="2989"/>
          <w:tab w:val="num" w:pos="1004"/>
          <w:tab w:val="left" w:pos="1701"/>
          <w:tab w:val="num" w:pos="2127"/>
          <w:tab w:val="left" w:pos="2694"/>
        </w:tabs>
        <w:ind w:left="1004" w:firstLine="130"/>
        <w:rPr>
          <w:iCs/>
          <w:sz w:val="24"/>
          <w:szCs w:val="24"/>
        </w:rPr>
      </w:pPr>
      <w:r w:rsidRPr="007062DF">
        <w:rPr>
          <w:iCs/>
          <w:sz w:val="24"/>
          <w:szCs w:val="24"/>
        </w:rPr>
        <w:t>slėgio bangos, kurias sukelia lėktuvai, skrendantys viršgarsiniu greičiu; lėktuvų katastrofos</w:t>
      </w:r>
      <w:r w:rsidR="0015412D">
        <w:rPr>
          <w:iCs/>
          <w:sz w:val="24"/>
          <w:szCs w:val="24"/>
        </w:rPr>
        <w:t>;</w:t>
      </w:r>
    </w:p>
    <w:p w14:paraId="009F461E" w14:textId="77777777" w:rsidR="0015412D" w:rsidRPr="00F86F61" w:rsidRDefault="005C65BB" w:rsidP="009D27CF">
      <w:pPr>
        <w:pStyle w:val="paragrafai"/>
        <w:numPr>
          <w:ilvl w:val="2"/>
          <w:numId w:val="2"/>
        </w:numPr>
        <w:tabs>
          <w:tab w:val="clear" w:pos="2989"/>
          <w:tab w:val="num" w:pos="1004"/>
          <w:tab w:val="left" w:pos="1701"/>
          <w:tab w:val="num" w:pos="2127"/>
          <w:tab w:val="left" w:pos="2694"/>
        </w:tabs>
        <w:ind w:left="1004" w:firstLine="130"/>
        <w:rPr>
          <w:iCs/>
          <w:sz w:val="24"/>
          <w:szCs w:val="24"/>
        </w:rPr>
      </w:pPr>
      <w:r>
        <w:rPr>
          <w:iCs/>
          <w:sz w:val="24"/>
          <w:szCs w:val="24"/>
        </w:rPr>
        <w:t>e</w:t>
      </w:r>
      <w:r w:rsidR="0015412D">
        <w:rPr>
          <w:iCs/>
          <w:sz w:val="24"/>
          <w:szCs w:val="24"/>
        </w:rPr>
        <w:t>pidemijos ir / ar pandemijos, kai kompetentingos valstybės institucijos įveda ūkinės veiklos ar žmonių judėjimo apribojimus.</w:t>
      </w:r>
    </w:p>
    <w:p w14:paraId="79519E0C" w14:textId="77777777" w:rsidR="00F467EC" w:rsidRPr="0042617A" w:rsidRDefault="00F467EC" w:rsidP="009D27CF">
      <w:pPr>
        <w:pStyle w:val="paragrafai"/>
        <w:tabs>
          <w:tab w:val="left" w:pos="1701"/>
          <w:tab w:val="left" w:pos="2694"/>
        </w:tabs>
        <w:ind w:left="1134"/>
        <w:rPr>
          <w:sz w:val="24"/>
          <w:szCs w:val="24"/>
        </w:rPr>
      </w:pPr>
      <w:bookmarkStart w:id="778" w:name="_Toc284496817"/>
      <w:r w:rsidRPr="0042617A">
        <w:rPr>
          <w:sz w:val="24"/>
          <w:szCs w:val="24"/>
        </w:rPr>
        <w:t xml:space="preserve">Šalies nesugebėjimas įvykdyti Sutartyje numatytų įsipareigojimų </w:t>
      </w:r>
      <w:r w:rsidR="00DF0A25" w:rsidRPr="0042617A">
        <w:rPr>
          <w:iCs/>
          <w:sz w:val="24"/>
          <w:szCs w:val="24"/>
        </w:rPr>
        <w:t xml:space="preserve">ar jų dalies </w:t>
      </w:r>
      <w:r w:rsidRPr="0042617A">
        <w:rPr>
          <w:sz w:val="24"/>
          <w:szCs w:val="24"/>
        </w:rPr>
        <w:t xml:space="preserve">dėl nenugalimos jėgos aplinkybių </w:t>
      </w:r>
      <w:r w:rsidR="00DF0A25" w:rsidRPr="0042617A">
        <w:rPr>
          <w:iCs/>
          <w:sz w:val="24"/>
          <w:szCs w:val="24"/>
        </w:rPr>
        <w:t xml:space="preserve">atleidžia Šalį nuo atsakomybės už atitinkamų įsipareigojimų ar jų dalies neįvykdymą, </w:t>
      </w:r>
      <w:r w:rsidRPr="0042617A">
        <w:rPr>
          <w:sz w:val="24"/>
          <w:szCs w:val="24"/>
        </w:rPr>
        <w:t>ir jai netaikomos jokios sankcijos, jei nenugalimos jėgos aplinkybių poveikį patyrusi Šalis dėjo visas galimas pastangas, siekdama sumažinti dėl tokių aplinkybių patiriamą žalą</w:t>
      </w:r>
      <w:r w:rsidR="007F3706" w:rsidRPr="0042617A">
        <w:rPr>
          <w:sz w:val="24"/>
          <w:szCs w:val="24"/>
        </w:rPr>
        <w:t xml:space="preserve"> ir</w:t>
      </w:r>
      <w:r w:rsidRPr="0042617A">
        <w:rPr>
          <w:sz w:val="24"/>
          <w:szCs w:val="24"/>
        </w:rPr>
        <w:t xml:space="preserve"> panaudojo visas būtinas priemones, siekdama įvykdyti savo įsipareigojimus pagal Sutartį. Šiame punkte nurodytas aplinkybes turi įrodyti Sutartyje numatytų įsipareigojimų negalėjusi vykdyti Šalis.</w:t>
      </w:r>
      <w:bookmarkEnd w:id="778"/>
    </w:p>
    <w:p w14:paraId="4B29388F" w14:textId="77777777" w:rsidR="00F467EC" w:rsidRPr="0042617A" w:rsidRDefault="007A4632" w:rsidP="009D27CF">
      <w:pPr>
        <w:pStyle w:val="paragrafai"/>
        <w:tabs>
          <w:tab w:val="left" w:pos="1701"/>
          <w:tab w:val="left" w:pos="2694"/>
        </w:tabs>
        <w:ind w:left="1134"/>
        <w:rPr>
          <w:sz w:val="24"/>
          <w:szCs w:val="24"/>
        </w:rPr>
      </w:pPr>
      <w:bookmarkStart w:id="779" w:name="_Toc284496818"/>
      <w:r w:rsidRPr="0042617A">
        <w:rPr>
          <w:sz w:val="24"/>
          <w:szCs w:val="24"/>
        </w:rPr>
        <w:t xml:space="preserve">Iškilus </w:t>
      </w:r>
      <w:r w:rsidR="00F467EC" w:rsidRPr="0042617A">
        <w:rPr>
          <w:sz w:val="24"/>
          <w:szCs w:val="24"/>
        </w:rPr>
        <w:t>nenugalimos jėgos aplinkybėms, jų poveikį patyrusi Šalis ne vėliau kaip per 5 (penkias) Darbo dienas nuo aplinkybių atsiradimo momento privalo pateikti kitoms Šalims pirminį raštišką pranešimą apie šių aplinkybių atsiradimą ir trumpą jų aprašymą.</w:t>
      </w:r>
      <w:bookmarkEnd w:id="779"/>
    </w:p>
    <w:p w14:paraId="076B9142" w14:textId="77777777" w:rsidR="00F467EC" w:rsidRPr="0042617A" w:rsidRDefault="00F467EC" w:rsidP="009D27CF">
      <w:pPr>
        <w:pStyle w:val="paragrafai"/>
        <w:tabs>
          <w:tab w:val="left" w:pos="1701"/>
          <w:tab w:val="left" w:pos="2694"/>
        </w:tabs>
        <w:ind w:left="1134"/>
        <w:rPr>
          <w:sz w:val="24"/>
          <w:szCs w:val="24"/>
        </w:rPr>
      </w:pPr>
      <w:bookmarkStart w:id="780" w:name="_Toc284496819"/>
      <w:bookmarkStart w:id="781" w:name="_Ref500754851"/>
      <w:r w:rsidRPr="00495F92">
        <w:rPr>
          <w:sz w:val="24"/>
          <w:szCs w:val="24"/>
        </w:rPr>
        <w:t xml:space="preserve">Ne vėliau kaip </w:t>
      </w:r>
      <w:r w:rsidRPr="00495F92">
        <w:rPr>
          <w:color w:val="000000"/>
          <w:sz w:val="24"/>
          <w:szCs w:val="24"/>
        </w:rPr>
        <w:t xml:space="preserve">per 10 (dešimt) </w:t>
      </w:r>
      <w:r w:rsidR="00CF3000" w:rsidRPr="00495F92">
        <w:rPr>
          <w:color w:val="000000"/>
          <w:sz w:val="24"/>
          <w:szCs w:val="24"/>
        </w:rPr>
        <w:t>D</w:t>
      </w:r>
      <w:r w:rsidRPr="00495F92">
        <w:rPr>
          <w:color w:val="000000"/>
          <w:sz w:val="24"/>
          <w:szCs w:val="24"/>
        </w:rPr>
        <w:t>arbo dienų</w:t>
      </w:r>
      <w:r w:rsidRPr="00A22992">
        <w:rPr>
          <w:sz w:val="24"/>
          <w:szCs w:val="24"/>
        </w:rPr>
        <w:t xml:space="preserve"> po pirminio pranešimo pateikimo, nenugalimos jėgos aplinkybių poveikį patyrusi Šalis privalo pateikti kitoms Šalims išsamų raštišką</w:t>
      </w:r>
      <w:r w:rsidRPr="0042617A">
        <w:rPr>
          <w:sz w:val="24"/>
          <w:szCs w:val="24"/>
        </w:rPr>
        <w:t xml:space="preserve"> pranešimą. Jame turi būti nurodyta visa informacija, susijusi su įsipareigojimų pagal Sutartį vykdymo sutrikimais, tokia kaip: nenugalimos jėgos poveikis Šalies gebėjimui vykdyti įsipareigojimus pagal Sutartį, nenugalimos jėgos aplinkybių atsiradimo ir numatomo išnykimo datos bei laikotarpis, reikalingas pašalinti šių aplinkybių sukeltas pasekmes ir pan.</w:t>
      </w:r>
      <w:bookmarkEnd w:id="780"/>
    </w:p>
    <w:p w14:paraId="44B03325" w14:textId="77777777" w:rsidR="00F467EC" w:rsidRPr="00A22992" w:rsidRDefault="00F467EC" w:rsidP="009D27CF">
      <w:pPr>
        <w:pStyle w:val="paragrafai"/>
        <w:tabs>
          <w:tab w:val="left" w:pos="1701"/>
          <w:tab w:val="left" w:pos="2694"/>
        </w:tabs>
        <w:ind w:left="1134"/>
        <w:rPr>
          <w:sz w:val="24"/>
          <w:szCs w:val="24"/>
        </w:rPr>
      </w:pPr>
      <w:bookmarkStart w:id="782" w:name="_Toc284496820"/>
      <w:bookmarkEnd w:id="781"/>
      <w:r w:rsidRPr="00495F92">
        <w:rPr>
          <w:sz w:val="24"/>
          <w:szCs w:val="24"/>
        </w:rPr>
        <w:lastRenderedPageBreak/>
        <w:t>Pasibaigus nenugalimos jėgos aplinkybėms, jų poveikį patyrusi Šalis kaip įmanoma greičiau</w:t>
      </w:r>
      <w:r w:rsidR="005D0694" w:rsidRPr="00495F92">
        <w:rPr>
          <w:sz w:val="24"/>
          <w:szCs w:val="24"/>
        </w:rPr>
        <w:t xml:space="preserve">, bet ne vėliau, kaip per 5 (penkias) </w:t>
      </w:r>
      <w:r w:rsidR="00495F92">
        <w:rPr>
          <w:sz w:val="24"/>
          <w:szCs w:val="24"/>
        </w:rPr>
        <w:t xml:space="preserve">Darbo </w:t>
      </w:r>
      <w:r w:rsidR="005D0694" w:rsidRPr="00495F92">
        <w:rPr>
          <w:sz w:val="24"/>
          <w:szCs w:val="24"/>
        </w:rPr>
        <w:t>dienas,</w:t>
      </w:r>
      <w:r w:rsidRPr="00495F92">
        <w:rPr>
          <w:sz w:val="24"/>
          <w:szCs w:val="24"/>
        </w:rPr>
        <w:t xml:space="preserve"> praneša apie tai kitoms Sutarties šalims ir nurodo savo įsipareigojimų pagal Sutartį vykdymo atnaujinimo datą.</w:t>
      </w:r>
      <w:bookmarkEnd w:id="782"/>
    </w:p>
    <w:p w14:paraId="36A6E5B0" w14:textId="07DAF3C5" w:rsidR="00F467EC" w:rsidRPr="0042617A" w:rsidRDefault="00F467EC" w:rsidP="009D27CF">
      <w:pPr>
        <w:pStyle w:val="paragrafai"/>
        <w:tabs>
          <w:tab w:val="left" w:pos="1701"/>
          <w:tab w:val="left" w:pos="2694"/>
        </w:tabs>
        <w:ind w:left="1134"/>
        <w:rPr>
          <w:sz w:val="24"/>
          <w:szCs w:val="24"/>
        </w:rPr>
      </w:pPr>
      <w:r w:rsidRPr="0042617A">
        <w:rPr>
          <w:sz w:val="24"/>
          <w:szCs w:val="24"/>
        </w:rPr>
        <w:t xml:space="preserve">Šalies, negalinčios vykdyti savo įsipareigojimų pagal Sutartį dėl nenugalimos jėgos aplinkybių, atitinkamų įsipareigojimų vykdymo terminai pratęsiami tiek, kiek objektyviai būtina dėl nenugalimos jėgos aplinkybių įtakos, tačiau </w:t>
      </w:r>
      <w:r w:rsidR="000753C2">
        <w:rPr>
          <w:sz w:val="24"/>
          <w:szCs w:val="24"/>
        </w:rPr>
        <w:t xml:space="preserve">neviršijant </w:t>
      </w:r>
      <w:r w:rsidR="00CF3000" w:rsidRPr="0042617A">
        <w:rPr>
          <w:sz w:val="24"/>
          <w:szCs w:val="24"/>
        </w:rPr>
        <w:t xml:space="preserve">Sutarties </w:t>
      </w:r>
      <w:r w:rsidRPr="00C92AF3">
        <w:rPr>
          <w:sz w:val="24"/>
          <w:szCs w:val="24"/>
        </w:rPr>
        <w:fldChar w:fldCharType="begin"/>
      </w:r>
      <w:r w:rsidRPr="0042617A">
        <w:rPr>
          <w:sz w:val="24"/>
          <w:szCs w:val="24"/>
        </w:rPr>
        <w:instrText xml:space="preserve"> REF _Ref293328609 \r \h </w:instrText>
      </w:r>
      <w:r w:rsidR="002D5DCF"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5</w:t>
      </w:r>
      <w:r w:rsidRPr="00C92AF3">
        <w:rPr>
          <w:sz w:val="24"/>
          <w:szCs w:val="24"/>
        </w:rPr>
        <w:fldChar w:fldCharType="end"/>
      </w:r>
      <w:r w:rsidRPr="0042617A">
        <w:rPr>
          <w:sz w:val="24"/>
          <w:szCs w:val="24"/>
        </w:rPr>
        <w:t> punkte nustatyt</w:t>
      </w:r>
      <w:r w:rsidR="000753C2">
        <w:rPr>
          <w:sz w:val="24"/>
          <w:szCs w:val="24"/>
        </w:rPr>
        <w:t>o</w:t>
      </w:r>
      <w:r w:rsidRPr="0042617A">
        <w:rPr>
          <w:sz w:val="24"/>
          <w:szCs w:val="24"/>
        </w:rPr>
        <w:t xml:space="preserve"> maksimal</w:t>
      </w:r>
      <w:r w:rsidR="000753C2">
        <w:rPr>
          <w:sz w:val="24"/>
          <w:szCs w:val="24"/>
        </w:rPr>
        <w:t>aus</w:t>
      </w:r>
      <w:r w:rsidRPr="0042617A">
        <w:rPr>
          <w:sz w:val="24"/>
          <w:szCs w:val="24"/>
        </w:rPr>
        <w:t xml:space="preserve"> Sutarties galiojimo termin</w:t>
      </w:r>
      <w:r w:rsidR="000753C2">
        <w:rPr>
          <w:sz w:val="24"/>
          <w:szCs w:val="24"/>
        </w:rPr>
        <w:t>o</w:t>
      </w:r>
      <w:r w:rsidRPr="0042617A">
        <w:rPr>
          <w:sz w:val="24"/>
          <w:szCs w:val="24"/>
        </w:rPr>
        <w:t>.</w:t>
      </w:r>
    </w:p>
    <w:p w14:paraId="3BC66336" w14:textId="5C8F67A1" w:rsidR="00821C08" w:rsidRPr="007062DF" w:rsidRDefault="00821C08" w:rsidP="009D27CF">
      <w:pPr>
        <w:pStyle w:val="paragrafai"/>
        <w:tabs>
          <w:tab w:val="left" w:pos="1701"/>
          <w:tab w:val="left" w:pos="2694"/>
        </w:tabs>
        <w:ind w:left="1134"/>
        <w:rPr>
          <w:sz w:val="24"/>
          <w:szCs w:val="24"/>
        </w:rPr>
      </w:pPr>
      <w:r w:rsidRPr="007062DF">
        <w:rPr>
          <w:sz w:val="24"/>
          <w:szCs w:val="24"/>
        </w:rPr>
        <w:t xml:space="preserve">Jeigu Privatus subjektas neteikia Paslaugų </w:t>
      </w:r>
      <w:r w:rsidR="00495F92">
        <w:rPr>
          <w:sz w:val="24"/>
          <w:szCs w:val="24"/>
        </w:rPr>
        <w:t xml:space="preserve">ar jų dalies </w:t>
      </w:r>
      <w:r w:rsidRPr="007062DF">
        <w:rPr>
          <w:sz w:val="24"/>
          <w:szCs w:val="24"/>
        </w:rPr>
        <w:t xml:space="preserve">dėl nenugalimos jėgos aplinkybių, </w:t>
      </w:r>
      <w:r w:rsidR="005C65BB">
        <w:rPr>
          <w:sz w:val="24"/>
          <w:szCs w:val="24"/>
        </w:rPr>
        <w:t>Metinis atlyginimas Privačiam subjektui mokamas</w:t>
      </w:r>
      <w:r w:rsidR="00CF4254" w:rsidRPr="00446051">
        <w:rPr>
          <w:sz w:val="24"/>
          <w:szCs w:val="24"/>
        </w:rPr>
        <w:t xml:space="preserve"> Sutarties </w:t>
      </w:r>
      <w:r w:rsidR="001F2368" w:rsidRPr="00446051">
        <w:rPr>
          <w:sz w:val="24"/>
          <w:szCs w:val="24"/>
        </w:rPr>
        <w:fldChar w:fldCharType="begin"/>
      </w:r>
      <w:r w:rsidR="001F2368" w:rsidRPr="00446051">
        <w:rPr>
          <w:sz w:val="24"/>
          <w:szCs w:val="24"/>
        </w:rPr>
        <w:instrText xml:space="preserve"> REF _Ref294018341 \r \h </w:instrText>
      </w:r>
      <w:r w:rsidR="00495F92" w:rsidRPr="00446051">
        <w:rPr>
          <w:sz w:val="24"/>
          <w:szCs w:val="24"/>
        </w:rPr>
        <w:instrText xml:space="preserve"> \* MERGEFORMAT </w:instrText>
      </w:r>
      <w:r w:rsidR="001F2368" w:rsidRPr="00446051">
        <w:rPr>
          <w:sz w:val="24"/>
          <w:szCs w:val="24"/>
        </w:rPr>
      </w:r>
      <w:r w:rsidR="001F2368" w:rsidRPr="00446051">
        <w:rPr>
          <w:sz w:val="24"/>
          <w:szCs w:val="24"/>
        </w:rPr>
        <w:fldChar w:fldCharType="separate"/>
      </w:r>
      <w:r w:rsidR="00B87438">
        <w:rPr>
          <w:sz w:val="24"/>
          <w:szCs w:val="24"/>
        </w:rPr>
        <w:t>3</w:t>
      </w:r>
      <w:r w:rsidR="001F2368" w:rsidRPr="00446051">
        <w:rPr>
          <w:sz w:val="24"/>
          <w:szCs w:val="24"/>
        </w:rPr>
        <w:fldChar w:fldCharType="end"/>
      </w:r>
      <w:r w:rsidR="00CF4254" w:rsidRPr="00446051">
        <w:rPr>
          <w:sz w:val="24"/>
          <w:szCs w:val="24"/>
        </w:rPr>
        <w:t xml:space="preserve"> priede </w:t>
      </w:r>
      <w:r w:rsidR="00CF4254" w:rsidRPr="00187F18">
        <w:rPr>
          <w:i/>
          <w:sz w:val="24"/>
          <w:szCs w:val="24"/>
        </w:rPr>
        <w:t>Atsiskaitymų ir mokėjimų tvarka</w:t>
      </w:r>
      <w:r w:rsidR="00495F92" w:rsidRPr="00446051">
        <w:rPr>
          <w:sz w:val="24"/>
          <w:szCs w:val="24"/>
        </w:rPr>
        <w:t xml:space="preserve"> </w:t>
      </w:r>
      <w:r w:rsidR="005C65BB">
        <w:rPr>
          <w:sz w:val="24"/>
          <w:szCs w:val="24"/>
        </w:rPr>
        <w:t>nustatyta tvarka</w:t>
      </w:r>
      <w:r w:rsidR="00CF4254" w:rsidRPr="00446051">
        <w:rPr>
          <w:sz w:val="24"/>
          <w:szCs w:val="24"/>
        </w:rPr>
        <w:t>, iki tokių aplinkybių išnykimo dienos.</w:t>
      </w:r>
    </w:p>
    <w:p w14:paraId="44D8D307" w14:textId="77777777" w:rsidR="00D12A5E" w:rsidRPr="0042617A" w:rsidRDefault="00D12A5E" w:rsidP="00D12A5E">
      <w:pPr>
        <w:pStyle w:val="paragrafai"/>
        <w:numPr>
          <w:ilvl w:val="0"/>
          <w:numId w:val="0"/>
        </w:numPr>
        <w:ind w:left="921"/>
      </w:pPr>
    </w:p>
    <w:p w14:paraId="4D24872A" w14:textId="77777777" w:rsidR="00035DD5" w:rsidRPr="0042617A" w:rsidRDefault="00035DD5" w:rsidP="00035DD5">
      <w:pPr>
        <w:pStyle w:val="Antrat2"/>
        <w:ind w:left="1134"/>
        <w:rPr>
          <w:sz w:val="24"/>
          <w:szCs w:val="24"/>
        </w:rPr>
      </w:pPr>
      <w:bookmarkStart w:id="783" w:name="_Ref502145613"/>
      <w:bookmarkStart w:id="784" w:name="_Toc98421431"/>
      <w:bookmarkStart w:id="785" w:name="_Ref309218658"/>
      <w:r w:rsidRPr="0042617A">
        <w:rPr>
          <w:sz w:val="24"/>
          <w:szCs w:val="24"/>
        </w:rPr>
        <w:t>Kompensacija Sutartį nutraukus dėl nuo Privataus subjekto ar Investuotojo priklausančių aplinkybių</w:t>
      </w:r>
      <w:bookmarkEnd w:id="783"/>
      <w:bookmarkEnd w:id="784"/>
    </w:p>
    <w:p w14:paraId="0D622503" w14:textId="77777777" w:rsidR="00035DD5" w:rsidRDefault="00035DD5" w:rsidP="00035DD5">
      <w:pPr>
        <w:pStyle w:val="paragrafai"/>
        <w:numPr>
          <w:ilvl w:val="0"/>
          <w:numId w:val="0"/>
        </w:numPr>
        <w:spacing w:line="23" w:lineRule="atLeast"/>
        <w:ind w:left="1134"/>
        <w:rPr>
          <w:sz w:val="24"/>
          <w:szCs w:val="24"/>
        </w:rPr>
      </w:pPr>
    </w:p>
    <w:p w14:paraId="093293E6" w14:textId="5D23ECB3" w:rsidR="00F467EC" w:rsidRPr="0042617A" w:rsidRDefault="00F467EC" w:rsidP="0003757B">
      <w:pPr>
        <w:pStyle w:val="paragrafai"/>
        <w:spacing w:line="23" w:lineRule="atLeast"/>
        <w:ind w:left="1134"/>
        <w:rPr>
          <w:sz w:val="24"/>
          <w:szCs w:val="24"/>
        </w:rPr>
      </w:pPr>
      <w:bookmarkStart w:id="786" w:name="_Ref502145112"/>
      <w:r w:rsidRPr="0042617A">
        <w:rPr>
          <w:sz w:val="24"/>
          <w:szCs w:val="24"/>
        </w:rPr>
        <w:t xml:space="preserve">Jei Sutartis nutraukiama </w:t>
      </w:r>
      <w:r w:rsidR="00A023DD" w:rsidRPr="0042617A">
        <w:rPr>
          <w:sz w:val="24"/>
          <w:szCs w:val="24"/>
        </w:rPr>
        <w:t xml:space="preserve">Sutarties </w:t>
      </w:r>
      <w:r w:rsidRPr="00C92AF3">
        <w:rPr>
          <w:sz w:val="24"/>
          <w:szCs w:val="24"/>
        </w:rPr>
        <w:fldChar w:fldCharType="begin"/>
      </w:r>
      <w:r w:rsidRPr="0042617A">
        <w:rPr>
          <w:sz w:val="24"/>
          <w:szCs w:val="24"/>
        </w:rPr>
        <w:instrText xml:space="preserve"> REF _Ref309153867 \r \h </w:instrText>
      </w:r>
      <w:r w:rsidR="000D42FB"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38</w:t>
      </w:r>
      <w:r w:rsidRPr="00C92AF3">
        <w:rPr>
          <w:sz w:val="24"/>
          <w:szCs w:val="24"/>
        </w:rPr>
        <w:fldChar w:fldCharType="end"/>
      </w:r>
      <w:r w:rsidRPr="0042617A">
        <w:rPr>
          <w:sz w:val="24"/>
          <w:szCs w:val="24"/>
        </w:rPr>
        <w:t> punkt</w:t>
      </w:r>
      <w:r w:rsidR="00D04E9F" w:rsidRPr="0042617A">
        <w:rPr>
          <w:sz w:val="24"/>
          <w:szCs w:val="24"/>
        </w:rPr>
        <w:t>e</w:t>
      </w:r>
      <w:r w:rsidRPr="0042617A">
        <w:rPr>
          <w:sz w:val="24"/>
          <w:szCs w:val="24"/>
        </w:rPr>
        <w:t xml:space="preserve"> nustatytu pagrindu dėl Investuotojo ar Privataus subjekto </w:t>
      </w:r>
      <w:r w:rsidR="00D04E9F" w:rsidRPr="0042617A">
        <w:rPr>
          <w:sz w:val="24"/>
          <w:szCs w:val="24"/>
        </w:rPr>
        <w:t xml:space="preserve">kaltės ar dėl nuo jų </w:t>
      </w:r>
      <w:r w:rsidRPr="0042617A">
        <w:rPr>
          <w:sz w:val="24"/>
          <w:szCs w:val="24"/>
        </w:rPr>
        <w:t>priklausančių aplinkybių, Valdžios subjektas Privačiam subjektui sumoka tik kompensaciją, kuri apskaičiuojama pagal tokią formulę:</w:t>
      </w:r>
      <w:bookmarkEnd w:id="785"/>
      <w:bookmarkEnd w:id="786"/>
    </w:p>
    <w:p w14:paraId="74608DAF" w14:textId="192B1AB3" w:rsidR="00F467EC" w:rsidRPr="0042617A" w:rsidRDefault="00F467EC" w:rsidP="0003757B">
      <w:pPr>
        <w:spacing w:before="60" w:after="60" w:line="276" w:lineRule="auto"/>
        <w:ind w:left="1134" w:hanging="495"/>
        <w:jc w:val="both"/>
        <w:rPr>
          <w:color w:val="00B050"/>
        </w:rPr>
      </w:pPr>
      <w:bookmarkStart w:id="787" w:name="_Toc309205566"/>
      <w:bookmarkStart w:id="788" w:name="_Toc309980152"/>
      <w:bookmarkStart w:id="789" w:name="_Toc310273350"/>
      <w:r w:rsidRPr="0042617A">
        <w:rPr>
          <w:b/>
          <w:bCs/>
        </w:rPr>
        <w:t>NK</w:t>
      </w:r>
      <w:r w:rsidRPr="0042617A">
        <w:t xml:space="preserve"> =</w:t>
      </w:r>
      <w:r w:rsidRPr="0042617A">
        <w:rPr>
          <w:b/>
          <w:bCs/>
        </w:rPr>
        <w:t xml:space="preserve"> FI</w:t>
      </w:r>
      <w:r w:rsidRPr="0042617A">
        <w:t xml:space="preserve"> +</w:t>
      </w:r>
      <w:r w:rsidRPr="0042617A">
        <w:rPr>
          <w:b/>
          <w:bCs/>
        </w:rPr>
        <w:t xml:space="preserve"> FG </w:t>
      </w:r>
      <w:r w:rsidRPr="0042617A">
        <w:t xml:space="preserve">+ </w:t>
      </w:r>
      <w:r w:rsidR="004C0537" w:rsidRPr="00514CD0">
        <w:t xml:space="preserve"> </w:t>
      </w:r>
      <w:r w:rsidR="00D04E9F" w:rsidRPr="0042617A">
        <w:rPr>
          <w:b/>
          <w:bCs/>
        </w:rPr>
        <w:t>NA</w:t>
      </w:r>
      <w:r w:rsidRPr="0042617A">
        <w:t xml:space="preserve"> –</w:t>
      </w:r>
      <w:r w:rsidRPr="0042617A">
        <w:rPr>
          <w:b/>
          <w:bCs/>
        </w:rPr>
        <w:t xml:space="preserve"> D</w:t>
      </w:r>
      <w:r w:rsidRPr="0042617A">
        <w:t xml:space="preserve"> –</w:t>
      </w:r>
      <w:r w:rsidRPr="0042617A">
        <w:rPr>
          <w:b/>
          <w:bCs/>
        </w:rPr>
        <w:t xml:space="preserve"> </w:t>
      </w:r>
      <w:r w:rsidR="00514CD0">
        <w:rPr>
          <w:b/>
          <w:bCs/>
        </w:rPr>
        <w:t xml:space="preserve">B - </w:t>
      </w:r>
      <w:r w:rsidR="00D04E9F" w:rsidRPr="0042617A">
        <w:rPr>
          <w:b/>
          <w:bCs/>
        </w:rPr>
        <w:t>K</w:t>
      </w:r>
      <w:r w:rsidR="00F86F61">
        <w:rPr>
          <w:b/>
          <w:bCs/>
        </w:rPr>
        <w:t xml:space="preserve"> </w:t>
      </w:r>
      <w:r w:rsidR="00D04E9F" w:rsidRPr="0042617A">
        <w:rPr>
          <w:b/>
          <w:bCs/>
        </w:rPr>
        <w:t>–</w:t>
      </w:r>
      <w:r w:rsidR="00F86F61">
        <w:rPr>
          <w:b/>
          <w:bCs/>
        </w:rPr>
        <w:t xml:space="preserve"> </w:t>
      </w:r>
      <w:r w:rsidR="00495F92">
        <w:rPr>
          <w:b/>
          <w:bCs/>
        </w:rPr>
        <w:t xml:space="preserve">AR </w:t>
      </w:r>
      <w:r w:rsidR="00807DED">
        <w:rPr>
          <w:b/>
          <w:bCs/>
        </w:rPr>
        <w:t>–</w:t>
      </w:r>
      <w:r w:rsidR="00495F92">
        <w:rPr>
          <w:b/>
          <w:bCs/>
        </w:rPr>
        <w:t xml:space="preserve"> </w:t>
      </w:r>
      <w:r w:rsidRPr="0042617A">
        <w:rPr>
          <w:b/>
          <w:bCs/>
        </w:rPr>
        <w:t>VN</w:t>
      </w:r>
      <w:r w:rsidRPr="0042617A">
        <w:t>, kur:</w:t>
      </w:r>
      <w:bookmarkStart w:id="790" w:name="_Toc316052773"/>
      <w:bookmarkStart w:id="791" w:name="_Toc316053506"/>
      <w:bookmarkStart w:id="792" w:name="_Toc318234263"/>
      <w:bookmarkStart w:id="793" w:name="_Toc309205567"/>
      <w:bookmarkStart w:id="794" w:name="_Toc309980153"/>
      <w:bookmarkStart w:id="795" w:name="_Toc310273351"/>
      <w:bookmarkEnd w:id="787"/>
      <w:bookmarkEnd w:id="788"/>
      <w:bookmarkEnd w:id="789"/>
    </w:p>
    <w:p w14:paraId="37285614" w14:textId="77777777" w:rsidR="00D04E9F" w:rsidRPr="0042617A" w:rsidRDefault="00D04E9F" w:rsidP="0003757B">
      <w:pPr>
        <w:pStyle w:val="2ndlevelprovision"/>
        <w:numPr>
          <w:ilvl w:val="0"/>
          <w:numId w:val="0"/>
        </w:numPr>
        <w:spacing w:before="0" w:line="276" w:lineRule="auto"/>
        <w:ind w:left="1134" w:hanging="495"/>
        <w:rPr>
          <w:lang w:val="lt-LT"/>
        </w:rPr>
      </w:pPr>
      <w:bookmarkStart w:id="796" w:name="_Toc360430568"/>
      <w:bookmarkStart w:id="797" w:name="_Toc407776677"/>
      <w:bookmarkStart w:id="798" w:name="_Toc442701439"/>
      <w:bookmarkStart w:id="799" w:name="_Toc445903213"/>
      <w:bookmarkStart w:id="800" w:name="_Toc486227757"/>
      <w:bookmarkStart w:id="801" w:name="_Toc498408265"/>
      <w:bookmarkStart w:id="802" w:name="_Toc500332055"/>
      <w:bookmarkStart w:id="803" w:name="_Toc502211382"/>
      <w:bookmarkStart w:id="804" w:name="_Toc20813571"/>
      <w:bookmarkStart w:id="805" w:name="_Toc60996006"/>
      <w:bookmarkStart w:id="806" w:name="_Toc61335780"/>
      <w:bookmarkStart w:id="807" w:name="_Toc98421432"/>
      <w:r w:rsidRPr="0042617A">
        <w:rPr>
          <w:b/>
          <w:lang w:val="lt-LT"/>
        </w:rPr>
        <w:t>NK</w:t>
      </w:r>
      <w:r w:rsidRPr="0042617A">
        <w:rPr>
          <w:lang w:val="lt-LT"/>
        </w:rPr>
        <w:t xml:space="preserve"> – </w:t>
      </w:r>
      <w:r w:rsidR="000753C2" w:rsidRPr="00DA3AAE">
        <w:rPr>
          <w:lang w:val="lt-LT"/>
        </w:rPr>
        <w:t xml:space="preserve">Sutarties nutraukimo kompensacija, kuri bet kuriuo atveju negali būti didesnė nei Sutarties nutraukimo atveju </w:t>
      </w:r>
      <w:r w:rsidR="000753C2">
        <w:rPr>
          <w:lang w:val="lt-LT"/>
        </w:rPr>
        <w:t>Valdžios</w:t>
      </w:r>
      <w:r w:rsidR="000753C2" w:rsidRPr="00DA3AAE">
        <w:rPr>
          <w:lang w:val="lt-LT"/>
        </w:rPr>
        <w:t xml:space="preserve"> subjektui perduodamo Turto vertė, kuri nustatoma nepriklausomo turto vertintojo vadovaujantis Lietuvos Respublikos teisės aktais</w:t>
      </w:r>
      <w:bookmarkEnd w:id="796"/>
      <w:bookmarkEnd w:id="797"/>
      <w:r w:rsidR="000B21D2" w:rsidRPr="00446A51">
        <w:rPr>
          <w:lang w:val="lt-LT"/>
        </w:rPr>
        <w:t>.</w:t>
      </w:r>
      <w:bookmarkEnd w:id="798"/>
      <w:bookmarkEnd w:id="799"/>
      <w:bookmarkEnd w:id="800"/>
      <w:bookmarkEnd w:id="801"/>
      <w:bookmarkEnd w:id="802"/>
      <w:bookmarkEnd w:id="803"/>
      <w:bookmarkEnd w:id="804"/>
      <w:bookmarkEnd w:id="805"/>
      <w:bookmarkEnd w:id="806"/>
      <w:bookmarkEnd w:id="807"/>
    </w:p>
    <w:p w14:paraId="217B1F80" w14:textId="77777777" w:rsidR="00D04E9F" w:rsidRPr="0042617A" w:rsidRDefault="00D04E9F" w:rsidP="0003757B">
      <w:pPr>
        <w:pStyle w:val="2ndlevelprovision"/>
        <w:numPr>
          <w:ilvl w:val="0"/>
          <w:numId w:val="0"/>
        </w:numPr>
        <w:spacing w:before="0" w:line="276" w:lineRule="auto"/>
        <w:ind w:left="1134" w:hanging="495"/>
        <w:rPr>
          <w:lang w:val="lt-LT"/>
        </w:rPr>
      </w:pPr>
      <w:bookmarkStart w:id="808" w:name="_Toc309205568"/>
      <w:bookmarkStart w:id="809" w:name="_Toc309980154"/>
      <w:bookmarkStart w:id="810" w:name="_Toc310273352"/>
      <w:bookmarkStart w:id="811" w:name="_Toc360430569"/>
      <w:bookmarkStart w:id="812" w:name="_Toc407776678"/>
      <w:bookmarkStart w:id="813" w:name="_Toc442701440"/>
      <w:bookmarkStart w:id="814" w:name="_Toc445903214"/>
      <w:bookmarkStart w:id="815" w:name="_Toc486227758"/>
      <w:bookmarkStart w:id="816" w:name="_Toc498408266"/>
      <w:bookmarkStart w:id="817" w:name="_Toc500332056"/>
      <w:bookmarkStart w:id="818" w:name="_Toc502211383"/>
      <w:bookmarkStart w:id="819" w:name="_Toc20813572"/>
      <w:bookmarkStart w:id="820" w:name="_Toc60996007"/>
      <w:bookmarkStart w:id="821" w:name="_Toc61335781"/>
      <w:bookmarkStart w:id="822" w:name="_Toc98421433"/>
      <w:r w:rsidRPr="0042617A">
        <w:rPr>
          <w:b/>
          <w:lang w:val="lt-LT"/>
        </w:rPr>
        <w:t>FI</w:t>
      </w:r>
      <w:r w:rsidRPr="0042617A">
        <w:rPr>
          <w:lang w:val="lt-LT"/>
        </w:rPr>
        <w:t xml:space="preserve"> – Sutarties nutraukimo metu dar negrąžinta Finansuotojo Privačiam subjektui suteikta ir Privataus subjekto Sutarties vykdymui panaudota finansavimo dalis, susikaupusios, bet dar nesumokėtos palūkanos už grąžinamą paskolą;</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14:paraId="0B742A00" w14:textId="77777777" w:rsidR="00D04E9F" w:rsidRPr="0042617A" w:rsidRDefault="00D04E9F" w:rsidP="0003757B">
      <w:pPr>
        <w:pStyle w:val="2ndlevelprovision"/>
        <w:numPr>
          <w:ilvl w:val="0"/>
          <w:numId w:val="0"/>
        </w:numPr>
        <w:spacing w:before="0" w:line="276" w:lineRule="auto"/>
        <w:ind w:left="1134" w:hanging="495"/>
        <w:rPr>
          <w:lang w:val="lt-LT"/>
        </w:rPr>
      </w:pPr>
      <w:bookmarkStart w:id="823" w:name="_Toc309205569"/>
      <w:bookmarkStart w:id="824" w:name="_Toc309980155"/>
      <w:bookmarkStart w:id="825" w:name="_Toc310273353"/>
      <w:bookmarkStart w:id="826" w:name="_Toc360430570"/>
      <w:bookmarkStart w:id="827" w:name="_Toc407776679"/>
      <w:bookmarkStart w:id="828" w:name="_Toc442701441"/>
      <w:bookmarkStart w:id="829" w:name="_Toc445903215"/>
      <w:bookmarkStart w:id="830" w:name="_Toc486227759"/>
      <w:bookmarkStart w:id="831" w:name="_Toc498408267"/>
      <w:bookmarkStart w:id="832" w:name="_Toc500332057"/>
      <w:bookmarkStart w:id="833" w:name="_Toc502211384"/>
      <w:bookmarkStart w:id="834" w:name="_Toc20813573"/>
      <w:bookmarkStart w:id="835" w:name="_Toc60996008"/>
      <w:bookmarkStart w:id="836" w:name="_Toc61335782"/>
      <w:bookmarkStart w:id="837" w:name="_Toc98421434"/>
      <w:r w:rsidRPr="0042617A">
        <w:rPr>
          <w:b/>
          <w:lang w:val="lt-LT"/>
        </w:rPr>
        <w:t>FG</w:t>
      </w:r>
      <w:r w:rsidRPr="0042617A">
        <w:rPr>
          <w:lang w:val="lt-LT"/>
        </w:rPr>
        <w:t xml:space="preserve"> – Finansuotojo Privačiam subjektui suteikto ir įsipareigojimams pagal Sutartį panaudoto finansavimo (FI) grąžinimo sąnaudos, paskaičiuotos ir pritaikytos tuo atveju, kai finansavimas yra grąžinamas anksčiau finansavimo sutartyje nustatytų terminų ir kitos finansavimo sutarčių nutraukimo ir /ar paskolos išankstinio grąžinimo prieš finansavimo sutartyje numatytą terminą sąnaudos, neviršijančios įprastų rinkoje sąnaudų;</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p>
    <w:p w14:paraId="027BF3D5" w14:textId="77777777" w:rsidR="00D04E9F" w:rsidRPr="00F86F61" w:rsidRDefault="00A649F9" w:rsidP="00F86F61">
      <w:pPr>
        <w:tabs>
          <w:tab w:val="left" w:pos="1276"/>
        </w:tabs>
        <w:spacing w:after="120"/>
        <w:ind w:left="1134" w:hanging="495"/>
        <w:jc w:val="both"/>
        <w:rPr>
          <w:b/>
        </w:rPr>
      </w:pPr>
      <w:r w:rsidRPr="0042617A">
        <w:t xml:space="preserve"> </w:t>
      </w:r>
      <w:bookmarkStart w:id="838" w:name="_Toc407776680"/>
      <w:bookmarkStart w:id="839" w:name="_Toc442701442"/>
      <w:bookmarkStart w:id="840" w:name="_Toc445903216"/>
      <w:bookmarkStart w:id="841" w:name="_Toc486227760"/>
      <w:bookmarkStart w:id="842" w:name="_Toc498408268"/>
      <w:bookmarkStart w:id="843" w:name="_Toc500332058"/>
      <w:bookmarkStart w:id="844" w:name="_Toc502211385"/>
      <w:bookmarkStart w:id="845" w:name="_Toc20813574"/>
      <w:bookmarkStart w:id="846" w:name="_Toc309205571"/>
      <w:bookmarkStart w:id="847" w:name="_Toc309980157"/>
      <w:bookmarkStart w:id="848" w:name="_Toc310273355"/>
      <w:bookmarkStart w:id="849" w:name="_Toc360430572"/>
      <w:r w:rsidR="00D04E9F" w:rsidRPr="0042617A">
        <w:rPr>
          <w:b/>
        </w:rPr>
        <w:t xml:space="preserve">NA - </w:t>
      </w:r>
      <w:r w:rsidR="00D04E9F" w:rsidRPr="0042617A">
        <w:t>Sutarties nutraukimo metu už iki Sutarties nutraukimo momento kokybiškai suteiktas Paslaugas, už kurias pagal Sutartį privalo sumokėti Valdžios subjektas, nesumokėtos Metinio atlyginimo dalys;</w:t>
      </w:r>
      <w:bookmarkEnd w:id="838"/>
      <w:bookmarkEnd w:id="839"/>
      <w:bookmarkEnd w:id="840"/>
      <w:bookmarkEnd w:id="841"/>
      <w:bookmarkEnd w:id="842"/>
      <w:bookmarkEnd w:id="843"/>
      <w:bookmarkEnd w:id="844"/>
      <w:bookmarkEnd w:id="845"/>
      <w:bookmarkEnd w:id="846"/>
      <w:bookmarkEnd w:id="847"/>
      <w:bookmarkEnd w:id="848"/>
      <w:bookmarkEnd w:id="849"/>
    </w:p>
    <w:p w14:paraId="6845DDD6" w14:textId="77777777" w:rsidR="00D04E9F" w:rsidRDefault="00D04E9F" w:rsidP="0003757B">
      <w:pPr>
        <w:pStyle w:val="2ndlevelprovision"/>
        <w:numPr>
          <w:ilvl w:val="0"/>
          <w:numId w:val="0"/>
        </w:numPr>
        <w:spacing w:before="0" w:line="276" w:lineRule="auto"/>
        <w:ind w:left="1134" w:hanging="495"/>
        <w:rPr>
          <w:lang w:val="lt-LT"/>
        </w:rPr>
      </w:pPr>
      <w:bookmarkStart w:id="850" w:name="_Toc309205572"/>
      <w:bookmarkStart w:id="851" w:name="_Toc309980158"/>
      <w:bookmarkStart w:id="852" w:name="_Toc310273356"/>
      <w:bookmarkStart w:id="853" w:name="_Toc360430573"/>
      <w:bookmarkStart w:id="854" w:name="_Toc407776682"/>
      <w:bookmarkStart w:id="855" w:name="_Toc442701444"/>
      <w:bookmarkStart w:id="856" w:name="_Toc445903218"/>
      <w:bookmarkStart w:id="857" w:name="_Toc486227762"/>
      <w:bookmarkStart w:id="858" w:name="_Toc498408270"/>
      <w:bookmarkStart w:id="859" w:name="_Toc500332060"/>
      <w:bookmarkStart w:id="860" w:name="_Toc502211387"/>
      <w:bookmarkStart w:id="861" w:name="_Toc20813576"/>
      <w:bookmarkStart w:id="862" w:name="_Toc60996009"/>
      <w:bookmarkStart w:id="863" w:name="_Toc61335783"/>
      <w:bookmarkStart w:id="864" w:name="_Toc98421435"/>
      <w:r w:rsidRPr="00514CD0">
        <w:rPr>
          <w:b/>
          <w:lang w:val="es-ES"/>
        </w:rPr>
        <w:t>D</w:t>
      </w:r>
      <w:r w:rsidRPr="00514CD0">
        <w:rPr>
          <w:lang w:val="es-ES"/>
        </w:rPr>
        <w:t xml:space="preserve"> – </w:t>
      </w:r>
      <w:r w:rsidRPr="0042617A">
        <w:rPr>
          <w:lang w:val="lt-LT"/>
        </w:rPr>
        <w:t>Privataus subjekto dėl Sutarties nutraukimo gaunamos pagal Sutartį privalomo draudimo išmokos;</w:t>
      </w:r>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14:paraId="5B5C4212" w14:textId="539AE2C7" w:rsidR="00514CD0" w:rsidRDefault="00514CD0" w:rsidP="0003757B">
      <w:pPr>
        <w:pStyle w:val="2ndlevelprovision"/>
        <w:numPr>
          <w:ilvl w:val="0"/>
          <w:numId w:val="0"/>
        </w:numPr>
        <w:spacing w:before="0" w:line="276" w:lineRule="auto"/>
        <w:ind w:left="1134" w:hanging="495"/>
        <w:rPr>
          <w:lang w:val="lt-LT"/>
        </w:rPr>
      </w:pPr>
      <w:bookmarkStart w:id="865" w:name="_Toc98421436"/>
      <w:r>
        <w:rPr>
          <w:b/>
          <w:lang w:val="es-ES"/>
        </w:rPr>
        <w:t xml:space="preserve">B </w:t>
      </w:r>
      <w:r w:rsidRPr="00514CD0">
        <w:rPr>
          <w:lang w:val="lt-LT"/>
        </w:rPr>
        <w:t>-</w:t>
      </w:r>
      <w:r>
        <w:rPr>
          <w:lang w:val="lt-LT"/>
        </w:rPr>
        <w:t xml:space="preserve"> </w:t>
      </w:r>
      <w:r w:rsidRPr="00514CD0">
        <w:rPr>
          <w:lang w:val="lt-LT"/>
        </w:rPr>
        <w:t xml:space="preserve">Privataus subjekto mokama bauda Valdžios subjektui, apskaičiuota Sutarties </w:t>
      </w:r>
      <w:r w:rsidRPr="00514CD0">
        <w:rPr>
          <w:lang w:val="lt-LT"/>
        </w:rPr>
        <w:fldChar w:fldCharType="begin"/>
      </w:r>
      <w:r w:rsidRPr="00514CD0">
        <w:rPr>
          <w:lang w:val="lt-LT"/>
        </w:rPr>
        <w:instrText xml:space="preserve"> REF _Ref89248326 \r \h  \* MERGEFORMAT </w:instrText>
      </w:r>
      <w:r w:rsidRPr="00514CD0">
        <w:rPr>
          <w:lang w:val="lt-LT"/>
        </w:rPr>
      </w:r>
      <w:r w:rsidRPr="00514CD0">
        <w:rPr>
          <w:lang w:val="lt-LT"/>
        </w:rPr>
        <w:fldChar w:fldCharType="separate"/>
      </w:r>
      <w:r w:rsidR="00B87438">
        <w:rPr>
          <w:lang w:val="lt-LT"/>
        </w:rPr>
        <w:t>46.3</w:t>
      </w:r>
      <w:r w:rsidRPr="00514CD0">
        <w:rPr>
          <w:lang w:val="lt-LT"/>
        </w:rPr>
        <w:fldChar w:fldCharType="end"/>
      </w:r>
      <w:r w:rsidRPr="00514CD0">
        <w:rPr>
          <w:lang w:val="lt-LT"/>
        </w:rPr>
        <w:t xml:space="preserve"> arba </w:t>
      </w:r>
      <w:r w:rsidR="003406B4" w:rsidRPr="00326936">
        <w:rPr>
          <w:lang w:val="lt-LT"/>
        </w:rPr>
        <w:fldChar w:fldCharType="begin"/>
      </w:r>
      <w:r w:rsidR="003406B4" w:rsidRPr="00326936">
        <w:rPr>
          <w:lang w:val="lt-LT"/>
        </w:rPr>
        <w:instrText xml:space="preserve"> REF _Ref94781387 \r \h  \* MERGEFORMAT </w:instrText>
      </w:r>
      <w:r w:rsidR="003406B4" w:rsidRPr="00326936">
        <w:rPr>
          <w:lang w:val="lt-LT"/>
        </w:rPr>
      </w:r>
      <w:r w:rsidR="003406B4" w:rsidRPr="00326936">
        <w:rPr>
          <w:lang w:val="lt-LT"/>
        </w:rPr>
        <w:fldChar w:fldCharType="separate"/>
      </w:r>
      <w:r w:rsidR="00B87438">
        <w:rPr>
          <w:lang w:val="lt-LT"/>
        </w:rPr>
        <w:t>46.4</w:t>
      </w:r>
      <w:r w:rsidR="003406B4" w:rsidRPr="00326936">
        <w:rPr>
          <w:lang w:val="lt-LT"/>
        </w:rPr>
        <w:fldChar w:fldCharType="end"/>
      </w:r>
      <w:r w:rsidR="00A7597A">
        <w:rPr>
          <w:lang w:val="lt-LT"/>
        </w:rPr>
        <w:t xml:space="preserve"> </w:t>
      </w:r>
      <w:r w:rsidRPr="00326936">
        <w:rPr>
          <w:lang w:val="lt-LT"/>
        </w:rPr>
        <w:t xml:space="preserve">punktuose nustatyta tvarka, ir tai yra esminis Sutarties pažeidimas pagal Sutarties </w:t>
      </w:r>
      <w:r w:rsidR="003406B4" w:rsidRPr="00326936">
        <w:rPr>
          <w:lang w:val="lt-LT"/>
        </w:rPr>
        <w:fldChar w:fldCharType="begin"/>
      </w:r>
      <w:r w:rsidR="003406B4" w:rsidRPr="00326936">
        <w:rPr>
          <w:lang w:val="lt-LT"/>
        </w:rPr>
        <w:instrText xml:space="preserve"> REF _Ref94782590 \r \h  \* MERGEFORMAT </w:instrText>
      </w:r>
      <w:r w:rsidR="003406B4" w:rsidRPr="00326936">
        <w:rPr>
          <w:lang w:val="lt-LT"/>
        </w:rPr>
      </w:r>
      <w:r w:rsidR="003406B4" w:rsidRPr="00326936">
        <w:rPr>
          <w:lang w:val="lt-LT"/>
        </w:rPr>
        <w:fldChar w:fldCharType="separate"/>
      </w:r>
      <w:r w:rsidR="00B87438">
        <w:rPr>
          <w:lang w:val="lt-LT"/>
        </w:rPr>
        <w:t>38.2.2</w:t>
      </w:r>
      <w:r w:rsidR="003406B4" w:rsidRPr="00326936">
        <w:rPr>
          <w:lang w:val="lt-LT"/>
        </w:rPr>
        <w:fldChar w:fldCharType="end"/>
      </w:r>
      <w:r w:rsidR="00A7597A">
        <w:rPr>
          <w:lang w:val="lt-LT"/>
        </w:rPr>
        <w:t xml:space="preserve"> </w:t>
      </w:r>
      <w:r w:rsidRPr="00514CD0">
        <w:rPr>
          <w:lang w:val="lt-LT"/>
        </w:rPr>
        <w:t xml:space="preserve">arba </w:t>
      </w:r>
      <w:r w:rsidRPr="00514CD0">
        <w:rPr>
          <w:lang w:val="lt-LT"/>
        </w:rPr>
        <w:fldChar w:fldCharType="begin"/>
      </w:r>
      <w:r w:rsidRPr="00514CD0">
        <w:rPr>
          <w:lang w:val="lt-LT"/>
        </w:rPr>
        <w:instrText xml:space="preserve"> REF _Ref90477684 \r \h  \* MERGEFORMAT </w:instrText>
      </w:r>
      <w:r w:rsidRPr="00514CD0">
        <w:rPr>
          <w:lang w:val="lt-LT"/>
        </w:rPr>
      </w:r>
      <w:r w:rsidRPr="00514CD0">
        <w:rPr>
          <w:lang w:val="lt-LT"/>
        </w:rPr>
        <w:fldChar w:fldCharType="separate"/>
      </w:r>
      <w:r w:rsidR="00B87438">
        <w:rPr>
          <w:lang w:val="lt-LT"/>
        </w:rPr>
        <w:t>38.2.3</w:t>
      </w:r>
      <w:r w:rsidRPr="00514CD0">
        <w:rPr>
          <w:lang w:val="lt-LT"/>
        </w:rPr>
        <w:fldChar w:fldCharType="end"/>
      </w:r>
      <w:r w:rsidRPr="00514CD0">
        <w:rPr>
          <w:lang w:val="lt-LT"/>
        </w:rPr>
        <w:t xml:space="preserve"> punktus;</w:t>
      </w:r>
      <w:bookmarkEnd w:id="865"/>
    </w:p>
    <w:p w14:paraId="7D5F8986" w14:textId="77777777" w:rsidR="00D04E9F" w:rsidRDefault="00D04E9F" w:rsidP="0003757B">
      <w:pPr>
        <w:pStyle w:val="2ndlevelprovision"/>
        <w:numPr>
          <w:ilvl w:val="0"/>
          <w:numId w:val="0"/>
        </w:numPr>
        <w:spacing w:before="0" w:line="276" w:lineRule="auto"/>
        <w:ind w:left="1134" w:hanging="495"/>
        <w:rPr>
          <w:lang w:val="lt-LT"/>
        </w:rPr>
      </w:pPr>
      <w:bookmarkStart w:id="866" w:name="_Toc407776683"/>
      <w:bookmarkStart w:id="867" w:name="_Toc442701445"/>
      <w:bookmarkStart w:id="868" w:name="_Toc445903219"/>
      <w:bookmarkStart w:id="869" w:name="_Toc486227763"/>
      <w:bookmarkStart w:id="870" w:name="_Toc498408271"/>
      <w:bookmarkStart w:id="871" w:name="_Toc500332061"/>
      <w:bookmarkStart w:id="872" w:name="_Toc502211388"/>
      <w:bookmarkStart w:id="873" w:name="_Toc20813577"/>
      <w:bookmarkStart w:id="874" w:name="_Toc60996010"/>
      <w:bookmarkStart w:id="875" w:name="_Toc61335784"/>
      <w:bookmarkStart w:id="876" w:name="_Toc98421437"/>
      <w:r w:rsidRPr="0042617A">
        <w:rPr>
          <w:b/>
          <w:lang w:val="lt-LT"/>
        </w:rPr>
        <w:t>K</w:t>
      </w:r>
      <w:r w:rsidRPr="0042617A">
        <w:rPr>
          <w:lang w:val="lt-LT"/>
        </w:rPr>
        <w:t xml:space="preserve"> - Dar neįskaitytos / neišreikalautos iš Privataus subjekto </w:t>
      </w:r>
      <w:r w:rsidR="00495F92">
        <w:rPr>
          <w:lang w:val="lt-LT"/>
        </w:rPr>
        <w:t>i</w:t>
      </w:r>
      <w:r w:rsidRPr="0042617A">
        <w:rPr>
          <w:lang w:val="lt-LT"/>
        </w:rPr>
        <w:t>šskaitos iš Metinio atlyginimo ir Privataus subjekto mokėtinos netesybos;</w:t>
      </w:r>
      <w:bookmarkEnd w:id="866"/>
      <w:bookmarkEnd w:id="867"/>
      <w:bookmarkEnd w:id="868"/>
      <w:bookmarkEnd w:id="869"/>
      <w:bookmarkEnd w:id="870"/>
      <w:bookmarkEnd w:id="871"/>
      <w:bookmarkEnd w:id="872"/>
      <w:bookmarkEnd w:id="873"/>
      <w:bookmarkEnd w:id="874"/>
      <w:bookmarkEnd w:id="875"/>
      <w:bookmarkEnd w:id="876"/>
    </w:p>
    <w:p w14:paraId="552BC37A" w14:textId="496C48E4" w:rsidR="00495F92" w:rsidRPr="0042617A" w:rsidRDefault="00495F92" w:rsidP="0003757B">
      <w:pPr>
        <w:pStyle w:val="2ndlevelprovision"/>
        <w:numPr>
          <w:ilvl w:val="0"/>
          <w:numId w:val="0"/>
        </w:numPr>
        <w:spacing w:before="0" w:line="276" w:lineRule="auto"/>
        <w:ind w:left="1134" w:hanging="495"/>
        <w:rPr>
          <w:lang w:val="lt-LT"/>
        </w:rPr>
      </w:pPr>
      <w:bookmarkStart w:id="877" w:name="_Toc60996011"/>
      <w:bookmarkStart w:id="878" w:name="_Toc61335785"/>
      <w:bookmarkStart w:id="879" w:name="_Toc98421438"/>
      <w:r>
        <w:rPr>
          <w:b/>
          <w:lang w:val="lt-LT"/>
        </w:rPr>
        <w:lastRenderedPageBreak/>
        <w:t xml:space="preserve">AR </w:t>
      </w:r>
      <w:r>
        <w:rPr>
          <w:lang w:val="lt-LT"/>
        </w:rPr>
        <w:t>–</w:t>
      </w:r>
      <w:r w:rsidR="007A1862">
        <w:rPr>
          <w:lang w:val="lt-LT"/>
        </w:rPr>
        <w:t xml:space="preserve"> </w:t>
      </w:r>
      <w:r w:rsidR="00F86F61">
        <w:rPr>
          <w:lang w:val="lt-LT"/>
        </w:rPr>
        <w:t>Atnaujinimo</w:t>
      </w:r>
      <w:r w:rsidR="00592742">
        <w:rPr>
          <w:lang w:val="lt-LT"/>
        </w:rPr>
        <w:t xml:space="preserve"> ir remonto</w:t>
      </w:r>
      <w:r w:rsidR="00F86F61">
        <w:rPr>
          <w:lang w:val="lt-LT"/>
        </w:rPr>
        <w:t xml:space="preserve"> </w:t>
      </w:r>
      <w:r>
        <w:rPr>
          <w:lang w:val="lt-LT"/>
        </w:rPr>
        <w:t xml:space="preserve">darbai, už kuriuos Valdžios subjektas jau yra sumokėjęs, kaip Sutarties </w:t>
      </w:r>
      <w:r>
        <w:rPr>
          <w:lang w:val="lt-LT"/>
        </w:rPr>
        <w:fldChar w:fldCharType="begin"/>
      </w:r>
      <w:r>
        <w:rPr>
          <w:lang w:val="lt-LT"/>
        </w:rPr>
        <w:instrText xml:space="preserve"> REF _Ref294018341 \r \h </w:instrText>
      </w:r>
      <w:r>
        <w:rPr>
          <w:lang w:val="lt-LT"/>
        </w:rPr>
      </w:r>
      <w:r>
        <w:rPr>
          <w:lang w:val="lt-LT"/>
        </w:rPr>
        <w:fldChar w:fldCharType="separate"/>
      </w:r>
      <w:r w:rsidR="00B87438">
        <w:rPr>
          <w:lang w:val="lt-LT"/>
        </w:rPr>
        <w:t>3</w:t>
      </w:r>
      <w:r>
        <w:rPr>
          <w:lang w:val="lt-LT"/>
        </w:rPr>
        <w:fldChar w:fldCharType="end"/>
      </w:r>
      <w:r>
        <w:rPr>
          <w:lang w:val="lt-LT"/>
        </w:rPr>
        <w:t xml:space="preserve"> priede </w:t>
      </w:r>
      <w:r w:rsidRPr="00F86F61">
        <w:rPr>
          <w:i/>
          <w:lang w:val="lt-LT"/>
        </w:rPr>
        <w:t>Atsiskaitymų ir mokėjimų tvarka</w:t>
      </w:r>
      <w:r>
        <w:rPr>
          <w:lang w:val="lt-LT"/>
        </w:rPr>
        <w:t xml:space="preserve"> nurodytą Metinio atlyginimo dalį, tačiau, kurių Privatus subjektas nėra atlikęs;</w:t>
      </w:r>
      <w:bookmarkEnd w:id="877"/>
      <w:bookmarkEnd w:id="878"/>
      <w:bookmarkEnd w:id="879"/>
    </w:p>
    <w:p w14:paraId="15656064" w14:textId="016BEEA4" w:rsidR="00F467EC" w:rsidRDefault="00F467EC" w:rsidP="00A7597A">
      <w:pPr>
        <w:pStyle w:val="paragrafai"/>
        <w:numPr>
          <w:ilvl w:val="0"/>
          <w:numId w:val="0"/>
        </w:numPr>
        <w:ind w:left="1134" w:hanging="495"/>
        <w:rPr>
          <w:sz w:val="24"/>
          <w:szCs w:val="24"/>
        </w:rPr>
      </w:pPr>
      <w:bookmarkStart w:id="880" w:name="_Toc316052779"/>
      <w:bookmarkStart w:id="881" w:name="_Toc316053512"/>
      <w:bookmarkStart w:id="882" w:name="_Toc318234269"/>
      <w:bookmarkEnd w:id="790"/>
      <w:bookmarkEnd w:id="791"/>
      <w:bookmarkEnd w:id="792"/>
      <w:r w:rsidRPr="0042617A">
        <w:rPr>
          <w:b/>
          <w:sz w:val="24"/>
          <w:szCs w:val="24"/>
        </w:rPr>
        <w:t>VN</w:t>
      </w:r>
      <w:r w:rsidRPr="0042617A">
        <w:rPr>
          <w:sz w:val="24"/>
          <w:szCs w:val="24"/>
        </w:rPr>
        <w:t xml:space="preserve"> – Valdžios subjekto dėl Sutarties nutraukimo patiriami tiesioginiai nuostoliai. Iš Sutarties nutraukimo kompensacijos </w:t>
      </w:r>
      <w:r w:rsidR="00AF14F5" w:rsidRPr="0042617A">
        <w:rPr>
          <w:sz w:val="24"/>
          <w:szCs w:val="24"/>
        </w:rPr>
        <w:t xml:space="preserve">(NK) </w:t>
      </w:r>
      <w:r w:rsidRPr="0042617A">
        <w:rPr>
          <w:sz w:val="24"/>
          <w:szCs w:val="24"/>
        </w:rPr>
        <w:t xml:space="preserve">iš karto galima išskaičiuoti tik tokį tiesioginių nuostolių dydį, dėl kurio dydžio Valdžios subjektas ir Privatus subjektas susitaria raštu per atitinkamą įspėjimo dėl Sutarties nutraukimo terminą, nustatytą Sutarties </w:t>
      </w:r>
      <w:r w:rsidRPr="00C92AF3">
        <w:rPr>
          <w:sz w:val="24"/>
          <w:szCs w:val="24"/>
        </w:rPr>
        <w:fldChar w:fldCharType="begin"/>
      </w:r>
      <w:r w:rsidRPr="0042617A">
        <w:rPr>
          <w:sz w:val="24"/>
          <w:szCs w:val="24"/>
        </w:rPr>
        <w:instrText xml:space="preserve"> REF _Ref310269815 \r \h  \* MERGEFORMAT </w:instrText>
      </w:r>
      <w:r w:rsidRPr="00C92AF3">
        <w:rPr>
          <w:sz w:val="24"/>
          <w:szCs w:val="24"/>
        </w:rPr>
      </w:r>
      <w:r w:rsidRPr="00C92AF3">
        <w:rPr>
          <w:sz w:val="24"/>
          <w:szCs w:val="24"/>
        </w:rPr>
        <w:fldChar w:fldCharType="separate"/>
      </w:r>
      <w:r w:rsidR="00B87438">
        <w:rPr>
          <w:sz w:val="24"/>
          <w:szCs w:val="24"/>
        </w:rPr>
        <w:t>38.3</w:t>
      </w:r>
      <w:r w:rsidRPr="00C92AF3">
        <w:rPr>
          <w:sz w:val="24"/>
          <w:szCs w:val="24"/>
        </w:rPr>
        <w:fldChar w:fldCharType="end"/>
      </w:r>
      <w:r w:rsidRPr="0042617A">
        <w:rPr>
          <w:sz w:val="24"/>
          <w:szCs w:val="24"/>
        </w:rPr>
        <w:t> punkte, ne vėliau kaip likus 20 (dvidešimt) dienų iki Sutarties nutraukimo. Jeigu per šį terminą dėl tiesioginių nuostolių dydžio susitarti nepavyksta, ne vėliau kaip per 10 (dešimt) dienų abipusiu sutarimu paskiriamas ekspertas tiesioginių nuostolių dydžiui nustatyti. Ekspertu gali būti skiriama tik nešališkas ir neturintis interesų konflikto kompetentingas subjektas</w:t>
      </w:r>
      <w:r w:rsidR="005E52E2" w:rsidRPr="0042617A">
        <w:rPr>
          <w:sz w:val="24"/>
          <w:szCs w:val="24"/>
        </w:rPr>
        <w:t>.</w:t>
      </w:r>
      <w:r w:rsidRPr="0042617A">
        <w:rPr>
          <w:sz w:val="24"/>
          <w:szCs w:val="24"/>
        </w:rPr>
        <w:t xml:space="preserve"> </w:t>
      </w:r>
      <w:r w:rsidR="005E52E2" w:rsidRPr="0042617A">
        <w:rPr>
          <w:sz w:val="24"/>
          <w:szCs w:val="24"/>
        </w:rPr>
        <w:t>Eksperto nustatyta tiesioginių nuostolių suma mažinama Sutarties nutraukimo kompensacija</w:t>
      </w:r>
      <w:r w:rsidRPr="0042617A">
        <w:rPr>
          <w:sz w:val="24"/>
          <w:szCs w:val="24"/>
        </w:rPr>
        <w:t>.</w:t>
      </w:r>
      <w:r w:rsidR="000753C2">
        <w:rPr>
          <w:sz w:val="24"/>
          <w:szCs w:val="24"/>
        </w:rPr>
        <w:t xml:space="preserve"> Tuo atveju, jeigu ekspertas per nustatytą laiką nepaskiriamas, Šalys kreipiasi į Sutarties </w:t>
      </w:r>
      <w:r w:rsidR="000753C2">
        <w:rPr>
          <w:sz w:val="24"/>
          <w:szCs w:val="24"/>
        </w:rPr>
        <w:fldChar w:fldCharType="begin"/>
      </w:r>
      <w:r w:rsidR="000753C2">
        <w:rPr>
          <w:sz w:val="24"/>
          <w:szCs w:val="24"/>
        </w:rPr>
        <w:instrText xml:space="preserve"> REF _Ref284491700 \r \h </w:instrText>
      </w:r>
      <w:r w:rsidR="000753C2">
        <w:rPr>
          <w:sz w:val="24"/>
          <w:szCs w:val="24"/>
        </w:rPr>
      </w:r>
      <w:r w:rsidR="000753C2">
        <w:rPr>
          <w:sz w:val="24"/>
          <w:szCs w:val="24"/>
        </w:rPr>
        <w:fldChar w:fldCharType="separate"/>
      </w:r>
      <w:r w:rsidR="00B87438">
        <w:rPr>
          <w:sz w:val="24"/>
          <w:szCs w:val="24"/>
        </w:rPr>
        <w:t>53</w:t>
      </w:r>
      <w:r w:rsidR="000753C2">
        <w:rPr>
          <w:sz w:val="24"/>
          <w:szCs w:val="24"/>
        </w:rPr>
        <w:fldChar w:fldCharType="end"/>
      </w:r>
      <w:r w:rsidR="000753C2">
        <w:rPr>
          <w:sz w:val="24"/>
          <w:szCs w:val="24"/>
        </w:rPr>
        <w:t xml:space="preserve"> punkte nurodytą ginčų sprendimo instituciją. </w:t>
      </w:r>
      <w:r w:rsidR="000753C2" w:rsidRPr="00DA3AAE">
        <w:rPr>
          <w:sz w:val="24"/>
          <w:szCs w:val="24"/>
        </w:rPr>
        <w:t>Tokiu atveju išmokamos Sutarties nutraukimo kompensacijos dydis gali būti mažinamas tik tokiais tiesioginiais nuostoliais, kurių dydžio Šalys neginčija.  Ginčytina tiesioginių nuostolių sumos dalis iki ginčo išsprendimo pervedama į depozitinę sąskaitą, už kurioje esančią sumą depozitinės sąskaitos laikytojas moka palūkanas, kurios atitenka tai Šaliai (paskirstomos toms Šalims), kuriai (kurioms) galutiniu teismo sprendimu priteisiama ginčytina suma</w:t>
      </w:r>
      <w:r w:rsidR="00A7597A">
        <w:rPr>
          <w:sz w:val="24"/>
          <w:szCs w:val="24"/>
        </w:rPr>
        <w:t>;</w:t>
      </w:r>
    </w:p>
    <w:p w14:paraId="6D2F92E0" w14:textId="5F67F2EC" w:rsidR="000753C2" w:rsidRPr="00446051" w:rsidRDefault="00F467EC" w:rsidP="00446051">
      <w:pPr>
        <w:pStyle w:val="paragrafai"/>
        <w:tabs>
          <w:tab w:val="num" w:pos="0"/>
        </w:tabs>
        <w:ind w:left="567" w:hanging="567"/>
        <w:rPr>
          <w:sz w:val="24"/>
          <w:szCs w:val="24"/>
        </w:rPr>
      </w:pPr>
      <w:bookmarkStart w:id="883" w:name="_Toc486227764"/>
      <w:bookmarkStart w:id="884" w:name="_Toc498408272"/>
      <w:bookmarkStart w:id="885" w:name="_Toc500332062"/>
      <w:bookmarkStart w:id="886" w:name="_Toc502211389"/>
      <w:bookmarkStart w:id="887" w:name="_Toc20813578"/>
      <w:bookmarkStart w:id="888" w:name="_Toc407776684"/>
      <w:bookmarkStart w:id="889" w:name="_Toc442701446"/>
      <w:bookmarkStart w:id="890" w:name="_Toc445903220"/>
      <w:bookmarkEnd w:id="880"/>
      <w:bookmarkEnd w:id="881"/>
      <w:bookmarkEnd w:id="882"/>
      <w:r w:rsidRPr="007062DF">
        <w:rPr>
          <w:sz w:val="24"/>
          <w:szCs w:val="24"/>
        </w:rPr>
        <w:t xml:space="preserve">Tikslias sumas pagal šį punktą apskaičiuoja </w:t>
      </w:r>
      <w:r w:rsidR="00900381" w:rsidRPr="007062DF">
        <w:rPr>
          <w:sz w:val="24"/>
          <w:szCs w:val="24"/>
        </w:rPr>
        <w:t xml:space="preserve">Sutarties </w:t>
      </w:r>
      <w:r w:rsidR="00D77C41" w:rsidRPr="007062DF">
        <w:rPr>
          <w:sz w:val="24"/>
          <w:szCs w:val="24"/>
        </w:rPr>
        <w:fldChar w:fldCharType="begin"/>
      </w:r>
      <w:r w:rsidR="00D77C41" w:rsidRPr="007062DF">
        <w:rPr>
          <w:sz w:val="24"/>
          <w:szCs w:val="24"/>
        </w:rPr>
        <w:instrText xml:space="preserve"> REF _Ref286319572 \r \h </w:instrText>
      </w:r>
      <w:r w:rsidR="002C5154" w:rsidRPr="007062DF">
        <w:rPr>
          <w:sz w:val="24"/>
          <w:szCs w:val="24"/>
        </w:rPr>
        <w:instrText xml:space="preserve"> \* MERGEFORMAT </w:instrText>
      </w:r>
      <w:r w:rsidR="00D77C41" w:rsidRPr="007062DF">
        <w:rPr>
          <w:sz w:val="24"/>
          <w:szCs w:val="24"/>
        </w:rPr>
      </w:r>
      <w:r w:rsidR="00D77C41" w:rsidRPr="007062DF">
        <w:rPr>
          <w:sz w:val="24"/>
          <w:szCs w:val="24"/>
        </w:rPr>
        <w:fldChar w:fldCharType="separate"/>
      </w:r>
      <w:r w:rsidR="00B87438">
        <w:rPr>
          <w:sz w:val="24"/>
          <w:szCs w:val="24"/>
        </w:rPr>
        <w:t>51</w:t>
      </w:r>
      <w:r w:rsidR="00D77C41" w:rsidRPr="007062DF">
        <w:rPr>
          <w:sz w:val="24"/>
          <w:szCs w:val="24"/>
        </w:rPr>
        <w:fldChar w:fldCharType="end"/>
      </w:r>
      <w:r w:rsidRPr="007062DF">
        <w:rPr>
          <w:sz w:val="24"/>
          <w:szCs w:val="24"/>
        </w:rPr>
        <w:t xml:space="preserve"> punkte numatyta komisija, remdamasi</w:t>
      </w:r>
      <w:bookmarkEnd w:id="883"/>
      <w:bookmarkEnd w:id="884"/>
      <w:bookmarkEnd w:id="885"/>
      <w:bookmarkEnd w:id="886"/>
      <w:r w:rsidRPr="007062DF">
        <w:rPr>
          <w:sz w:val="24"/>
          <w:szCs w:val="24"/>
        </w:rPr>
        <w:t xml:space="preserve"> </w:t>
      </w:r>
      <w:bookmarkStart w:id="891" w:name="_Toc486227765"/>
      <w:bookmarkStart w:id="892" w:name="_Toc498408273"/>
      <w:bookmarkStart w:id="893" w:name="_Toc500332063"/>
      <w:bookmarkStart w:id="894" w:name="_Toc502211390"/>
      <w:r w:rsidRPr="007062DF">
        <w:rPr>
          <w:sz w:val="24"/>
          <w:szCs w:val="24"/>
        </w:rPr>
        <w:t xml:space="preserve">Privataus subjekto ir Valdžios subjekto pateiktais atitinkamas sumas pagal </w:t>
      </w:r>
      <w:r w:rsidR="00A023DD" w:rsidRPr="007062DF">
        <w:rPr>
          <w:sz w:val="24"/>
          <w:szCs w:val="24"/>
        </w:rPr>
        <w:t xml:space="preserve">Sutarties </w:t>
      </w:r>
      <w:r w:rsidRPr="007062DF">
        <w:rPr>
          <w:sz w:val="24"/>
          <w:szCs w:val="24"/>
        </w:rPr>
        <w:fldChar w:fldCharType="begin"/>
      </w:r>
      <w:r w:rsidRPr="007062DF">
        <w:rPr>
          <w:sz w:val="24"/>
          <w:szCs w:val="24"/>
        </w:rPr>
        <w:instrText xml:space="preserve"> REF _Ref309218658 \r \h  \* MERGEFORMAT </w:instrText>
      </w:r>
      <w:r w:rsidRPr="007062DF">
        <w:rPr>
          <w:sz w:val="24"/>
          <w:szCs w:val="24"/>
        </w:rPr>
      </w:r>
      <w:r w:rsidRPr="007062DF">
        <w:rPr>
          <w:sz w:val="24"/>
          <w:szCs w:val="24"/>
        </w:rPr>
        <w:fldChar w:fldCharType="separate"/>
      </w:r>
      <w:r w:rsidR="00B87438">
        <w:rPr>
          <w:sz w:val="24"/>
          <w:szCs w:val="24"/>
        </w:rPr>
        <w:t>42</w:t>
      </w:r>
      <w:r w:rsidRPr="007062DF">
        <w:rPr>
          <w:sz w:val="24"/>
          <w:szCs w:val="24"/>
        </w:rPr>
        <w:fldChar w:fldCharType="end"/>
      </w:r>
      <w:r w:rsidRPr="007062DF">
        <w:rPr>
          <w:sz w:val="24"/>
          <w:szCs w:val="24"/>
        </w:rPr>
        <w:t xml:space="preserve"> punktą pagrindžiančiais dokumentais, Privataus subjekto finansinės atskaitomybės dokumentais</w:t>
      </w:r>
      <w:r w:rsidR="005130C2">
        <w:rPr>
          <w:sz w:val="24"/>
          <w:szCs w:val="24"/>
        </w:rPr>
        <w:t xml:space="preserve">, </w:t>
      </w:r>
      <w:r w:rsidR="005C65BB">
        <w:rPr>
          <w:sz w:val="24"/>
          <w:szCs w:val="24"/>
        </w:rPr>
        <w:t xml:space="preserve">turto vertintojų ar audito ataskaitomis, </w:t>
      </w:r>
      <w:r w:rsidR="005130C2">
        <w:rPr>
          <w:sz w:val="24"/>
          <w:szCs w:val="24"/>
        </w:rPr>
        <w:t xml:space="preserve">Sutarties </w:t>
      </w:r>
      <w:r w:rsidR="005130C2">
        <w:rPr>
          <w:sz w:val="24"/>
          <w:szCs w:val="24"/>
        </w:rPr>
        <w:fldChar w:fldCharType="begin"/>
      </w:r>
      <w:r w:rsidR="005130C2">
        <w:rPr>
          <w:sz w:val="24"/>
          <w:szCs w:val="24"/>
        </w:rPr>
        <w:instrText xml:space="preserve"> REF _Ref485815647 \r \h </w:instrText>
      </w:r>
      <w:r w:rsidR="00446051">
        <w:rPr>
          <w:sz w:val="24"/>
          <w:szCs w:val="24"/>
        </w:rPr>
        <w:instrText xml:space="preserve"> \* MERGEFORMAT </w:instrText>
      </w:r>
      <w:r w:rsidR="005130C2">
        <w:rPr>
          <w:sz w:val="24"/>
          <w:szCs w:val="24"/>
        </w:rPr>
      </w:r>
      <w:r w:rsidR="005130C2">
        <w:rPr>
          <w:sz w:val="24"/>
          <w:szCs w:val="24"/>
        </w:rPr>
        <w:fldChar w:fldCharType="separate"/>
      </w:r>
      <w:r w:rsidR="00B87438">
        <w:rPr>
          <w:sz w:val="24"/>
          <w:szCs w:val="24"/>
        </w:rPr>
        <w:t>10</w:t>
      </w:r>
      <w:r w:rsidR="005130C2">
        <w:rPr>
          <w:sz w:val="24"/>
          <w:szCs w:val="24"/>
        </w:rPr>
        <w:fldChar w:fldCharType="end"/>
      </w:r>
      <w:r w:rsidR="005130C2">
        <w:rPr>
          <w:sz w:val="24"/>
          <w:szCs w:val="24"/>
        </w:rPr>
        <w:t xml:space="preserve"> punkte nurodytais dokumentais</w:t>
      </w:r>
      <w:r w:rsidR="00495F92">
        <w:rPr>
          <w:sz w:val="24"/>
          <w:szCs w:val="24"/>
        </w:rPr>
        <w:t xml:space="preserve"> bei kitais dokumentais</w:t>
      </w:r>
      <w:r w:rsidRPr="00F86F61">
        <w:rPr>
          <w:sz w:val="24"/>
          <w:szCs w:val="24"/>
        </w:rPr>
        <w:t>.</w:t>
      </w:r>
      <w:r w:rsidR="00CF42C7" w:rsidRPr="00F86F61">
        <w:rPr>
          <w:sz w:val="24"/>
          <w:szCs w:val="24"/>
        </w:rPr>
        <w:t xml:space="preserve"> </w:t>
      </w:r>
      <w:r w:rsidR="000753C2" w:rsidRPr="00446051">
        <w:rPr>
          <w:sz w:val="24"/>
          <w:szCs w:val="24"/>
        </w:rPr>
        <w:t>Tuo atveju, jeigu Privataus subjekto finansinės atskaitomybės dokumentai nėra audituoti tikslių sumų pagal Sutarties</w:t>
      </w:r>
      <w:r w:rsidR="00752E90" w:rsidRPr="00446051">
        <w:rPr>
          <w:sz w:val="24"/>
          <w:szCs w:val="24"/>
        </w:rPr>
        <w:t xml:space="preserve"> </w:t>
      </w:r>
      <w:r w:rsidR="00752E90" w:rsidRPr="00446051">
        <w:rPr>
          <w:sz w:val="24"/>
          <w:szCs w:val="24"/>
        </w:rPr>
        <w:fldChar w:fldCharType="begin"/>
      </w:r>
      <w:r w:rsidR="00752E90" w:rsidRPr="00446051">
        <w:rPr>
          <w:sz w:val="24"/>
          <w:szCs w:val="24"/>
        </w:rPr>
        <w:instrText xml:space="preserve"> REF _Ref502145112 \r \h </w:instrText>
      </w:r>
      <w:r w:rsidR="00495F92" w:rsidRPr="00446051">
        <w:rPr>
          <w:sz w:val="24"/>
          <w:szCs w:val="24"/>
        </w:rPr>
        <w:instrText xml:space="preserve"> \* MERGEFORMAT </w:instrText>
      </w:r>
      <w:r w:rsidR="00752E90" w:rsidRPr="00446051">
        <w:rPr>
          <w:sz w:val="24"/>
          <w:szCs w:val="24"/>
        </w:rPr>
      </w:r>
      <w:r w:rsidR="00752E90" w:rsidRPr="00446051">
        <w:rPr>
          <w:sz w:val="24"/>
          <w:szCs w:val="24"/>
        </w:rPr>
        <w:fldChar w:fldCharType="separate"/>
      </w:r>
      <w:r w:rsidR="00B87438">
        <w:rPr>
          <w:sz w:val="24"/>
          <w:szCs w:val="24"/>
        </w:rPr>
        <w:t>42.1</w:t>
      </w:r>
      <w:r w:rsidR="00752E90" w:rsidRPr="00446051">
        <w:rPr>
          <w:sz w:val="24"/>
          <w:szCs w:val="24"/>
        </w:rPr>
        <w:fldChar w:fldCharType="end"/>
      </w:r>
      <w:r w:rsidR="000753C2" w:rsidRPr="00446051">
        <w:rPr>
          <w:sz w:val="24"/>
          <w:szCs w:val="24"/>
        </w:rPr>
        <w:t xml:space="preserve"> punktą apskaičiavimo metu, Investuotojas arba Privatus subjektas privalo savo sąskaita pasamdyti auditorių finansinės atskaitomybės dokumentų auditui atlikti ir pateikti audito išvadas bei audituotus finansinės atskaitomybės dokumentus Sutarties </w:t>
      </w:r>
      <w:r w:rsidR="000753C2" w:rsidRPr="00446051">
        <w:rPr>
          <w:sz w:val="24"/>
          <w:szCs w:val="24"/>
        </w:rPr>
        <w:fldChar w:fldCharType="begin"/>
      </w:r>
      <w:r w:rsidR="000753C2" w:rsidRPr="00446051">
        <w:rPr>
          <w:sz w:val="24"/>
          <w:szCs w:val="24"/>
        </w:rPr>
        <w:instrText xml:space="preserve"> REF _Ref286319572 \r \h </w:instrText>
      </w:r>
      <w:r w:rsidR="00495F92" w:rsidRPr="00446051">
        <w:rPr>
          <w:sz w:val="24"/>
          <w:szCs w:val="24"/>
        </w:rPr>
        <w:instrText xml:space="preserve"> \* MERGEFORMAT </w:instrText>
      </w:r>
      <w:r w:rsidR="000753C2" w:rsidRPr="00446051">
        <w:rPr>
          <w:sz w:val="24"/>
          <w:szCs w:val="24"/>
        </w:rPr>
      </w:r>
      <w:r w:rsidR="000753C2" w:rsidRPr="00446051">
        <w:rPr>
          <w:sz w:val="24"/>
          <w:szCs w:val="24"/>
        </w:rPr>
        <w:fldChar w:fldCharType="separate"/>
      </w:r>
      <w:r w:rsidR="00B87438">
        <w:rPr>
          <w:sz w:val="24"/>
          <w:szCs w:val="24"/>
        </w:rPr>
        <w:t>51</w:t>
      </w:r>
      <w:r w:rsidR="000753C2" w:rsidRPr="00446051">
        <w:rPr>
          <w:sz w:val="24"/>
          <w:szCs w:val="24"/>
        </w:rPr>
        <w:fldChar w:fldCharType="end"/>
      </w:r>
      <w:r w:rsidR="000753C2" w:rsidRPr="00446051">
        <w:rPr>
          <w:sz w:val="24"/>
          <w:szCs w:val="24"/>
        </w:rPr>
        <w:t xml:space="preserve"> punkte numatytai komisijai. Bet kuri Šalis nesutinkanti su minėtos komisijos apskaičiavimu turi teisę kreiptis į </w:t>
      </w:r>
      <w:r w:rsidR="000753C2" w:rsidRPr="007062DF">
        <w:rPr>
          <w:sz w:val="24"/>
          <w:szCs w:val="24"/>
        </w:rPr>
        <w:t xml:space="preserve">Sutarties </w:t>
      </w:r>
      <w:r w:rsidR="000753C2" w:rsidRPr="007062DF">
        <w:rPr>
          <w:sz w:val="24"/>
          <w:szCs w:val="24"/>
        </w:rPr>
        <w:fldChar w:fldCharType="begin"/>
      </w:r>
      <w:r w:rsidR="000753C2" w:rsidRPr="007062DF">
        <w:rPr>
          <w:sz w:val="24"/>
          <w:szCs w:val="24"/>
        </w:rPr>
        <w:instrText xml:space="preserve"> REF _Ref284491700 \r \h </w:instrText>
      </w:r>
      <w:r w:rsidR="00495F92">
        <w:rPr>
          <w:sz w:val="24"/>
          <w:szCs w:val="24"/>
        </w:rPr>
        <w:instrText xml:space="preserve"> \* MERGEFORMAT </w:instrText>
      </w:r>
      <w:r w:rsidR="000753C2" w:rsidRPr="007062DF">
        <w:rPr>
          <w:sz w:val="24"/>
          <w:szCs w:val="24"/>
        </w:rPr>
      </w:r>
      <w:r w:rsidR="000753C2" w:rsidRPr="007062DF">
        <w:rPr>
          <w:sz w:val="24"/>
          <w:szCs w:val="24"/>
        </w:rPr>
        <w:fldChar w:fldCharType="separate"/>
      </w:r>
      <w:r w:rsidR="00B87438">
        <w:rPr>
          <w:sz w:val="24"/>
          <w:szCs w:val="24"/>
        </w:rPr>
        <w:t>53</w:t>
      </w:r>
      <w:r w:rsidR="000753C2" w:rsidRPr="007062DF">
        <w:rPr>
          <w:sz w:val="24"/>
          <w:szCs w:val="24"/>
        </w:rPr>
        <w:fldChar w:fldCharType="end"/>
      </w:r>
      <w:r w:rsidR="000753C2" w:rsidRPr="007062DF">
        <w:rPr>
          <w:sz w:val="24"/>
          <w:szCs w:val="24"/>
        </w:rPr>
        <w:t xml:space="preserve"> punkte nurodytą ginčų sprendimo instituciją.</w:t>
      </w:r>
      <w:bookmarkEnd w:id="887"/>
      <w:bookmarkEnd w:id="891"/>
      <w:bookmarkEnd w:id="892"/>
      <w:bookmarkEnd w:id="893"/>
      <w:bookmarkEnd w:id="894"/>
    </w:p>
    <w:bookmarkEnd w:id="888"/>
    <w:bookmarkEnd w:id="889"/>
    <w:bookmarkEnd w:id="890"/>
    <w:p w14:paraId="55227E34" w14:textId="58657295" w:rsidR="0057675D" w:rsidRPr="001C3C3A" w:rsidRDefault="0057675D" w:rsidP="0057675D">
      <w:pPr>
        <w:pStyle w:val="paragrafai"/>
        <w:tabs>
          <w:tab w:val="num" w:pos="0"/>
        </w:tabs>
        <w:ind w:left="567" w:hanging="567"/>
        <w:rPr>
          <w:rFonts w:eastAsia="Calibri"/>
          <w:sz w:val="24"/>
          <w:szCs w:val="24"/>
        </w:rPr>
      </w:pPr>
      <w:r w:rsidRPr="00060139">
        <w:rPr>
          <w:sz w:val="24"/>
          <w:szCs w:val="24"/>
        </w:rPr>
        <w:t xml:space="preserve">Pagal šiame </w:t>
      </w:r>
      <w:r w:rsidRPr="00060139">
        <w:rPr>
          <w:sz w:val="24"/>
          <w:szCs w:val="24"/>
        </w:rPr>
        <w:fldChar w:fldCharType="begin"/>
      </w:r>
      <w:r w:rsidRPr="00060139">
        <w:rPr>
          <w:sz w:val="24"/>
          <w:szCs w:val="24"/>
        </w:rPr>
        <w:instrText xml:space="preserve"> REF _Ref502145613 \r \h </w:instrText>
      </w:r>
      <w:r>
        <w:rPr>
          <w:sz w:val="24"/>
          <w:szCs w:val="24"/>
        </w:rPr>
        <w:instrText xml:space="preserve"> \* MERGEFORMAT </w:instrText>
      </w:r>
      <w:r w:rsidRPr="00060139">
        <w:rPr>
          <w:sz w:val="24"/>
          <w:szCs w:val="24"/>
        </w:rPr>
      </w:r>
      <w:r w:rsidRPr="00060139">
        <w:rPr>
          <w:sz w:val="24"/>
          <w:szCs w:val="24"/>
        </w:rPr>
        <w:fldChar w:fldCharType="separate"/>
      </w:r>
      <w:r w:rsidR="00B87438">
        <w:rPr>
          <w:sz w:val="24"/>
          <w:szCs w:val="24"/>
        </w:rPr>
        <w:t>42</w:t>
      </w:r>
      <w:r w:rsidRPr="00060139">
        <w:rPr>
          <w:sz w:val="24"/>
          <w:szCs w:val="24"/>
        </w:rPr>
        <w:fldChar w:fldCharType="end"/>
      </w:r>
      <w:r w:rsidRPr="00060139">
        <w:rPr>
          <w:sz w:val="24"/>
          <w:szCs w:val="24"/>
        </w:rPr>
        <w:t xml:space="preserve"> punkte nustatytą tvarką apskaičiuota kompensacijos suma yra galutinė ir jokie kiti, ir (ar) didesni Investuotojo ir Privataus subjekto netekimai (jeigu jų būtų ar atsirastų) neatlyginami, ir jų visų Investuotojas ir Privatus subjektas Sutartimi atsisako.</w:t>
      </w:r>
    </w:p>
    <w:p w14:paraId="27508136" w14:textId="2D490C92" w:rsidR="007C5896" w:rsidRPr="00F21123" w:rsidRDefault="00F21123" w:rsidP="00E85BD6">
      <w:pPr>
        <w:pStyle w:val="paragrafai"/>
        <w:tabs>
          <w:tab w:val="left" w:pos="993"/>
        </w:tabs>
        <w:ind w:left="567"/>
        <w:rPr>
          <w:rFonts w:eastAsia="Calibri"/>
          <w:sz w:val="24"/>
          <w:szCs w:val="24"/>
        </w:rPr>
      </w:pPr>
      <w:r w:rsidRPr="00F21123">
        <w:rPr>
          <w:rFonts w:eastAsia="Calibri"/>
          <w:sz w:val="24"/>
          <w:szCs w:val="24"/>
        </w:rPr>
        <w:t xml:space="preserve">Aiškumo dėlei Šalys patvirtina, kad išlaidos, susijusios su grąžinamo Turto būklės / kiekio trūkumų, jeigu tokie buvo nustatyti, pašalinimu nėra įtraukiami į Sutarties </w:t>
      </w:r>
      <w:r>
        <w:rPr>
          <w:rFonts w:eastAsia="Calibri"/>
          <w:sz w:val="24"/>
          <w:szCs w:val="24"/>
        </w:rPr>
        <w:fldChar w:fldCharType="begin"/>
      </w:r>
      <w:r>
        <w:rPr>
          <w:rFonts w:eastAsia="Calibri"/>
          <w:sz w:val="24"/>
          <w:szCs w:val="24"/>
        </w:rPr>
        <w:instrText xml:space="preserve"> REF _Ref502145112 \r \h </w:instrText>
      </w:r>
      <w:r>
        <w:rPr>
          <w:rFonts w:eastAsia="Calibri"/>
          <w:sz w:val="24"/>
          <w:szCs w:val="24"/>
        </w:rPr>
      </w:r>
      <w:r>
        <w:rPr>
          <w:rFonts w:eastAsia="Calibri"/>
          <w:sz w:val="24"/>
          <w:szCs w:val="24"/>
        </w:rPr>
        <w:fldChar w:fldCharType="separate"/>
      </w:r>
      <w:r w:rsidR="00B87438">
        <w:rPr>
          <w:rFonts w:eastAsia="Calibri"/>
          <w:sz w:val="24"/>
          <w:szCs w:val="24"/>
        </w:rPr>
        <w:t>42.1</w:t>
      </w:r>
      <w:r>
        <w:rPr>
          <w:rFonts w:eastAsia="Calibri"/>
          <w:sz w:val="24"/>
          <w:szCs w:val="24"/>
        </w:rPr>
        <w:fldChar w:fldCharType="end"/>
      </w:r>
      <w:r>
        <w:rPr>
          <w:rFonts w:eastAsia="Calibri"/>
          <w:sz w:val="24"/>
          <w:szCs w:val="24"/>
        </w:rPr>
        <w:t xml:space="preserve"> </w:t>
      </w:r>
      <w:r w:rsidRPr="00F21123">
        <w:rPr>
          <w:rFonts w:eastAsia="Calibri"/>
          <w:sz w:val="24"/>
          <w:szCs w:val="24"/>
        </w:rPr>
        <w:t xml:space="preserve">punkte nurodytą kompensavimo formulę. Turto būklės trūkumų nustatymo ir jų ištaisymo arba atlyginimo Valdžios subjektui tokio Turto suremontavimo ar pakeitimo lygiaverčiu turtu išlaidų tvarka ir sąlygos nustatyti šios Sutarties </w:t>
      </w:r>
      <w:r>
        <w:rPr>
          <w:rFonts w:eastAsia="Calibri"/>
          <w:sz w:val="24"/>
          <w:szCs w:val="24"/>
        </w:rPr>
        <w:fldChar w:fldCharType="begin"/>
      </w:r>
      <w:r>
        <w:rPr>
          <w:rFonts w:eastAsia="Calibri"/>
          <w:sz w:val="24"/>
          <w:szCs w:val="24"/>
        </w:rPr>
        <w:instrText xml:space="preserve"> REF _Ref485815647 \r \h </w:instrText>
      </w:r>
      <w:r>
        <w:rPr>
          <w:rFonts w:eastAsia="Calibri"/>
          <w:sz w:val="24"/>
          <w:szCs w:val="24"/>
        </w:rPr>
      </w:r>
      <w:r>
        <w:rPr>
          <w:rFonts w:eastAsia="Calibri"/>
          <w:sz w:val="24"/>
          <w:szCs w:val="24"/>
        </w:rPr>
        <w:fldChar w:fldCharType="separate"/>
      </w:r>
      <w:r w:rsidR="00B87438">
        <w:rPr>
          <w:rFonts w:eastAsia="Calibri"/>
          <w:sz w:val="24"/>
          <w:szCs w:val="24"/>
        </w:rPr>
        <w:t>10</w:t>
      </w:r>
      <w:r>
        <w:rPr>
          <w:rFonts w:eastAsia="Calibri"/>
          <w:sz w:val="24"/>
          <w:szCs w:val="24"/>
        </w:rPr>
        <w:fldChar w:fldCharType="end"/>
      </w:r>
      <w:r w:rsidRPr="00F21123">
        <w:rPr>
          <w:rFonts w:eastAsia="Calibri"/>
          <w:sz w:val="24"/>
          <w:szCs w:val="24"/>
        </w:rPr>
        <w:t xml:space="preserve"> punkte.</w:t>
      </w:r>
    </w:p>
    <w:p w14:paraId="5679B2CE" w14:textId="77777777" w:rsidR="0057675D" w:rsidRDefault="0057675D" w:rsidP="00752E90">
      <w:pPr>
        <w:pStyle w:val="2ndlevelprovision"/>
        <w:numPr>
          <w:ilvl w:val="0"/>
          <w:numId w:val="0"/>
        </w:numPr>
        <w:spacing w:before="0" w:after="0"/>
        <w:ind w:left="1134"/>
        <w:rPr>
          <w:lang w:val="lt-LT"/>
        </w:rPr>
      </w:pPr>
    </w:p>
    <w:p w14:paraId="15CD7FE6" w14:textId="77777777" w:rsidR="000753C2" w:rsidRPr="0042617A" w:rsidRDefault="000753C2" w:rsidP="00DA3AAE">
      <w:pPr>
        <w:pStyle w:val="2ndlevelprovision"/>
        <w:numPr>
          <w:ilvl w:val="0"/>
          <w:numId w:val="0"/>
        </w:numPr>
        <w:spacing w:before="0" w:after="0"/>
        <w:ind w:left="567"/>
        <w:rPr>
          <w:lang w:val="lt-LT"/>
        </w:rPr>
      </w:pPr>
    </w:p>
    <w:p w14:paraId="07B06616" w14:textId="77777777" w:rsidR="00F467EC" w:rsidRPr="0042617A" w:rsidRDefault="00F467EC" w:rsidP="0003757B">
      <w:pPr>
        <w:pStyle w:val="Antrat2"/>
        <w:ind w:left="1134"/>
        <w:rPr>
          <w:sz w:val="24"/>
          <w:szCs w:val="24"/>
        </w:rPr>
      </w:pPr>
      <w:bookmarkStart w:id="895" w:name="_Ref309218673"/>
      <w:bookmarkStart w:id="896" w:name="_Toc309205575"/>
      <w:bookmarkStart w:id="897" w:name="_Toc98421439"/>
      <w:bookmarkEnd w:id="793"/>
      <w:bookmarkEnd w:id="794"/>
      <w:bookmarkEnd w:id="795"/>
      <w:r w:rsidRPr="0042617A">
        <w:rPr>
          <w:sz w:val="24"/>
          <w:szCs w:val="24"/>
        </w:rPr>
        <w:t>Kompensacija Sutartį nutraukus dėl nuo Valdžios subjekto priklausančių aplinkybių</w:t>
      </w:r>
      <w:bookmarkEnd w:id="895"/>
      <w:bookmarkEnd w:id="896"/>
      <w:bookmarkEnd w:id="897"/>
    </w:p>
    <w:p w14:paraId="15491111" w14:textId="0BC18864" w:rsidR="00F467EC" w:rsidRPr="00017F9F" w:rsidRDefault="00F467EC" w:rsidP="0003757B">
      <w:pPr>
        <w:pStyle w:val="paragrafai"/>
        <w:spacing w:line="23" w:lineRule="atLeast"/>
        <w:ind w:left="1134"/>
        <w:rPr>
          <w:sz w:val="24"/>
          <w:szCs w:val="24"/>
        </w:rPr>
      </w:pPr>
      <w:bookmarkStart w:id="898" w:name="_Ref309218684"/>
      <w:r w:rsidRPr="0042617A">
        <w:rPr>
          <w:sz w:val="24"/>
          <w:szCs w:val="24"/>
        </w:rPr>
        <w:t xml:space="preserve">Jeigu Sutartis nutraukiama </w:t>
      </w:r>
      <w:r w:rsidR="00B664E3" w:rsidRPr="0042617A">
        <w:rPr>
          <w:sz w:val="24"/>
          <w:szCs w:val="24"/>
        </w:rPr>
        <w:t xml:space="preserve">Sutarties </w:t>
      </w:r>
      <w:r w:rsidRPr="00C92AF3">
        <w:rPr>
          <w:sz w:val="24"/>
          <w:szCs w:val="24"/>
        </w:rPr>
        <w:fldChar w:fldCharType="begin"/>
      </w:r>
      <w:r w:rsidRPr="0042617A">
        <w:rPr>
          <w:sz w:val="24"/>
          <w:szCs w:val="24"/>
        </w:rPr>
        <w:instrText xml:space="preserve"> REF _Ref309218410 \r \h </w:instrText>
      </w:r>
      <w:r w:rsidR="000D42FB"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39</w:t>
      </w:r>
      <w:r w:rsidRPr="00C92AF3">
        <w:rPr>
          <w:sz w:val="24"/>
          <w:szCs w:val="24"/>
        </w:rPr>
        <w:fldChar w:fldCharType="end"/>
      </w:r>
      <w:r w:rsidRPr="0042617A">
        <w:rPr>
          <w:sz w:val="24"/>
          <w:szCs w:val="24"/>
        </w:rPr>
        <w:t xml:space="preserve"> punkte numatytu pagrindu dėl Valdžios subjekto kaltės</w:t>
      </w:r>
      <w:r w:rsidRPr="00017F9F">
        <w:rPr>
          <w:sz w:val="24"/>
          <w:szCs w:val="24"/>
        </w:rPr>
        <w:t>, Privačiam subjektui sumokama kompensacija, apskaičiuojama pagal tokią formulę:</w:t>
      </w:r>
      <w:bookmarkEnd w:id="898"/>
    </w:p>
    <w:p w14:paraId="2F20800F" w14:textId="7249BE55" w:rsidR="00F467EC" w:rsidRPr="00017F9F" w:rsidRDefault="00F467EC" w:rsidP="0003757B">
      <w:pPr>
        <w:pStyle w:val="paragrafai"/>
        <w:numPr>
          <w:ilvl w:val="0"/>
          <w:numId w:val="0"/>
        </w:numPr>
        <w:ind w:left="1134" w:hanging="495"/>
        <w:rPr>
          <w:b/>
          <w:sz w:val="24"/>
          <w:szCs w:val="24"/>
        </w:rPr>
      </w:pPr>
      <w:bookmarkStart w:id="899" w:name="_Toc316052782"/>
      <w:bookmarkStart w:id="900" w:name="_Toc316053515"/>
      <w:bookmarkStart w:id="901" w:name="_Toc318234272"/>
      <w:bookmarkStart w:id="902" w:name="_Toc309205576"/>
      <w:bookmarkStart w:id="903" w:name="_Toc309980162"/>
      <w:bookmarkStart w:id="904" w:name="_Toc310273360"/>
      <w:r w:rsidRPr="00017F9F">
        <w:rPr>
          <w:b/>
          <w:sz w:val="24"/>
          <w:szCs w:val="24"/>
        </w:rPr>
        <w:lastRenderedPageBreak/>
        <w:t xml:space="preserve">NK = FI + FG + </w:t>
      </w:r>
      <w:r w:rsidR="001B2C8A" w:rsidRPr="00017F9F">
        <w:rPr>
          <w:b/>
          <w:sz w:val="24"/>
          <w:szCs w:val="24"/>
        </w:rPr>
        <w:t xml:space="preserve">KI + NA + </w:t>
      </w:r>
      <w:r w:rsidR="00C92181">
        <w:rPr>
          <w:b/>
          <w:sz w:val="24"/>
          <w:szCs w:val="24"/>
        </w:rPr>
        <w:t>PN</w:t>
      </w:r>
      <w:r w:rsidR="001B2C8A" w:rsidRPr="00017F9F">
        <w:rPr>
          <w:b/>
          <w:sz w:val="24"/>
          <w:szCs w:val="24"/>
        </w:rPr>
        <w:t xml:space="preserve"> – </w:t>
      </w:r>
      <w:r w:rsidR="001B2C8A" w:rsidRPr="00EB5BBD">
        <w:rPr>
          <w:b/>
          <w:sz w:val="24"/>
          <w:szCs w:val="24"/>
        </w:rPr>
        <w:t xml:space="preserve">D </w:t>
      </w:r>
      <w:r w:rsidR="00B53D3D" w:rsidRPr="00EB5BBD">
        <w:rPr>
          <w:b/>
          <w:sz w:val="24"/>
          <w:szCs w:val="24"/>
        </w:rPr>
        <w:t>–</w:t>
      </w:r>
      <w:r w:rsidR="001B2C8A" w:rsidRPr="00EB5BBD">
        <w:rPr>
          <w:b/>
          <w:sz w:val="24"/>
          <w:szCs w:val="24"/>
        </w:rPr>
        <w:t>K</w:t>
      </w:r>
      <w:r w:rsidR="00B53D3D" w:rsidRPr="00EB5BBD">
        <w:rPr>
          <w:b/>
          <w:sz w:val="24"/>
          <w:szCs w:val="24"/>
        </w:rPr>
        <w:t xml:space="preserve"> </w:t>
      </w:r>
      <w:r w:rsidR="00FF1B7C" w:rsidRPr="00EB5BBD">
        <w:rPr>
          <w:b/>
          <w:sz w:val="24"/>
          <w:szCs w:val="24"/>
        </w:rPr>
        <w:t>–</w:t>
      </w:r>
      <w:r w:rsidR="00B53D3D" w:rsidRPr="00EB5BBD">
        <w:rPr>
          <w:b/>
          <w:sz w:val="24"/>
          <w:szCs w:val="24"/>
        </w:rPr>
        <w:t xml:space="preserve"> AR</w:t>
      </w:r>
      <w:r w:rsidRPr="00EB5BBD">
        <w:rPr>
          <w:b/>
          <w:sz w:val="24"/>
          <w:szCs w:val="24"/>
        </w:rPr>
        <w:t>, kur</w:t>
      </w:r>
      <w:r w:rsidRPr="00017F9F">
        <w:rPr>
          <w:b/>
          <w:sz w:val="24"/>
          <w:szCs w:val="24"/>
        </w:rPr>
        <w:t>:</w:t>
      </w:r>
      <w:bookmarkEnd w:id="899"/>
      <w:bookmarkEnd w:id="900"/>
      <w:bookmarkEnd w:id="901"/>
    </w:p>
    <w:p w14:paraId="0CDD92D9" w14:textId="77777777" w:rsidR="00F467EC" w:rsidRPr="0042617A" w:rsidRDefault="00F467EC" w:rsidP="0003757B">
      <w:pPr>
        <w:pStyle w:val="paragrafai"/>
        <w:numPr>
          <w:ilvl w:val="0"/>
          <w:numId w:val="0"/>
        </w:numPr>
        <w:ind w:left="1134" w:hanging="495"/>
        <w:rPr>
          <w:sz w:val="24"/>
          <w:szCs w:val="24"/>
        </w:rPr>
      </w:pPr>
      <w:bookmarkStart w:id="905" w:name="_Toc316052783"/>
      <w:bookmarkStart w:id="906" w:name="_Toc316053516"/>
      <w:bookmarkStart w:id="907" w:name="_Toc318234273"/>
      <w:r w:rsidRPr="0042617A">
        <w:rPr>
          <w:b/>
          <w:sz w:val="24"/>
          <w:szCs w:val="24"/>
        </w:rPr>
        <w:t>NK</w:t>
      </w:r>
      <w:r w:rsidRPr="0042617A">
        <w:rPr>
          <w:sz w:val="24"/>
          <w:szCs w:val="24"/>
        </w:rPr>
        <w:t xml:space="preserve"> – Sutarties nutraukimo kompensacija</w:t>
      </w:r>
      <w:r w:rsidR="00FE7225" w:rsidRPr="0042617A">
        <w:rPr>
          <w:sz w:val="24"/>
          <w:szCs w:val="24"/>
        </w:rPr>
        <w:t xml:space="preserve">, kuri bet kuriuo atveju negali būti mažesnė nei 100% </w:t>
      </w:r>
      <w:r w:rsidR="00B673E2">
        <w:rPr>
          <w:sz w:val="24"/>
          <w:szCs w:val="24"/>
        </w:rPr>
        <w:t xml:space="preserve">(vienas šimtas) procentų </w:t>
      </w:r>
      <w:r w:rsidR="00FE7225" w:rsidRPr="0042617A">
        <w:rPr>
          <w:sz w:val="24"/>
          <w:szCs w:val="24"/>
        </w:rPr>
        <w:t>FI</w:t>
      </w:r>
      <w:r w:rsidR="00C92181" w:rsidRPr="007062DF">
        <w:rPr>
          <w:sz w:val="24"/>
          <w:szCs w:val="24"/>
        </w:rPr>
        <w:t>+</w:t>
      </w:r>
      <w:r w:rsidR="00C92181">
        <w:rPr>
          <w:sz w:val="24"/>
          <w:szCs w:val="24"/>
        </w:rPr>
        <w:t>FG</w:t>
      </w:r>
      <w:r w:rsidR="00C92181" w:rsidRPr="007062DF">
        <w:rPr>
          <w:sz w:val="24"/>
          <w:szCs w:val="24"/>
        </w:rPr>
        <w:t>+</w:t>
      </w:r>
      <w:r w:rsidR="00C92181">
        <w:rPr>
          <w:sz w:val="24"/>
          <w:szCs w:val="24"/>
        </w:rPr>
        <w:t>KI</w:t>
      </w:r>
      <w:r w:rsidRPr="0042617A">
        <w:rPr>
          <w:sz w:val="24"/>
          <w:szCs w:val="24"/>
        </w:rPr>
        <w:t>;</w:t>
      </w:r>
      <w:bookmarkEnd w:id="905"/>
      <w:bookmarkEnd w:id="906"/>
      <w:bookmarkEnd w:id="907"/>
    </w:p>
    <w:p w14:paraId="2B5748AE" w14:textId="77777777" w:rsidR="00F467EC" w:rsidRPr="0042617A" w:rsidRDefault="00F467EC" w:rsidP="0003757B">
      <w:pPr>
        <w:pStyle w:val="paragrafai"/>
        <w:numPr>
          <w:ilvl w:val="0"/>
          <w:numId w:val="0"/>
        </w:numPr>
        <w:ind w:left="1134" w:hanging="495"/>
        <w:rPr>
          <w:sz w:val="24"/>
          <w:szCs w:val="24"/>
        </w:rPr>
      </w:pPr>
      <w:bookmarkStart w:id="908" w:name="_Toc316052784"/>
      <w:bookmarkStart w:id="909" w:name="_Toc316053517"/>
      <w:bookmarkStart w:id="910" w:name="_Toc318234274"/>
      <w:r w:rsidRPr="0042617A">
        <w:rPr>
          <w:b/>
          <w:sz w:val="24"/>
          <w:szCs w:val="24"/>
        </w:rPr>
        <w:t xml:space="preserve">FI </w:t>
      </w:r>
      <w:r w:rsidRPr="0042617A">
        <w:rPr>
          <w:sz w:val="24"/>
          <w:szCs w:val="24"/>
        </w:rPr>
        <w:t xml:space="preserve">– Sutarties nutraukimo metu dar negrąžinta Finansuotojo </w:t>
      </w:r>
      <w:r w:rsidR="00FE7225" w:rsidRPr="0042617A">
        <w:rPr>
          <w:sz w:val="24"/>
          <w:szCs w:val="24"/>
        </w:rPr>
        <w:t xml:space="preserve">Privačiam subjektui </w:t>
      </w:r>
      <w:r w:rsidRPr="0042617A">
        <w:rPr>
          <w:sz w:val="24"/>
          <w:szCs w:val="24"/>
        </w:rPr>
        <w:t xml:space="preserve">suteikta ir </w:t>
      </w:r>
      <w:r w:rsidR="00FE7225" w:rsidRPr="0042617A">
        <w:rPr>
          <w:sz w:val="24"/>
          <w:szCs w:val="24"/>
        </w:rPr>
        <w:t>Privataus subjekto Sutarties vykdymui panaudota finansavimo dalis, susikaupusios, bet dar nesumokėtos palūkanos už grąžinamą paskolą</w:t>
      </w:r>
      <w:r w:rsidRPr="0042617A">
        <w:rPr>
          <w:sz w:val="24"/>
          <w:szCs w:val="24"/>
        </w:rPr>
        <w:t>;</w:t>
      </w:r>
      <w:bookmarkEnd w:id="908"/>
      <w:bookmarkEnd w:id="909"/>
      <w:bookmarkEnd w:id="910"/>
    </w:p>
    <w:p w14:paraId="4E8BF761" w14:textId="77777777" w:rsidR="00A15D56" w:rsidRPr="0042617A" w:rsidRDefault="00A15D56" w:rsidP="0003757B">
      <w:pPr>
        <w:pStyle w:val="2ndlevelprovision"/>
        <w:numPr>
          <w:ilvl w:val="0"/>
          <w:numId w:val="0"/>
        </w:numPr>
        <w:spacing w:line="276" w:lineRule="auto"/>
        <w:ind w:left="1134" w:hanging="495"/>
        <w:rPr>
          <w:lang w:val="lt-LT"/>
        </w:rPr>
      </w:pPr>
      <w:bookmarkStart w:id="911" w:name="_Toc407776686"/>
      <w:bookmarkStart w:id="912" w:name="_Toc442701448"/>
      <w:bookmarkStart w:id="913" w:name="_Toc445903222"/>
      <w:bookmarkStart w:id="914" w:name="_Toc486227768"/>
      <w:bookmarkStart w:id="915" w:name="_Toc498408276"/>
      <w:bookmarkStart w:id="916" w:name="_Toc500332066"/>
      <w:bookmarkStart w:id="917" w:name="_Toc502211393"/>
      <w:bookmarkStart w:id="918" w:name="_Toc20813580"/>
      <w:bookmarkStart w:id="919" w:name="_Toc60996013"/>
      <w:bookmarkStart w:id="920" w:name="_Toc61335787"/>
      <w:bookmarkStart w:id="921" w:name="_Toc98421440"/>
      <w:bookmarkStart w:id="922" w:name="_Toc316052785"/>
      <w:bookmarkStart w:id="923" w:name="_Toc316053518"/>
      <w:bookmarkStart w:id="924" w:name="_Toc318234275"/>
      <w:r w:rsidRPr="0042617A">
        <w:rPr>
          <w:b/>
          <w:lang w:val="lt-LT"/>
        </w:rPr>
        <w:t>FG</w:t>
      </w:r>
      <w:r w:rsidRPr="0042617A">
        <w:rPr>
          <w:lang w:val="lt-LT"/>
        </w:rPr>
        <w:t xml:space="preserve"> – Finansuotojo Privačiam subjektui suteikto ir įsipareigojimams pagal Sutartį panaudoto finansavimo (FI) grąžinimo sąnaudos, paskaičiuotos ir pritaikytos tuo atveju, kai finansavimas yra grąžinamas anksčiau finansavimo sutartyje nustatytų terminų ir kitos finansavimo sutarčių nutraukimo ir /ar paskolos išankstinio grąžinimo prieš finansavimo sutartyje numatytą terminą sąnaudos, neviršijančios įprastų rinkoje sąnaudų;</w:t>
      </w:r>
      <w:bookmarkEnd w:id="911"/>
      <w:bookmarkEnd w:id="912"/>
      <w:bookmarkEnd w:id="913"/>
      <w:bookmarkEnd w:id="914"/>
      <w:bookmarkEnd w:id="915"/>
      <w:bookmarkEnd w:id="916"/>
      <w:bookmarkEnd w:id="917"/>
      <w:bookmarkEnd w:id="918"/>
      <w:bookmarkEnd w:id="919"/>
      <w:bookmarkEnd w:id="920"/>
      <w:bookmarkEnd w:id="921"/>
    </w:p>
    <w:p w14:paraId="6A9E189B" w14:textId="77777777" w:rsidR="00A15D56" w:rsidRPr="00CD4517" w:rsidRDefault="00A15D56" w:rsidP="00CD4517">
      <w:pPr>
        <w:pStyle w:val="2ndlevelprovision"/>
        <w:numPr>
          <w:ilvl w:val="0"/>
          <w:numId w:val="0"/>
        </w:numPr>
        <w:spacing w:line="276" w:lineRule="auto"/>
        <w:ind w:left="1134" w:hanging="495"/>
        <w:rPr>
          <w:lang w:val="lt-LT"/>
        </w:rPr>
      </w:pPr>
      <w:bookmarkStart w:id="925" w:name="_Toc407776687"/>
      <w:bookmarkStart w:id="926" w:name="_Toc442701449"/>
      <w:bookmarkStart w:id="927" w:name="_Toc445903223"/>
      <w:bookmarkStart w:id="928" w:name="_Toc486227769"/>
      <w:bookmarkStart w:id="929" w:name="_Toc498408277"/>
      <w:bookmarkStart w:id="930" w:name="_Toc500332067"/>
      <w:bookmarkStart w:id="931" w:name="_Toc502211394"/>
      <w:bookmarkStart w:id="932" w:name="_Toc20813581"/>
      <w:bookmarkStart w:id="933" w:name="_Toc60996014"/>
      <w:bookmarkStart w:id="934" w:name="_Toc61335788"/>
      <w:bookmarkStart w:id="935" w:name="_Toc98421441"/>
      <w:r w:rsidRPr="0042617A">
        <w:rPr>
          <w:b/>
          <w:lang w:val="lt-LT"/>
        </w:rPr>
        <w:t xml:space="preserve">KI </w:t>
      </w:r>
      <w:r w:rsidRPr="0042617A">
        <w:rPr>
          <w:lang w:val="lt-LT"/>
        </w:rPr>
        <w:t xml:space="preserve">- Sutarties nutraukimo metu dar negrąžinta </w:t>
      </w:r>
      <w:r w:rsidR="00C92181">
        <w:rPr>
          <w:lang w:val="lt-LT"/>
        </w:rPr>
        <w:t>K</w:t>
      </w:r>
      <w:r w:rsidRPr="0042617A">
        <w:rPr>
          <w:lang w:val="lt-LT"/>
        </w:rPr>
        <w:t xml:space="preserve">itų </w:t>
      </w:r>
      <w:r w:rsidR="00C92181">
        <w:rPr>
          <w:lang w:val="lt-LT"/>
        </w:rPr>
        <w:t>paskolos teikėjų</w:t>
      </w:r>
      <w:r w:rsidRPr="0042617A">
        <w:rPr>
          <w:lang w:val="lt-LT"/>
        </w:rPr>
        <w:t xml:space="preserve"> suteikto Privačiam subjektui ir Privataus subjekto Finansiniame veiklos modelyje numatytoms Investicijoms tinkamai panaudota finansavimo ir nuosavo kapitalo dalis (ne didesnė nei ta, kuri atspindi Objekto sukūrimo darbų rezultatus (t.</w:t>
      </w:r>
      <w:r w:rsidR="00775AD0" w:rsidRPr="0042617A">
        <w:rPr>
          <w:lang w:val="lt-LT"/>
        </w:rPr>
        <w:t xml:space="preserve"> </w:t>
      </w:r>
      <w:r w:rsidRPr="0042617A">
        <w:rPr>
          <w:lang w:val="lt-LT"/>
        </w:rPr>
        <w:t xml:space="preserve">y. buvo panaudota jiems sukurti) ir kurie dar nebuvo įvertinti nustatant FI (šie </w:t>
      </w:r>
      <w:r w:rsidR="00C92181">
        <w:rPr>
          <w:lang w:val="lt-LT"/>
        </w:rPr>
        <w:t>Turto</w:t>
      </w:r>
      <w:r w:rsidR="00C92181" w:rsidRPr="0042617A">
        <w:rPr>
          <w:lang w:val="lt-LT"/>
        </w:rPr>
        <w:t xml:space="preserve"> </w:t>
      </w:r>
      <w:r w:rsidRPr="0042617A">
        <w:rPr>
          <w:lang w:val="lt-LT"/>
        </w:rPr>
        <w:t xml:space="preserve">sukūrimo darbų rezultatai neapima tų </w:t>
      </w:r>
      <w:r w:rsidR="00C92181">
        <w:rPr>
          <w:lang w:val="lt-LT"/>
        </w:rPr>
        <w:t>Turto</w:t>
      </w:r>
      <w:r w:rsidR="00C92181" w:rsidRPr="0042617A">
        <w:rPr>
          <w:lang w:val="lt-LT"/>
        </w:rPr>
        <w:t xml:space="preserve"> </w:t>
      </w:r>
      <w:r w:rsidRPr="0042617A">
        <w:rPr>
          <w:lang w:val="lt-LT"/>
        </w:rPr>
        <w:t>sukūrimo darbų rezultatų, kurie buvo įvertinti nustatant FI; t.</w:t>
      </w:r>
      <w:r w:rsidR="00775AD0" w:rsidRPr="0042617A">
        <w:rPr>
          <w:lang w:val="lt-LT"/>
        </w:rPr>
        <w:t xml:space="preserve"> </w:t>
      </w:r>
      <w:r w:rsidRPr="0042617A">
        <w:rPr>
          <w:lang w:val="lt-LT"/>
        </w:rPr>
        <w:t xml:space="preserve">y. tie patys </w:t>
      </w:r>
      <w:r w:rsidR="00C92181">
        <w:rPr>
          <w:lang w:val="lt-LT"/>
        </w:rPr>
        <w:t>Turto</w:t>
      </w:r>
      <w:r w:rsidR="00C92181" w:rsidRPr="0042617A">
        <w:rPr>
          <w:lang w:val="lt-LT"/>
        </w:rPr>
        <w:t xml:space="preserve"> </w:t>
      </w:r>
      <w:r w:rsidRPr="0042617A">
        <w:rPr>
          <w:lang w:val="lt-LT"/>
        </w:rPr>
        <w:t xml:space="preserve">sukūrimo darbų rezultatai, kurie jau buvo įvertinti nustatant grąžintino FI dydį, antrą kartą nebevertinami nustatant grąžintino KI dydį). </w:t>
      </w:r>
      <w:r w:rsidRPr="00DA3AAE">
        <w:rPr>
          <w:lang w:val="lt-LT"/>
        </w:rPr>
        <w:t xml:space="preserve">Siekdamos išvengti bet kokių abejonių, Šalys pareiškia, kad jokios kitos </w:t>
      </w:r>
      <w:r w:rsidR="000753C2">
        <w:rPr>
          <w:lang w:val="lt-LT"/>
        </w:rPr>
        <w:t>k</w:t>
      </w:r>
      <w:r w:rsidR="00EF69F8" w:rsidRPr="00DA3AAE">
        <w:rPr>
          <w:lang w:val="lt-LT"/>
        </w:rPr>
        <w:t>ito paskolos finansuotojo</w:t>
      </w:r>
      <w:r w:rsidR="00EF69F8" w:rsidRPr="00DA3AAE" w:rsidDel="00EF69F8">
        <w:rPr>
          <w:lang w:val="lt-LT"/>
        </w:rPr>
        <w:t xml:space="preserve"> </w:t>
      </w:r>
      <w:r w:rsidRPr="00DA3AAE">
        <w:rPr>
          <w:lang w:val="lt-LT"/>
        </w:rPr>
        <w:t>suteikto Privačiam subjektui ir Privataus subjekto Sutarties vykdymui panaudoto finansavimo ir nuosavo kapitalo dalys ir jokios kitos palūkanos bei negauta investicijų grąža neatlyginamos;</w:t>
      </w:r>
      <w:bookmarkEnd w:id="925"/>
      <w:bookmarkEnd w:id="926"/>
      <w:bookmarkEnd w:id="927"/>
      <w:bookmarkEnd w:id="928"/>
      <w:bookmarkEnd w:id="929"/>
      <w:bookmarkEnd w:id="930"/>
      <w:bookmarkEnd w:id="931"/>
      <w:bookmarkEnd w:id="932"/>
      <w:bookmarkEnd w:id="933"/>
      <w:bookmarkEnd w:id="934"/>
      <w:bookmarkEnd w:id="935"/>
    </w:p>
    <w:p w14:paraId="4E22E061" w14:textId="77777777" w:rsidR="00A15D56" w:rsidRPr="0042617A" w:rsidRDefault="00A15D56" w:rsidP="0003757B">
      <w:pPr>
        <w:pStyle w:val="2ndlevelprovision"/>
        <w:numPr>
          <w:ilvl w:val="0"/>
          <w:numId w:val="0"/>
        </w:numPr>
        <w:spacing w:line="276" w:lineRule="auto"/>
        <w:ind w:left="1134" w:hanging="495"/>
        <w:rPr>
          <w:b/>
          <w:lang w:val="lt-LT"/>
        </w:rPr>
      </w:pPr>
      <w:bookmarkStart w:id="936" w:name="_Toc407776690"/>
      <w:bookmarkStart w:id="937" w:name="_Toc442701451"/>
      <w:bookmarkStart w:id="938" w:name="_Toc445903225"/>
      <w:bookmarkStart w:id="939" w:name="_Toc486227771"/>
      <w:bookmarkStart w:id="940" w:name="_Toc498408279"/>
      <w:bookmarkStart w:id="941" w:name="_Toc500332069"/>
      <w:bookmarkStart w:id="942" w:name="_Toc502211396"/>
      <w:bookmarkStart w:id="943" w:name="_Toc20813583"/>
      <w:bookmarkStart w:id="944" w:name="_Toc60996015"/>
      <w:bookmarkStart w:id="945" w:name="_Toc61335789"/>
      <w:bookmarkStart w:id="946" w:name="_Toc98421442"/>
      <w:r w:rsidRPr="0042617A">
        <w:rPr>
          <w:b/>
          <w:lang w:val="lt-LT"/>
        </w:rPr>
        <w:t xml:space="preserve">NA - </w:t>
      </w:r>
      <w:r w:rsidRPr="0042617A">
        <w:rPr>
          <w:lang w:val="lt-LT"/>
        </w:rPr>
        <w:t>Sutarties nutraukimo metu už iki Sutarties nutraukimo momento kokybiškai suteiktas Paslaugas, už kurias pagal Sutartį privalo sumokėti Valdžios subjektas, nesumokėtos Metinio atlyginimo dalys;</w:t>
      </w:r>
      <w:bookmarkEnd w:id="936"/>
      <w:bookmarkEnd w:id="937"/>
      <w:bookmarkEnd w:id="938"/>
      <w:bookmarkEnd w:id="939"/>
      <w:bookmarkEnd w:id="940"/>
      <w:bookmarkEnd w:id="941"/>
      <w:bookmarkEnd w:id="942"/>
      <w:bookmarkEnd w:id="943"/>
      <w:bookmarkEnd w:id="944"/>
      <w:bookmarkEnd w:id="945"/>
      <w:bookmarkEnd w:id="946"/>
    </w:p>
    <w:p w14:paraId="2B06BC8F" w14:textId="07B3BA2B" w:rsidR="00A15D56" w:rsidRPr="0042617A" w:rsidRDefault="00C92181" w:rsidP="00CD4517">
      <w:pPr>
        <w:pStyle w:val="2ndlevelprovision"/>
        <w:numPr>
          <w:ilvl w:val="0"/>
          <w:numId w:val="0"/>
        </w:numPr>
        <w:spacing w:line="276" w:lineRule="auto"/>
        <w:ind w:left="1134" w:hanging="495"/>
        <w:rPr>
          <w:lang w:val="lt-LT"/>
        </w:rPr>
      </w:pPr>
      <w:bookmarkStart w:id="947" w:name="_Toc407776691"/>
      <w:bookmarkStart w:id="948" w:name="_Toc442701452"/>
      <w:bookmarkStart w:id="949" w:name="_Toc445903226"/>
      <w:bookmarkStart w:id="950" w:name="_Toc486227772"/>
      <w:bookmarkStart w:id="951" w:name="_Toc498408280"/>
      <w:bookmarkStart w:id="952" w:name="_Toc500332070"/>
      <w:bookmarkStart w:id="953" w:name="_Toc502211397"/>
      <w:bookmarkStart w:id="954" w:name="_Toc20813584"/>
      <w:bookmarkStart w:id="955" w:name="_Toc60996016"/>
      <w:bookmarkStart w:id="956" w:name="_Toc61335790"/>
      <w:bookmarkStart w:id="957" w:name="_Toc98421443"/>
      <w:r>
        <w:rPr>
          <w:b/>
          <w:lang w:val="lt-LT"/>
        </w:rPr>
        <w:t>PN</w:t>
      </w:r>
      <w:r w:rsidRPr="0042617A">
        <w:rPr>
          <w:lang w:val="lt-LT"/>
        </w:rPr>
        <w:t xml:space="preserve"> </w:t>
      </w:r>
      <w:r w:rsidR="00A15D56" w:rsidRPr="0042617A">
        <w:rPr>
          <w:lang w:val="lt-LT"/>
        </w:rPr>
        <w:t xml:space="preserve">- </w:t>
      </w:r>
      <w:proofErr w:type="spellStart"/>
      <w:r w:rsidRPr="005276AF">
        <w:rPr>
          <w:lang w:val="es-ES"/>
        </w:rPr>
        <w:t>Privataus</w:t>
      </w:r>
      <w:proofErr w:type="spellEnd"/>
      <w:r w:rsidRPr="005276AF">
        <w:rPr>
          <w:lang w:val="es-ES"/>
        </w:rPr>
        <w:t xml:space="preserve"> </w:t>
      </w:r>
      <w:proofErr w:type="spellStart"/>
      <w:r w:rsidRPr="005276AF">
        <w:rPr>
          <w:lang w:val="es-ES"/>
        </w:rPr>
        <w:t>subjekto</w:t>
      </w:r>
      <w:proofErr w:type="spellEnd"/>
      <w:r w:rsidRPr="005276AF">
        <w:rPr>
          <w:lang w:val="es-ES"/>
        </w:rPr>
        <w:t xml:space="preserve"> </w:t>
      </w:r>
      <w:proofErr w:type="spellStart"/>
      <w:r w:rsidRPr="005276AF">
        <w:rPr>
          <w:lang w:val="es-ES"/>
        </w:rPr>
        <w:t>dėl</w:t>
      </w:r>
      <w:proofErr w:type="spellEnd"/>
      <w:r w:rsidRPr="005276AF">
        <w:rPr>
          <w:lang w:val="es-ES"/>
        </w:rPr>
        <w:t xml:space="preserve"> </w:t>
      </w:r>
      <w:proofErr w:type="spellStart"/>
      <w:r w:rsidRPr="005276AF">
        <w:rPr>
          <w:lang w:val="es-ES"/>
        </w:rPr>
        <w:t>Sutarties</w:t>
      </w:r>
      <w:proofErr w:type="spellEnd"/>
      <w:r w:rsidRPr="005276AF">
        <w:rPr>
          <w:lang w:val="es-ES"/>
        </w:rPr>
        <w:t xml:space="preserve"> </w:t>
      </w:r>
      <w:proofErr w:type="spellStart"/>
      <w:r w:rsidRPr="005276AF">
        <w:rPr>
          <w:lang w:val="es-ES"/>
        </w:rPr>
        <w:t>nutraukimo</w:t>
      </w:r>
      <w:proofErr w:type="spellEnd"/>
      <w:r w:rsidRPr="005276AF">
        <w:rPr>
          <w:lang w:val="es-ES"/>
        </w:rPr>
        <w:t xml:space="preserve"> </w:t>
      </w:r>
      <w:proofErr w:type="spellStart"/>
      <w:r w:rsidRPr="005276AF">
        <w:rPr>
          <w:lang w:val="es-ES"/>
        </w:rPr>
        <w:t>patiriami</w:t>
      </w:r>
      <w:proofErr w:type="spellEnd"/>
      <w:r w:rsidRPr="005276AF">
        <w:rPr>
          <w:lang w:val="es-ES"/>
        </w:rPr>
        <w:t xml:space="preserve"> </w:t>
      </w:r>
      <w:proofErr w:type="spellStart"/>
      <w:r w:rsidRPr="005276AF">
        <w:rPr>
          <w:lang w:val="es-ES"/>
        </w:rPr>
        <w:t>tiesioginiai</w:t>
      </w:r>
      <w:proofErr w:type="spellEnd"/>
      <w:r w:rsidRPr="005276AF">
        <w:rPr>
          <w:lang w:val="es-ES"/>
        </w:rPr>
        <w:t xml:space="preserve"> </w:t>
      </w:r>
      <w:proofErr w:type="spellStart"/>
      <w:r w:rsidRPr="005276AF">
        <w:rPr>
          <w:lang w:val="es-ES"/>
        </w:rPr>
        <w:t>nuostoliai</w:t>
      </w:r>
      <w:proofErr w:type="spellEnd"/>
      <w:r w:rsidRPr="005276AF">
        <w:rPr>
          <w:lang w:val="es-ES"/>
        </w:rPr>
        <w:t xml:space="preserve">. </w:t>
      </w:r>
      <w:proofErr w:type="spellStart"/>
      <w:r w:rsidRPr="005276AF">
        <w:rPr>
          <w:lang w:val="es-ES"/>
        </w:rPr>
        <w:t>Dėl</w:t>
      </w:r>
      <w:proofErr w:type="spellEnd"/>
      <w:r w:rsidRPr="005276AF">
        <w:rPr>
          <w:lang w:val="es-ES"/>
        </w:rPr>
        <w:t xml:space="preserve"> </w:t>
      </w:r>
      <w:proofErr w:type="spellStart"/>
      <w:r w:rsidRPr="005276AF">
        <w:rPr>
          <w:lang w:val="es-ES"/>
        </w:rPr>
        <w:t>tiesioginių</w:t>
      </w:r>
      <w:proofErr w:type="spellEnd"/>
      <w:r w:rsidRPr="005276AF">
        <w:rPr>
          <w:lang w:val="es-ES"/>
        </w:rPr>
        <w:t xml:space="preserve"> </w:t>
      </w:r>
      <w:proofErr w:type="spellStart"/>
      <w:r w:rsidRPr="005276AF">
        <w:rPr>
          <w:lang w:val="es-ES"/>
        </w:rPr>
        <w:t>nuostolių</w:t>
      </w:r>
      <w:proofErr w:type="spellEnd"/>
      <w:r w:rsidRPr="005276AF">
        <w:rPr>
          <w:lang w:val="es-ES"/>
        </w:rPr>
        <w:t xml:space="preserve"> </w:t>
      </w:r>
      <w:proofErr w:type="spellStart"/>
      <w:r w:rsidRPr="005276AF">
        <w:rPr>
          <w:lang w:val="es-ES"/>
        </w:rPr>
        <w:t>dydžio</w:t>
      </w:r>
      <w:proofErr w:type="spellEnd"/>
      <w:r w:rsidRPr="005276AF">
        <w:rPr>
          <w:lang w:val="es-ES"/>
        </w:rPr>
        <w:t xml:space="preserve"> </w:t>
      </w:r>
      <w:proofErr w:type="spellStart"/>
      <w:r w:rsidRPr="005276AF">
        <w:rPr>
          <w:lang w:val="es-ES"/>
        </w:rPr>
        <w:t>Privatus</w:t>
      </w:r>
      <w:proofErr w:type="spellEnd"/>
      <w:r w:rsidRPr="005276AF">
        <w:rPr>
          <w:lang w:val="es-ES"/>
        </w:rPr>
        <w:t xml:space="preserve"> </w:t>
      </w:r>
      <w:proofErr w:type="spellStart"/>
      <w:r w:rsidRPr="005276AF">
        <w:rPr>
          <w:lang w:val="es-ES"/>
        </w:rPr>
        <w:t>subjektas</w:t>
      </w:r>
      <w:proofErr w:type="spellEnd"/>
      <w:r w:rsidRPr="005276AF">
        <w:rPr>
          <w:lang w:val="es-ES"/>
        </w:rPr>
        <w:t xml:space="preserve"> ir </w:t>
      </w:r>
      <w:proofErr w:type="spellStart"/>
      <w:r w:rsidRPr="005276AF">
        <w:rPr>
          <w:lang w:val="es-ES"/>
        </w:rPr>
        <w:t>Valdžios</w:t>
      </w:r>
      <w:proofErr w:type="spellEnd"/>
      <w:r w:rsidRPr="005276AF">
        <w:rPr>
          <w:lang w:val="es-ES"/>
        </w:rPr>
        <w:t xml:space="preserve"> </w:t>
      </w:r>
      <w:proofErr w:type="spellStart"/>
      <w:r w:rsidRPr="005276AF">
        <w:rPr>
          <w:lang w:val="es-ES"/>
        </w:rPr>
        <w:t>subjektas</w:t>
      </w:r>
      <w:proofErr w:type="spellEnd"/>
      <w:r w:rsidRPr="005276AF">
        <w:rPr>
          <w:lang w:val="es-ES"/>
        </w:rPr>
        <w:t xml:space="preserve"> </w:t>
      </w:r>
      <w:proofErr w:type="spellStart"/>
      <w:r w:rsidRPr="005276AF">
        <w:rPr>
          <w:lang w:val="es-ES"/>
        </w:rPr>
        <w:t>susitaria</w:t>
      </w:r>
      <w:proofErr w:type="spellEnd"/>
      <w:r w:rsidRPr="005276AF">
        <w:rPr>
          <w:lang w:val="es-ES"/>
        </w:rPr>
        <w:t xml:space="preserve"> </w:t>
      </w:r>
      <w:proofErr w:type="spellStart"/>
      <w:r w:rsidRPr="005276AF">
        <w:rPr>
          <w:lang w:val="es-ES"/>
        </w:rPr>
        <w:t>raštu</w:t>
      </w:r>
      <w:proofErr w:type="spellEnd"/>
      <w:r w:rsidRPr="005276AF">
        <w:rPr>
          <w:lang w:val="es-ES"/>
        </w:rPr>
        <w:t xml:space="preserve"> per </w:t>
      </w:r>
      <w:proofErr w:type="spellStart"/>
      <w:r w:rsidRPr="005276AF">
        <w:rPr>
          <w:lang w:val="es-ES"/>
        </w:rPr>
        <w:t>atitinkamą</w:t>
      </w:r>
      <w:proofErr w:type="spellEnd"/>
      <w:r w:rsidRPr="005276AF">
        <w:rPr>
          <w:lang w:val="es-ES"/>
        </w:rPr>
        <w:t xml:space="preserve"> </w:t>
      </w:r>
      <w:proofErr w:type="spellStart"/>
      <w:r w:rsidRPr="005276AF">
        <w:rPr>
          <w:lang w:val="es-ES"/>
        </w:rPr>
        <w:t>įspėjimo</w:t>
      </w:r>
      <w:proofErr w:type="spellEnd"/>
      <w:r w:rsidRPr="005276AF">
        <w:rPr>
          <w:lang w:val="es-ES"/>
        </w:rPr>
        <w:t xml:space="preserve"> </w:t>
      </w:r>
      <w:proofErr w:type="spellStart"/>
      <w:r w:rsidRPr="005276AF">
        <w:rPr>
          <w:lang w:val="es-ES"/>
        </w:rPr>
        <w:t>dėl</w:t>
      </w:r>
      <w:proofErr w:type="spellEnd"/>
      <w:r w:rsidRPr="005276AF">
        <w:rPr>
          <w:lang w:val="es-ES"/>
        </w:rPr>
        <w:t xml:space="preserve"> </w:t>
      </w:r>
      <w:proofErr w:type="spellStart"/>
      <w:r w:rsidRPr="005276AF">
        <w:rPr>
          <w:lang w:val="es-ES"/>
        </w:rPr>
        <w:t>Sutarties</w:t>
      </w:r>
      <w:proofErr w:type="spellEnd"/>
      <w:r w:rsidRPr="005276AF">
        <w:rPr>
          <w:lang w:val="es-ES"/>
        </w:rPr>
        <w:t xml:space="preserve"> </w:t>
      </w:r>
      <w:proofErr w:type="spellStart"/>
      <w:r w:rsidRPr="005276AF">
        <w:rPr>
          <w:lang w:val="es-ES"/>
        </w:rPr>
        <w:t>nutraukimo</w:t>
      </w:r>
      <w:proofErr w:type="spellEnd"/>
      <w:r w:rsidRPr="005276AF">
        <w:rPr>
          <w:lang w:val="es-ES"/>
        </w:rPr>
        <w:t xml:space="preserve"> </w:t>
      </w:r>
      <w:proofErr w:type="spellStart"/>
      <w:r w:rsidRPr="005276AF">
        <w:rPr>
          <w:lang w:val="es-ES"/>
        </w:rPr>
        <w:t>terminą</w:t>
      </w:r>
      <w:proofErr w:type="spellEnd"/>
      <w:r w:rsidRPr="005276AF">
        <w:rPr>
          <w:lang w:val="es-ES"/>
        </w:rPr>
        <w:t xml:space="preserve">, </w:t>
      </w:r>
      <w:proofErr w:type="spellStart"/>
      <w:r w:rsidRPr="005276AF">
        <w:rPr>
          <w:lang w:val="es-ES"/>
        </w:rPr>
        <w:t>nustatytą</w:t>
      </w:r>
      <w:proofErr w:type="spellEnd"/>
      <w:r w:rsidRPr="005276AF">
        <w:rPr>
          <w:lang w:val="es-ES"/>
        </w:rPr>
        <w:t xml:space="preserve"> </w:t>
      </w:r>
      <w:proofErr w:type="spellStart"/>
      <w:r w:rsidRPr="005276AF">
        <w:rPr>
          <w:lang w:val="es-ES"/>
        </w:rPr>
        <w:t>Sutarties</w:t>
      </w:r>
      <w:proofErr w:type="spellEnd"/>
      <w:r w:rsidRPr="005276AF">
        <w:rPr>
          <w:lang w:val="es-ES"/>
        </w:rPr>
        <w:t xml:space="preserve"> </w:t>
      </w:r>
      <w:r>
        <w:fldChar w:fldCharType="begin"/>
      </w:r>
      <w:r w:rsidRPr="005276AF">
        <w:rPr>
          <w:lang w:val="es-ES"/>
        </w:rPr>
        <w:instrText xml:space="preserve"> REF _Ref57100686 \r \h </w:instrText>
      </w:r>
      <w:r>
        <w:fldChar w:fldCharType="separate"/>
      </w:r>
      <w:r w:rsidR="00B87438">
        <w:rPr>
          <w:lang w:val="es-ES"/>
        </w:rPr>
        <w:t>39.1</w:t>
      </w:r>
      <w:r>
        <w:fldChar w:fldCharType="end"/>
      </w:r>
      <w:r w:rsidRPr="005276AF">
        <w:rPr>
          <w:lang w:val="es-ES"/>
        </w:rPr>
        <w:t xml:space="preserve"> </w:t>
      </w:r>
      <w:proofErr w:type="spellStart"/>
      <w:r w:rsidRPr="005276AF">
        <w:rPr>
          <w:lang w:val="es-ES"/>
        </w:rPr>
        <w:t>punkte</w:t>
      </w:r>
      <w:proofErr w:type="spellEnd"/>
      <w:r w:rsidRPr="005276AF">
        <w:rPr>
          <w:lang w:val="es-ES"/>
        </w:rPr>
        <w:t xml:space="preserve">, </w:t>
      </w:r>
      <w:proofErr w:type="spellStart"/>
      <w:r w:rsidRPr="005276AF">
        <w:rPr>
          <w:lang w:val="es-ES"/>
        </w:rPr>
        <w:t>ne</w:t>
      </w:r>
      <w:proofErr w:type="spellEnd"/>
      <w:r w:rsidRPr="005276AF">
        <w:rPr>
          <w:lang w:val="es-ES"/>
        </w:rPr>
        <w:t xml:space="preserve"> </w:t>
      </w:r>
      <w:proofErr w:type="spellStart"/>
      <w:r w:rsidRPr="005276AF">
        <w:rPr>
          <w:lang w:val="es-ES"/>
        </w:rPr>
        <w:t>vėliau</w:t>
      </w:r>
      <w:proofErr w:type="spellEnd"/>
      <w:r w:rsidRPr="005276AF">
        <w:rPr>
          <w:lang w:val="es-ES"/>
        </w:rPr>
        <w:t xml:space="preserve"> </w:t>
      </w:r>
      <w:proofErr w:type="spellStart"/>
      <w:r w:rsidRPr="005276AF">
        <w:rPr>
          <w:lang w:val="es-ES"/>
        </w:rPr>
        <w:t>kaip</w:t>
      </w:r>
      <w:proofErr w:type="spellEnd"/>
      <w:r w:rsidRPr="005276AF">
        <w:rPr>
          <w:lang w:val="es-ES"/>
        </w:rPr>
        <w:t xml:space="preserve"> </w:t>
      </w:r>
      <w:proofErr w:type="spellStart"/>
      <w:r w:rsidRPr="005276AF">
        <w:rPr>
          <w:lang w:val="es-ES"/>
        </w:rPr>
        <w:t>likus</w:t>
      </w:r>
      <w:proofErr w:type="spellEnd"/>
      <w:r w:rsidRPr="005276AF">
        <w:rPr>
          <w:lang w:val="es-ES"/>
        </w:rPr>
        <w:t xml:space="preserve"> 20 (</w:t>
      </w:r>
      <w:proofErr w:type="spellStart"/>
      <w:r w:rsidRPr="005276AF">
        <w:rPr>
          <w:lang w:val="es-ES"/>
        </w:rPr>
        <w:t>dvidešimt</w:t>
      </w:r>
      <w:proofErr w:type="spellEnd"/>
      <w:r w:rsidRPr="005276AF">
        <w:rPr>
          <w:lang w:val="es-ES"/>
        </w:rPr>
        <w:t xml:space="preserve">) </w:t>
      </w:r>
      <w:proofErr w:type="spellStart"/>
      <w:r w:rsidRPr="005276AF">
        <w:rPr>
          <w:lang w:val="es-ES"/>
        </w:rPr>
        <w:t>dienų</w:t>
      </w:r>
      <w:proofErr w:type="spellEnd"/>
      <w:r w:rsidRPr="005276AF">
        <w:rPr>
          <w:lang w:val="es-ES"/>
        </w:rPr>
        <w:t xml:space="preserve"> </w:t>
      </w:r>
      <w:proofErr w:type="spellStart"/>
      <w:r w:rsidRPr="005276AF">
        <w:rPr>
          <w:lang w:val="es-ES"/>
        </w:rPr>
        <w:t>iki</w:t>
      </w:r>
      <w:proofErr w:type="spellEnd"/>
      <w:r w:rsidRPr="005276AF">
        <w:rPr>
          <w:lang w:val="es-ES"/>
        </w:rPr>
        <w:t xml:space="preserve"> </w:t>
      </w:r>
      <w:proofErr w:type="spellStart"/>
      <w:r w:rsidRPr="005276AF">
        <w:rPr>
          <w:lang w:val="es-ES"/>
        </w:rPr>
        <w:t>Sutarties</w:t>
      </w:r>
      <w:proofErr w:type="spellEnd"/>
      <w:r w:rsidRPr="005276AF">
        <w:rPr>
          <w:lang w:val="es-ES"/>
        </w:rPr>
        <w:t xml:space="preserve"> </w:t>
      </w:r>
      <w:proofErr w:type="spellStart"/>
      <w:r w:rsidRPr="005276AF">
        <w:rPr>
          <w:lang w:val="es-ES"/>
        </w:rPr>
        <w:t>nutraukimo</w:t>
      </w:r>
      <w:proofErr w:type="spellEnd"/>
      <w:r w:rsidRPr="005276AF">
        <w:rPr>
          <w:lang w:val="es-ES"/>
        </w:rPr>
        <w:t xml:space="preserve">. </w:t>
      </w:r>
      <w:proofErr w:type="spellStart"/>
      <w:r w:rsidRPr="005276AF">
        <w:rPr>
          <w:lang w:val="es-ES"/>
        </w:rPr>
        <w:t>Jeigu</w:t>
      </w:r>
      <w:proofErr w:type="spellEnd"/>
      <w:r w:rsidRPr="005276AF">
        <w:rPr>
          <w:lang w:val="es-ES"/>
        </w:rPr>
        <w:t xml:space="preserve"> per </w:t>
      </w:r>
      <w:proofErr w:type="spellStart"/>
      <w:r w:rsidRPr="005276AF">
        <w:rPr>
          <w:lang w:val="es-ES"/>
        </w:rPr>
        <w:t>šį</w:t>
      </w:r>
      <w:proofErr w:type="spellEnd"/>
      <w:r w:rsidRPr="005276AF">
        <w:rPr>
          <w:lang w:val="es-ES"/>
        </w:rPr>
        <w:t xml:space="preserve"> </w:t>
      </w:r>
      <w:proofErr w:type="spellStart"/>
      <w:r w:rsidRPr="005276AF">
        <w:rPr>
          <w:lang w:val="es-ES"/>
        </w:rPr>
        <w:t>terminą</w:t>
      </w:r>
      <w:proofErr w:type="spellEnd"/>
      <w:r w:rsidRPr="005276AF">
        <w:rPr>
          <w:lang w:val="es-ES"/>
        </w:rPr>
        <w:t xml:space="preserve"> </w:t>
      </w:r>
      <w:proofErr w:type="spellStart"/>
      <w:r w:rsidRPr="005276AF">
        <w:rPr>
          <w:lang w:val="es-ES"/>
        </w:rPr>
        <w:t>dėl</w:t>
      </w:r>
      <w:proofErr w:type="spellEnd"/>
      <w:r w:rsidRPr="005276AF">
        <w:rPr>
          <w:lang w:val="es-ES"/>
        </w:rPr>
        <w:t xml:space="preserve"> </w:t>
      </w:r>
      <w:proofErr w:type="spellStart"/>
      <w:r w:rsidRPr="005276AF">
        <w:rPr>
          <w:lang w:val="es-ES"/>
        </w:rPr>
        <w:t>tiesioginių</w:t>
      </w:r>
      <w:proofErr w:type="spellEnd"/>
      <w:r w:rsidRPr="005276AF">
        <w:rPr>
          <w:lang w:val="es-ES"/>
        </w:rPr>
        <w:t xml:space="preserve"> </w:t>
      </w:r>
      <w:proofErr w:type="spellStart"/>
      <w:r w:rsidRPr="005276AF">
        <w:rPr>
          <w:lang w:val="es-ES"/>
        </w:rPr>
        <w:t>nuostolių</w:t>
      </w:r>
      <w:proofErr w:type="spellEnd"/>
      <w:r w:rsidRPr="005276AF">
        <w:rPr>
          <w:lang w:val="es-ES"/>
        </w:rPr>
        <w:t xml:space="preserve"> </w:t>
      </w:r>
      <w:proofErr w:type="spellStart"/>
      <w:r w:rsidRPr="005276AF">
        <w:rPr>
          <w:lang w:val="es-ES"/>
        </w:rPr>
        <w:t>dydžio</w:t>
      </w:r>
      <w:proofErr w:type="spellEnd"/>
      <w:r w:rsidRPr="005276AF">
        <w:rPr>
          <w:lang w:val="es-ES"/>
        </w:rPr>
        <w:t xml:space="preserve"> </w:t>
      </w:r>
      <w:proofErr w:type="spellStart"/>
      <w:r w:rsidRPr="005276AF">
        <w:rPr>
          <w:lang w:val="es-ES"/>
        </w:rPr>
        <w:t>susitarti</w:t>
      </w:r>
      <w:proofErr w:type="spellEnd"/>
      <w:r w:rsidRPr="005276AF">
        <w:rPr>
          <w:lang w:val="es-ES"/>
        </w:rPr>
        <w:t xml:space="preserve"> </w:t>
      </w:r>
      <w:proofErr w:type="spellStart"/>
      <w:r w:rsidRPr="005276AF">
        <w:rPr>
          <w:lang w:val="es-ES"/>
        </w:rPr>
        <w:t>nepavyksta</w:t>
      </w:r>
      <w:proofErr w:type="spellEnd"/>
      <w:r w:rsidRPr="005276AF">
        <w:rPr>
          <w:lang w:val="es-ES"/>
        </w:rPr>
        <w:t xml:space="preserve">, </w:t>
      </w:r>
      <w:proofErr w:type="spellStart"/>
      <w:r w:rsidRPr="005276AF">
        <w:rPr>
          <w:lang w:val="es-ES"/>
        </w:rPr>
        <w:t>ne</w:t>
      </w:r>
      <w:proofErr w:type="spellEnd"/>
      <w:r w:rsidRPr="005276AF">
        <w:rPr>
          <w:lang w:val="es-ES"/>
        </w:rPr>
        <w:t xml:space="preserve"> </w:t>
      </w:r>
      <w:proofErr w:type="spellStart"/>
      <w:r w:rsidRPr="005276AF">
        <w:rPr>
          <w:lang w:val="es-ES"/>
        </w:rPr>
        <w:t>vėliau</w:t>
      </w:r>
      <w:proofErr w:type="spellEnd"/>
      <w:r w:rsidRPr="005276AF">
        <w:rPr>
          <w:lang w:val="es-ES"/>
        </w:rPr>
        <w:t xml:space="preserve"> </w:t>
      </w:r>
      <w:proofErr w:type="spellStart"/>
      <w:r w:rsidRPr="005276AF">
        <w:rPr>
          <w:lang w:val="es-ES"/>
        </w:rPr>
        <w:t>kaip</w:t>
      </w:r>
      <w:proofErr w:type="spellEnd"/>
      <w:r w:rsidRPr="005276AF">
        <w:rPr>
          <w:lang w:val="es-ES"/>
        </w:rPr>
        <w:t xml:space="preserve"> per 10 (</w:t>
      </w:r>
      <w:proofErr w:type="spellStart"/>
      <w:r w:rsidRPr="005276AF">
        <w:rPr>
          <w:lang w:val="es-ES"/>
        </w:rPr>
        <w:t>dešimt</w:t>
      </w:r>
      <w:proofErr w:type="spellEnd"/>
      <w:r w:rsidRPr="005276AF">
        <w:rPr>
          <w:lang w:val="es-ES"/>
        </w:rPr>
        <w:t xml:space="preserve">) </w:t>
      </w:r>
      <w:proofErr w:type="spellStart"/>
      <w:r w:rsidRPr="005276AF">
        <w:rPr>
          <w:lang w:val="es-ES"/>
        </w:rPr>
        <w:t>dienų</w:t>
      </w:r>
      <w:proofErr w:type="spellEnd"/>
      <w:r w:rsidRPr="005276AF">
        <w:rPr>
          <w:lang w:val="es-ES"/>
        </w:rPr>
        <w:t xml:space="preserve"> </w:t>
      </w:r>
      <w:proofErr w:type="spellStart"/>
      <w:r w:rsidRPr="005276AF">
        <w:rPr>
          <w:lang w:val="es-ES"/>
        </w:rPr>
        <w:t>abipusiu</w:t>
      </w:r>
      <w:proofErr w:type="spellEnd"/>
      <w:r w:rsidRPr="005276AF">
        <w:rPr>
          <w:lang w:val="es-ES"/>
        </w:rPr>
        <w:t xml:space="preserve"> </w:t>
      </w:r>
      <w:proofErr w:type="spellStart"/>
      <w:r w:rsidRPr="005276AF">
        <w:rPr>
          <w:lang w:val="es-ES"/>
        </w:rPr>
        <w:t>sutarimu</w:t>
      </w:r>
      <w:proofErr w:type="spellEnd"/>
      <w:r w:rsidRPr="005276AF">
        <w:rPr>
          <w:lang w:val="es-ES"/>
        </w:rPr>
        <w:t xml:space="preserve"> </w:t>
      </w:r>
      <w:proofErr w:type="spellStart"/>
      <w:r w:rsidRPr="005276AF">
        <w:rPr>
          <w:lang w:val="es-ES"/>
        </w:rPr>
        <w:t>paskiriamas</w:t>
      </w:r>
      <w:proofErr w:type="spellEnd"/>
      <w:r w:rsidRPr="005276AF">
        <w:rPr>
          <w:lang w:val="es-ES"/>
        </w:rPr>
        <w:t xml:space="preserve"> </w:t>
      </w:r>
      <w:proofErr w:type="spellStart"/>
      <w:r w:rsidRPr="005276AF">
        <w:rPr>
          <w:lang w:val="es-ES"/>
        </w:rPr>
        <w:t>ekspertas</w:t>
      </w:r>
      <w:proofErr w:type="spellEnd"/>
      <w:r w:rsidRPr="005276AF">
        <w:rPr>
          <w:lang w:val="es-ES"/>
        </w:rPr>
        <w:t xml:space="preserve"> </w:t>
      </w:r>
      <w:proofErr w:type="spellStart"/>
      <w:r w:rsidRPr="005276AF">
        <w:rPr>
          <w:lang w:val="es-ES"/>
        </w:rPr>
        <w:t>tiesioginių</w:t>
      </w:r>
      <w:proofErr w:type="spellEnd"/>
      <w:r w:rsidRPr="005276AF">
        <w:rPr>
          <w:lang w:val="es-ES"/>
        </w:rPr>
        <w:t xml:space="preserve"> </w:t>
      </w:r>
      <w:proofErr w:type="spellStart"/>
      <w:r w:rsidRPr="005276AF">
        <w:rPr>
          <w:lang w:val="es-ES"/>
        </w:rPr>
        <w:t>nuostolių</w:t>
      </w:r>
      <w:proofErr w:type="spellEnd"/>
      <w:r w:rsidRPr="005276AF">
        <w:rPr>
          <w:lang w:val="es-ES"/>
        </w:rPr>
        <w:t xml:space="preserve"> </w:t>
      </w:r>
      <w:proofErr w:type="spellStart"/>
      <w:r w:rsidRPr="005276AF">
        <w:rPr>
          <w:lang w:val="es-ES"/>
        </w:rPr>
        <w:t>dydžiui</w:t>
      </w:r>
      <w:proofErr w:type="spellEnd"/>
      <w:r w:rsidRPr="005276AF">
        <w:rPr>
          <w:lang w:val="es-ES"/>
        </w:rPr>
        <w:t xml:space="preserve"> </w:t>
      </w:r>
      <w:proofErr w:type="spellStart"/>
      <w:r w:rsidRPr="005276AF">
        <w:rPr>
          <w:lang w:val="es-ES"/>
        </w:rPr>
        <w:t>nustatyti</w:t>
      </w:r>
      <w:proofErr w:type="spellEnd"/>
      <w:r w:rsidRPr="005276AF">
        <w:rPr>
          <w:lang w:val="es-ES"/>
        </w:rPr>
        <w:t xml:space="preserve">. </w:t>
      </w:r>
      <w:proofErr w:type="spellStart"/>
      <w:r w:rsidRPr="005276AF">
        <w:rPr>
          <w:lang w:val="es-ES"/>
        </w:rPr>
        <w:t>Ekspertu</w:t>
      </w:r>
      <w:proofErr w:type="spellEnd"/>
      <w:r w:rsidRPr="005276AF">
        <w:rPr>
          <w:lang w:val="es-ES"/>
        </w:rPr>
        <w:t xml:space="preserve"> </w:t>
      </w:r>
      <w:proofErr w:type="spellStart"/>
      <w:r w:rsidRPr="005276AF">
        <w:rPr>
          <w:lang w:val="es-ES"/>
        </w:rPr>
        <w:t>gali</w:t>
      </w:r>
      <w:proofErr w:type="spellEnd"/>
      <w:r w:rsidRPr="005276AF">
        <w:rPr>
          <w:lang w:val="es-ES"/>
        </w:rPr>
        <w:t xml:space="preserve"> </w:t>
      </w:r>
      <w:proofErr w:type="spellStart"/>
      <w:r w:rsidRPr="005276AF">
        <w:rPr>
          <w:lang w:val="es-ES"/>
        </w:rPr>
        <w:t>būti</w:t>
      </w:r>
      <w:proofErr w:type="spellEnd"/>
      <w:r w:rsidRPr="005276AF">
        <w:rPr>
          <w:lang w:val="es-ES"/>
        </w:rPr>
        <w:t xml:space="preserve"> </w:t>
      </w:r>
      <w:proofErr w:type="spellStart"/>
      <w:r w:rsidRPr="005276AF">
        <w:rPr>
          <w:lang w:val="es-ES"/>
        </w:rPr>
        <w:t>skiriamas</w:t>
      </w:r>
      <w:proofErr w:type="spellEnd"/>
      <w:r w:rsidRPr="005276AF">
        <w:rPr>
          <w:lang w:val="es-ES"/>
        </w:rPr>
        <w:t xml:space="preserve"> </w:t>
      </w:r>
      <w:proofErr w:type="spellStart"/>
      <w:r w:rsidRPr="005276AF">
        <w:rPr>
          <w:lang w:val="es-ES"/>
        </w:rPr>
        <w:t>tik</w:t>
      </w:r>
      <w:proofErr w:type="spellEnd"/>
      <w:r w:rsidRPr="005276AF">
        <w:rPr>
          <w:lang w:val="es-ES"/>
        </w:rPr>
        <w:t xml:space="preserve"> </w:t>
      </w:r>
      <w:proofErr w:type="spellStart"/>
      <w:r w:rsidRPr="005276AF">
        <w:rPr>
          <w:lang w:val="es-ES"/>
        </w:rPr>
        <w:t>nešališkas</w:t>
      </w:r>
      <w:proofErr w:type="spellEnd"/>
      <w:r w:rsidRPr="005276AF">
        <w:rPr>
          <w:lang w:val="es-ES"/>
        </w:rPr>
        <w:t xml:space="preserve"> ir </w:t>
      </w:r>
      <w:proofErr w:type="spellStart"/>
      <w:r w:rsidRPr="005276AF">
        <w:rPr>
          <w:lang w:val="es-ES"/>
        </w:rPr>
        <w:t>neturintis</w:t>
      </w:r>
      <w:proofErr w:type="spellEnd"/>
      <w:r w:rsidRPr="005276AF">
        <w:rPr>
          <w:lang w:val="es-ES"/>
        </w:rPr>
        <w:t xml:space="preserve"> </w:t>
      </w:r>
      <w:proofErr w:type="spellStart"/>
      <w:r w:rsidRPr="005276AF">
        <w:rPr>
          <w:lang w:val="es-ES"/>
        </w:rPr>
        <w:t>interesų</w:t>
      </w:r>
      <w:proofErr w:type="spellEnd"/>
      <w:r w:rsidRPr="005276AF">
        <w:rPr>
          <w:lang w:val="es-ES"/>
        </w:rPr>
        <w:t xml:space="preserve"> </w:t>
      </w:r>
      <w:proofErr w:type="spellStart"/>
      <w:r w:rsidRPr="005276AF">
        <w:rPr>
          <w:lang w:val="es-ES"/>
        </w:rPr>
        <w:t>konflikto</w:t>
      </w:r>
      <w:proofErr w:type="spellEnd"/>
      <w:r w:rsidRPr="005276AF">
        <w:rPr>
          <w:lang w:val="es-ES"/>
        </w:rPr>
        <w:t xml:space="preserve"> </w:t>
      </w:r>
      <w:proofErr w:type="spellStart"/>
      <w:r w:rsidRPr="005276AF">
        <w:rPr>
          <w:lang w:val="es-ES"/>
        </w:rPr>
        <w:t>kompetentingas</w:t>
      </w:r>
      <w:proofErr w:type="spellEnd"/>
      <w:r w:rsidRPr="005276AF">
        <w:rPr>
          <w:lang w:val="es-ES"/>
        </w:rPr>
        <w:t xml:space="preserve"> </w:t>
      </w:r>
      <w:proofErr w:type="spellStart"/>
      <w:r w:rsidRPr="005276AF">
        <w:rPr>
          <w:lang w:val="es-ES"/>
        </w:rPr>
        <w:t>subjektas</w:t>
      </w:r>
      <w:proofErr w:type="spellEnd"/>
      <w:r w:rsidRPr="005276AF">
        <w:rPr>
          <w:lang w:val="es-ES"/>
        </w:rPr>
        <w:t xml:space="preserve">. </w:t>
      </w:r>
      <w:proofErr w:type="spellStart"/>
      <w:r w:rsidRPr="005276AF">
        <w:rPr>
          <w:lang w:val="es-ES"/>
        </w:rPr>
        <w:t>Eksperto</w:t>
      </w:r>
      <w:proofErr w:type="spellEnd"/>
      <w:r w:rsidRPr="005276AF">
        <w:rPr>
          <w:lang w:val="es-ES"/>
        </w:rPr>
        <w:t xml:space="preserve"> </w:t>
      </w:r>
      <w:proofErr w:type="spellStart"/>
      <w:r w:rsidRPr="005276AF">
        <w:rPr>
          <w:lang w:val="es-ES"/>
        </w:rPr>
        <w:t>nustatyta</w:t>
      </w:r>
      <w:proofErr w:type="spellEnd"/>
      <w:r w:rsidRPr="005276AF">
        <w:rPr>
          <w:lang w:val="es-ES"/>
        </w:rPr>
        <w:t xml:space="preserve"> </w:t>
      </w:r>
      <w:proofErr w:type="spellStart"/>
      <w:r w:rsidRPr="005276AF">
        <w:rPr>
          <w:lang w:val="es-ES"/>
        </w:rPr>
        <w:t>tiesioginių</w:t>
      </w:r>
      <w:proofErr w:type="spellEnd"/>
      <w:r w:rsidRPr="005276AF">
        <w:rPr>
          <w:lang w:val="es-ES"/>
        </w:rPr>
        <w:t xml:space="preserve"> </w:t>
      </w:r>
      <w:proofErr w:type="spellStart"/>
      <w:r w:rsidRPr="005276AF">
        <w:rPr>
          <w:lang w:val="es-ES"/>
        </w:rPr>
        <w:t>nuostolių</w:t>
      </w:r>
      <w:proofErr w:type="spellEnd"/>
      <w:r w:rsidRPr="005276AF">
        <w:rPr>
          <w:lang w:val="es-ES"/>
        </w:rPr>
        <w:t xml:space="preserve"> suma </w:t>
      </w:r>
      <w:proofErr w:type="spellStart"/>
      <w:r w:rsidRPr="005276AF">
        <w:rPr>
          <w:lang w:val="es-ES"/>
        </w:rPr>
        <w:t>mažinama</w:t>
      </w:r>
      <w:proofErr w:type="spellEnd"/>
      <w:r w:rsidRPr="005276AF">
        <w:rPr>
          <w:lang w:val="es-ES"/>
        </w:rPr>
        <w:t xml:space="preserve"> </w:t>
      </w:r>
      <w:proofErr w:type="spellStart"/>
      <w:r w:rsidRPr="005276AF">
        <w:rPr>
          <w:lang w:val="es-ES"/>
        </w:rPr>
        <w:t>Sutarties</w:t>
      </w:r>
      <w:proofErr w:type="spellEnd"/>
      <w:r w:rsidRPr="005276AF">
        <w:rPr>
          <w:lang w:val="es-ES"/>
        </w:rPr>
        <w:t xml:space="preserve"> </w:t>
      </w:r>
      <w:proofErr w:type="spellStart"/>
      <w:r w:rsidRPr="005276AF">
        <w:rPr>
          <w:lang w:val="es-ES"/>
        </w:rPr>
        <w:t>nutraukimo</w:t>
      </w:r>
      <w:proofErr w:type="spellEnd"/>
      <w:r w:rsidRPr="005276AF">
        <w:rPr>
          <w:lang w:val="es-ES"/>
        </w:rPr>
        <w:t xml:space="preserve"> </w:t>
      </w:r>
      <w:proofErr w:type="spellStart"/>
      <w:r w:rsidRPr="005276AF">
        <w:rPr>
          <w:lang w:val="es-ES"/>
        </w:rPr>
        <w:t>kompensacija</w:t>
      </w:r>
      <w:proofErr w:type="spellEnd"/>
      <w:r w:rsidRPr="005276AF">
        <w:rPr>
          <w:lang w:val="es-ES"/>
        </w:rPr>
        <w:t xml:space="preserve">. </w:t>
      </w:r>
      <w:proofErr w:type="spellStart"/>
      <w:r w:rsidRPr="005276AF">
        <w:rPr>
          <w:lang w:val="es-ES"/>
        </w:rPr>
        <w:t>Tuo</w:t>
      </w:r>
      <w:proofErr w:type="spellEnd"/>
      <w:r w:rsidRPr="005276AF">
        <w:rPr>
          <w:lang w:val="es-ES"/>
        </w:rPr>
        <w:t xml:space="preserve"> </w:t>
      </w:r>
      <w:proofErr w:type="spellStart"/>
      <w:r w:rsidRPr="005276AF">
        <w:rPr>
          <w:lang w:val="es-ES"/>
        </w:rPr>
        <w:t>atveju</w:t>
      </w:r>
      <w:proofErr w:type="spellEnd"/>
      <w:r w:rsidRPr="005276AF">
        <w:rPr>
          <w:lang w:val="es-ES"/>
        </w:rPr>
        <w:t xml:space="preserve">, </w:t>
      </w:r>
      <w:proofErr w:type="spellStart"/>
      <w:r w:rsidRPr="005276AF">
        <w:rPr>
          <w:lang w:val="es-ES"/>
        </w:rPr>
        <w:t>jeigu</w:t>
      </w:r>
      <w:proofErr w:type="spellEnd"/>
      <w:r w:rsidRPr="005276AF">
        <w:rPr>
          <w:lang w:val="es-ES"/>
        </w:rPr>
        <w:t xml:space="preserve"> </w:t>
      </w:r>
      <w:proofErr w:type="spellStart"/>
      <w:r w:rsidRPr="005276AF">
        <w:rPr>
          <w:lang w:val="es-ES"/>
        </w:rPr>
        <w:t>ekspertas</w:t>
      </w:r>
      <w:proofErr w:type="spellEnd"/>
      <w:r w:rsidRPr="005276AF">
        <w:rPr>
          <w:lang w:val="es-ES"/>
        </w:rPr>
        <w:t xml:space="preserve"> per </w:t>
      </w:r>
      <w:proofErr w:type="spellStart"/>
      <w:r w:rsidRPr="005276AF">
        <w:rPr>
          <w:lang w:val="es-ES"/>
        </w:rPr>
        <w:t>nustatytą</w:t>
      </w:r>
      <w:proofErr w:type="spellEnd"/>
      <w:r w:rsidRPr="005276AF">
        <w:rPr>
          <w:lang w:val="es-ES"/>
        </w:rPr>
        <w:t xml:space="preserve"> </w:t>
      </w:r>
      <w:proofErr w:type="spellStart"/>
      <w:r w:rsidRPr="005276AF">
        <w:rPr>
          <w:lang w:val="es-ES"/>
        </w:rPr>
        <w:t>laiką</w:t>
      </w:r>
      <w:proofErr w:type="spellEnd"/>
      <w:r w:rsidRPr="005276AF">
        <w:rPr>
          <w:lang w:val="es-ES"/>
        </w:rPr>
        <w:t xml:space="preserve"> </w:t>
      </w:r>
      <w:proofErr w:type="spellStart"/>
      <w:r w:rsidRPr="005276AF">
        <w:rPr>
          <w:lang w:val="es-ES"/>
        </w:rPr>
        <w:t>nepaskiriamas</w:t>
      </w:r>
      <w:proofErr w:type="spellEnd"/>
      <w:r w:rsidRPr="005276AF">
        <w:rPr>
          <w:lang w:val="es-ES"/>
        </w:rPr>
        <w:t xml:space="preserve">, </w:t>
      </w:r>
      <w:proofErr w:type="spellStart"/>
      <w:r w:rsidRPr="005276AF">
        <w:rPr>
          <w:lang w:val="es-ES"/>
        </w:rPr>
        <w:t>Šalys</w:t>
      </w:r>
      <w:proofErr w:type="spellEnd"/>
      <w:r w:rsidRPr="005276AF">
        <w:rPr>
          <w:lang w:val="es-ES"/>
        </w:rPr>
        <w:t xml:space="preserve"> </w:t>
      </w:r>
      <w:proofErr w:type="spellStart"/>
      <w:r w:rsidRPr="005276AF">
        <w:rPr>
          <w:lang w:val="es-ES"/>
        </w:rPr>
        <w:t>kreipiasi</w:t>
      </w:r>
      <w:proofErr w:type="spellEnd"/>
      <w:r w:rsidRPr="005276AF">
        <w:rPr>
          <w:lang w:val="es-ES"/>
        </w:rPr>
        <w:t xml:space="preserve"> į </w:t>
      </w:r>
      <w:proofErr w:type="spellStart"/>
      <w:r w:rsidRPr="005276AF">
        <w:rPr>
          <w:lang w:val="es-ES"/>
        </w:rPr>
        <w:t>šios</w:t>
      </w:r>
      <w:proofErr w:type="spellEnd"/>
      <w:r w:rsidRPr="005276AF">
        <w:rPr>
          <w:lang w:val="es-ES"/>
        </w:rPr>
        <w:t xml:space="preserve"> </w:t>
      </w:r>
      <w:proofErr w:type="spellStart"/>
      <w:r w:rsidRPr="005276AF">
        <w:rPr>
          <w:lang w:val="es-ES"/>
        </w:rPr>
        <w:t>Sutarties</w:t>
      </w:r>
      <w:proofErr w:type="spellEnd"/>
      <w:r w:rsidRPr="005276AF">
        <w:rPr>
          <w:lang w:val="es-ES"/>
        </w:rPr>
        <w:t xml:space="preserve"> </w:t>
      </w:r>
      <w:r>
        <w:fldChar w:fldCharType="begin"/>
      </w:r>
      <w:r w:rsidRPr="005276AF">
        <w:rPr>
          <w:lang w:val="es-ES"/>
        </w:rPr>
        <w:instrText xml:space="preserve"> REF _Ref284491700 \r \h </w:instrText>
      </w:r>
      <w:r>
        <w:fldChar w:fldCharType="separate"/>
      </w:r>
      <w:r w:rsidR="00B87438">
        <w:rPr>
          <w:lang w:val="es-ES"/>
        </w:rPr>
        <w:t>53</w:t>
      </w:r>
      <w:r>
        <w:fldChar w:fldCharType="end"/>
      </w:r>
      <w:r w:rsidRPr="005276AF">
        <w:rPr>
          <w:lang w:val="es-ES"/>
        </w:rPr>
        <w:t xml:space="preserve"> </w:t>
      </w:r>
      <w:proofErr w:type="spellStart"/>
      <w:r w:rsidRPr="005276AF">
        <w:rPr>
          <w:lang w:val="es-ES"/>
        </w:rPr>
        <w:t>punkte</w:t>
      </w:r>
      <w:proofErr w:type="spellEnd"/>
      <w:r w:rsidRPr="005276AF">
        <w:rPr>
          <w:lang w:val="es-ES"/>
        </w:rPr>
        <w:t xml:space="preserve"> </w:t>
      </w:r>
      <w:proofErr w:type="spellStart"/>
      <w:r w:rsidRPr="005276AF">
        <w:rPr>
          <w:lang w:val="es-ES"/>
        </w:rPr>
        <w:t>nurodytą</w:t>
      </w:r>
      <w:proofErr w:type="spellEnd"/>
      <w:r w:rsidRPr="005276AF">
        <w:rPr>
          <w:lang w:val="es-ES"/>
        </w:rPr>
        <w:t xml:space="preserve"> </w:t>
      </w:r>
      <w:proofErr w:type="spellStart"/>
      <w:r w:rsidRPr="005276AF">
        <w:rPr>
          <w:lang w:val="es-ES"/>
        </w:rPr>
        <w:t>ginčų</w:t>
      </w:r>
      <w:proofErr w:type="spellEnd"/>
      <w:r w:rsidRPr="005276AF">
        <w:rPr>
          <w:lang w:val="es-ES"/>
        </w:rPr>
        <w:t xml:space="preserve"> </w:t>
      </w:r>
      <w:proofErr w:type="spellStart"/>
      <w:r w:rsidRPr="005276AF">
        <w:rPr>
          <w:lang w:val="es-ES"/>
        </w:rPr>
        <w:t>sprendimo</w:t>
      </w:r>
      <w:proofErr w:type="spellEnd"/>
      <w:r w:rsidRPr="005276AF">
        <w:rPr>
          <w:lang w:val="es-ES"/>
        </w:rPr>
        <w:t xml:space="preserve"> </w:t>
      </w:r>
      <w:proofErr w:type="spellStart"/>
      <w:r w:rsidRPr="005276AF">
        <w:rPr>
          <w:lang w:val="es-ES"/>
        </w:rPr>
        <w:t>instituciją</w:t>
      </w:r>
      <w:proofErr w:type="spellEnd"/>
      <w:r w:rsidRPr="005276AF">
        <w:rPr>
          <w:lang w:val="es-ES"/>
        </w:rPr>
        <w:t xml:space="preserve">. </w:t>
      </w:r>
      <w:proofErr w:type="spellStart"/>
      <w:r w:rsidRPr="005276AF">
        <w:rPr>
          <w:lang w:val="es-ES"/>
        </w:rPr>
        <w:t>Tokiu</w:t>
      </w:r>
      <w:proofErr w:type="spellEnd"/>
      <w:r w:rsidRPr="005276AF">
        <w:rPr>
          <w:lang w:val="es-ES"/>
        </w:rPr>
        <w:t xml:space="preserve"> </w:t>
      </w:r>
      <w:proofErr w:type="spellStart"/>
      <w:r w:rsidRPr="005276AF">
        <w:rPr>
          <w:lang w:val="es-ES"/>
        </w:rPr>
        <w:t>atveju</w:t>
      </w:r>
      <w:proofErr w:type="spellEnd"/>
      <w:r w:rsidRPr="005276AF">
        <w:rPr>
          <w:lang w:val="es-ES"/>
        </w:rPr>
        <w:t xml:space="preserve"> </w:t>
      </w:r>
      <w:proofErr w:type="spellStart"/>
      <w:r w:rsidRPr="005276AF">
        <w:rPr>
          <w:lang w:val="es-ES"/>
        </w:rPr>
        <w:t>išmokamos</w:t>
      </w:r>
      <w:proofErr w:type="spellEnd"/>
      <w:r w:rsidRPr="005276AF">
        <w:rPr>
          <w:lang w:val="es-ES"/>
        </w:rPr>
        <w:t xml:space="preserve"> </w:t>
      </w:r>
      <w:proofErr w:type="spellStart"/>
      <w:r w:rsidRPr="005276AF">
        <w:rPr>
          <w:lang w:val="es-ES"/>
        </w:rPr>
        <w:t>Sutarties</w:t>
      </w:r>
      <w:proofErr w:type="spellEnd"/>
      <w:r w:rsidRPr="005276AF">
        <w:rPr>
          <w:lang w:val="es-ES"/>
        </w:rPr>
        <w:t xml:space="preserve"> </w:t>
      </w:r>
      <w:proofErr w:type="spellStart"/>
      <w:r w:rsidRPr="005276AF">
        <w:rPr>
          <w:lang w:val="es-ES"/>
        </w:rPr>
        <w:t>nutraukimo</w:t>
      </w:r>
      <w:proofErr w:type="spellEnd"/>
      <w:r w:rsidRPr="005276AF">
        <w:rPr>
          <w:lang w:val="es-ES"/>
        </w:rPr>
        <w:t xml:space="preserve"> </w:t>
      </w:r>
      <w:proofErr w:type="spellStart"/>
      <w:r w:rsidRPr="005276AF">
        <w:rPr>
          <w:lang w:val="es-ES"/>
        </w:rPr>
        <w:t>kompensacijos</w:t>
      </w:r>
      <w:proofErr w:type="spellEnd"/>
      <w:r w:rsidRPr="005276AF">
        <w:rPr>
          <w:lang w:val="es-ES"/>
        </w:rPr>
        <w:t xml:space="preserve"> </w:t>
      </w:r>
      <w:proofErr w:type="spellStart"/>
      <w:r w:rsidRPr="005276AF">
        <w:rPr>
          <w:lang w:val="es-ES"/>
        </w:rPr>
        <w:t>dydis</w:t>
      </w:r>
      <w:proofErr w:type="spellEnd"/>
      <w:r w:rsidRPr="005276AF">
        <w:rPr>
          <w:lang w:val="es-ES"/>
        </w:rPr>
        <w:t xml:space="preserve"> </w:t>
      </w:r>
      <w:proofErr w:type="spellStart"/>
      <w:r w:rsidRPr="005276AF">
        <w:rPr>
          <w:lang w:val="es-ES"/>
        </w:rPr>
        <w:t>gali</w:t>
      </w:r>
      <w:proofErr w:type="spellEnd"/>
      <w:r w:rsidRPr="005276AF">
        <w:rPr>
          <w:lang w:val="es-ES"/>
        </w:rPr>
        <w:t xml:space="preserve"> </w:t>
      </w:r>
      <w:proofErr w:type="spellStart"/>
      <w:r w:rsidRPr="005276AF">
        <w:rPr>
          <w:lang w:val="es-ES"/>
        </w:rPr>
        <w:t>būti</w:t>
      </w:r>
      <w:proofErr w:type="spellEnd"/>
      <w:r w:rsidRPr="005276AF">
        <w:rPr>
          <w:lang w:val="es-ES"/>
        </w:rPr>
        <w:t xml:space="preserve"> </w:t>
      </w:r>
      <w:proofErr w:type="spellStart"/>
      <w:r w:rsidRPr="005276AF">
        <w:rPr>
          <w:lang w:val="es-ES"/>
        </w:rPr>
        <w:t>mažinamas</w:t>
      </w:r>
      <w:proofErr w:type="spellEnd"/>
      <w:r w:rsidRPr="005276AF">
        <w:rPr>
          <w:lang w:val="es-ES"/>
        </w:rPr>
        <w:t xml:space="preserve"> </w:t>
      </w:r>
      <w:proofErr w:type="spellStart"/>
      <w:r w:rsidRPr="005276AF">
        <w:rPr>
          <w:lang w:val="es-ES"/>
        </w:rPr>
        <w:t>tik</w:t>
      </w:r>
      <w:proofErr w:type="spellEnd"/>
      <w:r w:rsidRPr="005276AF">
        <w:rPr>
          <w:lang w:val="es-ES"/>
        </w:rPr>
        <w:t xml:space="preserve"> </w:t>
      </w:r>
      <w:proofErr w:type="spellStart"/>
      <w:r w:rsidRPr="005276AF">
        <w:rPr>
          <w:lang w:val="es-ES"/>
        </w:rPr>
        <w:t>tokiais</w:t>
      </w:r>
      <w:proofErr w:type="spellEnd"/>
      <w:r w:rsidRPr="005276AF">
        <w:rPr>
          <w:lang w:val="es-ES"/>
        </w:rPr>
        <w:t xml:space="preserve"> </w:t>
      </w:r>
      <w:proofErr w:type="spellStart"/>
      <w:r w:rsidRPr="005276AF">
        <w:rPr>
          <w:lang w:val="es-ES"/>
        </w:rPr>
        <w:t>tiesioginiais</w:t>
      </w:r>
      <w:proofErr w:type="spellEnd"/>
      <w:r w:rsidRPr="005276AF">
        <w:rPr>
          <w:lang w:val="es-ES"/>
        </w:rPr>
        <w:t xml:space="preserve"> </w:t>
      </w:r>
      <w:proofErr w:type="spellStart"/>
      <w:r w:rsidRPr="005276AF">
        <w:rPr>
          <w:lang w:val="es-ES"/>
        </w:rPr>
        <w:t>nuostoliais</w:t>
      </w:r>
      <w:proofErr w:type="spellEnd"/>
      <w:r w:rsidRPr="005276AF">
        <w:rPr>
          <w:lang w:val="es-ES"/>
        </w:rPr>
        <w:t xml:space="preserve">, </w:t>
      </w:r>
      <w:proofErr w:type="spellStart"/>
      <w:r w:rsidRPr="005276AF">
        <w:rPr>
          <w:lang w:val="es-ES"/>
        </w:rPr>
        <w:t>kurių</w:t>
      </w:r>
      <w:proofErr w:type="spellEnd"/>
      <w:r w:rsidRPr="005276AF">
        <w:rPr>
          <w:lang w:val="es-ES"/>
        </w:rPr>
        <w:t xml:space="preserve"> </w:t>
      </w:r>
      <w:proofErr w:type="spellStart"/>
      <w:r w:rsidRPr="005276AF">
        <w:rPr>
          <w:lang w:val="es-ES"/>
        </w:rPr>
        <w:t>dydžio</w:t>
      </w:r>
      <w:proofErr w:type="spellEnd"/>
      <w:r w:rsidRPr="005276AF">
        <w:rPr>
          <w:lang w:val="es-ES"/>
        </w:rPr>
        <w:t xml:space="preserve"> </w:t>
      </w:r>
      <w:proofErr w:type="spellStart"/>
      <w:r w:rsidRPr="005276AF">
        <w:rPr>
          <w:lang w:val="es-ES"/>
        </w:rPr>
        <w:t>Šalys</w:t>
      </w:r>
      <w:proofErr w:type="spellEnd"/>
      <w:r w:rsidRPr="005276AF">
        <w:rPr>
          <w:lang w:val="es-ES"/>
        </w:rPr>
        <w:t xml:space="preserve"> </w:t>
      </w:r>
      <w:proofErr w:type="spellStart"/>
      <w:r w:rsidRPr="005276AF">
        <w:rPr>
          <w:lang w:val="es-ES"/>
        </w:rPr>
        <w:t>neginčija</w:t>
      </w:r>
      <w:proofErr w:type="spellEnd"/>
      <w:r w:rsidRPr="005276AF">
        <w:rPr>
          <w:lang w:val="es-ES"/>
        </w:rPr>
        <w:t xml:space="preserve">. </w:t>
      </w:r>
      <w:proofErr w:type="spellStart"/>
      <w:r w:rsidRPr="005276AF">
        <w:rPr>
          <w:lang w:val="es-ES"/>
        </w:rPr>
        <w:t>Ginčytina</w:t>
      </w:r>
      <w:proofErr w:type="spellEnd"/>
      <w:r w:rsidRPr="005276AF">
        <w:rPr>
          <w:lang w:val="es-ES"/>
        </w:rPr>
        <w:t xml:space="preserve"> </w:t>
      </w:r>
      <w:proofErr w:type="spellStart"/>
      <w:r w:rsidRPr="005276AF">
        <w:rPr>
          <w:lang w:val="es-ES"/>
        </w:rPr>
        <w:t>tiesioginių</w:t>
      </w:r>
      <w:proofErr w:type="spellEnd"/>
      <w:r w:rsidRPr="005276AF">
        <w:rPr>
          <w:lang w:val="es-ES"/>
        </w:rPr>
        <w:t xml:space="preserve"> </w:t>
      </w:r>
      <w:proofErr w:type="spellStart"/>
      <w:r w:rsidRPr="005276AF">
        <w:rPr>
          <w:lang w:val="es-ES"/>
        </w:rPr>
        <w:t>nuostolių</w:t>
      </w:r>
      <w:proofErr w:type="spellEnd"/>
      <w:r w:rsidRPr="005276AF">
        <w:rPr>
          <w:lang w:val="es-ES"/>
        </w:rPr>
        <w:t xml:space="preserve"> sumos </w:t>
      </w:r>
      <w:proofErr w:type="spellStart"/>
      <w:r w:rsidRPr="005276AF">
        <w:rPr>
          <w:lang w:val="es-ES"/>
        </w:rPr>
        <w:t>dalis</w:t>
      </w:r>
      <w:proofErr w:type="spellEnd"/>
      <w:r w:rsidRPr="005276AF">
        <w:rPr>
          <w:lang w:val="es-ES"/>
        </w:rPr>
        <w:t xml:space="preserve"> </w:t>
      </w:r>
      <w:proofErr w:type="spellStart"/>
      <w:r w:rsidRPr="005276AF">
        <w:rPr>
          <w:lang w:val="es-ES"/>
        </w:rPr>
        <w:t>iki</w:t>
      </w:r>
      <w:proofErr w:type="spellEnd"/>
      <w:r w:rsidRPr="005276AF">
        <w:rPr>
          <w:lang w:val="es-ES"/>
        </w:rPr>
        <w:t xml:space="preserve"> </w:t>
      </w:r>
      <w:proofErr w:type="spellStart"/>
      <w:r w:rsidRPr="005276AF">
        <w:rPr>
          <w:lang w:val="es-ES"/>
        </w:rPr>
        <w:t>ginčo</w:t>
      </w:r>
      <w:proofErr w:type="spellEnd"/>
      <w:r w:rsidRPr="005276AF">
        <w:rPr>
          <w:lang w:val="es-ES"/>
        </w:rPr>
        <w:t xml:space="preserve"> </w:t>
      </w:r>
      <w:proofErr w:type="spellStart"/>
      <w:r w:rsidRPr="005276AF">
        <w:rPr>
          <w:lang w:val="es-ES"/>
        </w:rPr>
        <w:t>išsprendimo</w:t>
      </w:r>
      <w:proofErr w:type="spellEnd"/>
      <w:r w:rsidRPr="005276AF">
        <w:rPr>
          <w:lang w:val="es-ES"/>
        </w:rPr>
        <w:t xml:space="preserve"> </w:t>
      </w:r>
      <w:proofErr w:type="spellStart"/>
      <w:r w:rsidRPr="005276AF">
        <w:rPr>
          <w:lang w:val="es-ES"/>
        </w:rPr>
        <w:t>pervedama</w:t>
      </w:r>
      <w:proofErr w:type="spellEnd"/>
      <w:r w:rsidRPr="005276AF">
        <w:rPr>
          <w:lang w:val="es-ES"/>
        </w:rPr>
        <w:t xml:space="preserve"> į </w:t>
      </w:r>
      <w:proofErr w:type="spellStart"/>
      <w:r w:rsidRPr="005276AF">
        <w:rPr>
          <w:lang w:val="es-ES"/>
        </w:rPr>
        <w:t>depozitinę</w:t>
      </w:r>
      <w:proofErr w:type="spellEnd"/>
      <w:r w:rsidRPr="005276AF">
        <w:rPr>
          <w:lang w:val="es-ES"/>
        </w:rPr>
        <w:t xml:space="preserve"> </w:t>
      </w:r>
      <w:proofErr w:type="spellStart"/>
      <w:r w:rsidRPr="005276AF">
        <w:rPr>
          <w:lang w:val="es-ES"/>
        </w:rPr>
        <w:t>sąskaitą</w:t>
      </w:r>
      <w:proofErr w:type="spellEnd"/>
      <w:r w:rsidRPr="005276AF">
        <w:rPr>
          <w:lang w:val="es-ES"/>
        </w:rPr>
        <w:t xml:space="preserve">, </w:t>
      </w:r>
      <w:proofErr w:type="spellStart"/>
      <w:r w:rsidRPr="005276AF">
        <w:rPr>
          <w:lang w:val="es-ES"/>
        </w:rPr>
        <w:t>už</w:t>
      </w:r>
      <w:proofErr w:type="spellEnd"/>
      <w:r w:rsidRPr="005276AF">
        <w:rPr>
          <w:lang w:val="es-ES"/>
        </w:rPr>
        <w:t xml:space="preserve"> </w:t>
      </w:r>
      <w:proofErr w:type="spellStart"/>
      <w:r w:rsidRPr="005276AF">
        <w:rPr>
          <w:lang w:val="es-ES"/>
        </w:rPr>
        <w:t>kurioje</w:t>
      </w:r>
      <w:proofErr w:type="spellEnd"/>
      <w:r w:rsidRPr="005276AF">
        <w:rPr>
          <w:lang w:val="es-ES"/>
        </w:rPr>
        <w:t xml:space="preserve"> </w:t>
      </w:r>
      <w:proofErr w:type="spellStart"/>
      <w:r w:rsidRPr="005276AF">
        <w:rPr>
          <w:lang w:val="es-ES"/>
        </w:rPr>
        <w:t>esančią</w:t>
      </w:r>
      <w:proofErr w:type="spellEnd"/>
      <w:r w:rsidRPr="005276AF">
        <w:rPr>
          <w:lang w:val="es-ES"/>
        </w:rPr>
        <w:t xml:space="preserve"> </w:t>
      </w:r>
      <w:proofErr w:type="spellStart"/>
      <w:r w:rsidRPr="005276AF">
        <w:rPr>
          <w:lang w:val="es-ES"/>
        </w:rPr>
        <w:t>sumą</w:t>
      </w:r>
      <w:proofErr w:type="spellEnd"/>
      <w:r w:rsidRPr="005276AF">
        <w:rPr>
          <w:lang w:val="es-ES"/>
        </w:rPr>
        <w:t xml:space="preserve"> </w:t>
      </w:r>
      <w:proofErr w:type="spellStart"/>
      <w:r w:rsidRPr="005276AF">
        <w:rPr>
          <w:lang w:val="es-ES"/>
        </w:rPr>
        <w:t>depozitinės</w:t>
      </w:r>
      <w:proofErr w:type="spellEnd"/>
      <w:r w:rsidRPr="005276AF">
        <w:rPr>
          <w:lang w:val="es-ES"/>
        </w:rPr>
        <w:t xml:space="preserve"> </w:t>
      </w:r>
      <w:proofErr w:type="spellStart"/>
      <w:r w:rsidRPr="005276AF">
        <w:rPr>
          <w:lang w:val="es-ES"/>
        </w:rPr>
        <w:t>sąskaitos</w:t>
      </w:r>
      <w:proofErr w:type="spellEnd"/>
      <w:r w:rsidRPr="005276AF">
        <w:rPr>
          <w:lang w:val="es-ES"/>
        </w:rPr>
        <w:t xml:space="preserve"> </w:t>
      </w:r>
      <w:proofErr w:type="spellStart"/>
      <w:r w:rsidRPr="005276AF">
        <w:rPr>
          <w:lang w:val="es-ES"/>
        </w:rPr>
        <w:t>laikytojas</w:t>
      </w:r>
      <w:proofErr w:type="spellEnd"/>
      <w:r w:rsidRPr="005276AF">
        <w:rPr>
          <w:lang w:val="es-ES"/>
        </w:rPr>
        <w:t xml:space="preserve"> moka </w:t>
      </w:r>
      <w:proofErr w:type="spellStart"/>
      <w:r w:rsidRPr="005276AF">
        <w:rPr>
          <w:lang w:val="es-ES"/>
        </w:rPr>
        <w:t>palūkanas</w:t>
      </w:r>
      <w:proofErr w:type="spellEnd"/>
      <w:r w:rsidRPr="005276AF">
        <w:rPr>
          <w:lang w:val="es-ES"/>
        </w:rPr>
        <w:t xml:space="preserve">, </w:t>
      </w:r>
      <w:proofErr w:type="spellStart"/>
      <w:r w:rsidRPr="005276AF">
        <w:rPr>
          <w:lang w:val="es-ES"/>
        </w:rPr>
        <w:t>kurios</w:t>
      </w:r>
      <w:proofErr w:type="spellEnd"/>
      <w:r w:rsidRPr="005276AF">
        <w:rPr>
          <w:lang w:val="es-ES"/>
        </w:rPr>
        <w:t xml:space="preserve"> </w:t>
      </w:r>
      <w:proofErr w:type="spellStart"/>
      <w:r w:rsidRPr="005276AF">
        <w:rPr>
          <w:lang w:val="es-ES"/>
        </w:rPr>
        <w:t>atitenka</w:t>
      </w:r>
      <w:proofErr w:type="spellEnd"/>
      <w:r w:rsidRPr="005276AF">
        <w:rPr>
          <w:lang w:val="es-ES"/>
        </w:rPr>
        <w:t xml:space="preserve"> </w:t>
      </w:r>
      <w:proofErr w:type="spellStart"/>
      <w:r w:rsidRPr="005276AF">
        <w:rPr>
          <w:lang w:val="es-ES"/>
        </w:rPr>
        <w:t>tai</w:t>
      </w:r>
      <w:proofErr w:type="spellEnd"/>
      <w:r w:rsidRPr="005276AF">
        <w:rPr>
          <w:lang w:val="es-ES"/>
        </w:rPr>
        <w:t xml:space="preserve"> </w:t>
      </w:r>
      <w:proofErr w:type="spellStart"/>
      <w:r w:rsidRPr="005276AF">
        <w:rPr>
          <w:lang w:val="es-ES"/>
        </w:rPr>
        <w:t>Šaliai</w:t>
      </w:r>
      <w:proofErr w:type="spellEnd"/>
      <w:r w:rsidRPr="005276AF">
        <w:rPr>
          <w:lang w:val="es-ES"/>
        </w:rPr>
        <w:t xml:space="preserve"> (</w:t>
      </w:r>
      <w:proofErr w:type="spellStart"/>
      <w:r w:rsidRPr="005276AF">
        <w:rPr>
          <w:lang w:val="es-ES"/>
        </w:rPr>
        <w:t>paskirstomos</w:t>
      </w:r>
      <w:proofErr w:type="spellEnd"/>
      <w:r w:rsidRPr="005276AF">
        <w:rPr>
          <w:lang w:val="es-ES"/>
        </w:rPr>
        <w:t xml:space="preserve"> </w:t>
      </w:r>
      <w:proofErr w:type="spellStart"/>
      <w:r w:rsidRPr="005276AF">
        <w:rPr>
          <w:lang w:val="es-ES"/>
        </w:rPr>
        <w:t>toms</w:t>
      </w:r>
      <w:proofErr w:type="spellEnd"/>
      <w:r w:rsidRPr="005276AF">
        <w:rPr>
          <w:lang w:val="es-ES"/>
        </w:rPr>
        <w:t xml:space="preserve"> </w:t>
      </w:r>
      <w:proofErr w:type="spellStart"/>
      <w:r w:rsidRPr="005276AF">
        <w:rPr>
          <w:lang w:val="es-ES"/>
        </w:rPr>
        <w:t>Šalims</w:t>
      </w:r>
      <w:proofErr w:type="spellEnd"/>
      <w:r w:rsidRPr="005276AF">
        <w:rPr>
          <w:lang w:val="es-ES"/>
        </w:rPr>
        <w:t xml:space="preserve">), </w:t>
      </w:r>
      <w:proofErr w:type="spellStart"/>
      <w:r w:rsidRPr="005276AF">
        <w:rPr>
          <w:lang w:val="es-ES"/>
        </w:rPr>
        <w:t>kuriai</w:t>
      </w:r>
      <w:proofErr w:type="spellEnd"/>
      <w:r w:rsidRPr="005276AF">
        <w:rPr>
          <w:lang w:val="es-ES"/>
        </w:rPr>
        <w:t xml:space="preserve"> (</w:t>
      </w:r>
      <w:proofErr w:type="spellStart"/>
      <w:r w:rsidRPr="005276AF">
        <w:rPr>
          <w:lang w:val="es-ES"/>
        </w:rPr>
        <w:t>kurioms</w:t>
      </w:r>
      <w:proofErr w:type="spellEnd"/>
      <w:r w:rsidRPr="005276AF">
        <w:rPr>
          <w:lang w:val="es-ES"/>
        </w:rPr>
        <w:t xml:space="preserve">) </w:t>
      </w:r>
      <w:proofErr w:type="spellStart"/>
      <w:r w:rsidRPr="005276AF">
        <w:rPr>
          <w:lang w:val="es-ES"/>
        </w:rPr>
        <w:t>galutiniu</w:t>
      </w:r>
      <w:proofErr w:type="spellEnd"/>
      <w:r w:rsidRPr="005276AF">
        <w:rPr>
          <w:lang w:val="es-ES"/>
        </w:rPr>
        <w:t xml:space="preserve"> </w:t>
      </w:r>
      <w:proofErr w:type="spellStart"/>
      <w:r w:rsidRPr="005276AF">
        <w:rPr>
          <w:lang w:val="es-ES"/>
        </w:rPr>
        <w:t>teismo</w:t>
      </w:r>
      <w:proofErr w:type="spellEnd"/>
      <w:r w:rsidRPr="005276AF">
        <w:rPr>
          <w:lang w:val="es-ES"/>
        </w:rPr>
        <w:t xml:space="preserve"> </w:t>
      </w:r>
      <w:proofErr w:type="spellStart"/>
      <w:r w:rsidRPr="005276AF">
        <w:rPr>
          <w:lang w:val="es-ES"/>
        </w:rPr>
        <w:t>sprendimu</w:t>
      </w:r>
      <w:proofErr w:type="spellEnd"/>
      <w:r w:rsidRPr="005276AF">
        <w:rPr>
          <w:lang w:val="es-ES"/>
        </w:rPr>
        <w:t xml:space="preserve"> </w:t>
      </w:r>
      <w:proofErr w:type="spellStart"/>
      <w:r w:rsidRPr="005276AF">
        <w:rPr>
          <w:lang w:val="es-ES"/>
        </w:rPr>
        <w:t>priteisiama</w:t>
      </w:r>
      <w:proofErr w:type="spellEnd"/>
      <w:r w:rsidRPr="005276AF">
        <w:rPr>
          <w:lang w:val="es-ES"/>
        </w:rPr>
        <w:t xml:space="preserve"> </w:t>
      </w:r>
      <w:proofErr w:type="spellStart"/>
      <w:r w:rsidRPr="005276AF">
        <w:rPr>
          <w:lang w:val="es-ES"/>
        </w:rPr>
        <w:t>ginčytina</w:t>
      </w:r>
      <w:proofErr w:type="spellEnd"/>
      <w:r w:rsidRPr="005276AF">
        <w:rPr>
          <w:lang w:val="es-ES"/>
        </w:rPr>
        <w:t xml:space="preserve"> suma</w:t>
      </w:r>
      <w:r w:rsidR="00A15D56" w:rsidRPr="0042617A">
        <w:rPr>
          <w:lang w:val="lt-LT"/>
        </w:rPr>
        <w:t>;</w:t>
      </w:r>
      <w:bookmarkEnd w:id="947"/>
      <w:bookmarkEnd w:id="948"/>
      <w:bookmarkEnd w:id="949"/>
      <w:bookmarkEnd w:id="950"/>
      <w:bookmarkEnd w:id="951"/>
      <w:bookmarkEnd w:id="952"/>
      <w:bookmarkEnd w:id="953"/>
      <w:bookmarkEnd w:id="954"/>
      <w:bookmarkEnd w:id="955"/>
      <w:bookmarkEnd w:id="956"/>
      <w:bookmarkEnd w:id="957"/>
    </w:p>
    <w:p w14:paraId="3C7C9330" w14:textId="77777777" w:rsidR="00A15D56" w:rsidRDefault="00A15D56" w:rsidP="0003757B">
      <w:pPr>
        <w:pStyle w:val="2ndlevelprovision"/>
        <w:numPr>
          <w:ilvl w:val="0"/>
          <w:numId w:val="0"/>
        </w:numPr>
        <w:spacing w:line="276" w:lineRule="auto"/>
        <w:ind w:left="1134" w:hanging="495"/>
        <w:rPr>
          <w:lang w:val="lt-LT"/>
        </w:rPr>
      </w:pPr>
      <w:bookmarkStart w:id="958" w:name="_Toc407776693"/>
      <w:bookmarkStart w:id="959" w:name="_Toc442701454"/>
      <w:bookmarkStart w:id="960" w:name="_Toc445903228"/>
      <w:bookmarkStart w:id="961" w:name="_Toc486227774"/>
      <w:bookmarkStart w:id="962" w:name="_Toc498408282"/>
      <w:bookmarkStart w:id="963" w:name="_Toc500332072"/>
      <w:bookmarkStart w:id="964" w:name="_Toc502211399"/>
      <w:bookmarkStart w:id="965" w:name="_Toc20813586"/>
      <w:bookmarkStart w:id="966" w:name="_Toc60996017"/>
      <w:bookmarkStart w:id="967" w:name="_Toc61335791"/>
      <w:bookmarkStart w:id="968" w:name="_Toc98421444"/>
      <w:r w:rsidRPr="0042617A">
        <w:rPr>
          <w:b/>
          <w:lang w:val="lt-LT"/>
        </w:rPr>
        <w:t>D</w:t>
      </w:r>
      <w:r w:rsidRPr="0042617A">
        <w:rPr>
          <w:lang w:val="lt-LT"/>
        </w:rPr>
        <w:t xml:space="preserve"> – Privataus subjekto dėl Sutarties nutraukimo gaunamos pagal Sutartį privalomo draudimo išmokos;</w:t>
      </w:r>
      <w:bookmarkEnd w:id="958"/>
      <w:bookmarkEnd w:id="959"/>
      <w:bookmarkEnd w:id="960"/>
      <w:bookmarkEnd w:id="961"/>
      <w:bookmarkEnd w:id="962"/>
      <w:bookmarkEnd w:id="963"/>
      <w:bookmarkEnd w:id="964"/>
      <w:bookmarkEnd w:id="965"/>
      <w:bookmarkEnd w:id="966"/>
      <w:bookmarkEnd w:id="967"/>
      <w:bookmarkEnd w:id="968"/>
    </w:p>
    <w:p w14:paraId="12277F18" w14:textId="77777777" w:rsidR="00B53D3D" w:rsidRDefault="00A15D56" w:rsidP="0003757B">
      <w:pPr>
        <w:pStyle w:val="2ndlevelprovision"/>
        <w:numPr>
          <w:ilvl w:val="0"/>
          <w:numId w:val="0"/>
        </w:numPr>
        <w:spacing w:line="276" w:lineRule="auto"/>
        <w:ind w:left="1134" w:hanging="495"/>
        <w:rPr>
          <w:lang w:val="lt-LT"/>
        </w:rPr>
      </w:pPr>
      <w:bookmarkStart w:id="969" w:name="_Toc60996018"/>
      <w:bookmarkStart w:id="970" w:name="_Toc61335792"/>
      <w:bookmarkStart w:id="971" w:name="_Toc98421445"/>
      <w:bookmarkStart w:id="972" w:name="_Toc407776694"/>
      <w:bookmarkStart w:id="973" w:name="_Toc442701455"/>
      <w:bookmarkStart w:id="974" w:name="_Toc445903229"/>
      <w:bookmarkStart w:id="975" w:name="_Toc486227775"/>
      <w:bookmarkStart w:id="976" w:name="_Toc498408283"/>
      <w:bookmarkStart w:id="977" w:name="_Toc500332073"/>
      <w:bookmarkStart w:id="978" w:name="_Toc502211400"/>
      <w:bookmarkStart w:id="979" w:name="_Toc20813587"/>
      <w:r w:rsidRPr="0042617A">
        <w:rPr>
          <w:b/>
          <w:lang w:val="lt-LT"/>
        </w:rPr>
        <w:lastRenderedPageBreak/>
        <w:t>K</w:t>
      </w:r>
      <w:r w:rsidRPr="0042617A">
        <w:rPr>
          <w:lang w:val="lt-LT"/>
        </w:rPr>
        <w:t xml:space="preserve"> - Dar neįskaitytos / neišreikalautos iš Privataus subjekto Išskaitos iš Metinio atlyginimo ir Privataus subjekto mokėtinos netesybos</w:t>
      </w:r>
      <w:r w:rsidR="00B53D3D">
        <w:rPr>
          <w:lang w:val="lt-LT"/>
        </w:rPr>
        <w:t>;</w:t>
      </w:r>
      <w:bookmarkEnd w:id="969"/>
      <w:bookmarkEnd w:id="970"/>
      <w:bookmarkEnd w:id="971"/>
    </w:p>
    <w:p w14:paraId="1043695A" w14:textId="49683D79" w:rsidR="00FF1B7C" w:rsidRDefault="00B53D3D" w:rsidP="0003757B">
      <w:pPr>
        <w:pStyle w:val="2ndlevelprovision"/>
        <w:numPr>
          <w:ilvl w:val="0"/>
          <w:numId w:val="0"/>
        </w:numPr>
        <w:spacing w:line="276" w:lineRule="auto"/>
        <w:ind w:left="1134" w:hanging="495"/>
        <w:rPr>
          <w:lang w:val="lt-LT"/>
        </w:rPr>
      </w:pPr>
      <w:bookmarkStart w:id="980" w:name="_Toc60996019"/>
      <w:bookmarkStart w:id="981" w:name="_Toc61335793"/>
      <w:bookmarkStart w:id="982" w:name="_Toc98421446"/>
      <w:r>
        <w:rPr>
          <w:b/>
          <w:lang w:val="lt-LT"/>
        </w:rPr>
        <w:t xml:space="preserve">AR </w:t>
      </w:r>
      <w:r w:rsidR="00CD4517">
        <w:rPr>
          <w:lang w:val="lt-LT"/>
        </w:rPr>
        <w:t>–</w:t>
      </w:r>
      <w:r>
        <w:rPr>
          <w:lang w:val="lt-LT"/>
        </w:rPr>
        <w:t xml:space="preserve"> </w:t>
      </w:r>
      <w:r w:rsidR="00CD4517">
        <w:rPr>
          <w:lang w:val="lt-LT"/>
        </w:rPr>
        <w:t>Atnaujinimo</w:t>
      </w:r>
      <w:r w:rsidR="00592742">
        <w:rPr>
          <w:lang w:val="lt-LT"/>
        </w:rPr>
        <w:t xml:space="preserve"> ir remonto</w:t>
      </w:r>
      <w:r w:rsidR="00CD4517">
        <w:rPr>
          <w:lang w:val="lt-LT"/>
        </w:rPr>
        <w:t xml:space="preserve"> </w:t>
      </w:r>
      <w:r>
        <w:rPr>
          <w:lang w:val="lt-LT"/>
        </w:rPr>
        <w:t xml:space="preserve">darbai, už kuriuos Valdžios subjektas jau yra sumokėjęs, kaip Sutarties </w:t>
      </w:r>
      <w:r>
        <w:rPr>
          <w:lang w:val="lt-LT"/>
        </w:rPr>
        <w:fldChar w:fldCharType="begin"/>
      </w:r>
      <w:r>
        <w:rPr>
          <w:lang w:val="lt-LT"/>
        </w:rPr>
        <w:instrText xml:space="preserve"> REF _Ref294018341 \r \h </w:instrText>
      </w:r>
      <w:r>
        <w:rPr>
          <w:lang w:val="lt-LT"/>
        </w:rPr>
      </w:r>
      <w:r>
        <w:rPr>
          <w:lang w:val="lt-LT"/>
        </w:rPr>
        <w:fldChar w:fldCharType="separate"/>
      </w:r>
      <w:r w:rsidR="00B87438">
        <w:rPr>
          <w:lang w:val="lt-LT"/>
        </w:rPr>
        <w:t>3</w:t>
      </w:r>
      <w:r>
        <w:rPr>
          <w:lang w:val="lt-LT"/>
        </w:rPr>
        <w:fldChar w:fldCharType="end"/>
      </w:r>
      <w:r>
        <w:rPr>
          <w:lang w:val="lt-LT"/>
        </w:rPr>
        <w:t xml:space="preserve"> priede </w:t>
      </w:r>
      <w:r w:rsidRPr="004C1412">
        <w:rPr>
          <w:i/>
          <w:lang w:val="lt-LT"/>
        </w:rPr>
        <w:t>Atsiskaitymų ir mokėjimų tvarka</w:t>
      </w:r>
      <w:r>
        <w:rPr>
          <w:lang w:val="lt-LT"/>
        </w:rPr>
        <w:t xml:space="preserve"> nurodytą Metinio atlyginimo dalį, tačiau kurių Privatus subjektas nėra atlikęs</w:t>
      </w:r>
      <w:r w:rsidR="00FF1B7C">
        <w:rPr>
          <w:lang w:val="lt-LT"/>
        </w:rPr>
        <w:t>;</w:t>
      </w:r>
      <w:bookmarkEnd w:id="980"/>
      <w:bookmarkEnd w:id="981"/>
      <w:bookmarkEnd w:id="982"/>
    </w:p>
    <w:bookmarkEnd w:id="922"/>
    <w:bookmarkEnd w:id="923"/>
    <w:bookmarkEnd w:id="924"/>
    <w:bookmarkEnd w:id="972"/>
    <w:bookmarkEnd w:id="973"/>
    <w:bookmarkEnd w:id="974"/>
    <w:bookmarkEnd w:id="975"/>
    <w:bookmarkEnd w:id="976"/>
    <w:bookmarkEnd w:id="977"/>
    <w:bookmarkEnd w:id="978"/>
    <w:bookmarkEnd w:id="979"/>
    <w:p w14:paraId="535307C3" w14:textId="4CA04958" w:rsidR="0057675D" w:rsidRPr="00A7597A" w:rsidRDefault="00F467EC" w:rsidP="00A7597A">
      <w:pPr>
        <w:pStyle w:val="paragrafai"/>
        <w:tabs>
          <w:tab w:val="num" w:pos="921"/>
        </w:tabs>
        <w:ind w:left="921"/>
        <w:rPr>
          <w:sz w:val="24"/>
          <w:szCs w:val="24"/>
        </w:rPr>
      </w:pPr>
      <w:r w:rsidRPr="007062DF">
        <w:rPr>
          <w:sz w:val="24"/>
          <w:szCs w:val="24"/>
        </w:rPr>
        <w:t xml:space="preserve">Tikslias sumas pagal šį punktą apskaičiuoja </w:t>
      </w:r>
      <w:r w:rsidR="00B74432" w:rsidRPr="007062DF">
        <w:rPr>
          <w:sz w:val="24"/>
          <w:szCs w:val="24"/>
        </w:rPr>
        <w:t>Sutarties</w:t>
      </w:r>
      <w:r w:rsidR="000753C2" w:rsidRPr="007062DF">
        <w:rPr>
          <w:sz w:val="24"/>
          <w:szCs w:val="24"/>
        </w:rPr>
        <w:t xml:space="preserve"> </w:t>
      </w:r>
      <w:r w:rsidR="000753C2" w:rsidRPr="007062DF">
        <w:rPr>
          <w:sz w:val="24"/>
          <w:szCs w:val="24"/>
        </w:rPr>
        <w:fldChar w:fldCharType="begin"/>
      </w:r>
      <w:r w:rsidR="000753C2" w:rsidRPr="007062DF">
        <w:rPr>
          <w:sz w:val="24"/>
          <w:szCs w:val="24"/>
        </w:rPr>
        <w:instrText xml:space="preserve"> REF _Ref286319572 \r \h </w:instrText>
      </w:r>
      <w:r w:rsidR="00C92181">
        <w:rPr>
          <w:sz w:val="24"/>
          <w:szCs w:val="24"/>
        </w:rPr>
        <w:instrText xml:space="preserve"> \* MERGEFORMAT </w:instrText>
      </w:r>
      <w:r w:rsidR="000753C2" w:rsidRPr="007062DF">
        <w:rPr>
          <w:sz w:val="24"/>
          <w:szCs w:val="24"/>
        </w:rPr>
      </w:r>
      <w:r w:rsidR="000753C2" w:rsidRPr="007062DF">
        <w:rPr>
          <w:sz w:val="24"/>
          <w:szCs w:val="24"/>
        </w:rPr>
        <w:fldChar w:fldCharType="separate"/>
      </w:r>
      <w:r w:rsidR="00B87438">
        <w:rPr>
          <w:sz w:val="24"/>
          <w:szCs w:val="24"/>
        </w:rPr>
        <w:t>51</w:t>
      </w:r>
      <w:r w:rsidR="000753C2" w:rsidRPr="007062DF">
        <w:rPr>
          <w:sz w:val="24"/>
          <w:szCs w:val="24"/>
        </w:rPr>
        <w:fldChar w:fldCharType="end"/>
      </w:r>
      <w:r w:rsidR="00A96AB6" w:rsidRPr="007062DF">
        <w:rPr>
          <w:sz w:val="24"/>
          <w:szCs w:val="24"/>
        </w:rPr>
        <w:t xml:space="preserve"> </w:t>
      </w:r>
      <w:r w:rsidRPr="007062DF">
        <w:rPr>
          <w:sz w:val="24"/>
          <w:szCs w:val="24"/>
        </w:rPr>
        <w:t xml:space="preserve">punkte numatyta komisija, remdamasi Privataus subjekto </w:t>
      </w:r>
      <w:r w:rsidR="0057675D" w:rsidRPr="007062DF">
        <w:rPr>
          <w:sz w:val="24"/>
          <w:szCs w:val="24"/>
        </w:rPr>
        <w:t xml:space="preserve">audituotais </w:t>
      </w:r>
      <w:r w:rsidR="00A15D56" w:rsidRPr="007062DF">
        <w:rPr>
          <w:iCs/>
          <w:sz w:val="24"/>
          <w:szCs w:val="24"/>
        </w:rPr>
        <w:t>finansinės atskaitomybės dokumentais</w:t>
      </w:r>
      <w:r w:rsidR="00FF1B7C">
        <w:rPr>
          <w:iCs/>
          <w:sz w:val="24"/>
          <w:szCs w:val="24"/>
        </w:rPr>
        <w:t xml:space="preserve">, </w:t>
      </w:r>
      <w:r w:rsidR="005C65BB">
        <w:rPr>
          <w:sz w:val="24"/>
          <w:szCs w:val="24"/>
        </w:rPr>
        <w:t xml:space="preserve">turto vertintojų ar audito ataskaitomis, </w:t>
      </w:r>
      <w:r w:rsidR="00FF1B7C">
        <w:rPr>
          <w:sz w:val="24"/>
          <w:szCs w:val="24"/>
        </w:rPr>
        <w:t xml:space="preserve">Sutarties </w:t>
      </w:r>
      <w:r w:rsidR="00FF1B7C">
        <w:rPr>
          <w:sz w:val="24"/>
          <w:szCs w:val="24"/>
        </w:rPr>
        <w:fldChar w:fldCharType="begin"/>
      </w:r>
      <w:r w:rsidR="00FF1B7C">
        <w:rPr>
          <w:sz w:val="24"/>
          <w:szCs w:val="24"/>
        </w:rPr>
        <w:instrText xml:space="preserve"> REF _Ref485815647 \r \h </w:instrText>
      </w:r>
      <w:r w:rsidR="00FF1B7C">
        <w:rPr>
          <w:sz w:val="24"/>
          <w:szCs w:val="24"/>
        </w:rPr>
      </w:r>
      <w:r w:rsidR="00FF1B7C">
        <w:rPr>
          <w:sz w:val="24"/>
          <w:szCs w:val="24"/>
        </w:rPr>
        <w:fldChar w:fldCharType="separate"/>
      </w:r>
      <w:r w:rsidR="00B87438">
        <w:rPr>
          <w:sz w:val="24"/>
          <w:szCs w:val="24"/>
        </w:rPr>
        <w:t>10</w:t>
      </w:r>
      <w:r w:rsidR="00FF1B7C">
        <w:rPr>
          <w:sz w:val="24"/>
          <w:szCs w:val="24"/>
        </w:rPr>
        <w:fldChar w:fldCharType="end"/>
      </w:r>
      <w:r w:rsidR="00FF1B7C">
        <w:rPr>
          <w:sz w:val="24"/>
          <w:szCs w:val="24"/>
        </w:rPr>
        <w:t xml:space="preserve"> punkte nurodytais dokumentais</w:t>
      </w:r>
      <w:r w:rsidR="0057675D" w:rsidRPr="00CD4517">
        <w:rPr>
          <w:iCs/>
          <w:sz w:val="24"/>
          <w:szCs w:val="24"/>
        </w:rPr>
        <w:t xml:space="preserve"> </w:t>
      </w:r>
      <w:r w:rsidR="00C92181">
        <w:rPr>
          <w:iCs/>
          <w:sz w:val="24"/>
          <w:szCs w:val="24"/>
        </w:rPr>
        <w:t>bei kitais dokumentais</w:t>
      </w:r>
      <w:r w:rsidR="00A15D56" w:rsidRPr="00CD4517">
        <w:rPr>
          <w:iCs/>
          <w:sz w:val="24"/>
          <w:szCs w:val="24"/>
        </w:rPr>
        <w:t xml:space="preserve">. </w:t>
      </w:r>
      <w:r w:rsidR="000753C2" w:rsidRPr="007062DF">
        <w:rPr>
          <w:iCs/>
          <w:sz w:val="24"/>
          <w:szCs w:val="24"/>
        </w:rPr>
        <w:t xml:space="preserve">Tuo atveju, jei Privataus subjekto finansinės atskaitomybės dokumentai nėra audituoti tikslių sumų pagal Sutarties </w:t>
      </w:r>
      <w:r w:rsidR="000753C2" w:rsidRPr="007062DF">
        <w:rPr>
          <w:iCs/>
          <w:sz w:val="24"/>
          <w:szCs w:val="24"/>
        </w:rPr>
        <w:fldChar w:fldCharType="begin"/>
      </w:r>
      <w:r w:rsidR="000753C2" w:rsidRPr="007062DF">
        <w:rPr>
          <w:iCs/>
          <w:sz w:val="24"/>
          <w:szCs w:val="24"/>
        </w:rPr>
        <w:instrText xml:space="preserve"> REF _Ref309218673 \r \h </w:instrText>
      </w:r>
      <w:r w:rsidR="00C92181">
        <w:rPr>
          <w:iCs/>
          <w:sz w:val="24"/>
          <w:szCs w:val="24"/>
        </w:rPr>
        <w:instrText xml:space="preserve"> \* MERGEFORMAT </w:instrText>
      </w:r>
      <w:r w:rsidR="000753C2" w:rsidRPr="007062DF">
        <w:rPr>
          <w:iCs/>
          <w:sz w:val="24"/>
          <w:szCs w:val="24"/>
        </w:rPr>
      </w:r>
      <w:r w:rsidR="000753C2" w:rsidRPr="007062DF">
        <w:rPr>
          <w:iCs/>
          <w:sz w:val="24"/>
          <w:szCs w:val="24"/>
        </w:rPr>
        <w:fldChar w:fldCharType="separate"/>
      </w:r>
      <w:r w:rsidR="00B87438">
        <w:rPr>
          <w:iCs/>
          <w:sz w:val="24"/>
          <w:szCs w:val="24"/>
        </w:rPr>
        <w:t>43</w:t>
      </w:r>
      <w:r w:rsidR="000753C2" w:rsidRPr="007062DF">
        <w:rPr>
          <w:iCs/>
          <w:sz w:val="24"/>
          <w:szCs w:val="24"/>
        </w:rPr>
        <w:fldChar w:fldCharType="end"/>
      </w:r>
      <w:r w:rsidR="000753C2" w:rsidRPr="007062DF">
        <w:rPr>
          <w:iCs/>
          <w:sz w:val="24"/>
          <w:szCs w:val="24"/>
        </w:rPr>
        <w:t xml:space="preserve"> punktą apskaičiavimo metu, Valdžios subjektas privalo savo sąskaita pasamdyti auditorių finansinės atskaitomybės dokumentų auditui atlikti ir pateikti audito išvadas bei audituotus finansinės atskaitomybės dokumentus Sutarties </w:t>
      </w:r>
      <w:r w:rsidR="000753C2" w:rsidRPr="007062DF">
        <w:rPr>
          <w:iCs/>
          <w:sz w:val="24"/>
          <w:szCs w:val="24"/>
        </w:rPr>
        <w:fldChar w:fldCharType="begin"/>
      </w:r>
      <w:r w:rsidR="000753C2" w:rsidRPr="007062DF">
        <w:rPr>
          <w:iCs/>
          <w:sz w:val="24"/>
          <w:szCs w:val="24"/>
        </w:rPr>
        <w:instrText xml:space="preserve"> REF _Ref286319572 \r \h </w:instrText>
      </w:r>
      <w:r w:rsidR="00C92181">
        <w:rPr>
          <w:iCs/>
          <w:sz w:val="24"/>
          <w:szCs w:val="24"/>
        </w:rPr>
        <w:instrText xml:space="preserve"> \* MERGEFORMAT </w:instrText>
      </w:r>
      <w:r w:rsidR="000753C2" w:rsidRPr="007062DF">
        <w:rPr>
          <w:iCs/>
          <w:sz w:val="24"/>
          <w:szCs w:val="24"/>
        </w:rPr>
      </w:r>
      <w:r w:rsidR="000753C2" w:rsidRPr="007062DF">
        <w:rPr>
          <w:iCs/>
          <w:sz w:val="24"/>
          <w:szCs w:val="24"/>
        </w:rPr>
        <w:fldChar w:fldCharType="separate"/>
      </w:r>
      <w:r w:rsidR="00B87438">
        <w:rPr>
          <w:iCs/>
          <w:sz w:val="24"/>
          <w:szCs w:val="24"/>
        </w:rPr>
        <w:t>51</w:t>
      </w:r>
      <w:r w:rsidR="000753C2" w:rsidRPr="007062DF">
        <w:rPr>
          <w:iCs/>
          <w:sz w:val="24"/>
          <w:szCs w:val="24"/>
        </w:rPr>
        <w:fldChar w:fldCharType="end"/>
      </w:r>
      <w:r w:rsidR="000753C2" w:rsidRPr="007062DF">
        <w:rPr>
          <w:iCs/>
          <w:sz w:val="24"/>
          <w:szCs w:val="24"/>
        </w:rPr>
        <w:t xml:space="preserve"> punkte numatytai komisijai. </w:t>
      </w:r>
      <w:r w:rsidR="00A15D56" w:rsidRPr="007062DF">
        <w:rPr>
          <w:iCs/>
          <w:sz w:val="24"/>
          <w:szCs w:val="24"/>
        </w:rPr>
        <w:t>Bet kuri Šalis nesutinkanti su minėtos komisijos apskaičiavimu</w:t>
      </w:r>
      <w:r w:rsidR="00CF0446">
        <w:rPr>
          <w:iCs/>
          <w:sz w:val="24"/>
          <w:szCs w:val="24"/>
        </w:rPr>
        <w:t>,</w:t>
      </w:r>
      <w:r w:rsidR="00A15D56" w:rsidRPr="007062DF">
        <w:rPr>
          <w:iCs/>
          <w:sz w:val="24"/>
          <w:szCs w:val="24"/>
        </w:rPr>
        <w:t xml:space="preserve"> turi teisę kreiptis į </w:t>
      </w:r>
      <w:r w:rsidR="00A15D56" w:rsidRPr="007062DF">
        <w:rPr>
          <w:sz w:val="24"/>
          <w:szCs w:val="24"/>
        </w:rPr>
        <w:t xml:space="preserve">Sutarties </w:t>
      </w:r>
      <w:r w:rsidR="00A15D56" w:rsidRPr="007062DF">
        <w:rPr>
          <w:sz w:val="24"/>
          <w:szCs w:val="24"/>
        </w:rPr>
        <w:fldChar w:fldCharType="begin"/>
      </w:r>
      <w:r w:rsidR="00A15D56" w:rsidRPr="007062DF">
        <w:rPr>
          <w:sz w:val="24"/>
          <w:szCs w:val="24"/>
        </w:rPr>
        <w:instrText xml:space="preserve"> REF _Ref284491700 \r \h  \* MERGEFORMAT </w:instrText>
      </w:r>
      <w:r w:rsidR="00A15D56" w:rsidRPr="007062DF">
        <w:rPr>
          <w:sz w:val="24"/>
          <w:szCs w:val="24"/>
        </w:rPr>
      </w:r>
      <w:r w:rsidR="00A15D56" w:rsidRPr="007062DF">
        <w:rPr>
          <w:sz w:val="24"/>
          <w:szCs w:val="24"/>
        </w:rPr>
        <w:fldChar w:fldCharType="separate"/>
      </w:r>
      <w:r w:rsidR="00B87438">
        <w:rPr>
          <w:sz w:val="24"/>
          <w:szCs w:val="24"/>
        </w:rPr>
        <w:t>53</w:t>
      </w:r>
      <w:r w:rsidR="00A15D56" w:rsidRPr="007062DF">
        <w:rPr>
          <w:sz w:val="24"/>
          <w:szCs w:val="24"/>
        </w:rPr>
        <w:fldChar w:fldCharType="end"/>
      </w:r>
      <w:r w:rsidR="00A15D56" w:rsidRPr="007062DF">
        <w:rPr>
          <w:sz w:val="24"/>
          <w:szCs w:val="24"/>
        </w:rPr>
        <w:t> punkte nurodytą ginčų sprendimo instituciją</w:t>
      </w:r>
      <w:bookmarkEnd w:id="902"/>
      <w:bookmarkEnd w:id="903"/>
      <w:bookmarkEnd w:id="904"/>
      <w:r w:rsidR="00A7597A">
        <w:rPr>
          <w:sz w:val="24"/>
          <w:szCs w:val="24"/>
        </w:rPr>
        <w:t>.</w:t>
      </w:r>
    </w:p>
    <w:p w14:paraId="28463B98" w14:textId="150E6504" w:rsidR="007C5896" w:rsidRPr="00A7597A" w:rsidRDefault="0057675D" w:rsidP="00A7597A">
      <w:pPr>
        <w:pStyle w:val="paragrafai"/>
        <w:tabs>
          <w:tab w:val="num" w:pos="921"/>
        </w:tabs>
        <w:ind w:left="921"/>
        <w:rPr>
          <w:sz w:val="24"/>
          <w:szCs w:val="24"/>
        </w:rPr>
      </w:pPr>
      <w:r w:rsidRPr="00060139">
        <w:rPr>
          <w:sz w:val="24"/>
          <w:szCs w:val="24"/>
        </w:rPr>
        <w:t xml:space="preserve">Pagal šiame </w:t>
      </w:r>
      <w:r w:rsidRPr="00060139">
        <w:rPr>
          <w:sz w:val="24"/>
          <w:szCs w:val="24"/>
        </w:rPr>
        <w:fldChar w:fldCharType="begin"/>
      </w:r>
      <w:r w:rsidRPr="00060139">
        <w:rPr>
          <w:sz w:val="24"/>
          <w:szCs w:val="24"/>
        </w:rPr>
        <w:instrText xml:space="preserve"> REF _Ref309218673 \r \h </w:instrText>
      </w:r>
      <w:r w:rsidR="00E801DD">
        <w:rPr>
          <w:sz w:val="24"/>
          <w:szCs w:val="24"/>
        </w:rPr>
        <w:instrText xml:space="preserve"> \* MERGEFORMAT </w:instrText>
      </w:r>
      <w:r w:rsidRPr="00060139">
        <w:rPr>
          <w:sz w:val="24"/>
          <w:szCs w:val="24"/>
        </w:rPr>
      </w:r>
      <w:r w:rsidRPr="00060139">
        <w:rPr>
          <w:sz w:val="24"/>
          <w:szCs w:val="24"/>
        </w:rPr>
        <w:fldChar w:fldCharType="separate"/>
      </w:r>
      <w:r w:rsidR="00B87438">
        <w:rPr>
          <w:sz w:val="24"/>
          <w:szCs w:val="24"/>
        </w:rPr>
        <w:t>43</w:t>
      </w:r>
      <w:r w:rsidRPr="00060139">
        <w:rPr>
          <w:sz w:val="24"/>
          <w:szCs w:val="24"/>
        </w:rPr>
        <w:fldChar w:fldCharType="end"/>
      </w:r>
      <w:r w:rsidRPr="00060139">
        <w:rPr>
          <w:sz w:val="24"/>
          <w:szCs w:val="24"/>
        </w:rPr>
        <w:t xml:space="preserve"> punkte nustatytą tvarką apskaičiuota kompensacijos suma yra galutinė ir jokie kiti, ir (ar) didesni Investuotojo ir Privataus subjekto netekimai (jeigu jų būtų ar atsirastų) neatlyginami, ir jų visų Investuotojas ir Privatus subjektas Sutartimi atsisako.</w:t>
      </w:r>
    </w:p>
    <w:p w14:paraId="2968F815" w14:textId="6DA18209" w:rsidR="007C5896" w:rsidRPr="005276AF" w:rsidRDefault="005276AF" w:rsidP="005276AF">
      <w:pPr>
        <w:pStyle w:val="paragrafai"/>
        <w:tabs>
          <w:tab w:val="num" w:pos="1560"/>
        </w:tabs>
        <w:ind w:left="993"/>
        <w:rPr>
          <w:sz w:val="24"/>
          <w:szCs w:val="24"/>
        </w:rPr>
      </w:pPr>
      <w:r w:rsidRPr="005276AF">
        <w:rPr>
          <w:sz w:val="24"/>
          <w:szCs w:val="24"/>
        </w:rPr>
        <w:t xml:space="preserve">Aiškumo dėlei Šalys patvirtina, kad išlaidos, susijusios su grąžinamo Turto būklės / kiekio trūkumų, jeigu tokie buvo nustatyti, pašalinimu nėra įtraukiami į Sutarties </w:t>
      </w:r>
      <w:r>
        <w:rPr>
          <w:sz w:val="24"/>
          <w:szCs w:val="24"/>
        </w:rPr>
        <w:fldChar w:fldCharType="begin"/>
      </w:r>
      <w:r>
        <w:rPr>
          <w:sz w:val="24"/>
          <w:szCs w:val="24"/>
        </w:rPr>
        <w:instrText xml:space="preserve"> REF _Ref309218684 \r \h </w:instrText>
      </w:r>
      <w:r>
        <w:rPr>
          <w:sz w:val="24"/>
          <w:szCs w:val="24"/>
        </w:rPr>
      </w:r>
      <w:r>
        <w:rPr>
          <w:sz w:val="24"/>
          <w:szCs w:val="24"/>
        </w:rPr>
        <w:fldChar w:fldCharType="separate"/>
      </w:r>
      <w:r w:rsidR="00B87438">
        <w:rPr>
          <w:sz w:val="24"/>
          <w:szCs w:val="24"/>
        </w:rPr>
        <w:t>43.1</w:t>
      </w:r>
      <w:r>
        <w:rPr>
          <w:sz w:val="24"/>
          <w:szCs w:val="24"/>
        </w:rPr>
        <w:fldChar w:fldCharType="end"/>
      </w:r>
      <w:r>
        <w:rPr>
          <w:sz w:val="24"/>
          <w:szCs w:val="24"/>
        </w:rPr>
        <w:t xml:space="preserve"> </w:t>
      </w:r>
      <w:r w:rsidRPr="005276AF">
        <w:rPr>
          <w:sz w:val="24"/>
          <w:szCs w:val="24"/>
        </w:rPr>
        <w:t>punkte nurodytą kompensavimo formulę. Turto būklės trūkumų nustatymo ir jų ištaisymo arba atlyginimo Valdžios subjektui tokio Turto suremontavimo ar pakeitimo lygiaverčiu turtu išlaidų tvarka ir sąl</w:t>
      </w:r>
      <w:r>
        <w:rPr>
          <w:sz w:val="24"/>
          <w:szCs w:val="24"/>
        </w:rPr>
        <w:t xml:space="preserve">ygos nustatyti šios Sutarties </w:t>
      </w:r>
      <w:r>
        <w:rPr>
          <w:sz w:val="24"/>
          <w:szCs w:val="24"/>
        </w:rPr>
        <w:fldChar w:fldCharType="begin"/>
      </w:r>
      <w:r>
        <w:rPr>
          <w:sz w:val="24"/>
          <w:szCs w:val="24"/>
        </w:rPr>
        <w:instrText xml:space="preserve"> REF _Ref485815647 \r \h </w:instrText>
      </w:r>
      <w:r>
        <w:rPr>
          <w:sz w:val="24"/>
          <w:szCs w:val="24"/>
        </w:rPr>
      </w:r>
      <w:r>
        <w:rPr>
          <w:sz w:val="24"/>
          <w:szCs w:val="24"/>
        </w:rPr>
        <w:fldChar w:fldCharType="separate"/>
      </w:r>
      <w:r w:rsidR="00B87438">
        <w:rPr>
          <w:sz w:val="24"/>
          <w:szCs w:val="24"/>
        </w:rPr>
        <w:t>10</w:t>
      </w:r>
      <w:r>
        <w:rPr>
          <w:sz w:val="24"/>
          <w:szCs w:val="24"/>
        </w:rPr>
        <w:fldChar w:fldCharType="end"/>
      </w:r>
      <w:r w:rsidRPr="005276AF">
        <w:rPr>
          <w:sz w:val="24"/>
          <w:szCs w:val="24"/>
        </w:rPr>
        <w:t xml:space="preserve"> punkte.</w:t>
      </w:r>
    </w:p>
    <w:p w14:paraId="3B020A82" w14:textId="77777777" w:rsidR="000753C2" w:rsidRPr="0042617A" w:rsidRDefault="000753C2" w:rsidP="00DA3AAE">
      <w:pPr>
        <w:pStyle w:val="paragrafai"/>
        <w:numPr>
          <w:ilvl w:val="0"/>
          <w:numId w:val="0"/>
        </w:numPr>
        <w:spacing w:after="0" w:line="240" w:lineRule="auto"/>
        <w:ind w:left="567"/>
        <w:rPr>
          <w:sz w:val="24"/>
          <w:szCs w:val="24"/>
        </w:rPr>
      </w:pPr>
    </w:p>
    <w:p w14:paraId="5859DEA3" w14:textId="77777777" w:rsidR="00F467EC" w:rsidRPr="0042617A" w:rsidRDefault="00F467EC" w:rsidP="0003757B">
      <w:pPr>
        <w:pStyle w:val="Antrat2"/>
        <w:ind w:left="1134"/>
        <w:rPr>
          <w:sz w:val="24"/>
          <w:szCs w:val="24"/>
        </w:rPr>
      </w:pPr>
      <w:bookmarkStart w:id="983" w:name="_Toc309205582"/>
      <w:bookmarkStart w:id="984" w:name="_Ref406600774"/>
      <w:bookmarkStart w:id="985" w:name="_Ref485985309"/>
      <w:bookmarkStart w:id="986" w:name="_Ref8823925"/>
      <w:bookmarkStart w:id="987" w:name="_Ref57102993"/>
      <w:bookmarkStart w:id="988" w:name="_Ref90478199"/>
      <w:bookmarkStart w:id="989" w:name="_Toc98421447"/>
      <w:r w:rsidRPr="0042617A">
        <w:rPr>
          <w:sz w:val="24"/>
          <w:szCs w:val="24"/>
        </w:rPr>
        <w:t>Kompensacija Sutartį nutraukus be Šalių kaltės</w:t>
      </w:r>
      <w:bookmarkEnd w:id="983"/>
      <w:bookmarkEnd w:id="984"/>
      <w:bookmarkEnd w:id="985"/>
      <w:bookmarkEnd w:id="986"/>
      <w:bookmarkEnd w:id="987"/>
      <w:r w:rsidR="00277CE2">
        <w:rPr>
          <w:sz w:val="24"/>
          <w:szCs w:val="24"/>
        </w:rPr>
        <w:t xml:space="preserve"> arba dėl nenugalimos jėgos aplinkybių</w:t>
      </w:r>
      <w:bookmarkEnd w:id="988"/>
      <w:bookmarkEnd w:id="989"/>
    </w:p>
    <w:p w14:paraId="0ABF0303" w14:textId="5E5D25D3" w:rsidR="00F467EC" w:rsidRPr="0042617A" w:rsidRDefault="00F467EC" w:rsidP="00187F18">
      <w:pPr>
        <w:pStyle w:val="paragrafai"/>
        <w:ind w:left="1134"/>
        <w:rPr>
          <w:sz w:val="24"/>
          <w:szCs w:val="24"/>
        </w:rPr>
      </w:pPr>
      <w:bookmarkStart w:id="990" w:name="_Ref309218696"/>
      <w:r w:rsidRPr="0042617A">
        <w:rPr>
          <w:sz w:val="24"/>
          <w:szCs w:val="24"/>
        </w:rPr>
        <w:t xml:space="preserve">Tuo atveju, jei Sutartis nutraukiama </w:t>
      </w:r>
      <w:r w:rsidR="00B74432" w:rsidRPr="0042617A">
        <w:rPr>
          <w:sz w:val="24"/>
          <w:szCs w:val="24"/>
        </w:rPr>
        <w:t xml:space="preserve">Sutarties </w:t>
      </w:r>
      <w:r w:rsidRPr="00C92AF3">
        <w:rPr>
          <w:sz w:val="24"/>
          <w:szCs w:val="24"/>
        </w:rPr>
        <w:fldChar w:fldCharType="begin"/>
      </w:r>
      <w:r w:rsidRPr="0042617A">
        <w:rPr>
          <w:sz w:val="24"/>
          <w:szCs w:val="24"/>
        </w:rPr>
        <w:instrText xml:space="preserve"> REF _Ref309218499 \r \h </w:instrText>
      </w:r>
      <w:r w:rsidR="008315F1"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40</w:t>
      </w:r>
      <w:r w:rsidRPr="00C92AF3">
        <w:rPr>
          <w:sz w:val="24"/>
          <w:szCs w:val="24"/>
        </w:rPr>
        <w:fldChar w:fldCharType="end"/>
      </w:r>
      <w:r w:rsidRPr="0042617A">
        <w:rPr>
          <w:sz w:val="24"/>
          <w:szCs w:val="24"/>
        </w:rPr>
        <w:t xml:space="preserve"> punkte numatytu pagrindu, Valdžios subjektas Privačiam subjektui sumoka kompensaciją, kuri apskaičiuojama pagal tokią formulę:</w:t>
      </w:r>
      <w:bookmarkEnd w:id="990"/>
    </w:p>
    <w:p w14:paraId="5CE33DDD" w14:textId="791F10EF" w:rsidR="008F325E" w:rsidRPr="0042617A" w:rsidRDefault="00DC3CDE" w:rsidP="00187F18">
      <w:pPr>
        <w:spacing w:after="120" w:line="276" w:lineRule="auto"/>
        <w:ind w:left="1134" w:hanging="495"/>
        <w:jc w:val="both"/>
      </w:pPr>
      <w:bookmarkStart w:id="991" w:name="_Toc309205583"/>
      <w:bookmarkStart w:id="992" w:name="_Toc309980169"/>
      <w:bookmarkStart w:id="993" w:name="_Toc310273367"/>
      <w:bookmarkStart w:id="994" w:name="_Toc360430584"/>
      <w:bookmarkStart w:id="995" w:name="_Toc316052789"/>
      <w:bookmarkStart w:id="996" w:name="_Toc316053522"/>
      <w:bookmarkStart w:id="997" w:name="_Toc318234279"/>
      <w:r w:rsidRPr="0042617A">
        <w:rPr>
          <w:b/>
        </w:rPr>
        <w:t xml:space="preserve">NK = </w:t>
      </w:r>
      <w:r w:rsidR="004E5699" w:rsidRPr="005269B7">
        <w:rPr>
          <w:b/>
        </w:rPr>
        <w:t>0,</w:t>
      </w:r>
      <w:r w:rsidR="006F4CA0">
        <w:rPr>
          <w:b/>
        </w:rPr>
        <w:t>8</w:t>
      </w:r>
      <w:r w:rsidR="004E5699" w:rsidRPr="005269B7">
        <w:rPr>
          <w:b/>
        </w:rPr>
        <w:t>*</w:t>
      </w:r>
      <w:r w:rsidR="004E5699">
        <w:rPr>
          <w:b/>
        </w:rPr>
        <w:t>(</w:t>
      </w:r>
      <w:r w:rsidRPr="0042617A">
        <w:rPr>
          <w:b/>
        </w:rPr>
        <w:t xml:space="preserve">FI + FG </w:t>
      </w:r>
      <w:r w:rsidRPr="0087235E">
        <w:rPr>
          <w:b/>
        </w:rPr>
        <w:t>+</w:t>
      </w:r>
      <w:r w:rsidR="00B53D3D">
        <w:rPr>
          <w:b/>
        </w:rPr>
        <w:t xml:space="preserve"> KI </w:t>
      </w:r>
      <w:r w:rsidR="00B53D3D">
        <w:rPr>
          <w:b/>
          <w:lang w:val="en-GB"/>
        </w:rPr>
        <w:t>+</w:t>
      </w:r>
      <w:r w:rsidRPr="0087235E">
        <w:rPr>
          <w:b/>
        </w:rPr>
        <w:t xml:space="preserve"> </w:t>
      </w:r>
      <w:r w:rsidRPr="0042617A">
        <w:rPr>
          <w:b/>
        </w:rPr>
        <w:t>NA</w:t>
      </w:r>
      <w:r w:rsidR="009322B2" w:rsidRPr="0042617A">
        <w:rPr>
          <w:b/>
        </w:rPr>
        <w:t xml:space="preserve"> </w:t>
      </w:r>
      <w:r w:rsidRPr="0042617A">
        <w:rPr>
          <w:b/>
        </w:rPr>
        <w:t xml:space="preserve">– D </w:t>
      </w:r>
      <w:r w:rsidR="004E5699">
        <w:rPr>
          <w:b/>
        </w:rPr>
        <w:t>–</w:t>
      </w:r>
      <w:r w:rsidRPr="0042617A">
        <w:rPr>
          <w:b/>
        </w:rPr>
        <w:t xml:space="preserve"> K</w:t>
      </w:r>
      <w:r w:rsidR="00B53D3D">
        <w:rPr>
          <w:b/>
        </w:rPr>
        <w:t xml:space="preserve"> </w:t>
      </w:r>
      <w:r w:rsidR="00FF1B7C">
        <w:rPr>
          <w:b/>
        </w:rPr>
        <w:t>–</w:t>
      </w:r>
      <w:r w:rsidR="00B53D3D">
        <w:rPr>
          <w:b/>
        </w:rPr>
        <w:t xml:space="preserve"> AR</w:t>
      </w:r>
      <w:r w:rsidR="004E5699">
        <w:rPr>
          <w:b/>
        </w:rPr>
        <w:t>)</w:t>
      </w:r>
      <w:r w:rsidRPr="0042617A">
        <w:rPr>
          <w:b/>
        </w:rPr>
        <w:t>, kur</w:t>
      </w:r>
      <w:r w:rsidRPr="0042617A">
        <w:t>:</w:t>
      </w:r>
      <w:bookmarkStart w:id="998" w:name="_Toc309205584"/>
      <w:bookmarkStart w:id="999" w:name="_Toc309980170"/>
      <w:bookmarkStart w:id="1000" w:name="_Toc310273368"/>
      <w:bookmarkStart w:id="1001" w:name="_Toc360430585"/>
      <w:bookmarkEnd w:id="991"/>
      <w:bookmarkEnd w:id="992"/>
      <w:bookmarkEnd w:id="993"/>
      <w:bookmarkEnd w:id="994"/>
    </w:p>
    <w:p w14:paraId="14C934D5" w14:textId="77777777" w:rsidR="00DC3CDE" w:rsidRPr="0042617A" w:rsidRDefault="00DC3CDE" w:rsidP="00187F18">
      <w:pPr>
        <w:spacing w:after="120" w:line="276" w:lineRule="auto"/>
        <w:ind w:left="1134" w:hanging="495"/>
        <w:jc w:val="both"/>
      </w:pPr>
      <w:r w:rsidRPr="0042617A">
        <w:rPr>
          <w:b/>
        </w:rPr>
        <w:t>NK</w:t>
      </w:r>
      <w:r w:rsidRPr="0042617A">
        <w:t xml:space="preserve"> – Sutarties nutraukimo kompensacija, </w:t>
      </w:r>
      <w:r w:rsidR="006F4CA0" w:rsidRPr="006F4CA0">
        <w:t>kuri bet kuriuo atveju negali būti mažesnė nei 100  (vienas šimtas) procentų  FI+FG</w:t>
      </w:r>
      <w:r w:rsidR="006F4CA0">
        <w:t>,</w:t>
      </w:r>
      <w:r w:rsidR="006F4CA0" w:rsidRPr="006F4CA0">
        <w:t xml:space="preserve"> </w:t>
      </w:r>
      <w:r w:rsidR="00B53D3D">
        <w:t xml:space="preserve">jeigu vadovaujantis Lietuvos Respublikos teisės aktų nustatyta tvarka Objektas yra pripažintas netinkamu (negalimu) naudoti; </w:t>
      </w:r>
    </w:p>
    <w:p w14:paraId="05FC984A" w14:textId="77777777" w:rsidR="00DC3CDE" w:rsidRPr="0042617A" w:rsidRDefault="00DC3CDE" w:rsidP="00187F18">
      <w:pPr>
        <w:spacing w:after="120" w:line="276" w:lineRule="auto"/>
        <w:ind w:left="1134" w:hanging="495"/>
        <w:jc w:val="both"/>
      </w:pPr>
      <w:r w:rsidRPr="0042617A">
        <w:rPr>
          <w:b/>
        </w:rPr>
        <w:t>FI</w:t>
      </w:r>
      <w:r w:rsidRPr="0042617A">
        <w:t xml:space="preserve"> – Sutarties nutraukimo metu dar negrąžinta Finansuotojo Privačiam subjektui suteikta ir Privataus subjekto Sutarties vykdymui panaudota finansavimo dalis, susikaupusios, bet dar nesumokėtos palūkanos už grąžinamą paskolą;</w:t>
      </w:r>
    </w:p>
    <w:p w14:paraId="466AF83E" w14:textId="77777777" w:rsidR="00DC3CDE" w:rsidRDefault="00DC3CDE" w:rsidP="00187F18">
      <w:pPr>
        <w:spacing w:after="120" w:line="276" w:lineRule="auto"/>
        <w:ind w:left="1134" w:hanging="495"/>
        <w:jc w:val="both"/>
      </w:pPr>
      <w:r w:rsidRPr="0042617A">
        <w:rPr>
          <w:b/>
        </w:rPr>
        <w:t>FG</w:t>
      </w:r>
      <w:r w:rsidRPr="0042617A">
        <w:t xml:space="preserve"> – Finansuotojo Privačiam subjektui suteikto ir įsipareigojimams pagal Sutartį panaudoto finansavimo (FI) grąžinimo sąnaudos, paskaičiuotos ir pritaikytos tuo atveju, kai finansavimas yra grąžinamas anksčiau finansavimo sutartyje nustatytų terminų ir kitos finansavimo sutarčių nutraukimo ir /ar paskolos išankstinio grąžinimo prieš finansavimo sutartyje numatytą terminą sąnaudos, neviršijančios įprastų rinkoje sąnaudų;</w:t>
      </w:r>
    </w:p>
    <w:p w14:paraId="10C2468E" w14:textId="77777777" w:rsidR="00B53D3D" w:rsidRPr="0042617A" w:rsidRDefault="00B53D3D" w:rsidP="00187F18">
      <w:pPr>
        <w:spacing w:after="120" w:line="276" w:lineRule="auto"/>
        <w:ind w:left="1134" w:hanging="495"/>
        <w:jc w:val="both"/>
      </w:pPr>
      <w:r>
        <w:rPr>
          <w:b/>
        </w:rPr>
        <w:lastRenderedPageBreak/>
        <w:t xml:space="preserve">KI </w:t>
      </w:r>
      <w:r w:rsidRPr="00CD4517">
        <w:t>-</w:t>
      </w:r>
      <w:r>
        <w:t xml:space="preserve"> </w:t>
      </w:r>
      <w:r w:rsidRPr="0042617A">
        <w:t xml:space="preserve">Sutarties nutraukimo metu dar negrąžinta </w:t>
      </w:r>
      <w:r>
        <w:t>K</w:t>
      </w:r>
      <w:r w:rsidRPr="0042617A">
        <w:t xml:space="preserve">itų </w:t>
      </w:r>
      <w:r>
        <w:t>paskolos teikėjų</w:t>
      </w:r>
      <w:r w:rsidRPr="0042617A">
        <w:t xml:space="preserve"> suteikto Privačiam subjektui ir Privataus subjekto Finansiniame veiklos modelyje numatytoms Investicijoms tinkamai panaudota finansavimo ir nuosavo kapitalo dalis (ne didesnė nei ta, kuri atspindi Objekto sukūrimo darbų rezultatus (t. y. buvo panaudota jiems sukurti) ir kurie dar nebuvo įvertinti nustatant FI (šie </w:t>
      </w:r>
      <w:r>
        <w:t>Turto</w:t>
      </w:r>
      <w:r w:rsidRPr="0042617A">
        <w:t xml:space="preserve"> sukūrimo darbų rezultatai neapima tų </w:t>
      </w:r>
      <w:r>
        <w:t>Turto</w:t>
      </w:r>
      <w:r w:rsidRPr="0042617A">
        <w:t xml:space="preserve"> sukūrimo darbų rezultatų, kurie buvo įvertinti nustatant FI; t. y. tie patys </w:t>
      </w:r>
      <w:r>
        <w:t>Turto</w:t>
      </w:r>
      <w:r w:rsidRPr="0042617A">
        <w:t xml:space="preserve"> sukūrimo darbų rezultatai, kurie jau buvo įvertinti nustatant grąžintino FI dydį, antrą kartą nebevertinami nustatant grąžintino KI dydį). </w:t>
      </w:r>
      <w:r w:rsidRPr="00DA3AAE">
        <w:t xml:space="preserve">Siekdamos išvengti bet kokių abejonių, Šalys pareiškia, kad jokios kitos </w:t>
      </w:r>
      <w:r>
        <w:t>k</w:t>
      </w:r>
      <w:r w:rsidRPr="00DA3AAE">
        <w:t>ito paskolos finansuotojo</w:t>
      </w:r>
      <w:r w:rsidRPr="00DA3AAE" w:rsidDel="00EF69F8">
        <w:t xml:space="preserve"> </w:t>
      </w:r>
      <w:r w:rsidRPr="00DA3AAE">
        <w:t>suteikto Privačiam subjektui ir Privataus subjekto Sutarties vykdymui panaudoto finansavimo ir nuosavo kapitalo dalys ir jokios kitos palūkanos bei negauta investicijų grąža neatlyginamos;</w:t>
      </w:r>
    </w:p>
    <w:p w14:paraId="08197BDF" w14:textId="77777777" w:rsidR="00DC3CDE" w:rsidRPr="0042617A" w:rsidRDefault="00DC3CDE" w:rsidP="00187F18">
      <w:pPr>
        <w:spacing w:after="120" w:line="276" w:lineRule="auto"/>
        <w:ind w:left="1134" w:hanging="495"/>
        <w:jc w:val="both"/>
      </w:pPr>
      <w:r w:rsidRPr="0042617A">
        <w:rPr>
          <w:b/>
        </w:rPr>
        <w:t>NA</w:t>
      </w:r>
      <w:r w:rsidRPr="0042617A">
        <w:t xml:space="preserve"> - Sutarties nutraukimo metu už iki Sutarties nutraukimo momento kokybiškai suteiktas Paslaugas, už kurias pagal Sutartį privalo sumokėti Valdžios subjektas, nesumokėtos Metinio atlyginimo dalys;</w:t>
      </w:r>
    </w:p>
    <w:p w14:paraId="54B1DC06" w14:textId="77777777" w:rsidR="00DC3CDE" w:rsidRPr="0042617A" w:rsidRDefault="00DC3CDE" w:rsidP="00187F18">
      <w:pPr>
        <w:spacing w:after="120" w:line="276" w:lineRule="auto"/>
        <w:ind w:left="1134" w:hanging="495"/>
        <w:jc w:val="both"/>
      </w:pPr>
      <w:r w:rsidRPr="0042617A">
        <w:rPr>
          <w:b/>
        </w:rPr>
        <w:t>D</w:t>
      </w:r>
      <w:r w:rsidRPr="0042617A">
        <w:t xml:space="preserve"> – Privataus subjekto dėl Sutarties nutraukimo gaunamos pagal Sutartį privalomo draudimo išmokos;</w:t>
      </w:r>
    </w:p>
    <w:p w14:paraId="4652ACFE" w14:textId="77777777" w:rsidR="00B53D3D" w:rsidRDefault="00DC3CDE" w:rsidP="00187F18">
      <w:pPr>
        <w:spacing w:after="120" w:line="276" w:lineRule="auto"/>
        <w:ind w:left="1134" w:hanging="495"/>
        <w:jc w:val="both"/>
      </w:pPr>
      <w:r w:rsidRPr="0042617A">
        <w:rPr>
          <w:b/>
        </w:rPr>
        <w:t>K</w:t>
      </w:r>
      <w:r w:rsidRPr="0042617A">
        <w:t xml:space="preserve"> - Dar neįskaitytos / neišreikalautos iš Privataus subjekto Išskaitos iš Metinio atlyginimo ir Privataus subjekto mokėtinos netesybos</w:t>
      </w:r>
      <w:r w:rsidR="00B53D3D">
        <w:t>;</w:t>
      </w:r>
    </w:p>
    <w:p w14:paraId="6CC36BCE" w14:textId="0CE31D6B" w:rsidR="00FF1B7C" w:rsidRDefault="00B53D3D" w:rsidP="00187F18">
      <w:pPr>
        <w:spacing w:after="120" w:line="276" w:lineRule="auto"/>
        <w:ind w:left="1134" w:hanging="493"/>
        <w:jc w:val="both"/>
      </w:pPr>
      <w:r>
        <w:rPr>
          <w:b/>
        </w:rPr>
        <w:t xml:space="preserve">AR </w:t>
      </w:r>
      <w:r w:rsidR="00CD4517">
        <w:t>–</w:t>
      </w:r>
      <w:r>
        <w:t xml:space="preserve"> </w:t>
      </w:r>
      <w:r w:rsidR="00CD4517">
        <w:t xml:space="preserve">Atnaujinimo </w:t>
      </w:r>
      <w:r w:rsidR="00592742">
        <w:t xml:space="preserve">ir remonto </w:t>
      </w:r>
      <w:r>
        <w:t xml:space="preserve">darbai, už kuriuos Valdžios subjektas jau yra sumokėjęs, kaip Sutarties </w:t>
      </w:r>
      <w:r>
        <w:fldChar w:fldCharType="begin"/>
      </w:r>
      <w:r>
        <w:instrText xml:space="preserve"> REF _Ref294018341 \r \h </w:instrText>
      </w:r>
      <w:r>
        <w:fldChar w:fldCharType="separate"/>
      </w:r>
      <w:r w:rsidR="00B87438">
        <w:t>3</w:t>
      </w:r>
      <w:r>
        <w:fldChar w:fldCharType="end"/>
      </w:r>
      <w:r>
        <w:t xml:space="preserve"> priede </w:t>
      </w:r>
      <w:r w:rsidRPr="004C1412">
        <w:rPr>
          <w:i/>
        </w:rPr>
        <w:t>Atsiskaitymų ir mokėjimų tvarka</w:t>
      </w:r>
      <w:r>
        <w:t xml:space="preserve"> nurodytą Metinio atlyginimo dalį, tačiau, kurių Privatus subjektas nėra atlikęs</w:t>
      </w:r>
      <w:r w:rsidR="00FF1B7C">
        <w:t>;</w:t>
      </w:r>
    </w:p>
    <w:p w14:paraId="7B2D927B" w14:textId="77777777" w:rsidR="00A22992" w:rsidRDefault="00A22992" w:rsidP="00187F18">
      <w:pPr>
        <w:spacing w:after="120" w:line="276" w:lineRule="auto"/>
        <w:ind w:left="1134" w:hanging="495"/>
        <w:jc w:val="both"/>
        <w:rPr>
          <w:b/>
          <w:sz w:val="22"/>
        </w:rPr>
      </w:pPr>
    </w:p>
    <w:p w14:paraId="1E597152" w14:textId="3908028D" w:rsidR="00A22992" w:rsidRPr="00CD4517" w:rsidRDefault="00A22992" w:rsidP="00187F18">
      <w:pPr>
        <w:spacing w:after="120" w:line="276" w:lineRule="auto"/>
        <w:ind w:firstLine="567"/>
        <w:jc w:val="both"/>
        <w:rPr>
          <w:b/>
        </w:rPr>
      </w:pPr>
      <w:r w:rsidRPr="00CD4517">
        <w:rPr>
          <w:b/>
        </w:rPr>
        <w:t xml:space="preserve">NK = </w:t>
      </w:r>
      <w:r w:rsidRPr="00CD4517">
        <w:rPr>
          <w:b/>
          <w:lang w:val="de-DE"/>
        </w:rPr>
        <w:t>(</w:t>
      </w:r>
      <w:r w:rsidR="00A7597A">
        <w:rPr>
          <w:b/>
        </w:rPr>
        <w:t xml:space="preserve">FI + FG+KI + NA </w:t>
      </w:r>
      <w:r w:rsidRPr="00CD4517">
        <w:rPr>
          <w:b/>
        </w:rPr>
        <w:t xml:space="preserve">– D – K </w:t>
      </w:r>
      <w:r w:rsidR="00FF1B7C" w:rsidRPr="00CD4517">
        <w:rPr>
          <w:b/>
        </w:rPr>
        <w:t>–</w:t>
      </w:r>
      <w:r w:rsidRPr="00CD4517">
        <w:rPr>
          <w:b/>
        </w:rPr>
        <w:t xml:space="preserve"> </w:t>
      </w:r>
      <w:r w:rsidRPr="000725AA">
        <w:rPr>
          <w:b/>
        </w:rPr>
        <w:t>AR</w:t>
      </w:r>
      <w:r w:rsidRPr="00FD1028">
        <w:rPr>
          <w:b/>
        </w:rPr>
        <w:t>),</w:t>
      </w:r>
      <w:r w:rsidRPr="00CD4517">
        <w:rPr>
          <w:b/>
        </w:rPr>
        <w:t xml:space="preserve"> kur: </w:t>
      </w:r>
    </w:p>
    <w:p w14:paraId="685D1B59" w14:textId="77777777" w:rsidR="00A22992" w:rsidRDefault="00A22992" w:rsidP="00CD4517">
      <w:pPr>
        <w:spacing w:line="276" w:lineRule="auto"/>
        <w:ind w:firstLine="567"/>
        <w:jc w:val="both"/>
        <w:rPr>
          <w:b/>
          <w:sz w:val="22"/>
        </w:rPr>
      </w:pPr>
    </w:p>
    <w:p w14:paraId="56EF06E3" w14:textId="77777777" w:rsidR="00A22992" w:rsidRPr="0042617A" w:rsidRDefault="00A22992" w:rsidP="00187F18">
      <w:pPr>
        <w:spacing w:after="120" w:line="276" w:lineRule="auto"/>
        <w:ind w:left="1134" w:hanging="495"/>
        <w:jc w:val="both"/>
      </w:pPr>
      <w:r w:rsidRPr="0042617A">
        <w:rPr>
          <w:b/>
        </w:rPr>
        <w:t>NK</w:t>
      </w:r>
      <w:r w:rsidRPr="0042617A">
        <w:t xml:space="preserve"> –</w:t>
      </w:r>
      <w:r w:rsidR="00DB6CD9" w:rsidRPr="00DB6CD9">
        <w:t xml:space="preserve"> </w:t>
      </w:r>
      <w:r w:rsidR="00DB6CD9" w:rsidRPr="008F6BA0">
        <w:t>Sutarties nutra</w:t>
      </w:r>
      <w:r w:rsidR="00DB6CD9">
        <w:t xml:space="preserve">ukimo kompensacija, </w:t>
      </w:r>
      <w:r w:rsidR="008A5DA9" w:rsidRPr="008A5DA9">
        <w:t>kuri bet kuriuo atveju negali būti mažesnė nei 100  (vienas šimtas) procentų  FI+FG</w:t>
      </w:r>
      <w:r w:rsidR="008A5DA9">
        <w:t>,</w:t>
      </w:r>
      <w:r w:rsidR="008A5DA9" w:rsidRPr="008A5DA9">
        <w:t xml:space="preserve"> </w:t>
      </w:r>
      <w:r w:rsidR="00DB6CD9">
        <w:t xml:space="preserve">jeigu Objektas </w:t>
      </w:r>
      <w:r w:rsidR="00DB6CD9" w:rsidRPr="008F6BA0">
        <w:t>gali būti naudojamas Valdžios subjekto, arba kitų valstybės institucijų Lietuvos Respublikos teisės aktu</w:t>
      </w:r>
      <w:r w:rsidR="00DB6CD9">
        <w:t>ose nustatytų funkcijų vykdymui</w:t>
      </w:r>
      <w:r>
        <w:t xml:space="preserve">; </w:t>
      </w:r>
    </w:p>
    <w:p w14:paraId="2AE81F56" w14:textId="77777777" w:rsidR="00A22992" w:rsidRPr="0042617A" w:rsidRDefault="00A22992" w:rsidP="00187F18">
      <w:pPr>
        <w:spacing w:after="120" w:line="276" w:lineRule="auto"/>
        <w:ind w:left="1134" w:hanging="495"/>
        <w:jc w:val="both"/>
      </w:pPr>
      <w:r w:rsidRPr="0042617A">
        <w:rPr>
          <w:b/>
        </w:rPr>
        <w:t>FI</w:t>
      </w:r>
      <w:r w:rsidRPr="0042617A">
        <w:t xml:space="preserve"> – Sutarties nutraukimo metu dar negrąžinta Finansuotojo Privačiam subjektui suteikta ir Privataus subjekto Sutarties vykdymui panaudota finansavimo dalis, susikaupusios, bet dar nesumokėtos palūkanos už grąžinamą paskolą;</w:t>
      </w:r>
    </w:p>
    <w:p w14:paraId="2606FD29" w14:textId="77777777" w:rsidR="00A22992" w:rsidRDefault="00A22992" w:rsidP="00187F18">
      <w:pPr>
        <w:spacing w:after="120" w:line="276" w:lineRule="auto"/>
        <w:ind w:left="1134" w:hanging="495"/>
        <w:jc w:val="both"/>
      </w:pPr>
      <w:r w:rsidRPr="0042617A">
        <w:rPr>
          <w:b/>
        </w:rPr>
        <w:t>FG</w:t>
      </w:r>
      <w:r w:rsidRPr="0042617A">
        <w:t xml:space="preserve"> – Finansuotojo Privačiam subjektui suteikto ir įsipareigojimams pagal Sutartį panaudoto finansavimo (FI) grąžinimo sąnaudos, paskaičiuotos ir pritaikytos tuo atveju, kai finansavimas yra grąžinamas anksčiau finansavimo sutartyje nustatytų terminų ir kitos finansavimo sutarčių nutraukimo ir /ar paskolos išankstinio grąžinimo prieš finansavimo sutartyje numatytą terminą sąnaudos, neviršijančios įprastų rinkoje sąnaudų;</w:t>
      </w:r>
    </w:p>
    <w:p w14:paraId="752ADC57" w14:textId="77777777" w:rsidR="00A22992" w:rsidRPr="0042617A" w:rsidRDefault="00A22992" w:rsidP="00187F18">
      <w:pPr>
        <w:spacing w:after="120" w:line="276" w:lineRule="auto"/>
        <w:ind w:left="1134" w:hanging="495"/>
        <w:jc w:val="both"/>
      </w:pPr>
      <w:r>
        <w:rPr>
          <w:b/>
        </w:rPr>
        <w:t xml:space="preserve">KI </w:t>
      </w:r>
      <w:r w:rsidRPr="004C1412">
        <w:t>-</w:t>
      </w:r>
      <w:r>
        <w:t xml:space="preserve"> </w:t>
      </w:r>
      <w:r w:rsidRPr="0042617A">
        <w:t xml:space="preserve">Sutarties nutraukimo metu dar negrąžinta </w:t>
      </w:r>
      <w:r>
        <w:t>K</w:t>
      </w:r>
      <w:r w:rsidRPr="0042617A">
        <w:t xml:space="preserve">itų </w:t>
      </w:r>
      <w:r>
        <w:t>paskolos teikėjų</w:t>
      </w:r>
      <w:r w:rsidRPr="0042617A">
        <w:t xml:space="preserve"> suteikto Privačiam subjektui ir Privataus subjekto Finansiniame veiklos modelyje numatytoms Investicijoms tinkamai panaudota finansavimo ir nuosavo kapitalo dalis (ne didesnė nei ta, kuri atspindi Objekto sukūrimo darbų rezultatus (t. y. buvo panaudota jiems sukurti) ir kurie dar nebuvo įvertinti nustatant FI (šie </w:t>
      </w:r>
      <w:r>
        <w:t>Turto</w:t>
      </w:r>
      <w:r w:rsidRPr="0042617A">
        <w:t xml:space="preserve"> sukūrimo darbų rezultatai neapima tų </w:t>
      </w:r>
      <w:r>
        <w:t>Turto</w:t>
      </w:r>
      <w:r w:rsidRPr="0042617A">
        <w:t xml:space="preserve"> sukūrimo darbų rezultatų, </w:t>
      </w:r>
      <w:r w:rsidRPr="0042617A">
        <w:lastRenderedPageBreak/>
        <w:t xml:space="preserve">kurie buvo įvertinti nustatant FI; t. y. tie patys </w:t>
      </w:r>
      <w:r>
        <w:t>Turto</w:t>
      </w:r>
      <w:r w:rsidRPr="0042617A">
        <w:t xml:space="preserve"> sukūrimo darbų rezultatai, kurie jau buvo įvertinti nustatant grąžintino FI dydį, antrą kartą nebevertinami nustatant grąžintino KI dydį). </w:t>
      </w:r>
      <w:r w:rsidRPr="00DA3AAE">
        <w:t xml:space="preserve">Siekdamos išvengti bet kokių abejonių, Šalys pareiškia, kad jokios kitos </w:t>
      </w:r>
      <w:r>
        <w:t>k</w:t>
      </w:r>
      <w:r w:rsidRPr="00DA3AAE">
        <w:t>ito paskolos finansuotojo</w:t>
      </w:r>
      <w:r w:rsidRPr="00DA3AAE" w:rsidDel="00EF69F8">
        <w:t xml:space="preserve"> </w:t>
      </w:r>
      <w:r w:rsidRPr="00DA3AAE">
        <w:t>suteikto Privačiam subjektui ir Privataus subjekto Sutarties vykdymui panaudoto finansavimo ir nuosavo kapitalo dalys ir jokios kitos palūkanos bei negauta investicijų grąža neatlyginamos;</w:t>
      </w:r>
    </w:p>
    <w:p w14:paraId="0853FCA1" w14:textId="77777777" w:rsidR="00A22992" w:rsidRPr="0042617A" w:rsidRDefault="00A22992" w:rsidP="00187F18">
      <w:pPr>
        <w:spacing w:after="120" w:line="276" w:lineRule="auto"/>
        <w:ind w:left="1134" w:hanging="495"/>
        <w:jc w:val="both"/>
      </w:pPr>
      <w:r w:rsidRPr="0042617A">
        <w:rPr>
          <w:b/>
        </w:rPr>
        <w:t>NA</w:t>
      </w:r>
      <w:r w:rsidRPr="0042617A">
        <w:t xml:space="preserve"> - Sutarties nutraukimo metu už iki Sutarties nutraukimo momento kokybiškai suteiktas Paslaugas, už kurias pagal Sutartį privalo sumokėti Valdžios subjektas, nesumokėtos Metinio atlyginimo dalys;</w:t>
      </w:r>
    </w:p>
    <w:p w14:paraId="190F6C41" w14:textId="77777777" w:rsidR="00A22992" w:rsidRPr="0042617A" w:rsidRDefault="00A22992" w:rsidP="00187F18">
      <w:pPr>
        <w:spacing w:after="120" w:line="276" w:lineRule="auto"/>
        <w:ind w:left="1134" w:hanging="495"/>
        <w:jc w:val="both"/>
      </w:pPr>
      <w:r w:rsidRPr="0042617A">
        <w:rPr>
          <w:b/>
        </w:rPr>
        <w:t>D</w:t>
      </w:r>
      <w:r w:rsidRPr="0042617A">
        <w:t xml:space="preserve"> – Privataus subjekto dėl Sutarties nutraukimo gaunamos pagal Sutartį privalomo draudimo išmokos;</w:t>
      </w:r>
    </w:p>
    <w:p w14:paraId="7FB8C330" w14:textId="77777777" w:rsidR="00A22992" w:rsidRDefault="00A22992" w:rsidP="00187F18">
      <w:pPr>
        <w:spacing w:after="120" w:line="276" w:lineRule="auto"/>
        <w:ind w:left="1134" w:hanging="495"/>
        <w:jc w:val="both"/>
      </w:pPr>
      <w:r w:rsidRPr="0042617A">
        <w:rPr>
          <w:b/>
        </w:rPr>
        <w:t>K</w:t>
      </w:r>
      <w:r w:rsidRPr="0042617A">
        <w:t xml:space="preserve"> - Dar neįskaitytos / neišreikalautos iš Privataus subjekto Išskaitos iš Metinio atlyginimo ir Privataus subjekto mokėtinos netesybos</w:t>
      </w:r>
      <w:r>
        <w:t>;</w:t>
      </w:r>
    </w:p>
    <w:p w14:paraId="6E2516E0" w14:textId="2943B571" w:rsidR="00FF1B7C" w:rsidRDefault="00A22992" w:rsidP="00187F18">
      <w:pPr>
        <w:spacing w:after="120" w:line="276" w:lineRule="auto"/>
        <w:ind w:left="1134" w:hanging="495"/>
        <w:jc w:val="both"/>
      </w:pPr>
      <w:r>
        <w:rPr>
          <w:b/>
        </w:rPr>
        <w:t xml:space="preserve">AR </w:t>
      </w:r>
      <w:r w:rsidR="00CD4517">
        <w:t>–</w:t>
      </w:r>
      <w:r>
        <w:t xml:space="preserve"> </w:t>
      </w:r>
      <w:r w:rsidR="00CD4517">
        <w:t xml:space="preserve">Atnaujinimo </w:t>
      </w:r>
      <w:r w:rsidR="00592742">
        <w:t xml:space="preserve">ir remonto </w:t>
      </w:r>
      <w:r>
        <w:t xml:space="preserve">darbai, už kuriuos Valdžios subjektas jau yra sumokėjęs, kaip Sutarties </w:t>
      </w:r>
      <w:r>
        <w:fldChar w:fldCharType="begin"/>
      </w:r>
      <w:r>
        <w:instrText xml:space="preserve"> REF _Ref294018341 \r \h </w:instrText>
      </w:r>
      <w:r>
        <w:fldChar w:fldCharType="separate"/>
      </w:r>
      <w:r w:rsidR="00B87438">
        <w:t>3</w:t>
      </w:r>
      <w:r>
        <w:fldChar w:fldCharType="end"/>
      </w:r>
      <w:r>
        <w:t xml:space="preserve"> priede </w:t>
      </w:r>
      <w:r w:rsidRPr="004C1412">
        <w:rPr>
          <w:i/>
        </w:rPr>
        <w:t>Atsiskaitymų ir mokėjimų tvarka</w:t>
      </w:r>
      <w:r>
        <w:t xml:space="preserve"> nurodytą Metinio atlyginimo dalį, tačiau kurių Privatus subjektas nėra atlikęs</w:t>
      </w:r>
      <w:r w:rsidR="00FF1B7C">
        <w:t>;</w:t>
      </w:r>
    </w:p>
    <w:p w14:paraId="26EAE0D0" w14:textId="77777777" w:rsidR="00FD1028" w:rsidRPr="00FD1028" w:rsidRDefault="00FD1028" w:rsidP="00FD1028">
      <w:pPr>
        <w:pStyle w:val="Sraopastraipa"/>
        <w:numPr>
          <w:ilvl w:val="0"/>
          <w:numId w:val="66"/>
        </w:numPr>
        <w:spacing w:after="120" w:line="276" w:lineRule="auto"/>
        <w:contextualSpacing w:val="0"/>
        <w:jc w:val="both"/>
        <w:rPr>
          <w:vanish/>
        </w:rPr>
      </w:pPr>
    </w:p>
    <w:p w14:paraId="1BBF5718" w14:textId="77777777" w:rsidR="00FD1028" w:rsidRPr="00FD1028" w:rsidRDefault="00FD1028" w:rsidP="00FD1028">
      <w:pPr>
        <w:pStyle w:val="Sraopastraipa"/>
        <w:numPr>
          <w:ilvl w:val="0"/>
          <w:numId w:val="66"/>
        </w:numPr>
        <w:spacing w:after="120" w:line="276" w:lineRule="auto"/>
        <w:contextualSpacing w:val="0"/>
        <w:jc w:val="both"/>
        <w:rPr>
          <w:vanish/>
        </w:rPr>
      </w:pPr>
    </w:p>
    <w:p w14:paraId="167CEACB" w14:textId="77777777" w:rsidR="00FD1028" w:rsidRPr="00FD1028" w:rsidRDefault="00FD1028" w:rsidP="00FD1028">
      <w:pPr>
        <w:pStyle w:val="Sraopastraipa"/>
        <w:numPr>
          <w:ilvl w:val="0"/>
          <w:numId w:val="66"/>
        </w:numPr>
        <w:spacing w:after="120" w:line="276" w:lineRule="auto"/>
        <w:contextualSpacing w:val="0"/>
        <w:jc w:val="both"/>
        <w:rPr>
          <w:vanish/>
        </w:rPr>
      </w:pPr>
    </w:p>
    <w:p w14:paraId="514834A1" w14:textId="77777777" w:rsidR="00FD1028" w:rsidRPr="00FD1028" w:rsidRDefault="00FD1028" w:rsidP="00FD1028">
      <w:pPr>
        <w:pStyle w:val="Sraopastraipa"/>
        <w:numPr>
          <w:ilvl w:val="0"/>
          <w:numId w:val="66"/>
        </w:numPr>
        <w:spacing w:after="120" w:line="276" w:lineRule="auto"/>
        <w:contextualSpacing w:val="0"/>
        <w:jc w:val="both"/>
        <w:rPr>
          <w:vanish/>
        </w:rPr>
      </w:pPr>
    </w:p>
    <w:p w14:paraId="5A17D7E2" w14:textId="77777777" w:rsidR="00FD1028" w:rsidRPr="00FD1028" w:rsidRDefault="00FD1028" w:rsidP="00FD1028">
      <w:pPr>
        <w:pStyle w:val="Sraopastraipa"/>
        <w:numPr>
          <w:ilvl w:val="0"/>
          <w:numId w:val="66"/>
        </w:numPr>
        <w:spacing w:after="120" w:line="276" w:lineRule="auto"/>
        <w:contextualSpacing w:val="0"/>
        <w:jc w:val="both"/>
        <w:rPr>
          <w:vanish/>
        </w:rPr>
      </w:pPr>
    </w:p>
    <w:p w14:paraId="5FC1D94F" w14:textId="77777777" w:rsidR="00FD1028" w:rsidRPr="00FD1028" w:rsidRDefault="00FD1028" w:rsidP="00FD1028">
      <w:pPr>
        <w:pStyle w:val="Sraopastraipa"/>
        <w:numPr>
          <w:ilvl w:val="0"/>
          <w:numId w:val="66"/>
        </w:numPr>
        <w:spacing w:after="120" w:line="276" w:lineRule="auto"/>
        <w:contextualSpacing w:val="0"/>
        <w:jc w:val="both"/>
        <w:rPr>
          <w:vanish/>
        </w:rPr>
      </w:pPr>
    </w:p>
    <w:p w14:paraId="2ABA8E3B" w14:textId="77777777" w:rsidR="00FD1028" w:rsidRPr="00FD1028" w:rsidRDefault="00FD1028" w:rsidP="00FD1028">
      <w:pPr>
        <w:pStyle w:val="Sraopastraipa"/>
        <w:numPr>
          <w:ilvl w:val="0"/>
          <w:numId w:val="66"/>
        </w:numPr>
        <w:spacing w:after="120" w:line="276" w:lineRule="auto"/>
        <w:contextualSpacing w:val="0"/>
        <w:jc w:val="both"/>
        <w:rPr>
          <w:vanish/>
        </w:rPr>
      </w:pPr>
    </w:p>
    <w:p w14:paraId="51EF41CD" w14:textId="77777777" w:rsidR="00FD1028" w:rsidRPr="00FD1028" w:rsidRDefault="00FD1028" w:rsidP="00FD1028">
      <w:pPr>
        <w:pStyle w:val="Sraopastraipa"/>
        <w:numPr>
          <w:ilvl w:val="0"/>
          <w:numId w:val="66"/>
        </w:numPr>
        <w:spacing w:after="120" w:line="276" w:lineRule="auto"/>
        <w:contextualSpacing w:val="0"/>
        <w:jc w:val="both"/>
        <w:rPr>
          <w:vanish/>
        </w:rPr>
      </w:pPr>
    </w:p>
    <w:p w14:paraId="62BC438A" w14:textId="77777777" w:rsidR="00FD1028" w:rsidRPr="00FD1028" w:rsidRDefault="00FD1028" w:rsidP="00FD1028">
      <w:pPr>
        <w:pStyle w:val="Sraopastraipa"/>
        <w:numPr>
          <w:ilvl w:val="0"/>
          <w:numId w:val="66"/>
        </w:numPr>
        <w:spacing w:after="120" w:line="276" w:lineRule="auto"/>
        <w:contextualSpacing w:val="0"/>
        <w:jc w:val="both"/>
        <w:rPr>
          <w:vanish/>
        </w:rPr>
      </w:pPr>
    </w:p>
    <w:p w14:paraId="6B77FED0" w14:textId="77777777" w:rsidR="00FD1028" w:rsidRPr="00FD1028" w:rsidRDefault="00FD1028" w:rsidP="00FD1028">
      <w:pPr>
        <w:pStyle w:val="Sraopastraipa"/>
        <w:numPr>
          <w:ilvl w:val="0"/>
          <w:numId w:val="66"/>
        </w:numPr>
        <w:spacing w:after="120" w:line="276" w:lineRule="auto"/>
        <w:contextualSpacing w:val="0"/>
        <w:jc w:val="both"/>
        <w:rPr>
          <w:vanish/>
        </w:rPr>
      </w:pPr>
    </w:p>
    <w:p w14:paraId="7577712A" w14:textId="77777777" w:rsidR="00FD1028" w:rsidRPr="00FD1028" w:rsidRDefault="00FD1028" w:rsidP="00FD1028">
      <w:pPr>
        <w:pStyle w:val="Sraopastraipa"/>
        <w:numPr>
          <w:ilvl w:val="0"/>
          <w:numId w:val="66"/>
        </w:numPr>
        <w:spacing w:after="120" w:line="276" w:lineRule="auto"/>
        <w:contextualSpacing w:val="0"/>
        <w:jc w:val="both"/>
        <w:rPr>
          <w:vanish/>
        </w:rPr>
      </w:pPr>
    </w:p>
    <w:p w14:paraId="023D3EFD" w14:textId="77777777" w:rsidR="00FD1028" w:rsidRPr="00FD1028" w:rsidRDefault="00FD1028" w:rsidP="00FD1028">
      <w:pPr>
        <w:pStyle w:val="Sraopastraipa"/>
        <w:numPr>
          <w:ilvl w:val="0"/>
          <w:numId w:val="66"/>
        </w:numPr>
        <w:spacing w:after="120" w:line="276" w:lineRule="auto"/>
        <w:contextualSpacing w:val="0"/>
        <w:jc w:val="both"/>
        <w:rPr>
          <w:vanish/>
        </w:rPr>
      </w:pPr>
    </w:p>
    <w:p w14:paraId="02A62497" w14:textId="77777777" w:rsidR="00FD1028" w:rsidRPr="00FD1028" w:rsidRDefault="00FD1028" w:rsidP="00FD1028">
      <w:pPr>
        <w:pStyle w:val="Sraopastraipa"/>
        <w:numPr>
          <w:ilvl w:val="0"/>
          <w:numId w:val="66"/>
        </w:numPr>
        <w:spacing w:after="120" w:line="276" w:lineRule="auto"/>
        <w:contextualSpacing w:val="0"/>
        <w:jc w:val="both"/>
        <w:rPr>
          <w:vanish/>
        </w:rPr>
      </w:pPr>
    </w:p>
    <w:p w14:paraId="3AD65C92" w14:textId="77777777" w:rsidR="00FD1028" w:rsidRPr="00FD1028" w:rsidRDefault="00FD1028" w:rsidP="00FD1028">
      <w:pPr>
        <w:pStyle w:val="Sraopastraipa"/>
        <w:numPr>
          <w:ilvl w:val="0"/>
          <w:numId w:val="66"/>
        </w:numPr>
        <w:spacing w:after="120" w:line="276" w:lineRule="auto"/>
        <w:contextualSpacing w:val="0"/>
        <w:jc w:val="both"/>
        <w:rPr>
          <w:vanish/>
        </w:rPr>
      </w:pPr>
    </w:p>
    <w:p w14:paraId="4CAA21DA" w14:textId="77777777" w:rsidR="00FD1028" w:rsidRPr="00FD1028" w:rsidRDefault="00FD1028" w:rsidP="00FD1028">
      <w:pPr>
        <w:pStyle w:val="Sraopastraipa"/>
        <w:numPr>
          <w:ilvl w:val="0"/>
          <w:numId w:val="66"/>
        </w:numPr>
        <w:spacing w:after="120" w:line="276" w:lineRule="auto"/>
        <w:contextualSpacing w:val="0"/>
        <w:jc w:val="both"/>
        <w:rPr>
          <w:vanish/>
        </w:rPr>
      </w:pPr>
    </w:p>
    <w:p w14:paraId="35E19212" w14:textId="77777777" w:rsidR="00FD1028" w:rsidRPr="00FD1028" w:rsidRDefault="00FD1028" w:rsidP="00FD1028">
      <w:pPr>
        <w:pStyle w:val="Sraopastraipa"/>
        <w:numPr>
          <w:ilvl w:val="0"/>
          <w:numId w:val="66"/>
        </w:numPr>
        <w:spacing w:after="120" w:line="276" w:lineRule="auto"/>
        <w:contextualSpacing w:val="0"/>
        <w:jc w:val="both"/>
        <w:rPr>
          <w:vanish/>
        </w:rPr>
      </w:pPr>
    </w:p>
    <w:p w14:paraId="29AD8944" w14:textId="77777777" w:rsidR="00FD1028" w:rsidRPr="00FD1028" w:rsidRDefault="00FD1028" w:rsidP="00FD1028">
      <w:pPr>
        <w:pStyle w:val="Sraopastraipa"/>
        <w:numPr>
          <w:ilvl w:val="0"/>
          <w:numId w:val="66"/>
        </w:numPr>
        <w:spacing w:after="120" w:line="276" w:lineRule="auto"/>
        <w:contextualSpacing w:val="0"/>
        <w:jc w:val="both"/>
        <w:rPr>
          <w:vanish/>
        </w:rPr>
      </w:pPr>
    </w:p>
    <w:p w14:paraId="0177CF8C" w14:textId="77777777" w:rsidR="00FD1028" w:rsidRPr="00FD1028" w:rsidRDefault="00FD1028" w:rsidP="00FD1028">
      <w:pPr>
        <w:pStyle w:val="Sraopastraipa"/>
        <w:numPr>
          <w:ilvl w:val="0"/>
          <w:numId w:val="66"/>
        </w:numPr>
        <w:spacing w:after="120" w:line="276" w:lineRule="auto"/>
        <w:contextualSpacing w:val="0"/>
        <w:jc w:val="both"/>
        <w:rPr>
          <w:vanish/>
        </w:rPr>
      </w:pPr>
    </w:p>
    <w:p w14:paraId="6C61D92A" w14:textId="77777777" w:rsidR="00FD1028" w:rsidRPr="00FD1028" w:rsidRDefault="00FD1028" w:rsidP="00FD1028">
      <w:pPr>
        <w:pStyle w:val="Sraopastraipa"/>
        <w:numPr>
          <w:ilvl w:val="0"/>
          <w:numId w:val="66"/>
        </w:numPr>
        <w:spacing w:after="120" w:line="276" w:lineRule="auto"/>
        <w:contextualSpacing w:val="0"/>
        <w:jc w:val="both"/>
        <w:rPr>
          <w:vanish/>
        </w:rPr>
      </w:pPr>
    </w:p>
    <w:p w14:paraId="00D52004" w14:textId="77777777" w:rsidR="00FD1028" w:rsidRPr="00FD1028" w:rsidRDefault="00FD1028" w:rsidP="00FD1028">
      <w:pPr>
        <w:pStyle w:val="Sraopastraipa"/>
        <w:numPr>
          <w:ilvl w:val="0"/>
          <w:numId w:val="66"/>
        </w:numPr>
        <w:spacing w:after="120" w:line="276" w:lineRule="auto"/>
        <w:contextualSpacing w:val="0"/>
        <w:jc w:val="both"/>
        <w:rPr>
          <w:vanish/>
        </w:rPr>
      </w:pPr>
    </w:p>
    <w:p w14:paraId="0B39ECEF" w14:textId="77777777" w:rsidR="00FD1028" w:rsidRPr="00FD1028" w:rsidRDefault="00FD1028" w:rsidP="00FD1028">
      <w:pPr>
        <w:pStyle w:val="Sraopastraipa"/>
        <w:numPr>
          <w:ilvl w:val="0"/>
          <w:numId w:val="66"/>
        </w:numPr>
        <w:spacing w:after="120" w:line="276" w:lineRule="auto"/>
        <w:contextualSpacing w:val="0"/>
        <w:jc w:val="both"/>
        <w:rPr>
          <w:vanish/>
        </w:rPr>
      </w:pPr>
    </w:p>
    <w:p w14:paraId="48433822" w14:textId="77777777" w:rsidR="00FD1028" w:rsidRPr="00FD1028" w:rsidRDefault="00FD1028" w:rsidP="00FD1028">
      <w:pPr>
        <w:pStyle w:val="Sraopastraipa"/>
        <w:numPr>
          <w:ilvl w:val="0"/>
          <w:numId w:val="66"/>
        </w:numPr>
        <w:spacing w:after="120" w:line="276" w:lineRule="auto"/>
        <w:contextualSpacing w:val="0"/>
        <w:jc w:val="both"/>
        <w:rPr>
          <w:vanish/>
        </w:rPr>
      </w:pPr>
    </w:p>
    <w:p w14:paraId="55CD553E" w14:textId="77777777" w:rsidR="00FD1028" w:rsidRPr="00FD1028" w:rsidRDefault="00FD1028" w:rsidP="00FD1028">
      <w:pPr>
        <w:pStyle w:val="Sraopastraipa"/>
        <w:numPr>
          <w:ilvl w:val="0"/>
          <w:numId w:val="66"/>
        </w:numPr>
        <w:spacing w:after="120" w:line="276" w:lineRule="auto"/>
        <w:contextualSpacing w:val="0"/>
        <w:jc w:val="both"/>
        <w:rPr>
          <w:vanish/>
        </w:rPr>
      </w:pPr>
    </w:p>
    <w:p w14:paraId="414C086F" w14:textId="77777777" w:rsidR="00FD1028" w:rsidRPr="00FD1028" w:rsidRDefault="00FD1028" w:rsidP="00FD1028">
      <w:pPr>
        <w:pStyle w:val="Sraopastraipa"/>
        <w:numPr>
          <w:ilvl w:val="0"/>
          <w:numId w:val="66"/>
        </w:numPr>
        <w:spacing w:after="120" w:line="276" w:lineRule="auto"/>
        <w:contextualSpacing w:val="0"/>
        <w:jc w:val="both"/>
        <w:rPr>
          <w:vanish/>
        </w:rPr>
      </w:pPr>
    </w:p>
    <w:p w14:paraId="1CEC6D28" w14:textId="77777777" w:rsidR="00FD1028" w:rsidRPr="00FD1028" w:rsidRDefault="00FD1028" w:rsidP="00FD1028">
      <w:pPr>
        <w:pStyle w:val="Sraopastraipa"/>
        <w:numPr>
          <w:ilvl w:val="0"/>
          <w:numId w:val="66"/>
        </w:numPr>
        <w:spacing w:after="120" w:line="276" w:lineRule="auto"/>
        <w:contextualSpacing w:val="0"/>
        <w:jc w:val="both"/>
        <w:rPr>
          <w:vanish/>
        </w:rPr>
      </w:pPr>
    </w:p>
    <w:p w14:paraId="35246169" w14:textId="77777777" w:rsidR="00FD1028" w:rsidRPr="00FD1028" w:rsidRDefault="00FD1028" w:rsidP="00FD1028">
      <w:pPr>
        <w:pStyle w:val="Sraopastraipa"/>
        <w:numPr>
          <w:ilvl w:val="0"/>
          <w:numId w:val="66"/>
        </w:numPr>
        <w:spacing w:after="120" w:line="276" w:lineRule="auto"/>
        <w:contextualSpacing w:val="0"/>
        <w:jc w:val="both"/>
        <w:rPr>
          <w:vanish/>
        </w:rPr>
      </w:pPr>
    </w:p>
    <w:p w14:paraId="4FB9D6BB" w14:textId="77777777" w:rsidR="00FD1028" w:rsidRPr="00FD1028" w:rsidRDefault="00FD1028" w:rsidP="00FD1028">
      <w:pPr>
        <w:pStyle w:val="Sraopastraipa"/>
        <w:numPr>
          <w:ilvl w:val="0"/>
          <w:numId w:val="66"/>
        </w:numPr>
        <w:spacing w:after="120" w:line="276" w:lineRule="auto"/>
        <w:contextualSpacing w:val="0"/>
        <w:jc w:val="both"/>
        <w:rPr>
          <w:vanish/>
        </w:rPr>
      </w:pPr>
    </w:p>
    <w:p w14:paraId="276F98C1" w14:textId="77777777" w:rsidR="00FD1028" w:rsidRPr="00FD1028" w:rsidRDefault="00FD1028" w:rsidP="00FD1028">
      <w:pPr>
        <w:pStyle w:val="Sraopastraipa"/>
        <w:numPr>
          <w:ilvl w:val="0"/>
          <w:numId w:val="66"/>
        </w:numPr>
        <w:spacing w:after="120" w:line="276" w:lineRule="auto"/>
        <w:contextualSpacing w:val="0"/>
        <w:jc w:val="both"/>
        <w:rPr>
          <w:vanish/>
        </w:rPr>
      </w:pPr>
    </w:p>
    <w:p w14:paraId="7F43EF43" w14:textId="77777777" w:rsidR="00FD1028" w:rsidRPr="00FD1028" w:rsidRDefault="00FD1028" w:rsidP="00FD1028">
      <w:pPr>
        <w:pStyle w:val="Sraopastraipa"/>
        <w:numPr>
          <w:ilvl w:val="0"/>
          <w:numId w:val="66"/>
        </w:numPr>
        <w:spacing w:after="120" w:line="276" w:lineRule="auto"/>
        <w:contextualSpacing w:val="0"/>
        <w:jc w:val="both"/>
        <w:rPr>
          <w:vanish/>
        </w:rPr>
      </w:pPr>
    </w:p>
    <w:p w14:paraId="6C3EE4A8" w14:textId="77777777" w:rsidR="00FD1028" w:rsidRPr="00FD1028" w:rsidRDefault="00FD1028" w:rsidP="00FD1028">
      <w:pPr>
        <w:pStyle w:val="Sraopastraipa"/>
        <w:numPr>
          <w:ilvl w:val="0"/>
          <w:numId w:val="66"/>
        </w:numPr>
        <w:spacing w:after="120" w:line="276" w:lineRule="auto"/>
        <w:contextualSpacing w:val="0"/>
        <w:jc w:val="both"/>
        <w:rPr>
          <w:vanish/>
        </w:rPr>
      </w:pPr>
    </w:p>
    <w:p w14:paraId="43D70308" w14:textId="77777777" w:rsidR="00FD1028" w:rsidRPr="00FD1028" w:rsidRDefault="00FD1028" w:rsidP="00FD1028">
      <w:pPr>
        <w:pStyle w:val="Sraopastraipa"/>
        <w:numPr>
          <w:ilvl w:val="0"/>
          <w:numId w:val="66"/>
        </w:numPr>
        <w:spacing w:after="120" w:line="276" w:lineRule="auto"/>
        <w:contextualSpacing w:val="0"/>
        <w:jc w:val="both"/>
        <w:rPr>
          <w:vanish/>
        </w:rPr>
      </w:pPr>
    </w:p>
    <w:p w14:paraId="2A9C2971" w14:textId="77777777" w:rsidR="00FD1028" w:rsidRPr="00FD1028" w:rsidRDefault="00FD1028" w:rsidP="00FD1028">
      <w:pPr>
        <w:pStyle w:val="Sraopastraipa"/>
        <w:numPr>
          <w:ilvl w:val="0"/>
          <w:numId w:val="66"/>
        </w:numPr>
        <w:spacing w:after="120" w:line="276" w:lineRule="auto"/>
        <w:contextualSpacing w:val="0"/>
        <w:jc w:val="both"/>
        <w:rPr>
          <w:vanish/>
        </w:rPr>
      </w:pPr>
    </w:p>
    <w:p w14:paraId="43EE9E3B" w14:textId="77777777" w:rsidR="00FD1028" w:rsidRPr="00FD1028" w:rsidRDefault="00FD1028" w:rsidP="00FD1028">
      <w:pPr>
        <w:pStyle w:val="Sraopastraipa"/>
        <w:numPr>
          <w:ilvl w:val="0"/>
          <w:numId w:val="66"/>
        </w:numPr>
        <w:spacing w:after="120" w:line="276" w:lineRule="auto"/>
        <w:contextualSpacing w:val="0"/>
        <w:jc w:val="both"/>
        <w:rPr>
          <w:vanish/>
        </w:rPr>
      </w:pPr>
    </w:p>
    <w:p w14:paraId="34391088" w14:textId="77777777" w:rsidR="00FD1028" w:rsidRPr="00FD1028" w:rsidRDefault="00FD1028" w:rsidP="00FD1028">
      <w:pPr>
        <w:pStyle w:val="Sraopastraipa"/>
        <w:numPr>
          <w:ilvl w:val="0"/>
          <w:numId w:val="66"/>
        </w:numPr>
        <w:spacing w:after="120" w:line="276" w:lineRule="auto"/>
        <w:contextualSpacing w:val="0"/>
        <w:jc w:val="both"/>
        <w:rPr>
          <w:vanish/>
        </w:rPr>
      </w:pPr>
    </w:p>
    <w:p w14:paraId="0C3BF5BF" w14:textId="77777777" w:rsidR="00FD1028" w:rsidRPr="00FD1028" w:rsidRDefault="00FD1028" w:rsidP="00FD1028">
      <w:pPr>
        <w:pStyle w:val="Sraopastraipa"/>
        <w:numPr>
          <w:ilvl w:val="0"/>
          <w:numId w:val="66"/>
        </w:numPr>
        <w:spacing w:after="120" w:line="276" w:lineRule="auto"/>
        <w:contextualSpacing w:val="0"/>
        <w:jc w:val="both"/>
        <w:rPr>
          <w:vanish/>
        </w:rPr>
      </w:pPr>
    </w:p>
    <w:p w14:paraId="734F46AC" w14:textId="77777777" w:rsidR="00FD1028" w:rsidRPr="00FD1028" w:rsidRDefault="00FD1028" w:rsidP="00FD1028">
      <w:pPr>
        <w:pStyle w:val="Sraopastraipa"/>
        <w:numPr>
          <w:ilvl w:val="0"/>
          <w:numId w:val="66"/>
        </w:numPr>
        <w:spacing w:after="120" w:line="276" w:lineRule="auto"/>
        <w:contextualSpacing w:val="0"/>
        <w:jc w:val="both"/>
        <w:rPr>
          <w:vanish/>
        </w:rPr>
      </w:pPr>
    </w:p>
    <w:p w14:paraId="43572DB8" w14:textId="77777777" w:rsidR="00FD1028" w:rsidRPr="00FD1028" w:rsidRDefault="00FD1028" w:rsidP="00FD1028">
      <w:pPr>
        <w:pStyle w:val="Sraopastraipa"/>
        <w:numPr>
          <w:ilvl w:val="0"/>
          <w:numId w:val="66"/>
        </w:numPr>
        <w:spacing w:after="120" w:line="276" w:lineRule="auto"/>
        <w:contextualSpacing w:val="0"/>
        <w:jc w:val="both"/>
        <w:rPr>
          <w:vanish/>
        </w:rPr>
      </w:pPr>
    </w:p>
    <w:p w14:paraId="0281C1CA" w14:textId="77777777" w:rsidR="00FD1028" w:rsidRPr="00FD1028" w:rsidRDefault="00FD1028" w:rsidP="00FD1028">
      <w:pPr>
        <w:pStyle w:val="Sraopastraipa"/>
        <w:numPr>
          <w:ilvl w:val="0"/>
          <w:numId w:val="66"/>
        </w:numPr>
        <w:spacing w:after="120" w:line="276" w:lineRule="auto"/>
        <w:contextualSpacing w:val="0"/>
        <w:jc w:val="both"/>
        <w:rPr>
          <w:vanish/>
        </w:rPr>
      </w:pPr>
    </w:p>
    <w:p w14:paraId="46F422F9" w14:textId="77777777" w:rsidR="00FD1028" w:rsidRPr="00FD1028" w:rsidRDefault="00FD1028" w:rsidP="00FD1028">
      <w:pPr>
        <w:pStyle w:val="Sraopastraipa"/>
        <w:numPr>
          <w:ilvl w:val="0"/>
          <w:numId w:val="66"/>
        </w:numPr>
        <w:spacing w:after="120" w:line="276" w:lineRule="auto"/>
        <w:contextualSpacing w:val="0"/>
        <w:jc w:val="both"/>
        <w:rPr>
          <w:vanish/>
        </w:rPr>
      </w:pPr>
    </w:p>
    <w:p w14:paraId="1EEE73F7" w14:textId="77777777" w:rsidR="00FD1028" w:rsidRPr="00FD1028" w:rsidRDefault="00FD1028" w:rsidP="00FD1028">
      <w:pPr>
        <w:pStyle w:val="Sraopastraipa"/>
        <w:numPr>
          <w:ilvl w:val="0"/>
          <w:numId w:val="66"/>
        </w:numPr>
        <w:spacing w:after="120" w:line="276" w:lineRule="auto"/>
        <w:contextualSpacing w:val="0"/>
        <w:jc w:val="both"/>
        <w:rPr>
          <w:vanish/>
        </w:rPr>
      </w:pPr>
    </w:p>
    <w:p w14:paraId="3CE39C7A" w14:textId="77777777" w:rsidR="00FD1028" w:rsidRPr="00FD1028" w:rsidRDefault="00FD1028" w:rsidP="00FD1028">
      <w:pPr>
        <w:pStyle w:val="Sraopastraipa"/>
        <w:numPr>
          <w:ilvl w:val="0"/>
          <w:numId w:val="66"/>
        </w:numPr>
        <w:spacing w:after="120" w:line="276" w:lineRule="auto"/>
        <w:contextualSpacing w:val="0"/>
        <w:jc w:val="both"/>
        <w:rPr>
          <w:vanish/>
        </w:rPr>
      </w:pPr>
    </w:p>
    <w:p w14:paraId="02F6D4AF" w14:textId="77777777" w:rsidR="00FD1028" w:rsidRPr="00FD1028" w:rsidRDefault="00FD1028" w:rsidP="00FD1028">
      <w:pPr>
        <w:pStyle w:val="Sraopastraipa"/>
        <w:numPr>
          <w:ilvl w:val="0"/>
          <w:numId w:val="66"/>
        </w:numPr>
        <w:spacing w:after="120" w:line="276" w:lineRule="auto"/>
        <w:contextualSpacing w:val="0"/>
        <w:jc w:val="both"/>
        <w:rPr>
          <w:vanish/>
        </w:rPr>
      </w:pPr>
    </w:p>
    <w:p w14:paraId="5249E150" w14:textId="77777777" w:rsidR="00FD1028" w:rsidRPr="00FD1028" w:rsidRDefault="00FD1028" w:rsidP="00FD1028">
      <w:pPr>
        <w:pStyle w:val="Sraopastraipa"/>
        <w:numPr>
          <w:ilvl w:val="0"/>
          <w:numId w:val="66"/>
        </w:numPr>
        <w:spacing w:after="120" w:line="276" w:lineRule="auto"/>
        <w:contextualSpacing w:val="0"/>
        <w:jc w:val="both"/>
        <w:rPr>
          <w:vanish/>
        </w:rPr>
      </w:pPr>
    </w:p>
    <w:p w14:paraId="7755AC8D" w14:textId="77777777" w:rsidR="00FD1028" w:rsidRPr="00FD1028" w:rsidRDefault="00FD1028" w:rsidP="00FD1028">
      <w:pPr>
        <w:pStyle w:val="Sraopastraipa"/>
        <w:numPr>
          <w:ilvl w:val="0"/>
          <w:numId w:val="66"/>
        </w:numPr>
        <w:spacing w:after="120" w:line="276" w:lineRule="auto"/>
        <w:contextualSpacing w:val="0"/>
        <w:jc w:val="both"/>
        <w:rPr>
          <w:vanish/>
        </w:rPr>
      </w:pPr>
    </w:p>
    <w:p w14:paraId="2CC9A30C" w14:textId="77777777" w:rsidR="00FD1028" w:rsidRPr="00FD1028" w:rsidRDefault="00FD1028" w:rsidP="00FD1028">
      <w:pPr>
        <w:pStyle w:val="Sraopastraipa"/>
        <w:numPr>
          <w:ilvl w:val="1"/>
          <w:numId w:val="66"/>
        </w:numPr>
        <w:spacing w:after="120" w:line="276" w:lineRule="auto"/>
        <w:contextualSpacing w:val="0"/>
        <w:jc w:val="both"/>
        <w:rPr>
          <w:vanish/>
        </w:rPr>
      </w:pPr>
    </w:p>
    <w:p w14:paraId="4E80C6B8" w14:textId="4B5025F8" w:rsidR="00FD1028" w:rsidRPr="00FD1028" w:rsidRDefault="00FD1028" w:rsidP="00FD1028">
      <w:pPr>
        <w:pStyle w:val="paragrafai"/>
        <w:numPr>
          <w:ilvl w:val="1"/>
          <w:numId w:val="66"/>
        </w:numPr>
        <w:tabs>
          <w:tab w:val="left" w:pos="993"/>
          <w:tab w:val="num" w:pos="6591"/>
        </w:tabs>
        <w:rPr>
          <w:sz w:val="24"/>
          <w:szCs w:val="24"/>
        </w:rPr>
      </w:pPr>
      <w:bookmarkStart w:id="1002" w:name="_Ref90039896"/>
      <w:r w:rsidRPr="00FD1028">
        <w:rPr>
          <w:sz w:val="24"/>
          <w:szCs w:val="24"/>
        </w:rPr>
        <w:t xml:space="preserve">Tuo atveju, jei Sutartis nutraukiama Sutarties </w:t>
      </w:r>
      <w:r w:rsidRPr="00FD1028">
        <w:rPr>
          <w:sz w:val="24"/>
          <w:szCs w:val="24"/>
        </w:rPr>
        <w:fldChar w:fldCharType="begin"/>
      </w:r>
      <w:r w:rsidRPr="00FD1028">
        <w:rPr>
          <w:sz w:val="24"/>
          <w:szCs w:val="24"/>
        </w:rPr>
        <w:instrText xml:space="preserve"> REF _Ref90478040 \r \h  \* MERGEFORMAT </w:instrText>
      </w:r>
      <w:r w:rsidRPr="00FD1028">
        <w:rPr>
          <w:sz w:val="24"/>
          <w:szCs w:val="24"/>
        </w:rPr>
      </w:r>
      <w:r w:rsidRPr="00FD1028">
        <w:rPr>
          <w:sz w:val="24"/>
          <w:szCs w:val="24"/>
        </w:rPr>
        <w:fldChar w:fldCharType="separate"/>
      </w:r>
      <w:r w:rsidR="00B87438">
        <w:rPr>
          <w:sz w:val="24"/>
          <w:szCs w:val="24"/>
        </w:rPr>
        <w:t>40.2</w:t>
      </w:r>
      <w:r w:rsidRPr="00FD1028">
        <w:rPr>
          <w:sz w:val="24"/>
          <w:szCs w:val="24"/>
        </w:rPr>
        <w:fldChar w:fldCharType="end"/>
      </w:r>
      <w:r w:rsidRPr="00FD1028">
        <w:rPr>
          <w:sz w:val="24"/>
          <w:szCs w:val="24"/>
        </w:rPr>
        <w:t xml:space="preserve"> punkte numatytu pagrindu, Valdžios subjektas Privačiam subjektui sumoka kompensaciją, kuri apskaičiuojama pagal tokią formulę:</w:t>
      </w:r>
      <w:bookmarkEnd w:id="1002"/>
    </w:p>
    <w:p w14:paraId="3D5465FF" w14:textId="0D5E4958" w:rsidR="00FD1028" w:rsidRPr="00FD1028" w:rsidRDefault="00FD1028" w:rsidP="00FD1028">
      <w:pPr>
        <w:pStyle w:val="Antrat2"/>
        <w:numPr>
          <w:ilvl w:val="0"/>
          <w:numId w:val="0"/>
        </w:numPr>
        <w:ind w:left="720" w:firstLine="698"/>
        <w:rPr>
          <w:color w:val="auto"/>
        </w:rPr>
      </w:pPr>
      <w:bookmarkStart w:id="1003" w:name="_Toc98421448"/>
      <w:r w:rsidRPr="00FD1028">
        <w:rPr>
          <w:color w:val="auto"/>
        </w:rPr>
        <w:t>NK = FI + FG+KI + NA</w:t>
      </w:r>
      <w:r w:rsidR="00A223B3">
        <w:rPr>
          <w:color w:val="auto"/>
        </w:rPr>
        <w:t xml:space="preserve"> </w:t>
      </w:r>
      <w:r w:rsidR="00A223B3" w:rsidRPr="00A7597A">
        <w:rPr>
          <w:color w:val="auto"/>
        </w:rPr>
        <w:t>+ PN</w:t>
      </w:r>
      <w:r w:rsidRPr="00FD1028">
        <w:rPr>
          <w:color w:val="auto"/>
        </w:rPr>
        <w:t xml:space="preserve"> – D – K – AR – VN, kur:</w:t>
      </w:r>
      <w:bookmarkEnd w:id="1003"/>
      <w:r w:rsidRPr="00FD1028">
        <w:rPr>
          <w:color w:val="auto"/>
        </w:rPr>
        <w:t xml:space="preserve"> </w:t>
      </w:r>
    </w:p>
    <w:p w14:paraId="69D9C9B7" w14:textId="116BDA83" w:rsidR="00FD1028" w:rsidRPr="00012842" w:rsidRDefault="00FD1028" w:rsidP="00FD1028">
      <w:pPr>
        <w:spacing w:after="120" w:line="276" w:lineRule="auto"/>
        <w:ind w:left="1418"/>
        <w:jc w:val="both"/>
        <w:rPr>
          <w:strike/>
        </w:rPr>
      </w:pPr>
      <w:r w:rsidRPr="00FD1028">
        <w:rPr>
          <w:b/>
        </w:rPr>
        <w:t>NK</w:t>
      </w:r>
      <w:r w:rsidRPr="00FD1028">
        <w:t xml:space="preserve"> – Sutarties nutraukimo </w:t>
      </w:r>
      <w:r w:rsidRPr="00326936">
        <w:t>kompensacija,</w:t>
      </w:r>
      <w:r w:rsidRPr="00326936">
        <w:rPr>
          <w:sz w:val="22"/>
          <w:szCs w:val="22"/>
        </w:rPr>
        <w:t xml:space="preserve"> </w:t>
      </w:r>
      <w:r w:rsidRPr="00326936">
        <w:t>kuri bet kuriuo atveju negali būti mažesnė nei 100 (vienas šimtas) procentų FI+FG+KI</w:t>
      </w:r>
      <w:r w:rsidR="00A7597A">
        <w:t>;</w:t>
      </w:r>
    </w:p>
    <w:p w14:paraId="631C68C4" w14:textId="77777777" w:rsidR="00FD1028" w:rsidRPr="00FD1028" w:rsidRDefault="00FD1028" w:rsidP="00FD1028">
      <w:pPr>
        <w:spacing w:after="120" w:line="276" w:lineRule="auto"/>
        <w:ind w:left="1418"/>
        <w:jc w:val="both"/>
      </w:pPr>
      <w:r w:rsidRPr="00FD1028">
        <w:rPr>
          <w:b/>
        </w:rPr>
        <w:t>FI</w:t>
      </w:r>
      <w:r w:rsidRPr="00FD1028">
        <w:t xml:space="preserve"> – Sutarties nutraukimo metu dar negrąžinta Finansuotojo Privačiam subjektui suteikta ir Privataus subjekto Sutarties vykdymui panaudota finansavimo dalis, susikaupusios, bet dar nesumokėtos palūkanos už grąžinamą paskolą;</w:t>
      </w:r>
    </w:p>
    <w:p w14:paraId="53EC07A3" w14:textId="77777777" w:rsidR="00FD1028" w:rsidRPr="00FD1028" w:rsidRDefault="00FD1028" w:rsidP="00FD1028">
      <w:pPr>
        <w:spacing w:after="120" w:line="276" w:lineRule="auto"/>
        <w:ind w:left="1418"/>
        <w:jc w:val="both"/>
      </w:pPr>
      <w:r w:rsidRPr="00FD1028">
        <w:rPr>
          <w:b/>
        </w:rPr>
        <w:t>FG</w:t>
      </w:r>
      <w:r w:rsidRPr="00FD1028">
        <w:t xml:space="preserve"> – Finansuotojo Privačiam subjektui suteikto ir įsipareigojimams pagal Sutartį panaudoto finansavimo (FI) grąžinimo sąnaudos, paskaičiuotos ir pritaikytos tuo atveju, kai finansavimas yra grąžinamas anksčiau finansavimo sutartyje nustatytų terminų ir kitos finansavimo sutarčių nutraukimo ir /ar paskolos išankstinio grąžinimo prieš finansavimo sutartyje numatytą terminą sąnaudos, neviršijančios įprastų rinkoje sąnaudų;</w:t>
      </w:r>
    </w:p>
    <w:p w14:paraId="20EDC94A" w14:textId="77777777" w:rsidR="00FD1028" w:rsidRPr="00FD1028" w:rsidRDefault="00FD1028" w:rsidP="00FD1028">
      <w:pPr>
        <w:spacing w:after="120" w:line="276" w:lineRule="auto"/>
        <w:ind w:left="1418"/>
        <w:jc w:val="both"/>
      </w:pPr>
      <w:r w:rsidRPr="00FD1028">
        <w:rPr>
          <w:b/>
        </w:rPr>
        <w:t>KI</w:t>
      </w:r>
      <w:r w:rsidRPr="00FD1028">
        <w:t xml:space="preserve"> – Sutarties nutraukimo metu dar negrąžinta Kitų paskolos teikėjų suteikto Privačiam subjektui ir Privataus subjekto Finansiniame veiklos modelyje numatytoms Investicijoms tinkamai panaudota finansavimo ir nuosavo kapitalo dalis (ne didesnė nei ta, kuri atspindi Objekto sukūrimo darbų rezultatus (t. y. buvo panaudota jiems sukurti) ir kurie dar nebuvo įvertinti nustatant FI (šie Turto sukūrimo darbų rezultatai neapima tų Turto sukūrimo darbų rezultatų, kurie buvo įvertinti nustatant FI; t. y. tie patys Turto sukūrimo darbų rezultatai, kurie jau buvo įvertinti nustatant grąžintino FI dydį, antrą kartą nebevertinami nustatant grąžintino KI dydį). Siekdamos išvengti bet kokių abejonių, Šalys pareiškia, kad jokios kitos kito paskolos finansuotojo</w:t>
      </w:r>
      <w:r w:rsidRPr="00FD1028" w:rsidDel="00EF69F8">
        <w:t xml:space="preserve"> </w:t>
      </w:r>
      <w:r w:rsidRPr="00FD1028">
        <w:t>suteikto Privačiam subjektui ir Privataus subjekto Sutarties vykdymui panaudoto finansavimo ir nuosavo kapitalo dalys ir jokios kitos palūkanos bei negauta Investicijų grąža neatlyginamos;</w:t>
      </w:r>
    </w:p>
    <w:p w14:paraId="5D4FE3E3" w14:textId="655A40E3" w:rsidR="00FD1028" w:rsidRDefault="00FD1028" w:rsidP="00FD1028">
      <w:pPr>
        <w:spacing w:after="120" w:line="276" w:lineRule="auto"/>
        <w:ind w:left="1418"/>
        <w:jc w:val="both"/>
      </w:pPr>
      <w:r w:rsidRPr="00FD1028">
        <w:rPr>
          <w:b/>
        </w:rPr>
        <w:lastRenderedPageBreak/>
        <w:t>NA</w:t>
      </w:r>
      <w:r w:rsidRPr="00FD1028">
        <w:t xml:space="preserve"> – Sutarties nutraukimo metu už iki Sutarties nutraukimo momento kokybiškai suteiktas Paslaugas, už kurias pagal Sutartį privalo sumokėti Valdžios subjektas, nesumokėtos Metinio atlyginimo dalys;</w:t>
      </w:r>
    </w:p>
    <w:p w14:paraId="52783F92" w14:textId="52A9B3DF" w:rsidR="00A223B3" w:rsidRDefault="00A223B3" w:rsidP="00FD1028">
      <w:pPr>
        <w:spacing w:after="120" w:line="276" w:lineRule="auto"/>
        <w:ind w:left="1418"/>
        <w:jc w:val="both"/>
      </w:pPr>
      <w:r w:rsidRPr="00A7597A">
        <w:rPr>
          <w:b/>
        </w:rPr>
        <w:t xml:space="preserve">PN </w:t>
      </w:r>
      <w:r w:rsidRPr="00A7597A">
        <w:t xml:space="preserve">- Privataus subjekto dėl Sutarties nutraukimo patiriami tiesioginiai nuostoliai. Dėl tiesioginių nuostolių dydžio Privatus subjektas ir Valdžios subjektas susitaria raštu ne vėliau kaip likus 20 (dvidešimt) dienų iki Sutarties nutraukimo. Jeigu per šį terminą dėl tiesioginių nuostolių dydžio susitarti nepavyksta, ne vėliau kaip per 10 (dešimt) dienų abipusiu sutarimu paskiriamas ekspertas tiesioginių nuostolių dydžiui nustatyti. Ekspertu gali būti skiriamas tik nešališkas ir neturintis interesų konflikto kompetentingas subjektas. Eksperto nustatyta tiesioginių nuostolių suma mažinama Sutarties nutraukimo kompensacija. Tuo atveju, jeigu ekspertas per nustatytą laiką nepaskiriamas, Šalys kreipiasi į šios Sutarties </w:t>
      </w:r>
      <w:r w:rsidRPr="00A7597A">
        <w:fldChar w:fldCharType="begin"/>
      </w:r>
      <w:r w:rsidRPr="00A7597A">
        <w:instrText xml:space="preserve"> REF _Ref284491700 \r \h </w:instrText>
      </w:r>
      <w:r w:rsidR="00932CF0" w:rsidRPr="00A7597A">
        <w:instrText xml:space="preserve"> \* MERGEFORMAT </w:instrText>
      </w:r>
      <w:r w:rsidRPr="00A7597A">
        <w:fldChar w:fldCharType="separate"/>
      </w:r>
      <w:r w:rsidR="00B87438" w:rsidRPr="00A7597A">
        <w:t>53</w:t>
      </w:r>
      <w:r w:rsidRPr="00A7597A">
        <w:fldChar w:fldCharType="end"/>
      </w:r>
      <w:r w:rsidRPr="00A7597A">
        <w:t xml:space="preserve"> punkte nurodytą ginčų sprendimo instituciją. Tokiu atveju išmokamos Sutarties nutraukimo kompensacijos dydis gali būti mažinamas tik tokiais tiesioginiais nuostoliais, kurių dydžio Šalys neginčija. Ginčytina tiesioginių nuostolių sumos dalis iki ginčo išsprendimo pervedama į depozitinę sąskaitą, už kurioje esančią sumą depozitinės sąskaitos laikytojas moka palūkanas, kurios atitenka tai Šaliai (paskirstomos toms Šalims), kuriai (kurioms) galutiniu teismo sprendimu priteisiama ginčytina suma;</w:t>
      </w:r>
    </w:p>
    <w:p w14:paraId="5CE66AA8" w14:textId="77777777" w:rsidR="00FD1028" w:rsidRPr="00FD1028" w:rsidRDefault="00FD1028" w:rsidP="00FD1028">
      <w:pPr>
        <w:spacing w:after="120" w:line="276" w:lineRule="auto"/>
        <w:ind w:left="1418"/>
        <w:jc w:val="both"/>
      </w:pPr>
      <w:r w:rsidRPr="00FD1028">
        <w:rPr>
          <w:b/>
        </w:rPr>
        <w:t>D</w:t>
      </w:r>
      <w:r w:rsidRPr="00FD1028">
        <w:t xml:space="preserve"> – Privataus subjekto dėl Sutarties nutraukimo gaunamos pagal Sutartį privalomo draudimo išmokos;</w:t>
      </w:r>
    </w:p>
    <w:p w14:paraId="0E969E27" w14:textId="77777777" w:rsidR="00FD1028" w:rsidRPr="00FD1028" w:rsidRDefault="00FD1028" w:rsidP="00FD1028">
      <w:pPr>
        <w:spacing w:after="120" w:line="276" w:lineRule="auto"/>
        <w:ind w:left="1418"/>
        <w:jc w:val="both"/>
      </w:pPr>
      <w:r w:rsidRPr="00FD1028">
        <w:rPr>
          <w:b/>
        </w:rPr>
        <w:t>K</w:t>
      </w:r>
      <w:r w:rsidRPr="00FD1028">
        <w:t xml:space="preserve"> – Dar neįskaitytos / neišreikalautos iš Privataus subjekto Išskaitos iš Metinio atlyginimo ir Privataus subjekto mokėtinos netesybos;</w:t>
      </w:r>
    </w:p>
    <w:p w14:paraId="433DFFF5" w14:textId="19755978" w:rsidR="00FD1028" w:rsidRPr="00FD1028" w:rsidRDefault="00FD1028" w:rsidP="00FD1028">
      <w:pPr>
        <w:spacing w:after="120" w:line="276" w:lineRule="auto"/>
        <w:ind w:left="1418"/>
        <w:jc w:val="both"/>
        <w:rPr>
          <w:rFonts w:eastAsia="Times New Roman"/>
        </w:rPr>
      </w:pPr>
      <w:r w:rsidRPr="00FD1028">
        <w:rPr>
          <w:b/>
        </w:rPr>
        <w:t xml:space="preserve">AR </w:t>
      </w:r>
      <w:r w:rsidRPr="00FD1028">
        <w:t xml:space="preserve">– </w:t>
      </w:r>
      <w:proofErr w:type="spellStart"/>
      <w:r w:rsidRPr="00FD1028">
        <w:t>Atnaujjinimo</w:t>
      </w:r>
      <w:proofErr w:type="spellEnd"/>
      <w:r w:rsidRPr="00FD1028">
        <w:t xml:space="preserve"> ir remonto darbai, už kuriuos Valdžios subjektas jau yra sumokėjęs, kaip Sutarties </w:t>
      </w:r>
      <w:r w:rsidRPr="00FD1028">
        <w:fldChar w:fldCharType="begin"/>
      </w:r>
      <w:r w:rsidRPr="00FD1028">
        <w:instrText xml:space="preserve"> REF _Ref294018341 \r \h  \* MERGEFORMAT </w:instrText>
      </w:r>
      <w:r w:rsidRPr="00FD1028">
        <w:fldChar w:fldCharType="separate"/>
      </w:r>
      <w:r w:rsidR="00B87438">
        <w:t>3</w:t>
      </w:r>
      <w:r w:rsidRPr="00FD1028">
        <w:fldChar w:fldCharType="end"/>
      </w:r>
      <w:r w:rsidRPr="00FD1028">
        <w:t xml:space="preserve"> priede </w:t>
      </w:r>
      <w:r w:rsidRPr="00FD1028">
        <w:rPr>
          <w:i/>
        </w:rPr>
        <w:t>Atsiskaitymų ir mokėjimų tvarka</w:t>
      </w:r>
      <w:r w:rsidRPr="00FD1028">
        <w:t xml:space="preserve"> nurodytą Metinio atlyginimo dalį, tačiau, kurių Privatus subjektas nėra atlikęs</w:t>
      </w:r>
      <w:r w:rsidRPr="00FD1028">
        <w:rPr>
          <w:rFonts w:eastAsia="Times New Roman"/>
        </w:rPr>
        <w:t xml:space="preserve">. </w:t>
      </w:r>
    </w:p>
    <w:p w14:paraId="3C911FEA" w14:textId="098111E1" w:rsidR="00EB5BBD" w:rsidRPr="00C536BF" w:rsidRDefault="00FD1028" w:rsidP="00AF7AB8">
      <w:pPr>
        <w:pStyle w:val="paragrafai"/>
        <w:numPr>
          <w:ilvl w:val="0"/>
          <w:numId w:val="0"/>
        </w:numPr>
        <w:ind w:left="1418"/>
        <w:rPr>
          <w:sz w:val="24"/>
          <w:szCs w:val="24"/>
        </w:rPr>
      </w:pPr>
      <w:r w:rsidRPr="00FD1028">
        <w:rPr>
          <w:b/>
          <w:sz w:val="24"/>
          <w:szCs w:val="24"/>
        </w:rPr>
        <w:t>VN</w:t>
      </w:r>
      <w:r w:rsidRPr="00FD1028">
        <w:rPr>
          <w:sz w:val="24"/>
          <w:szCs w:val="24"/>
        </w:rPr>
        <w:t xml:space="preserve"> – Valdžios subjekto dėl Sutarties nutraukimo patiriami tiesioginiai nuostoliai. Iš Sutarties nutraukimo kompensacijos (NK) iš karto galima išskaičiuoti tik tokį tiesioginių nuostolių dydį, dėl kurio Valdžios subjektas ir Privatus subjektas susitaria raštu ne vėliau kaip likus 20 (dvidešimt) dienų iki Sutarties nutraukimo. Jeigu per šį terminą dėl tiesioginių nuostolių dydžio susitarti nepavyksta, ne vėliau kaip per 10 (dešimt) dienų abipusiu sutarimu paskiriamas ekspertas tiesioginių nuostolių dydžiui nustatyti. Ekspertu gali būti skiriama tik nešališkas ir neturintis interesų konflikto kompetentingas subjektas. Eksperto nustatyta tiesioginių nuostolių suma mažinama Sutarties nutraukimo kompensacija. Tuo atveju, jeigu ekspertas per nustatytą laiką nepaskiriamas, Šalys kreipiasi į Sutarties  </w:t>
      </w:r>
      <w:r w:rsidRPr="00FD1028">
        <w:rPr>
          <w:sz w:val="24"/>
          <w:szCs w:val="24"/>
        </w:rPr>
        <w:fldChar w:fldCharType="begin"/>
      </w:r>
      <w:r w:rsidRPr="00FD1028">
        <w:rPr>
          <w:sz w:val="24"/>
          <w:szCs w:val="24"/>
        </w:rPr>
        <w:instrText xml:space="preserve"> REF _Ref284491700 \r \h  \* MERGEFORMAT </w:instrText>
      </w:r>
      <w:r w:rsidRPr="00FD1028">
        <w:rPr>
          <w:sz w:val="24"/>
          <w:szCs w:val="24"/>
        </w:rPr>
      </w:r>
      <w:r w:rsidRPr="00FD1028">
        <w:rPr>
          <w:sz w:val="24"/>
          <w:szCs w:val="24"/>
        </w:rPr>
        <w:fldChar w:fldCharType="separate"/>
      </w:r>
      <w:r w:rsidR="00B87438">
        <w:rPr>
          <w:sz w:val="24"/>
          <w:szCs w:val="24"/>
        </w:rPr>
        <w:t>53</w:t>
      </w:r>
      <w:r w:rsidRPr="00FD1028">
        <w:rPr>
          <w:sz w:val="24"/>
          <w:szCs w:val="24"/>
        </w:rPr>
        <w:fldChar w:fldCharType="end"/>
      </w:r>
      <w:r w:rsidRPr="00FD1028">
        <w:rPr>
          <w:sz w:val="24"/>
          <w:szCs w:val="24"/>
        </w:rPr>
        <w:t xml:space="preserve"> punkte nurodytą ginčų sprendimo instituciją. Tokiu atveju išmokamos Sutarties nutraukimo kompensacijos dydis gali būti mažinamas tik tokiais tiesioginiais nuostoliais, kurių dydžio Šalys neginčija. Ginčytina tiesioginių nuostolių sumos dalis iki ginčo išsprendimo pervedama į depozitinę sąskaitą, už kurioje esančią sumą depozitinės sąskaitos laikytojas moka palūkanas, kurios atitenka tai Šaliai (paskirstomos toms Šalims), kuriai (kurioms) galutiniu teismo sprendimu priteisiama ginčytina suma.</w:t>
      </w:r>
      <w:bookmarkEnd w:id="995"/>
      <w:bookmarkEnd w:id="996"/>
      <w:bookmarkEnd w:id="997"/>
      <w:bookmarkEnd w:id="998"/>
      <w:bookmarkEnd w:id="999"/>
      <w:bookmarkEnd w:id="1000"/>
      <w:bookmarkEnd w:id="1001"/>
    </w:p>
    <w:p w14:paraId="2682198B" w14:textId="77777777" w:rsidR="00FD1028" w:rsidRPr="00FD1028" w:rsidRDefault="00FD1028" w:rsidP="00FD1028">
      <w:pPr>
        <w:pStyle w:val="Sraopastraipa"/>
        <w:numPr>
          <w:ilvl w:val="1"/>
          <w:numId w:val="2"/>
        </w:numPr>
        <w:spacing w:after="120" w:line="276" w:lineRule="auto"/>
        <w:contextualSpacing w:val="0"/>
        <w:jc w:val="both"/>
        <w:rPr>
          <w:rFonts w:eastAsia="Times New Roman"/>
          <w:vanish/>
          <w:sz w:val="22"/>
          <w:szCs w:val="22"/>
        </w:rPr>
      </w:pPr>
    </w:p>
    <w:p w14:paraId="681AB28D" w14:textId="76E27D06" w:rsidR="00A96AB6" w:rsidRPr="00A7597A" w:rsidRDefault="00B26033" w:rsidP="00AF7AB8">
      <w:pPr>
        <w:pStyle w:val="paragrafai"/>
        <w:tabs>
          <w:tab w:val="num" w:pos="1134"/>
        </w:tabs>
        <w:ind w:left="1134"/>
        <w:rPr>
          <w:sz w:val="24"/>
          <w:szCs w:val="24"/>
        </w:rPr>
      </w:pPr>
      <w:r w:rsidRPr="00A7597A">
        <w:rPr>
          <w:sz w:val="24"/>
          <w:szCs w:val="24"/>
        </w:rPr>
        <w:t xml:space="preserve">Tikslią sumą apskaičiuoja </w:t>
      </w:r>
      <w:r w:rsidR="000B7886" w:rsidRPr="00A7597A">
        <w:rPr>
          <w:sz w:val="24"/>
          <w:szCs w:val="24"/>
        </w:rPr>
        <w:t xml:space="preserve">Sutarties </w:t>
      </w:r>
      <w:r w:rsidRPr="00A7597A">
        <w:rPr>
          <w:sz w:val="24"/>
          <w:szCs w:val="24"/>
        </w:rPr>
        <w:fldChar w:fldCharType="begin"/>
      </w:r>
      <w:r w:rsidRPr="00A7597A">
        <w:rPr>
          <w:sz w:val="24"/>
          <w:szCs w:val="24"/>
        </w:rPr>
        <w:instrText xml:space="preserve"> REF _Ref286319572 \r \h  \* MERGEFORMAT </w:instrText>
      </w:r>
      <w:r w:rsidRPr="00A7597A">
        <w:rPr>
          <w:sz w:val="24"/>
          <w:szCs w:val="24"/>
        </w:rPr>
      </w:r>
      <w:r w:rsidRPr="00A7597A">
        <w:rPr>
          <w:sz w:val="24"/>
          <w:szCs w:val="24"/>
        </w:rPr>
        <w:fldChar w:fldCharType="separate"/>
      </w:r>
      <w:r w:rsidR="00B87438" w:rsidRPr="00A7597A">
        <w:rPr>
          <w:sz w:val="24"/>
          <w:szCs w:val="24"/>
        </w:rPr>
        <w:t>51</w:t>
      </w:r>
      <w:r w:rsidRPr="00A7597A">
        <w:rPr>
          <w:sz w:val="24"/>
          <w:szCs w:val="24"/>
        </w:rPr>
        <w:fldChar w:fldCharType="end"/>
      </w:r>
      <w:r w:rsidRPr="00A7597A">
        <w:rPr>
          <w:sz w:val="24"/>
          <w:szCs w:val="24"/>
        </w:rPr>
        <w:t> punkte numatyta komisija, remdamasi Privataus subjekto</w:t>
      </w:r>
      <w:r w:rsidR="00F467EC" w:rsidRPr="00A7597A">
        <w:rPr>
          <w:sz w:val="24"/>
          <w:szCs w:val="24"/>
        </w:rPr>
        <w:t xml:space="preserve">, </w:t>
      </w:r>
      <w:r w:rsidR="009069B7" w:rsidRPr="00A7597A">
        <w:rPr>
          <w:sz w:val="24"/>
          <w:szCs w:val="24"/>
        </w:rPr>
        <w:t>finansinės atskaitomybės dokumentais</w:t>
      </w:r>
      <w:r w:rsidR="00FF1B7C" w:rsidRPr="00A7597A">
        <w:rPr>
          <w:sz w:val="24"/>
          <w:szCs w:val="24"/>
        </w:rPr>
        <w:t xml:space="preserve">, </w:t>
      </w:r>
      <w:r w:rsidR="005C65BB" w:rsidRPr="00A7597A">
        <w:rPr>
          <w:sz w:val="24"/>
          <w:szCs w:val="24"/>
        </w:rPr>
        <w:t xml:space="preserve">turto vertintojų ar audito ataskaitomis, </w:t>
      </w:r>
      <w:r w:rsidR="00FF1B7C" w:rsidRPr="00A7597A">
        <w:rPr>
          <w:sz w:val="24"/>
          <w:szCs w:val="24"/>
        </w:rPr>
        <w:t xml:space="preserve">Sutarties </w:t>
      </w:r>
      <w:r w:rsidR="00FF1B7C" w:rsidRPr="00A7597A">
        <w:rPr>
          <w:sz w:val="24"/>
          <w:szCs w:val="24"/>
        </w:rPr>
        <w:fldChar w:fldCharType="begin"/>
      </w:r>
      <w:r w:rsidR="00FF1B7C" w:rsidRPr="00A7597A">
        <w:rPr>
          <w:sz w:val="24"/>
          <w:szCs w:val="24"/>
        </w:rPr>
        <w:instrText xml:space="preserve"> REF _Ref485815647 \r \h </w:instrText>
      </w:r>
      <w:r w:rsidR="00446051" w:rsidRPr="00A7597A">
        <w:rPr>
          <w:sz w:val="24"/>
          <w:szCs w:val="24"/>
        </w:rPr>
        <w:instrText xml:space="preserve"> \* MERGEFORMAT </w:instrText>
      </w:r>
      <w:r w:rsidR="00FF1B7C" w:rsidRPr="00A7597A">
        <w:rPr>
          <w:sz w:val="24"/>
          <w:szCs w:val="24"/>
        </w:rPr>
      </w:r>
      <w:r w:rsidR="00FF1B7C" w:rsidRPr="00A7597A">
        <w:rPr>
          <w:sz w:val="24"/>
          <w:szCs w:val="24"/>
        </w:rPr>
        <w:fldChar w:fldCharType="separate"/>
      </w:r>
      <w:r w:rsidR="00B87438" w:rsidRPr="00A7597A">
        <w:rPr>
          <w:sz w:val="24"/>
          <w:szCs w:val="24"/>
        </w:rPr>
        <w:t>10</w:t>
      </w:r>
      <w:r w:rsidR="00FF1B7C" w:rsidRPr="00A7597A">
        <w:rPr>
          <w:sz w:val="24"/>
          <w:szCs w:val="24"/>
        </w:rPr>
        <w:fldChar w:fldCharType="end"/>
      </w:r>
      <w:r w:rsidR="00FF1B7C" w:rsidRPr="00A7597A">
        <w:rPr>
          <w:sz w:val="24"/>
          <w:szCs w:val="24"/>
        </w:rPr>
        <w:t xml:space="preserve"> punkte nurodytais dokumentais</w:t>
      </w:r>
      <w:r w:rsidR="00A22992" w:rsidRPr="00A7597A">
        <w:rPr>
          <w:sz w:val="24"/>
          <w:szCs w:val="24"/>
        </w:rPr>
        <w:t xml:space="preserve"> bei kitais dokumentais. </w:t>
      </w:r>
      <w:r w:rsidR="0087235E" w:rsidRPr="00A7597A">
        <w:rPr>
          <w:sz w:val="24"/>
          <w:szCs w:val="24"/>
        </w:rPr>
        <w:t xml:space="preserve">Tuo atveju, jei Privataus subjekto finansinės atskaitomybės dokumentai nėra audituoti tikslių sumų pagal Sutarties </w:t>
      </w:r>
      <w:r w:rsidR="0087235E" w:rsidRPr="00A7597A">
        <w:rPr>
          <w:sz w:val="24"/>
          <w:szCs w:val="24"/>
        </w:rPr>
        <w:fldChar w:fldCharType="begin"/>
      </w:r>
      <w:r w:rsidR="0087235E" w:rsidRPr="00A7597A">
        <w:rPr>
          <w:sz w:val="24"/>
          <w:szCs w:val="24"/>
        </w:rPr>
        <w:instrText xml:space="preserve"> REF _Ref485985309 \r \h </w:instrText>
      </w:r>
      <w:r w:rsidR="00A22992" w:rsidRPr="00A7597A">
        <w:rPr>
          <w:sz w:val="24"/>
          <w:szCs w:val="24"/>
        </w:rPr>
        <w:instrText xml:space="preserve"> \* MERGEFORMAT </w:instrText>
      </w:r>
      <w:r w:rsidR="0087235E" w:rsidRPr="00A7597A">
        <w:rPr>
          <w:sz w:val="24"/>
          <w:szCs w:val="24"/>
        </w:rPr>
      </w:r>
      <w:r w:rsidR="0087235E" w:rsidRPr="00A7597A">
        <w:rPr>
          <w:sz w:val="24"/>
          <w:szCs w:val="24"/>
        </w:rPr>
        <w:fldChar w:fldCharType="separate"/>
      </w:r>
      <w:r w:rsidR="00B87438" w:rsidRPr="00A7597A">
        <w:rPr>
          <w:sz w:val="24"/>
          <w:szCs w:val="24"/>
        </w:rPr>
        <w:t>44</w:t>
      </w:r>
      <w:r w:rsidR="0087235E" w:rsidRPr="00A7597A">
        <w:rPr>
          <w:sz w:val="24"/>
          <w:szCs w:val="24"/>
        </w:rPr>
        <w:fldChar w:fldCharType="end"/>
      </w:r>
      <w:r w:rsidR="0087235E" w:rsidRPr="00A7597A">
        <w:rPr>
          <w:sz w:val="24"/>
          <w:szCs w:val="24"/>
        </w:rPr>
        <w:t xml:space="preserve"> punktą apskaičiavimo metu, Šalys privalo pasamdyti auditorių finansinės atskaitomybės dokumentų auditui atlikti ir šias išlaidas pasidalinti lygiomis dalimis ir pateikti audito išvadas bei audituotus finansinės atskaitomybės dokumentus Sutarties </w:t>
      </w:r>
      <w:r w:rsidR="0087235E" w:rsidRPr="00A7597A">
        <w:rPr>
          <w:sz w:val="24"/>
          <w:szCs w:val="24"/>
        </w:rPr>
        <w:fldChar w:fldCharType="begin"/>
      </w:r>
      <w:r w:rsidR="0087235E" w:rsidRPr="00A7597A">
        <w:rPr>
          <w:sz w:val="24"/>
          <w:szCs w:val="24"/>
        </w:rPr>
        <w:instrText xml:space="preserve"> REF _Ref286319572 \r \h </w:instrText>
      </w:r>
      <w:r w:rsidR="00A22992" w:rsidRPr="00A7597A">
        <w:rPr>
          <w:sz w:val="24"/>
          <w:szCs w:val="24"/>
        </w:rPr>
        <w:instrText xml:space="preserve"> \* MERGEFORMAT </w:instrText>
      </w:r>
      <w:r w:rsidR="0087235E" w:rsidRPr="00A7597A">
        <w:rPr>
          <w:sz w:val="24"/>
          <w:szCs w:val="24"/>
        </w:rPr>
      </w:r>
      <w:r w:rsidR="0087235E" w:rsidRPr="00A7597A">
        <w:rPr>
          <w:sz w:val="24"/>
          <w:szCs w:val="24"/>
        </w:rPr>
        <w:fldChar w:fldCharType="separate"/>
      </w:r>
      <w:r w:rsidR="00B87438" w:rsidRPr="00A7597A">
        <w:rPr>
          <w:sz w:val="24"/>
          <w:szCs w:val="24"/>
        </w:rPr>
        <w:t>51</w:t>
      </w:r>
      <w:r w:rsidR="0087235E" w:rsidRPr="00A7597A">
        <w:rPr>
          <w:sz w:val="24"/>
          <w:szCs w:val="24"/>
        </w:rPr>
        <w:fldChar w:fldCharType="end"/>
      </w:r>
      <w:r w:rsidR="0087235E" w:rsidRPr="00A7597A">
        <w:rPr>
          <w:sz w:val="24"/>
          <w:szCs w:val="24"/>
        </w:rPr>
        <w:t xml:space="preserve"> punkte numatytai komisijai. </w:t>
      </w:r>
      <w:r w:rsidR="009069B7" w:rsidRPr="00A7597A">
        <w:rPr>
          <w:sz w:val="24"/>
          <w:szCs w:val="24"/>
        </w:rPr>
        <w:t>Bet kuri Šalis nesutinkanti su minėtos komisijos apskaičiavimu</w:t>
      </w:r>
      <w:r w:rsidR="00CF0446" w:rsidRPr="00A7597A">
        <w:rPr>
          <w:sz w:val="24"/>
          <w:szCs w:val="24"/>
        </w:rPr>
        <w:t>,</w:t>
      </w:r>
      <w:r w:rsidR="009069B7" w:rsidRPr="00A7597A">
        <w:rPr>
          <w:sz w:val="24"/>
          <w:szCs w:val="24"/>
        </w:rPr>
        <w:t xml:space="preserve"> turi teisę kreiptis į Sutarties </w:t>
      </w:r>
      <w:r w:rsidR="009069B7" w:rsidRPr="00A7597A">
        <w:rPr>
          <w:sz w:val="24"/>
          <w:szCs w:val="24"/>
        </w:rPr>
        <w:fldChar w:fldCharType="begin"/>
      </w:r>
      <w:r w:rsidR="009069B7" w:rsidRPr="00A7597A">
        <w:rPr>
          <w:sz w:val="24"/>
          <w:szCs w:val="24"/>
        </w:rPr>
        <w:instrText xml:space="preserve"> REF _Ref284491700 \r \h  \* MERGEFORMAT </w:instrText>
      </w:r>
      <w:r w:rsidR="009069B7" w:rsidRPr="00A7597A">
        <w:rPr>
          <w:sz w:val="24"/>
          <w:szCs w:val="24"/>
        </w:rPr>
      </w:r>
      <w:r w:rsidR="009069B7" w:rsidRPr="00A7597A">
        <w:rPr>
          <w:sz w:val="24"/>
          <w:szCs w:val="24"/>
        </w:rPr>
        <w:fldChar w:fldCharType="separate"/>
      </w:r>
      <w:r w:rsidR="00B87438" w:rsidRPr="00A7597A">
        <w:rPr>
          <w:sz w:val="24"/>
          <w:szCs w:val="24"/>
        </w:rPr>
        <w:t>53</w:t>
      </w:r>
      <w:r w:rsidR="009069B7" w:rsidRPr="00A7597A">
        <w:rPr>
          <w:sz w:val="24"/>
          <w:szCs w:val="24"/>
        </w:rPr>
        <w:fldChar w:fldCharType="end"/>
      </w:r>
      <w:r w:rsidR="009069B7" w:rsidRPr="00A7597A">
        <w:rPr>
          <w:sz w:val="24"/>
          <w:szCs w:val="24"/>
        </w:rPr>
        <w:t> punkte nurodytą ginčų sprendimo instituciją</w:t>
      </w:r>
      <w:r w:rsidR="00F467EC" w:rsidRPr="00A7597A">
        <w:rPr>
          <w:sz w:val="24"/>
          <w:szCs w:val="24"/>
        </w:rPr>
        <w:t>.</w:t>
      </w:r>
    </w:p>
    <w:p w14:paraId="6340A8E2" w14:textId="4E750ADA" w:rsidR="00A96AB6" w:rsidRDefault="00A96AB6" w:rsidP="00187F18">
      <w:pPr>
        <w:pStyle w:val="paragrafai"/>
        <w:ind w:left="1134"/>
        <w:rPr>
          <w:sz w:val="24"/>
          <w:szCs w:val="24"/>
        </w:rPr>
      </w:pPr>
      <w:r w:rsidRPr="00A22992">
        <w:rPr>
          <w:sz w:val="24"/>
          <w:szCs w:val="24"/>
        </w:rPr>
        <w:t xml:space="preserve">Pagal šiame </w:t>
      </w:r>
      <w:r w:rsidRPr="00A22992">
        <w:rPr>
          <w:sz w:val="24"/>
          <w:szCs w:val="24"/>
        </w:rPr>
        <w:fldChar w:fldCharType="begin"/>
      </w:r>
      <w:r w:rsidRPr="00A22992">
        <w:rPr>
          <w:sz w:val="24"/>
          <w:szCs w:val="24"/>
        </w:rPr>
        <w:instrText xml:space="preserve"> REF _Ref8823925 \r \h  \* MERGEFORMAT </w:instrText>
      </w:r>
      <w:r w:rsidRPr="00A22992">
        <w:rPr>
          <w:sz w:val="24"/>
          <w:szCs w:val="24"/>
        </w:rPr>
      </w:r>
      <w:r w:rsidRPr="00A22992">
        <w:rPr>
          <w:sz w:val="24"/>
          <w:szCs w:val="24"/>
        </w:rPr>
        <w:fldChar w:fldCharType="separate"/>
      </w:r>
      <w:r w:rsidR="00B87438">
        <w:rPr>
          <w:sz w:val="24"/>
          <w:szCs w:val="24"/>
        </w:rPr>
        <w:t>44</w:t>
      </w:r>
      <w:r w:rsidRPr="00A22992">
        <w:rPr>
          <w:sz w:val="24"/>
          <w:szCs w:val="24"/>
        </w:rPr>
        <w:fldChar w:fldCharType="end"/>
      </w:r>
      <w:r w:rsidRPr="00A22992">
        <w:rPr>
          <w:sz w:val="24"/>
          <w:szCs w:val="24"/>
        </w:rPr>
        <w:t xml:space="preserve"> punkte nustatytą tvarką apskaičiuota kompensacijos suma yra galutinė ir jokie kiti, ir (ar) didesni Investuotojo ir Privataus subjekto netekimai (jeigu jų būtų ar atsirastų) neatlyginami, ir jų visų Investuotojas ir Privatus subjektas Sutartimi atsisako.</w:t>
      </w:r>
    </w:p>
    <w:p w14:paraId="429BC1E4" w14:textId="7AD6A83F" w:rsidR="00FD1028" w:rsidRPr="00FD1028" w:rsidRDefault="00FD1028" w:rsidP="00FD1028">
      <w:pPr>
        <w:pStyle w:val="paragrafai"/>
        <w:tabs>
          <w:tab w:val="num" w:pos="6096"/>
        </w:tabs>
        <w:ind w:left="1134"/>
        <w:rPr>
          <w:sz w:val="24"/>
          <w:szCs w:val="24"/>
        </w:rPr>
      </w:pPr>
      <w:r w:rsidRPr="00FD1028">
        <w:rPr>
          <w:sz w:val="24"/>
          <w:szCs w:val="24"/>
        </w:rPr>
        <w:t xml:space="preserve">Aiškumo dėlei Šalys patvirtina, kad išlaidos, susijusios su grąžinamo Turto būklės / kiekio trūkumų, jeigu tokie buvo nustatyti, pašalinimu nėra įtraukiami į Sutarties </w:t>
      </w:r>
      <w:r>
        <w:rPr>
          <w:sz w:val="24"/>
          <w:szCs w:val="24"/>
        </w:rPr>
        <w:fldChar w:fldCharType="begin"/>
      </w:r>
      <w:r>
        <w:rPr>
          <w:sz w:val="24"/>
          <w:szCs w:val="24"/>
        </w:rPr>
        <w:instrText xml:space="preserve"> REF _Ref90478199 \r \h </w:instrText>
      </w:r>
      <w:r>
        <w:rPr>
          <w:sz w:val="24"/>
          <w:szCs w:val="24"/>
        </w:rPr>
      </w:r>
      <w:r>
        <w:rPr>
          <w:sz w:val="24"/>
          <w:szCs w:val="24"/>
        </w:rPr>
        <w:fldChar w:fldCharType="separate"/>
      </w:r>
      <w:r w:rsidR="00B87438">
        <w:rPr>
          <w:sz w:val="24"/>
          <w:szCs w:val="24"/>
        </w:rPr>
        <w:t>44</w:t>
      </w:r>
      <w:r>
        <w:rPr>
          <w:sz w:val="24"/>
          <w:szCs w:val="24"/>
        </w:rPr>
        <w:fldChar w:fldCharType="end"/>
      </w:r>
      <w:r w:rsidRPr="00FD1028">
        <w:rPr>
          <w:sz w:val="24"/>
          <w:szCs w:val="24"/>
        </w:rPr>
        <w:t xml:space="preserve"> punkte nurodytas kompensavimo formules. Turto būklės trūkumų nustatymo ir jų ištaisymo arba atlyginimo Valdžios subjektui tokio Turto suremontavimo ar pakeitimo lygiaverčiu turtu išlaidų tvarka ir sąlygos nustatyti šios Sutarties </w:t>
      </w:r>
      <w:r>
        <w:rPr>
          <w:sz w:val="24"/>
          <w:szCs w:val="24"/>
        </w:rPr>
        <w:fldChar w:fldCharType="begin"/>
      </w:r>
      <w:r>
        <w:rPr>
          <w:sz w:val="24"/>
          <w:szCs w:val="24"/>
        </w:rPr>
        <w:instrText xml:space="preserve"> REF _Ref485815647 \r \h </w:instrText>
      </w:r>
      <w:r>
        <w:rPr>
          <w:sz w:val="24"/>
          <w:szCs w:val="24"/>
        </w:rPr>
      </w:r>
      <w:r>
        <w:rPr>
          <w:sz w:val="24"/>
          <w:szCs w:val="24"/>
        </w:rPr>
        <w:fldChar w:fldCharType="separate"/>
      </w:r>
      <w:r w:rsidR="00B87438">
        <w:rPr>
          <w:sz w:val="24"/>
          <w:szCs w:val="24"/>
        </w:rPr>
        <w:t>10</w:t>
      </w:r>
      <w:r>
        <w:rPr>
          <w:sz w:val="24"/>
          <w:szCs w:val="24"/>
        </w:rPr>
        <w:fldChar w:fldCharType="end"/>
      </w:r>
      <w:r w:rsidRPr="00FD1028">
        <w:rPr>
          <w:sz w:val="24"/>
          <w:szCs w:val="24"/>
        </w:rPr>
        <w:t xml:space="preserve"> punkte.</w:t>
      </w:r>
    </w:p>
    <w:p w14:paraId="3BC8EF41" w14:textId="77777777" w:rsidR="00EB5BBD" w:rsidRPr="00FD1028" w:rsidRDefault="00EB5BBD" w:rsidP="00FD1028">
      <w:pPr>
        <w:pStyle w:val="paragrafai"/>
        <w:numPr>
          <w:ilvl w:val="0"/>
          <w:numId w:val="0"/>
        </w:numPr>
        <w:rPr>
          <w:sz w:val="24"/>
          <w:szCs w:val="24"/>
        </w:rPr>
      </w:pPr>
    </w:p>
    <w:p w14:paraId="268F68A8" w14:textId="77777777" w:rsidR="00F467EC" w:rsidRPr="0042617A" w:rsidRDefault="00F467EC" w:rsidP="0003757B">
      <w:pPr>
        <w:pStyle w:val="Antrat2"/>
        <w:ind w:left="1134"/>
        <w:rPr>
          <w:sz w:val="24"/>
          <w:szCs w:val="24"/>
        </w:rPr>
      </w:pPr>
      <w:bookmarkStart w:id="1004" w:name="_Toc309205591"/>
      <w:bookmarkStart w:id="1005" w:name="_Ref407783950"/>
      <w:bookmarkStart w:id="1006" w:name="_Ref485985810"/>
      <w:bookmarkStart w:id="1007" w:name="_Toc98421449"/>
      <w:r w:rsidRPr="0042617A">
        <w:rPr>
          <w:sz w:val="24"/>
          <w:szCs w:val="24"/>
        </w:rPr>
        <w:t>Sutarties nutraukimo kompensacijos mokėjimas</w:t>
      </w:r>
      <w:bookmarkEnd w:id="1004"/>
      <w:bookmarkEnd w:id="1005"/>
      <w:bookmarkEnd w:id="1006"/>
      <w:bookmarkEnd w:id="1007"/>
    </w:p>
    <w:p w14:paraId="66AEB8EA" w14:textId="6F5AD1C1" w:rsidR="00FC580D" w:rsidRDefault="00F467EC" w:rsidP="0003757B">
      <w:pPr>
        <w:pStyle w:val="paragrafai"/>
        <w:tabs>
          <w:tab w:val="left" w:pos="567"/>
          <w:tab w:val="left" w:pos="709"/>
        </w:tabs>
        <w:ind w:left="1134"/>
        <w:rPr>
          <w:sz w:val="24"/>
          <w:szCs w:val="24"/>
        </w:rPr>
      </w:pPr>
      <w:bookmarkStart w:id="1008" w:name="_Ref406600987"/>
      <w:bookmarkStart w:id="1009" w:name="_Ref396480833"/>
      <w:r w:rsidRPr="0042617A">
        <w:rPr>
          <w:sz w:val="24"/>
          <w:szCs w:val="24"/>
        </w:rPr>
        <w:t xml:space="preserve">Valdžios subjekto pagal </w:t>
      </w:r>
      <w:r w:rsidR="008358D8" w:rsidRPr="0042617A">
        <w:rPr>
          <w:sz w:val="24"/>
          <w:szCs w:val="24"/>
        </w:rPr>
        <w:t xml:space="preserve">Sutarties </w:t>
      </w:r>
      <w:r w:rsidR="00A22992">
        <w:rPr>
          <w:sz w:val="24"/>
          <w:szCs w:val="24"/>
        </w:rPr>
        <w:fldChar w:fldCharType="begin"/>
      </w:r>
      <w:r w:rsidR="00A22992">
        <w:rPr>
          <w:sz w:val="24"/>
          <w:szCs w:val="24"/>
        </w:rPr>
        <w:instrText xml:space="preserve"> REF _Ref502145112 \r \h </w:instrText>
      </w:r>
      <w:r w:rsidR="00A22992">
        <w:rPr>
          <w:sz w:val="24"/>
          <w:szCs w:val="24"/>
        </w:rPr>
      </w:r>
      <w:r w:rsidR="00A22992">
        <w:rPr>
          <w:sz w:val="24"/>
          <w:szCs w:val="24"/>
        </w:rPr>
        <w:fldChar w:fldCharType="separate"/>
      </w:r>
      <w:r w:rsidR="00B87438">
        <w:rPr>
          <w:sz w:val="24"/>
          <w:szCs w:val="24"/>
        </w:rPr>
        <w:t>42.1</w:t>
      </w:r>
      <w:r w:rsidR="00A22992">
        <w:rPr>
          <w:sz w:val="24"/>
          <w:szCs w:val="24"/>
        </w:rPr>
        <w:fldChar w:fldCharType="end"/>
      </w:r>
      <w:r w:rsidR="00A22992">
        <w:rPr>
          <w:sz w:val="24"/>
          <w:szCs w:val="24"/>
        </w:rPr>
        <w:t xml:space="preserve">, </w:t>
      </w:r>
      <w:r w:rsidR="00BF7919">
        <w:rPr>
          <w:sz w:val="24"/>
          <w:szCs w:val="24"/>
        </w:rPr>
        <w:fldChar w:fldCharType="begin"/>
      </w:r>
      <w:r w:rsidR="00BF7919">
        <w:rPr>
          <w:sz w:val="24"/>
          <w:szCs w:val="24"/>
        </w:rPr>
        <w:instrText xml:space="preserve"> REF _Ref309218684 \r \h </w:instrText>
      </w:r>
      <w:r w:rsidR="00BF7919">
        <w:rPr>
          <w:sz w:val="24"/>
          <w:szCs w:val="24"/>
        </w:rPr>
      </w:r>
      <w:r w:rsidR="00BF7919">
        <w:rPr>
          <w:sz w:val="24"/>
          <w:szCs w:val="24"/>
        </w:rPr>
        <w:fldChar w:fldCharType="separate"/>
      </w:r>
      <w:r w:rsidR="00B87438">
        <w:rPr>
          <w:sz w:val="24"/>
          <w:szCs w:val="24"/>
        </w:rPr>
        <w:t>43.1</w:t>
      </w:r>
      <w:r w:rsidR="00BF7919">
        <w:rPr>
          <w:sz w:val="24"/>
          <w:szCs w:val="24"/>
        </w:rPr>
        <w:fldChar w:fldCharType="end"/>
      </w:r>
      <w:r w:rsidR="00FD1028">
        <w:rPr>
          <w:sz w:val="24"/>
          <w:szCs w:val="24"/>
        </w:rPr>
        <w:t>,</w:t>
      </w:r>
      <w:r w:rsidR="005C65BB">
        <w:rPr>
          <w:sz w:val="24"/>
          <w:szCs w:val="24"/>
        </w:rPr>
        <w:t xml:space="preserve"> </w:t>
      </w:r>
      <w:r w:rsidR="00BF7919">
        <w:rPr>
          <w:sz w:val="24"/>
          <w:szCs w:val="24"/>
        </w:rPr>
        <w:fldChar w:fldCharType="begin"/>
      </w:r>
      <w:r w:rsidR="00BF7919">
        <w:rPr>
          <w:sz w:val="24"/>
          <w:szCs w:val="24"/>
        </w:rPr>
        <w:instrText xml:space="preserve"> REF _Ref309218696 \r \h </w:instrText>
      </w:r>
      <w:r w:rsidR="00BF7919">
        <w:rPr>
          <w:sz w:val="24"/>
          <w:szCs w:val="24"/>
        </w:rPr>
      </w:r>
      <w:r w:rsidR="00BF7919">
        <w:rPr>
          <w:sz w:val="24"/>
          <w:szCs w:val="24"/>
        </w:rPr>
        <w:fldChar w:fldCharType="separate"/>
      </w:r>
      <w:r w:rsidR="00B87438">
        <w:rPr>
          <w:sz w:val="24"/>
          <w:szCs w:val="24"/>
        </w:rPr>
        <w:t>44.1</w:t>
      </w:r>
      <w:r w:rsidR="00BF7919">
        <w:rPr>
          <w:sz w:val="24"/>
          <w:szCs w:val="24"/>
        </w:rPr>
        <w:fldChar w:fldCharType="end"/>
      </w:r>
      <w:r w:rsidR="00EE0746">
        <w:rPr>
          <w:sz w:val="24"/>
          <w:szCs w:val="24"/>
        </w:rPr>
        <w:t xml:space="preserve"> </w:t>
      </w:r>
      <w:r w:rsidR="00FD1028">
        <w:rPr>
          <w:sz w:val="24"/>
          <w:szCs w:val="24"/>
        </w:rPr>
        <w:t xml:space="preserve">ir </w:t>
      </w:r>
      <w:r w:rsidR="00FD1028">
        <w:rPr>
          <w:sz w:val="24"/>
          <w:szCs w:val="24"/>
        </w:rPr>
        <w:fldChar w:fldCharType="begin"/>
      </w:r>
      <w:r w:rsidR="00FD1028">
        <w:rPr>
          <w:sz w:val="24"/>
          <w:szCs w:val="24"/>
        </w:rPr>
        <w:instrText xml:space="preserve"> REF _Ref90039896 \r \h </w:instrText>
      </w:r>
      <w:r w:rsidR="00FD1028">
        <w:rPr>
          <w:sz w:val="24"/>
          <w:szCs w:val="24"/>
        </w:rPr>
      </w:r>
      <w:r w:rsidR="00FD1028">
        <w:rPr>
          <w:sz w:val="24"/>
          <w:szCs w:val="24"/>
        </w:rPr>
        <w:fldChar w:fldCharType="separate"/>
      </w:r>
      <w:r w:rsidR="00B87438">
        <w:rPr>
          <w:sz w:val="24"/>
          <w:szCs w:val="24"/>
        </w:rPr>
        <w:t>44.2</w:t>
      </w:r>
      <w:r w:rsidR="00FD1028">
        <w:rPr>
          <w:sz w:val="24"/>
          <w:szCs w:val="24"/>
        </w:rPr>
        <w:fldChar w:fldCharType="end"/>
      </w:r>
      <w:r w:rsidR="00FD1028">
        <w:rPr>
          <w:sz w:val="24"/>
          <w:szCs w:val="24"/>
        </w:rPr>
        <w:t xml:space="preserve"> </w:t>
      </w:r>
      <w:r w:rsidRPr="0042617A">
        <w:rPr>
          <w:sz w:val="24"/>
          <w:szCs w:val="24"/>
        </w:rPr>
        <w:t>punktus mokėtinos kompensacijos</w:t>
      </w:r>
      <w:r w:rsidR="00EC6087" w:rsidRPr="0042617A">
        <w:rPr>
          <w:sz w:val="24"/>
          <w:szCs w:val="24"/>
        </w:rPr>
        <w:t>,</w:t>
      </w:r>
      <w:r w:rsidR="00354DBA" w:rsidRPr="0042617A">
        <w:rPr>
          <w:sz w:val="24"/>
          <w:szCs w:val="24"/>
        </w:rPr>
        <w:t xml:space="preserve"> </w:t>
      </w:r>
      <w:r w:rsidR="00FC580D" w:rsidRPr="0042617A">
        <w:rPr>
          <w:sz w:val="24"/>
          <w:szCs w:val="24"/>
        </w:rPr>
        <w:t xml:space="preserve">jeigu jų dydis neviršija 1 (vieno) Metinio atlyginimo, </w:t>
      </w:r>
      <w:r w:rsidRPr="0042617A">
        <w:rPr>
          <w:sz w:val="24"/>
          <w:szCs w:val="24"/>
        </w:rPr>
        <w:t>sumokamos ne vėliau kaip per</w:t>
      </w:r>
      <w:r w:rsidR="002F706F">
        <w:rPr>
          <w:sz w:val="24"/>
          <w:szCs w:val="24"/>
        </w:rPr>
        <w:t xml:space="preserve"> 30 (trisdešimt) dienų</w:t>
      </w:r>
      <w:r w:rsidRPr="0042617A">
        <w:rPr>
          <w:sz w:val="24"/>
          <w:szCs w:val="24"/>
        </w:rPr>
        <w:t xml:space="preserve"> </w:t>
      </w:r>
      <w:r w:rsidR="00C7519F" w:rsidRPr="0042617A">
        <w:rPr>
          <w:color w:val="FF0000"/>
          <w:sz w:val="24"/>
          <w:szCs w:val="24"/>
        </w:rPr>
        <w:t xml:space="preserve"> </w:t>
      </w:r>
      <w:r w:rsidRPr="0042617A">
        <w:rPr>
          <w:sz w:val="24"/>
          <w:szCs w:val="24"/>
        </w:rPr>
        <w:t xml:space="preserve">nuo Sutarties nutraukimo dienos </w:t>
      </w:r>
      <w:r w:rsidR="00A745DC" w:rsidRPr="0042617A">
        <w:rPr>
          <w:sz w:val="24"/>
          <w:szCs w:val="24"/>
        </w:rPr>
        <w:t>o kitais atvejais Valdžios subjekto pasirinkimu sumokamos per 30 (trisdešimt dešimt) dienų</w:t>
      </w:r>
      <w:r w:rsidR="00A745DC" w:rsidRPr="0042617A">
        <w:rPr>
          <w:color w:val="FF0000"/>
          <w:sz w:val="24"/>
          <w:szCs w:val="24"/>
        </w:rPr>
        <w:t xml:space="preserve"> </w:t>
      </w:r>
      <w:r w:rsidR="00A745DC" w:rsidRPr="0042617A">
        <w:rPr>
          <w:sz w:val="24"/>
          <w:szCs w:val="24"/>
        </w:rPr>
        <w:t xml:space="preserve">nuo Sutarties nutraukimo dienos arba proporcingomis dalimis, kas </w:t>
      </w:r>
      <w:r w:rsidR="00A22992">
        <w:rPr>
          <w:sz w:val="24"/>
          <w:szCs w:val="24"/>
        </w:rPr>
        <w:t>mėnesį</w:t>
      </w:r>
      <w:r w:rsidR="00A22992" w:rsidRPr="0042617A">
        <w:rPr>
          <w:sz w:val="24"/>
          <w:szCs w:val="24"/>
        </w:rPr>
        <w:t xml:space="preserve"> </w:t>
      </w:r>
      <w:r w:rsidR="00A745DC" w:rsidRPr="0042617A">
        <w:rPr>
          <w:sz w:val="24"/>
          <w:szCs w:val="24"/>
        </w:rPr>
        <w:t xml:space="preserve">mokant ne mažiau kaip proporcingą kompensacijos dalį, ir visą sumą sumokant per </w:t>
      </w:r>
      <w:r w:rsidR="00A764E4">
        <w:rPr>
          <w:sz w:val="24"/>
          <w:szCs w:val="24"/>
        </w:rPr>
        <w:t>2</w:t>
      </w:r>
      <w:r w:rsidR="00A22992">
        <w:rPr>
          <w:sz w:val="24"/>
          <w:szCs w:val="24"/>
        </w:rPr>
        <w:t xml:space="preserve"> (</w:t>
      </w:r>
      <w:r w:rsidR="00A764E4">
        <w:rPr>
          <w:sz w:val="24"/>
          <w:szCs w:val="24"/>
        </w:rPr>
        <w:t>du</w:t>
      </w:r>
      <w:r w:rsidR="00A22992">
        <w:rPr>
          <w:sz w:val="24"/>
          <w:szCs w:val="24"/>
        </w:rPr>
        <w:t>) metus nuo Sutarties nutraukimo dienos. Šalių ginčai dėl kompensacijos dydžio dalies neturi stabdyti tos kompensacijos dalies mokėjimų, dėl kurių Šalys neturi ginčo</w:t>
      </w:r>
      <w:bookmarkEnd w:id="1008"/>
      <w:r w:rsidR="00A22992">
        <w:rPr>
          <w:sz w:val="24"/>
          <w:szCs w:val="24"/>
        </w:rPr>
        <w:t xml:space="preserve">. </w:t>
      </w:r>
    </w:p>
    <w:p w14:paraId="57F8D893" w14:textId="77777777" w:rsidR="00A22992" w:rsidRDefault="00A22992" w:rsidP="0003757B">
      <w:pPr>
        <w:pStyle w:val="paragrafai"/>
        <w:tabs>
          <w:tab w:val="left" w:pos="567"/>
          <w:tab w:val="left" w:pos="709"/>
        </w:tabs>
        <w:ind w:left="1134"/>
        <w:rPr>
          <w:sz w:val="24"/>
          <w:szCs w:val="24"/>
        </w:rPr>
      </w:pPr>
      <w:bookmarkStart w:id="1010" w:name="_Ref61274132"/>
      <w:r w:rsidRPr="00EE0746">
        <w:rPr>
          <w:sz w:val="24"/>
          <w:szCs w:val="24"/>
        </w:rPr>
        <w:t xml:space="preserve">Už per atidėtą laikotarpį, viršijantį 30 (trisdešimt) dienų, mokamas sumas </w:t>
      </w:r>
      <w:r w:rsidR="00FD1028">
        <w:rPr>
          <w:sz w:val="24"/>
          <w:szCs w:val="24"/>
        </w:rPr>
        <w:t xml:space="preserve">yra </w:t>
      </w:r>
      <w:r w:rsidRPr="00EE0746">
        <w:rPr>
          <w:sz w:val="24"/>
          <w:szCs w:val="24"/>
        </w:rPr>
        <w:t>mokamos sutartyje su Finansuotoju nurodytos palūkanos (tačiau ne didesnės nei tos, kurias mokėjo Privatus subjektas iki Sutarties pasibaigimo). Valdžios subjektas, Privatus subjektas ir Finansuotojas turi teisę tarpusavio susitarimu nustatyti mažesnį palūkanų dydį – tuomet už per atidėtą laikotarpį, viršijantį 30 (trisdešimt) dienų, mokamas sumas būtų mokamos Valdžios subjekto, Privataus subjekto ir Finansuotojo sutartos palūkanos</w:t>
      </w:r>
      <w:r>
        <w:rPr>
          <w:sz w:val="24"/>
          <w:szCs w:val="24"/>
        </w:rPr>
        <w:t>.</w:t>
      </w:r>
      <w:bookmarkEnd w:id="1010"/>
    </w:p>
    <w:p w14:paraId="00996B01" w14:textId="77777777" w:rsidR="00A22992" w:rsidRPr="00A22992" w:rsidRDefault="00A22992" w:rsidP="0003757B">
      <w:pPr>
        <w:pStyle w:val="paragrafai"/>
        <w:tabs>
          <w:tab w:val="left" w:pos="567"/>
          <w:tab w:val="left" w:pos="709"/>
        </w:tabs>
        <w:ind w:left="1134"/>
        <w:rPr>
          <w:sz w:val="24"/>
          <w:szCs w:val="24"/>
        </w:rPr>
      </w:pPr>
      <w:r w:rsidRPr="00EE0746">
        <w:rPr>
          <w:iCs/>
          <w:sz w:val="24"/>
          <w:szCs w:val="24"/>
        </w:rPr>
        <w:t xml:space="preserve">Valdžios subjekto, Privataus subjekto ir Finansuotojo ir (ar) </w:t>
      </w:r>
      <w:r w:rsidR="005C65BB">
        <w:rPr>
          <w:iCs/>
          <w:sz w:val="24"/>
          <w:szCs w:val="24"/>
        </w:rPr>
        <w:t>Kito paskolos teikėjo</w:t>
      </w:r>
      <w:r w:rsidRPr="00EE0746">
        <w:rPr>
          <w:iCs/>
          <w:sz w:val="24"/>
          <w:szCs w:val="24"/>
        </w:rPr>
        <w:t xml:space="preserve"> rašytiniu susitarimu šie asmenys gali susitarti dėl Privataus subjekto reikalavimo teisių į Valdžios subjekto mokėtiną kompensaciją (jos dalį) perleidimo Finansuotojui ir (ar) </w:t>
      </w:r>
      <w:r w:rsidR="005C65BB">
        <w:rPr>
          <w:iCs/>
          <w:sz w:val="24"/>
          <w:szCs w:val="24"/>
        </w:rPr>
        <w:t>Kitam paskolos teikėjui</w:t>
      </w:r>
      <w:r>
        <w:rPr>
          <w:iCs/>
          <w:sz w:val="24"/>
          <w:szCs w:val="24"/>
        </w:rPr>
        <w:t>.</w:t>
      </w:r>
    </w:p>
    <w:p w14:paraId="18AAB28C" w14:textId="18399551" w:rsidR="00F467EC" w:rsidRPr="0042617A" w:rsidRDefault="00F467EC" w:rsidP="0003757B">
      <w:pPr>
        <w:pStyle w:val="paragrafai"/>
        <w:ind w:left="1134" w:hanging="493"/>
        <w:rPr>
          <w:sz w:val="24"/>
          <w:szCs w:val="24"/>
        </w:rPr>
      </w:pPr>
      <w:bookmarkStart w:id="1011" w:name="_Ref369192175"/>
      <w:bookmarkEnd w:id="1009"/>
      <w:r w:rsidRPr="0042617A">
        <w:rPr>
          <w:sz w:val="24"/>
          <w:szCs w:val="24"/>
        </w:rPr>
        <w:t xml:space="preserve">Jeigu dėl Valdžios subjekto pagal Sutarties </w:t>
      </w:r>
      <w:r w:rsidR="009B2E17" w:rsidRPr="00C92AF3">
        <w:rPr>
          <w:sz w:val="24"/>
          <w:szCs w:val="24"/>
        </w:rPr>
        <w:fldChar w:fldCharType="begin"/>
      </w:r>
      <w:r w:rsidR="009B2E17" w:rsidRPr="0042617A">
        <w:rPr>
          <w:sz w:val="24"/>
          <w:szCs w:val="24"/>
        </w:rPr>
        <w:instrText xml:space="preserve"> REF _Ref406600987 \r \h </w:instrText>
      </w:r>
      <w:r w:rsidR="002D5DCF" w:rsidRPr="0042617A">
        <w:rPr>
          <w:sz w:val="24"/>
          <w:szCs w:val="24"/>
        </w:rPr>
        <w:instrText xml:space="preserve"> \* MERGEFORMAT </w:instrText>
      </w:r>
      <w:r w:rsidR="009B2E17" w:rsidRPr="00C92AF3">
        <w:rPr>
          <w:sz w:val="24"/>
          <w:szCs w:val="24"/>
        </w:rPr>
      </w:r>
      <w:r w:rsidR="009B2E17" w:rsidRPr="00C92AF3">
        <w:rPr>
          <w:sz w:val="24"/>
          <w:szCs w:val="24"/>
        </w:rPr>
        <w:fldChar w:fldCharType="separate"/>
      </w:r>
      <w:r w:rsidR="00B87438">
        <w:rPr>
          <w:sz w:val="24"/>
          <w:szCs w:val="24"/>
        </w:rPr>
        <w:t>45.1</w:t>
      </w:r>
      <w:r w:rsidR="009B2E17" w:rsidRPr="00C92AF3">
        <w:rPr>
          <w:sz w:val="24"/>
          <w:szCs w:val="24"/>
        </w:rPr>
        <w:fldChar w:fldCharType="end"/>
      </w:r>
      <w:r w:rsidR="00DF7B25" w:rsidRPr="0042617A">
        <w:rPr>
          <w:sz w:val="24"/>
          <w:szCs w:val="24"/>
        </w:rPr>
        <w:t xml:space="preserve"> </w:t>
      </w:r>
      <w:r w:rsidRPr="0042617A">
        <w:rPr>
          <w:sz w:val="24"/>
          <w:szCs w:val="24"/>
        </w:rPr>
        <w:t>mokėtinos Sutarties nutraukimo kompensacijos Privačiam subjektui kiltų mokestinės prievolės, mokėtina Sutarties nutraukimo kompensacija:</w:t>
      </w:r>
      <w:bookmarkEnd w:id="1011"/>
    </w:p>
    <w:p w14:paraId="67906CA4" w14:textId="56E54271" w:rsidR="00F467EC" w:rsidRPr="00A22992" w:rsidRDefault="00F467EC" w:rsidP="00250684">
      <w:pPr>
        <w:pStyle w:val="paragrafesraas"/>
        <w:tabs>
          <w:tab w:val="clear" w:pos="2989"/>
          <w:tab w:val="left" w:pos="567"/>
          <w:tab w:val="left" w:pos="709"/>
          <w:tab w:val="left" w:pos="851"/>
          <w:tab w:val="left" w:pos="1134"/>
          <w:tab w:val="left" w:pos="1276"/>
          <w:tab w:val="num" w:pos="1418"/>
        </w:tabs>
        <w:ind w:left="1134" w:hanging="493"/>
        <w:rPr>
          <w:sz w:val="24"/>
          <w:szCs w:val="24"/>
        </w:rPr>
      </w:pPr>
      <w:r w:rsidRPr="00A22992">
        <w:rPr>
          <w:sz w:val="24"/>
          <w:szCs w:val="24"/>
        </w:rPr>
        <w:lastRenderedPageBreak/>
        <w:t xml:space="preserve">nedidinama jokiomis sumomis, jeigu Sutartis nutraukiama Sutarties </w:t>
      </w:r>
      <w:r w:rsidR="00A22992">
        <w:rPr>
          <w:sz w:val="24"/>
          <w:szCs w:val="24"/>
        </w:rPr>
        <w:fldChar w:fldCharType="begin"/>
      </w:r>
      <w:r w:rsidR="00A22992">
        <w:rPr>
          <w:sz w:val="24"/>
          <w:szCs w:val="24"/>
        </w:rPr>
        <w:instrText xml:space="preserve"> REF _Ref502145613 \r \h </w:instrText>
      </w:r>
      <w:r w:rsidR="00A22992">
        <w:rPr>
          <w:sz w:val="24"/>
          <w:szCs w:val="24"/>
        </w:rPr>
      </w:r>
      <w:r w:rsidR="00A22992">
        <w:rPr>
          <w:sz w:val="24"/>
          <w:szCs w:val="24"/>
        </w:rPr>
        <w:fldChar w:fldCharType="separate"/>
      </w:r>
      <w:r w:rsidR="00B87438">
        <w:rPr>
          <w:sz w:val="24"/>
          <w:szCs w:val="24"/>
        </w:rPr>
        <w:t>42</w:t>
      </w:r>
      <w:r w:rsidR="00A22992">
        <w:rPr>
          <w:sz w:val="24"/>
          <w:szCs w:val="24"/>
        </w:rPr>
        <w:fldChar w:fldCharType="end"/>
      </w:r>
      <w:r w:rsidRPr="00A22992">
        <w:rPr>
          <w:sz w:val="24"/>
          <w:szCs w:val="24"/>
        </w:rPr>
        <w:t xml:space="preserve"> punkto pagrindu dėl nuo Privataus subjekto ir (ar) Investuotojo priklausančių priežasčių;</w:t>
      </w:r>
    </w:p>
    <w:p w14:paraId="2AA4B55F" w14:textId="1BB327C2" w:rsidR="00F467EC" w:rsidRPr="0042617A" w:rsidRDefault="00F467EC" w:rsidP="00250684">
      <w:pPr>
        <w:pStyle w:val="paragrafesraas"/>
        <w:tabs>
          <w:tab w:val="clear" w:pos="2989"/>
          <w:tab w:val="left" w:pos="567"/>
          <w:tab w:val="left" w:pos="709"/>
          <w:tab w:val="left" w:pos="851"/>
          <w:tab w:val="left" w:pos="1134"/>
          <w:tab w:val="left" w:pos="1276"/>
          <w:tab w:val="num" w:pos="1418"/>
        </w:tabs>
        <w:ind w:left="1134" w:hanging="493"/>
        <w:rPr>
          <w:sz w:val="24"/>
          <w:szCs w:val="24"/>
        </w:rPr>
      </w:pPr>
      <w:r w:rsidRPr="0042617A">
        <w:rPr>
          <w:sz w:val="24"/>
          <w:szCs w:val="24"/>
        </w:rPr>
        <w:t xml:space="preserve">padidinama tokia suma, kuri kompensuotų Privačiam subjektui dėl Sutarties nutraukimo kompensacijos gavimo kylančias mokestines prievoles, jeigu Sutartis nutraukiama Sutarties </w:t>
      </w:r>
      <w:r w:rsidR="00A22992">
        <w:rPr>
          <w:sz w:val="24"/>
          <w:szCs w:val="24"/>
        </w:rPr>
        <w:fldChar w:fldCharType="begin"/>
      </w:r>
      <w:r w:rsidR="00A22992">
        <w:rPr>
          <w:sz w:val="24"/>
          <w:szCs w:val="24"/>
        </w:rPr>
        <w:instrText xml:space="preserve"> REF _Ref309218673 \r \h </w:instrText>
      </w:r>
      <w:r w:rsidR="00A22992">
        <w:rPr>
          <w:sz w:val="24"/>
          <w:szCs w:val="24"/>
        </w:rPr>
      </w:r>
      <w:r w:rsidR="00A22992">
        <w:rPr>
          <w:sz w:val="24"/>
          <w:szCs w:val="24"/>
        </w:rPr>
        <w:fldChar w:fldCharType="separate"/>
      </w:r>
      <w:r w:rsidR="00B87438">
        <w:rPr>
          <w:sz w:val="24"/>
          <w:szCs w:val="24"/>
        </w:rPr>
        <w:t>43</w:t>
      </w:r>
      <w:r w:rsidR="00A22992">
        <w:rPr>
          <w:sz w:val="24"/>
          <w:szCs w:val="24"/>
        </w:rPr>
        <w:fldChar w:fldCharType="end"/>
      </w:r>
      <w:r w:rsidR="00172AC6" w:rsidRPr="0042617A">
        <w:rPr>
          <w:sz w:val="24"/>
          <w:szCs w:val="24"/>
        </w:rPr>
        <w:t xml:space="preserve"> </w:t>
      </w:r>
      <w:r w:rsidRPr="0042617A">
        <w:rPr>
          <w:sz w:val="24"/>
          <w:szCs w:val="24"/>
        </w:rPr>
        <w:t>punkto pagrindu dėl nuo Valdžios subjekto priklausančių priežasčių;</w:t>
      </w:r>
    </w:p>
    <w:p w14:paraId="0BCEBAF5" w14:textId="4D54E12B" w:rsidR="00F467EC" w:rsidRPr="00446051" w:rsidRDefault="00F467EC" w:rsidP="00250684">
      <w:pPr>
        <w:pStyle w:val="paragrafesraas"/>
        <w:tabs>
          <w:tab w:val="clear" w:pos="2989"/>
          <w:tab w:val="left" w:pos="567"/>
          <w:tab w:val="left" w:pos="709"/>
          <w:tab w:val="left" w:pos="851"/>
          <w:tab w:val="left" w:pos="1134"/>
          <w:tab w:val="left" w:pos="1276"/>
          <w:tab w:val="num" w:pos="1418"/>
        </w:tabs>
        <w:ind w:left="1134" w:hanging="493"/>
        <w:rPr>
          <w:sz w:val="24"/>
          <w:szCs w:val="24"/>
        </w:rPr>
      </w:pPr>
      <w:r w:rsidRPr="00A22992">
        <w:rPr>
          <w:sz w:val="24"/>
          <w:szCs w:val="24"/>
        </w:rPr>
        <w:t>padidinama tokia suma, kuri kompensuotų Privačiam subjektui 50 (penkiasdešim</w:t>
      </w:r>
      <w:r w:rsidR="007D4B64" w:rsidRPr="00A22992">
        <w:rPr>
          <w:sz w:val="24"/>
          <w:szCs w:val="24"/>
        </w:rPr>
        <w:t>čia</w:t>
      </w:r>
      <w:r w:rsidRPr="00A22992">
        <w:rPr>
          <w:sz w:val="24"/>
          <w:szCs w:val="24"/>
        </w:rPr>
        <w:t xml:space="preserve">) procentų dėl Sutarties nutraukimo kompensacijos gavimo kylančių mokestinių prievolių, jeigu Sutartis nutraukiama Sutarties </w:t>
      </w:r>
      <w:r w:rsidR="00A22992">
        <w:rPr>
          <w:sz w:val="24"/>
          <w:szCs w:val="24"/>
        </w:rPr>
        <w:fldChar w:fldCharType="begin"/>
      </w:r>
      <w:r w:rsidR="00A22992">
        <w:rPr>
          <w:sz w:val="24"/>
          <w:szCs w:val="24"/>
        </w:rPr>
        <w:instrText xml:space="preserve"> REF _Ref57102993 \r \h </w:instrText>
      </w:r>
      <w:r w:rsidR="00A22992">
        <w:rPr>
          <w:sz w:val="24"/>
          <w:szCs w:val="24"/>
        </w:rPr>
      </w:r>
      <w:r w:rsidR="00A22992">
        <w:rPr>
          <w:sz w:val="24"/>
          <w:szCs w:val="24"/>
        </w:rPr>
        <w:fldChar w:fldCharType="separate"/>
      </w:r>
      <w:r w:rsidR="00B87438">
        <w:rPr>
          <w:sz w:val="24"/>
          <w:szCs w:val="24"/>
        </w:rPr>
        <w:t>44</w:t>
      </w:r>
      <w:r w:rsidR="00A22992">
        <w:rPr>
          <w:sz w:val="24"/>
          <w:szCs w:val="24"/>
        </w:rPr>
        <w:fldChar w:fldCharType="end"/>
      </w:r>
      <w:r w:rsidRPr="00A22992">
        <w:rPr>
          <w:sz w:val="24"/>
          <w:szCs w:val="24"/>
        </w:rPr>
        <w:t xml:space="preserve"> punkto pagrindu be Šalių kaltės</w:t>
      </w:r>
      <w:r w:rsidR="005C65BB">
        <w:rPr>
          <w:sz w:val="24"/>
          <w:szCs w:val="24"/>
        </w:rPr>
        <w:t xml:space="preserve"> ar dėl nenugalimos jėgos aplinkybių</w:t>
      </w:r>
      <w:r w:rsidRPr="00A22992">
        <w:rPr>
          <w:sz w:val="24"/>
          <w:szCs w:val="24"/>
        </w:rPr>
        <w:t>.</w:t>
      </w:r>
    </w:p>
    <w:p w14:paraId="14E6FA62" w14:textId="0FFB9D6C" w:rsidR="00A22992" w:rsidRPr="00FD1028" w:rsidRDefault="00A22992" w:rsidP="00446051">
      <w:pPr>
        <w:pStyle w:val="paragrafai"/>
        <w:tabs>
          <w:tab w:val="left" w:pos="567"/>
          <w:tab w:val="left" w:pos="709"/>
        </w:tabs>
        <w:ind w:left="1134"/>
      </w:pPr>
      <w:r>
        <w:t xml:space="preserve"> </w:t>
      </w:r>
      <w:r w:rsidRPr="00446051">
        <w:rPr>
          <w:iCs/>
          <w:sz w:val="24"/>
          <w:szCs w:val="24"/>
        </w:rPr>
        <w:t xml:space="preserve">Šiame </w:t>
      </w:r>
      <w:r w:rsidR="00FD1028">
        <w:rPr>
          <w:iCs/>
          <w:sz w:val="24"/>
          <w:szCs w:val="24"/>
        </w:rPr>
        <w:t xml:space="preserve">Sutarties </w:t>
      </w:r>
      <w:r w:rsidRPr="00446051">
        <w:rPr>
          <w:iCs/>
          <w:sz w:val="24"/>
          <w:szCs w:val="24"/>
        </w:rPr>
        <w:fldChar w:fldCharType="begin"/>
      </w:r>
      <w:r w:rsidRPr="00446051">
        <w:rPr>
          <w:iCs/>
          <w:sz w:val="24"/>
          <w:szCs w:val="24"/>
        </w:rPr>
        <w:instrText xml:space="preserve"> REF _Ref485985810 \r \h </w:instrText>
      </w:r>
      <w:r w:rsidR="00446051">
        <w:rPr>
          <w:iCs/>
          <w:sz w:val="24"/>
          <w:szCs w:val="24"/>
        </w:rPr>
        <w:instrText xml:space="preserve"> \* MERGEFORMAT </w:instrText>
      </w:r>
      <w:r w:rsidRPr="00446051">
        <w:rPr>
          <w:iCs/>
          <w:sz w:val="24"/>
          <w:szCs w:val="24"/>
        </w:rPr>
      </w:r>
      <w:r w:rsidRPr="00446051">
        <w:rPr>
          <w:iCs/>
          <w:sz w:val="24"/>
          <w:szCs w:val="24"/>
        </w:rPr>
        <w:fldChar w:fldCharType="separate"/>
      </w:r>
      <w:r w:rsidR="00B87438">
        <w:rPr>
          <w:iCs/>
          <w:sz w:val="24"/>
          <w:szCs w:val="24"/>
        </w:rPr>
        <w:t>45</w:t>
      </w:r>
      <w:r w:rsidRPr="00446051">
        <w:rPr>
          <w:iCs/>
          <w:sz w:val="24"/>
          <w:szCs w:val="24"/>
        </w:rPr>
        <w:fldChar w:fldCharType="end"/>
      </w:r>
      <w:r w:rsidRPr="00446051">
        <w:rPr>
          <w:iCs/>
          <w:sz w:val="24"/>
          <w:szCs w:val="24"/>
        </w:rPr>
        <w:t xml:space="preserve"> punkte numatyta mokestinių prievolių kompensavimo suma sumokama Privačiam subjektui per 30 (trisdešimt) dienų nuo atitinkamo Privataus subjekto pareikalavimo kartu su šiame punkte numatytų mokestinių prievolių atsiradimą ir jų dydį pagrindžiančių dokumentų pateikimo.</w:t>
      </w:r>
    </w:p>
    <w:p w14:paraId="7C204FF9" w14:textId="77777777" w:rsidR="00FD1028" w:rsidRPr="00A7597A" w:rsidRDefault="00FD1028" w:rsidP="00FD1028">
      <w:pPr>
        <w:pStyle w:val="paragrafai"/>
        <w:tabs>
          <w:tab w:val="num" w:pos="6379"/>
        </w:tabs>
        <w:ind w:left="1134"/>
        <w:rPr>
          <w:sz w:val="24"/>
          <w:szCs w:val="24"/>
        </w:rPr>
      </w:pPr>
      <w:r w:rsidRPr="00A7597A">
        <w:rPr>
          <w:sz w:val="24"/>
          <w:szCs w:val="24"/>
        </w:rPr>
        <w:t>Šalių ginčai dėl kompensacijos dydžio dalies neturi stabdyti tos kompensacijos dalies mokėjimo, dėl kurios Šalys ginčo neturi.</w:t>
      </w:r>
    </w:p>
    <w:p w14:paraId="7EA90382" w14:textId="77777777" w:rsidR="00FD1028" w:rsidRPr="00FD1028" w:rsidRDefault="00FD1028" w:rsidP="00FD1028">
      <w:pPr>
        <w:pStyle w:val="paragrafai"/>
        <w:numPr>
          <w:ilvl w:val="0"/>
          <w:numId w:val="0"/>
        </w:numPr>
        <w:tabs>
          <w:tab w:val="left" w:pos="567"/>
          <w:tab w:val="left" w:pos="709"/>
        </w:tabs>
        <w:ind w:left="1134"/>
        <w:rPr>
          <w:iCs/>
          <w:sz w:val="24"/>
          <w:szCs w:val="24"/>
        </w:rPr>
      </w:pPr>
    </w:p>
    <w:p w14:paraId="34F87C67" w14:textId="77777777" w:rsidR="00F467EC" w:rsidRPr="0042617A" w:rsidRDefault="00F467EC" w:rsidP="0003757B">
      <w:pPr>
        <w:pStyle w:val="Antrat1"/>
        <w:spacing w:before="0"/>
        <w:ind w:left="1134" w:hanging="495"/>
      </w:pPr>
      <w:bookmarkStart w:id="1012" w:name="_Toc284496821"/>
      <w:bookmarkStart w:id="1013" w:name="_Toc293074486"/>
      <w:bookmarkStart w:id="1014" w:name="_Toc297646411"/>
      <w:bookmarkStart w:id="1015" w:name="_Toc300049758"/>
      <w:bookmarkStart w:id="1016" w:name="_Toc309205592"/>
      <w:bookmarkStart w:id="1017" w:name="_Toc98421450"/>
      <w:bookmarkStart w:id="1018" w:name="_Ref137359342"/>
      <w:bookmarkStart w:id="1019" w:name="_Toc141511378"/>
      <w:r w:rsidRPr="0042617A">
        <w:t>Šalių atsakomybė</w:t>
      </w:r>
      <w:bookmarkEnd w:id="1012"/>
      <w:bookmarkEnd w:id="1013"/>
      <w:bookmarkEnd w:id="1014"/>
      <w:bookmarkEnd w:id="1015"/>
      <w:bookmarkEnd w:id="1016"/>
      <w:bookmarkEnd w:id="1017"/>
    </w:p>
    <w:p w14:paraId="3BC93DBB" w14:textId="77777777" w:rsidR="00F467EC" w:rsidRPr="0042617A" w:rsidRDefault="00F467EC" w:rsidP="0003757B">
      <w:pPr>
        <w:pStyle w:val="Antrat2"/>
        <w:ind w:left="1134"/>
        <w:rPr>
          <w:sz w:val="24"/>
          <w:szCs w:val="24"/>
        </w:rPr>
      </w:pPr>
      <w:bookmarkStart w:id="1020" w:name="_Toc284496822"/>
      <w:bookmarkStart w:id="1021" w:name="_Toc293074487"/>
      <w:bookmarkStart w:id="1022" w:name="_Toc297646412"/>
      <w:bookmarkStart w:id="1023" w:name="_Toc300049759"/>
      <w:bookmarkStart w:id="1024" w:name="_Ref309153787"/>
      <w:bookmarkStart w:id="1025" w:name="_Toc309205593"/>
      <w:bookmarkStart w:id="1026" w:name="_Ref317602216"/>
      <w:bookmarkStart w:id="1027" w:name="_Ref407784214"/>
      <w:bookmarkStart w:id="1028" w:name="_Ref485986047"/>
      <w:bookmarkStart w:id="1029" w:name="_Ref502145795"/>
      <w:bookmarkStart w:id="1030" w:name="_Ref528073277"/>
      <w:bookmarkStart w:id="1031" w:name="_Toc98421451"/>
      <w:r w:rsidRPr="0042617A">
        <w:rPr>
          <w:sz w:val="24"/>
          <w:szCs w:val="24"/>
        </w:rPr>
        <w:t>Šalių tarpusavio atsakomybė</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14:paraId="3251FF42" w14:textId="154BEC34" w:rsidR="00F467EC" w:rsidRDefault="00F467EC" w:rsidP="0003757B">
      <w:pPr>
        <w:pStyle w:val="paragrafai"/>
        <w:ind w:left="1134"/>
        <w:rPr>
          <w:sz w:val="24"/>
          <w:szCs w:val="24"/>
        </w:rPr>
      </w:pPr>
      <w:bookmarkStart w:id="1032" w:name="_Ref283372167"/>
      <w:bookmarkStart w:id="1033" w:name="_Toc284496826"/>
      <w:bookmarkStart w:id="1034" w:name="_Ref137311247"/>
      <w:r w:rsidRPr="0042617A">
        <w:rPr>
          <w:sz w:val="24"/>
          <w:szCs w:val="24"/>
        </w:rPr>
        <w:t xml:space="preserve">Jeigu vertinant Privataus subjekto veiklos atitikimą Specifikacijose nurodytiems Objekto būklės ir Paslaugų teikimo reikalavimams nustatomas neatitikimas šiems reikalavimams, Privačiam subjektui taikomos </w:t>
      </w:r>
      <w:r w:rsidR="008B1E99" w:rsidRPr="0042617A">
        <w:rPr>
          <w:iCs/>
          <w:sz w:val="24"/>
          <w:szCs w:val="24"/>
        </w:rPr>
        <w:t xml:space="preserve">Specifikacijose nustatytos išskaitos, kurios iš Metinio atlyginimo išskaičiuojamos Sutartyje ir Sutarties </w:t>
      </w:r>
      <w:r w:rsidR="008B1E99" w:rsidRPr="00C92AF3">
        <w:rPr>
          <w:iCs/>
          <w:sz w:val="24"/>
          <w:szCs w:val="24"/>
        </w:rPr>
        <w:fldChar w:fldCharType="begin"/>
      </w:r>
      <w:r w:rsidR="008B1E99" w:rsidRPr="0042617A">
        <w:rPr>
          <w:iCs/>
          <w:sz w:val="24"/>
          <w:szCs w:val="24"/>
        </w:rPr>
        <w:instrText xml:space="preserve"> REF _Ref294018341 \r \h  \* MERGEFORMAT </w:instrText>
      </w:r>
      <w:r w:rsidR="008B1E99" w:rsidRPr="00C92AF3">
        <w:rPr>
          <w:iCs/>
          <w:sz w:val="24"/>
          <w:szCs w:val="24"/>
        </w:rPr>
      </w:r>
      <w:r w:rsidR="008B1E99" w:rsidRPr="00C92AF3">
        <w:rPr>
          <w:iCs/>
          <w:sz w:val="24"/>
          <w:szCs w:val="24"/>
        </w:rPr>
        <w:fldChar w:fldCharType="separate"/>
      </w:r>
      <w:r w:rsidR="00B87438">
        <w:rPr>
          <w:iCs/>
          <w:sz w:val="24"/>
          <w:szCs w:val="24"/>
        </w:rPr>
        <w:t>3</w:t>
      </w:r>
      <w:r w:rsidR="008B1E99" w:rsidRPr="00C92AF3">
        <w:rPr>
          <w:iCs/>
          <w:sz w:val="24"/>
          <w:szCs w:val="24"/>
        </w:rPr>
        <w:fldChar w:fldCharType="end"/>
      </w:r>
      <w:r w:rsidR="008B1E99" w:rsidRPr="0042617A">
        <w:rPr>
          <w:iCs/>
          <w:sz w:val="24"/>
          <w:szCs w:val="24"/>
        </w:rPr>
        <w:t xml:space="preserve"> priede pateiktoje </w:t>
      </w:r>
      <w:r w:rsidR="008B1E99" w:rsidRPr="00DA3AAE">
        <w:rPr>
          <w:i/>
          <w:iCs/>
          <w:sz w:val="24"/>
          <w:szCs w:val="24"/>
        </w:rPr>
        <w:t>Atsiskaitymų ir mokėjimų tvark</w:t>
      </w:r>
      <w:r w:rsidR="00293CE4">
        <w:rPr>
          <w:i/>
          <w:iCs/>
          <w:sz w:val="24"/>
          <w:szCs w:val="24"/>
        </w:rPr>
        <w:t>a</w:t>
      </w:r>
      <w:r w:rsidR="008B1E99" w:rsidRPr="0042617A">
        <w:rPr>
          <w:iCs/>
          <w:sz w:val="24"/>
          <w:szCs w:val="24"/>
        </w:rPr>
        <w:t xml:space="preserve"> </w:t>
      </w:r>
      <w:r w:rsidR="00B77D4A">
        <w:rPr>
          <w:iCs/>
          <w:sz w:val="24"/>
          <w:szCs w:val="24"/>
        </w:rPr>
        <w:t>4 priedė</w:t>
      </w:r>
      <w:r w:rsidR="00EE0746">
        <w:rPr>
          <w:iCs/>
          <w:sz w:val="24"/>
          <w:szCs w:val="24"/>
        </w:rPr>
        <w:t>l</w:t>
      </w:r>
      <w:r w:rsidR="00B77D4A">
        <w:rPr>
          <w:iCs/>
          <w:sz w:val="24"/>
          <w:szCs w:val="24"/>
        </w:rPr>
        <w:t xml:space="preserve">yje </w:t>
      </w:r>
      <w:r w:rsidR="00B77D4A" w:rsidRPr="00EE0746">
        <w:rPr>
          <w:i/>
          <w:iCs/>
          <w:sz w:val="24"/>
          <w:szCs w:val="24"/>
        </w:rPr>
        <w:t>Išskaitų mechanizmas</w:t>
      </w:r>
      <w:r w:rsidR="00B77D4A">
        <w:rPr>
          <w:iCs/>
          <w:sz w:val="24"/>
          <w:szCs w:val="24"/>
        </w:rPr>
        <w:t xml:space="preserve"> </w:t>
      </w:r>
      <w:r w:rsidR="008B1E99" w:rsidRPr="0042617A">
        <w:rPr>
          <w:iCs/>
          <w:sz w:val="24"/>
          <w:szCs w:val="24"/>
        </w:rPr>
        <w:t xml:space="preserve">nustatyta tvarka. Taikant išskaitas iš </w:t>
      </w:r>
      <w:r w:rsidR="003F6CC1" w:rsidRPr="0042617A">
        <w:rPr>
          <w:iCs/>
          <w:sz w:val="24"/>
          <w:szCs w:val="24"/>
        </w:rPr>
        <w:t>M</w:t>
      </w:r>
      <w:r w:rsidR="008B1E99" w:rsidRPr="0042617A">
        <w:rPr>
          <w:iCs/>
          <w:sz w:val="24"/>
          <w:szCs w:val="24"/>
        </w:rPr>
        <w:t xml:space="preserve">etinio atlyginimo, jokios kitos </w:t>
      </w:r>
      <w:r w:rsidR="008B1E99" w:rsidRPr="0042617A">
        <w:rPr>
          <w:sz w:val="24"/>
          <w:szCs w:val="24"/>
        </w:rPr>
        <w:t xml:space="preserve">netesybos, palūkanos ar kitos nuostolių atlyginimo formos Privataus subjekto atžvilgiu už tą patį Sutarties pažeidimą negali būti taikomos, išskyrus šios Sutarties </w:t>
      </w:r>
      <w:r w:rsidR="00202E11" w:rsidRPr="00326936">
        <w:rPr>
          <w:sz w:val="24"/>
          <w:szCs w:val="24"/>
        </w:rPr>
        <w:fldChar w:fldCharType="begin"/>
      </w:r>
      <w:r w:rsidR="00202E11" w:rsidRPr="00326936">
        <w:rPr>
          <w:sz w:val="24"/>
          <w:szCs w:val="24"/>
        </w:rPr>
        <w:instrText xml:space="preserve"> REF _Ref94776737 \r \h  \* MERGEFORMAT </w:instrText>
      </w:r>
      <w:r w:rsidR="00202E11" w:rsidRPr="00326936">
        <w:rPr>
          <w:sz w:val="24"/>
          <w:szCs w:val="24"/>
        </w:rPr>
      </w:r>
      <w:r w:rsidR="00202E11" w:rsidRPr="00326936">
        <w:rPr>
          <w:sz w:val="24"/>
          <w:szCs w:val="24"/>
        </w:rPr>
        <w:fldChar w:fldCharType="separate"/>
      </w:r>
      <w:r w:rsidR="00B87438">
        <w:rPr>
          <w:sz w:val="24"/>
          <w:szCs w:val="24"/>
        </w:rPr>
        <w:t>47</w:t>
      </w:r>
      <w:r w:rsidR="00202E11" w:rsidRPr="00326936">
        <w:rPr>
          <w:sz w:val="24"/>
          <w:szCs w:val="24"/>
        </w:rPr>
        <w:fldChar w:fldCharType="end"/>
      </w:r>
      <w:r w:rsidR="00176ADE" w:rsidRPr="0042617A">
        <w:rPr>
          <w:sz w:val="24"/>
          <w:szCs w:val="24"/>
        </w:rPr>
        <w:t xml:space="preserve"> </w:t>
      </w:r>
      <w:r w:rsidR="008B1E99" w:rsidRPr="0042617A">
        <w:rPr>
          <w:sz w:val="24"/>
          <w:szCs w:val="24"/>
        </w:rPr>
        <w:t>punkte (Privataus subjekto pareiga atlyginti nuostolius) numatytus kitus nuostolius, jei šie nuostoliai kilo dėl Privataus subjekto veiksmų (veikimo ar neveikimo).</w:t>
      </w:r>
      <w:bookmarkEnd w:id="1032"/>
      <w:bookmarkEnd w:id="1033"/>
      <w:bookmarkEnd w:id="1034"/>
    </w:p>
    <w:p w14:paraId="0EBA5607" w14:textId="36CA2973" w:rsidR="00B77D4A" w:rsidRDefault="00B77D4A" w:rsidP="0003757B">
      <w:pPr>
        <w:pStyle w:val="paragrafai"/>
        <w:ind w:left="1134"/>
        <w:rPr>
          <w:sz w:val="24"/>
          <w:szCs w:val="24"/>
        </w:rPr>
      </w:pPr>
      <w:r>
        <w:rPr>
          <w:sz w:val="24"/>
          <w:szCs w:val="24"/>
        </w:rPr>
        <w:t xml:space="preserve"> </w:t>
      </w:r>
      <w:bookmarkStart w:id="1035" w:name="_Ref57103841"/>
      <w:r>
        <w:rPr>
          <w:sz w:val="24"/>
          <w:szCs w:val="24"/>
        </w:rPr>
        <w:t>Šalis</w:t>
      </w:r>
      <w:r w:rsidR="00B673E2">
        <w:rPr>
          <w:sz w:val="24"/>
          <w:szCs w:val="24"/>
        </w:rPr>
        <w:t>, praleidusi piniginės prievolės įvykdymo terminą</w:t>
      </w:r>
      <w:r w:rsidR="006F2294">
        <w:rPr>
          <w:sz w:val="24"/>
          <w:szCs w:val="24"/>
        </w:rPr>
        <w:t>,</w:t>
      </w:r>
      <w:r>
        <w:rPr>
          <w:sz w:val="24"/>
          <w:szCs w:val="24"/>
        </w:rPr>
        <w:t xml:space="preserve"> privalo mokėti kitai Šaliai (Šalims) </w:t>
      </w:r>
      <w:r w:rsidRPr="007062DF">
        <w:rPr>
          <w:sz w:val="24"/>
          <w:szCs w:val="24"/>
        </w:rPr>
        <w:t>0.02</w:t>
      </w:r>
      <w:r>
        <w:rPr>
          <w:sz w:val="24"/>
          <w:szCs w:val="24"/>
        </w:rPr>
        <w:t xml:space="preserve"> (dviejų šimtųjų) procento dydžio delspinigius </w:t>
      </w:r>
      <w:r w:rsidR="00B673E2">
        <w:rPr>
          <w:sz w:val="24"/>
          <w:szCs w:val="24"/>
        </w:rPr>
        <w:t xml:space="preserve">nuo vėluojamos sumokėti sumos </w:t>
      </w:r>
      <w:r>
        <w:rPr>
          <w:sz w:val="24"/>
          <w:szCs w:val="24"/>
        </w:rPr>
        <w:t>už kiekvieną vėlavimo įvykdyti prievolę dieną.</w:t>
      </w:r>
      <w:bookmarkEnd w:id="1035"/>
    </w:p>
    <w:p w14:paraId="1D831639" w14:textId="25A6EE34" w:rsidR="00BC45C4" w:rsidRPr="00BC45C4" w:rsidRDefault="00BC45C4" w:rsidP="0003757B">
      <w:pPr>
        <w:pStyle w:val="paragrafai"/>
        <w:ind w:left="1134"/>
        <w:rPr>
          <w:sz w:val="24"/>
          <w:szCs w:val="24"/>
        </w:rPr>
      </w:pPr>
      <w:bookmarkStart w:id="1036" w:name="_Ref65067148"/>
      <w:bookmarkStart w:id="1037" w:name="_Ref94781371"/>
      <w:bookmarkStart w:id="1038" w:name="_Ref89248326"/>
      <w:bookmarkStart w:id="1039" w:name="_Ref90477653"/>
      <w:r w:rsidRPr="00BC45C4">
        <w:rPr>
          <w:sz w:val="24"/>
          <w:szCs w:val="24"/>
        </w:rPr>
        <w:t xml:space="preserve">Jeigu </w:t>
      </w:r>
      <w:r w:rsidRPr="00BC45C4">
        <w:rPr>
          <w:color w:val="000000"/>
          <w:sz w:val="24"/>
          <w:szCs w:val="24"/>
        </w:rPr>
        <w:t>Privatus subjektas, atsižvelgiantį Darbų atlikimo plane nurodytą statybos rangos darbų pradžią, daugiau kaip 60 (šešiasdešimt) dienų vėluoja</w:t>
      </w:r>
      <w:r w:rsidRPr="00BC45C4">
        <w:rPr>
          <w:sz w:val="24"/>
          <w:szCs w:val="24"/>
        </w:rPr>
        <w:t xml:space="preserve"> pradėti statybos rangos darbus Objekte ir Valdžios subjektas yra pateikęs pranešimą Privačiam subjektui dėl Sutarties pažeidimo, kaip numatyta Sutarties </w:t>
      </w:r>
      <w:r>
        <w:rPr>
          <w:sz w:val="24"/>
          <w:szCs w:val="24"/>
        </w:rPr>
        <w:fldChar w:fldCharType="begin"/>
      </w:r>
      <w:r>
        <w:rPr>
          <w:sz w:val="24"/>
          <w:szCs w:val="24"/>
        </w:rPr>
        <w:instrText xml:space="preserve"> REF _Ref309153867 \r \h </w:instrText>
      </w:r>
      <w:r>
        <w:rPr>
          <w:sz w:val="24"/>
          <w:szCs w:val="24"/>
        </w:rPr>
      </w:r>
      <w:r>
        <w:rPr>
          <w:sz w:val="24"/>
          <w:szCs w:val="24"/>
        </w:rPr>
        <w:fldChar w:fldCharType="separate"/>
      </w:r>
      <w:r w:rsidR="00B87438">
        <w:rPr>
          <w:sz w:val="24"/>
          <w:szCs w:val="24"/>
        </w:rPr>
        <w:t>38</w:t>
      </w:r>
      <w:r>
        <w:rPr>
          <w:sz w:val="24"/>
          <w:szCs w:val="24"/>
        </w:rPr>
        <w:fldChar w:fldCharType="end"/>
      </w:r>
      <w:r w:rsidRPr="00BC45C4">
        <w:rPr>
          <w:sz w:val="24"/>
          <w:szCs w:val="24"/>
        </w:rPr>
        <w:t xml:space="preserve"> punkte, iki bus ištaisytas pažeidimas arba iki Sutarties nutraukimo pagal Sutarties </w:t>
      </w:r>
      <w:r>
        <w:rPr>
          <w:sz w:val="24"/>
          <w:szCs w:val="24"/>
        </w:rPr>
        <w:fldChar w:fldCharType="begin"/>
      </w:r>
      <w:r>
        <w:rPr>
          <w:sz w:val="24"/>
          <w:szCs w:val="24"/>
        </w:rPr>
        <w:instrText xml:space="preserve"> REF _Ref309153867 \r \h </w:instrText>
      </w:r>
      <w:r>
        <w:rPr>
          <w:sz w:val="24"/>
          <w:szCs w:val="24"/>
        </w:rPr>
      </w:r>
      <w:r>
        <w:rPr>
          <w:sz w:val="24"/>
          <w:szCs w:val="24"/>
        </w:rPr>
        <w:fldChar w:fldCharType="separate"/>
      </w:r>
      <w:r w:rsidR="00B87438">
        <w:rPr>
          <w:sz w:val="24"/>
          <w:szCs w:val="24"/>
        </w:rPr>
        <w:t>38</w:t>
      </w:r>
      <w:r>
        <w:rPr>
          <w:sz w:val="24"/>
          <w:szCs w:val="24"/>
        </w:rPr>
        <w:fldChar w:fldCharType="end"/>
      </w:r>
      <w:r w:rsidRPr="00BC45C4">
        <w:rPr>
          <w:sz w:val="24"/>
          <w:szCs w:val="24"/>
        </w:rPr>
        <w:t xml:space="preserve"> </w:t>
      </w:r>
      <w:r w:rsidR="00E6566F">
        <w:rPr>
          <w:sz w:val="24"/>
          <w:szCs w:val="24"/>
        </w:rPr>
        <w:t xml:space="preserve"> punktą</w:t>
      </w:r>
      <w:r w:rsidRPr="00BC45C4">
        <w:rPr>
          <w:sz w:val="24"/>
          <w:szCs w:val="24"/>
        </w:rPr>
        <w:t xml:space="preserve"> termino, Privatus subjektas už kiekvieną dieną moka po </w:t>
      </w:r>
      <w:r w:rsidR="00040C3F" w:rsidRPr="00326936">
        <w:rPr>
          <w:sz w:val="24"/>
          <w:szCs w:val="24"/>
        </w:rPr>
        <w:t>800</w:t>
      </w:r>
      <w:r w:rsidRPr="00326936">
        <w:rPr>
          <w:sz w:val="24"/>
          <w:szCs w:val="24"/>
        </w:rPr>
        <w:t xml:space="preserve"> (</w:t>
      </w:r>
      <w:r w:rsidR="00040C3F" w:rsidRPr="00326936">
        <w:rPr>
          <w:sz w:val="24"/>
          <w:szCs w:val="24"/>
        </w:rPr>
        <w:t>aštuoni šimtai eurų</w:t>
      </w:r>
      <w:r w:rsidRPr="00326936">
        <w:rPr>
          <w:sz w:val="24"/>
          <w:szCs w:val="24"/>
        </w:rPr>
        <w:t>)</w:t>
      </w:r>
      <w:r w:rsidRPr="00326936">
        <w:rPr>
          <w:i/>
          <w:color w:val="FF0000"/>
          <w:sz w:val="24"/>
          <w:szCs w:val="24"/>
        </w:rPr>
        <w:t xml:space="preserve"> </w:t>
      </w:r>
      <w:r w:rsidRPr="00326936">
        <w:rPr>
          <w:sz w:val="24"/>
          <w:szCs w:val="24"/>
        </w:rPr>
        <w:t>EUR</w:t>
      </w:r>
      <w:r w:rsidRPr="00BC45C4">
        <w:rPr>
          <w:sz w:val="24"/>
          <w:szCs w:val="24"/>
        </w:rPr>
        <w:t xml:space="preserve"> dydžio baudą</w:t>
      </w:r>
      <w:bookmarkEnd w:id="1036"/>
      <w:r w:rsidR="00DD4707">
        <w:rPr>
          <w:rFonts w:eastAsia="Calibri"/>
          <w:sz w:val="24"/>
          <w:szCs w:val="24"/>
        </w:rPr>
        <w:t>.</w:t>
      </w:r>
      <w:bookmarkEnd w:id="1037"/>
    </w:p>
    <w:p w14:paraId="48F84DB7" w14:textId="3B63AB97" w:rsidR="00293CE4" w:rsidRPr="00326936" w:rsidRDefault="00293CE4" w:rsidP="00DD4707">
      <w:pPr>
        <w:pStyle w:val="paragrafai"/>
        <w:tabs>
          <w:tab w:val="left" w:pos="1701"/>
        </w:tabs>
        <w:ind w:left="1134"/>
        <w:rPr>
          <w:sz w:val="24"/>
          <w:szCs w:val="24"/>
        </w:rPr>
      </w:pPr>
      <w:bookmarkStart w:id="1040" w:name="_Ref94781387"/>
      <w:r w:rsidRPr="00326936">
        <w:rPr>
          <w:sz w:val="24"/>
          <w:szCs w:val="24"/>
        </w:rPr>
        <w:t xml:space="preserve">Jeigu </w:t>
      </w:r>
      <w:r w:rsidR="00202E11" w:rsidRPr="00326936">
        <w:rPr>
          <w:sz w:val="24"/>
          <w:szCs w:val="24"/>
        </w:rPr>
        <w:t xml:space="preserve">dėl </w:t>
      </w:r>
      <w:r w:rsidRPr="00326936">
        <w:rPr>
          <w:sz w:val="24"/>
          <w:szCs w:val="24"/>
        </w:rPr>
        <w:t>Privatus subjekt</w:t>
      </w:r>
      <w:r w:rsidR="00202E11" w:rsidRPr="00326936">
        <w:rPr>
          <w:sz w:val="24"/>
          <w:szCs w:val="24"/>
        </w:rPr>
        <w:t>o kaltės ar dėl jo rizikai priskirtinų priežasčių vėluoja Eksploatacijos pradžia, nurodyta</w:t>
      </w:r>
      <w:r w:rsidRPr="00326936">
        <w:rPr>
          <w:sz w:val="24"/>
          <w:szCs w:val="24"/>
        </w:rPr>
        <w:t xml:space="preserve"> </w:t>
      </w:r>
      <w:r w:rsidR="00B77D4A" w:rsidRPr="00326936">
        <w:rPr>
          <w:sz w:val="24"/>
          <w:szCs w:val="24"/>
        </w:rPr>
        <w:t>Sutartyje ir Pasiūlyme</w:t>
      </w:r>
      <w:r w:rsidR="00202E11" w:rsidRPr="00326936">
        <w:rPr>
          <w:sz w:val="24"/>
          <w:szCs w:val="24"/>
        </w:rPr>
        <w:t>,</w:t>
      </w:r>
      <w:r w:rsidR="00B77D4A" w:rsidRPr="00326936">
        <w:rPr>
          <w:sz w:val="24"/>
          <w:szCs w:val="24"/>
        </w:rPr>
        <w:t xml:space="preserve"> atsižvelgiant į visus pratęsimus pagal Sutarties nuostatas, už kiekvieną pradelstą dieną iki pažeidimo pašalinimo dienos Privatus subjektas moka po</w:t>
      </w:r>
      <w:r w:rsidR="00EE0746" w:rsidRPr="00326936">
        <w:rPr>
          <w:sz w:val="24"/>
          <w:szCs w:val="24"/>
        </w:rPr>
        <w:t xml:space="preserve"> </w:t>
      </w:r>
      <w:r w:rsidR="00202E11" w:rsidRPr="00326936">
        <w:rPr>
          <w:sz w:val="24"/>
          <w:szCs w:val="24"/>
        </w:rPr>
        <w:t>800</w:t>
      </w:r>
      <w:r w:rsidR="00B77D4A" w:rsidRPr="00326936">
        <w:rPr>
          <w:sz w:val="24"/>
          <w:szCs w:val="24"/>
        </w:rPr>
        <w:t xml:space="preserve"> </w:t>
      </w:r>
      <w:r w:rsidR="00EE0746" w:rsidRPr="00326936">
        <w:rPr>
          <w:sz w:val="24"/>
          <w:szCs w:val="24"/>
        </w:rPr>
        <w:t>(</w:t>
      </w:r>
      <w:r w:rsidR="00202E11" w:rsidRPr="00326936">
        <w:rPr>
          <w:sz w:val="24"/>
          <w:szCs w:val="24"/>
        </w:rPr>
        <w:t>aštuoni šimtai</w:t>
      </w:r>
      <w:r w:rsidR="00040C3F" w:rsidRPr="00326936">
        <w:rPr>
          <w:sz w:val="24"/>
          <w:szCs w:val="24"/>
        </w:rPr>
        <w:t xml:space="preserve"> </w:t>
      </w:r>
      <w:r w:rsidR="00EE0746" w:rsidRPr="00326936">
        <w:rPr>
          <w:sz w:val="24"/>
          <w:szCs w:val="24"/>
        </w:rPr>
        <w:t xml:space="preserve">eurų) </w:t>
      </w:r>
      <w:r w:rsidR="00B77D4A" w:rsidRPr="00326936">
        <w:rPr>
          <w:sz w:val="24"/>
          <w:szCs w:val="24"/>
        </w:rPr>
        <w:t>EUR dydžio baudą.</w:t>
      </w:r>
      <w:bookmarkEnd w:id="1038"/>
      <w:bookmarkEnd w:id="1039"/>
      <w:bookmarkEnd w:id="1040"/>
      <w:r w:rsidR="00B77D4A" w:rsidRPr="00326936">
        <w:rPr>
          <w:sz w:val="24"/>
          <w:szCs w:val="24"/>
        </w:rPr>
        <w:t xml:space="preserve"> </w:t>
      </w:r>
    </w:p>
    <w:p w14:paraId="78CA4A7B" w14:textId="0C7B3FB2" w:rsidR="00B77D4A" w:rsidRPr="00326936" w:rsidRDefault="00B77D4A" w:rsidP="00DD4707">
      <w:pPr>
        <w:pStyle w:val="paragrafai"/>
        <w:tabs>
          <w:tab w:val="left" w:pos="1701"/>
        </w:tabs>
        <w:ind w:left="1134"/>
        <w:rPr>
          <w:sz w:val="24"/>
          <w:szCs w:val="24"/>
        </w:rPr>
      </w:pPr>
      <w:bookmarkStart w:id="1041" w:name="_Ref404659984"/>
      <w:bookmarkStart w:id="1042" w:name="_Toc284496828"/>
      <w:r w:rsidRPr="00326936">
        <w:rPr>
          <w:sz w:val="24"/>
          <w:szCs w:val="24"/>
        </w:rPr>
        <w:lastRenderedPageBreak/>
        <w:t xml:space="preserve">Šiame </w:t>
      </w:r>
      <w:r w:rsidRPr="00326936">
        <w:rPr>
          <w:sz w:val="24"/>
          <w:szCs w:val="24"/>
        </w:rPr>
        <w:fldChar w:fldCharType="begin"/>
      </w:r>
      <w:r w:rsidRPr="00326936">
        <w:rPr>
          <w:sz w:val="24"/>
          <w:szCs w:val="24"/>
        </w:rPr>
        <w:instrText xml:space="preserve"> REF _Ref502145795 \r \h </w:instrText>
      </w:r>
      <w:r w:rsidR="00326936">
        <w:rPr>
          <w:sz w:val="24"/>
          <w:szCs w:val="24"/>
        </w:rPr>
        <w:instrText xml:space="preserve"> \* MERGEFORMAT </w:instrText>
      </w:r>
      <w:r w:rsidRPr="00326936">
        <w:rPr>
          <w:sz w:val="24"/>
          <w:szCs w:val="24"/>
        </w:rPr>
      </w:r>
      <w:r w:rsidRPr="00326936">
        <w:rPr>
          <w:sz w:val="24"/>
          <w:szCs w:val="24"/>
        </w:rPr>
        <w:fldChar w:fldCharType="separate"/>
      </w:r>
      <w:r w:rsidR="00B87438">
        <w:rPr>
          <w:sz w:val="24"/>
          <w:szCs w:val="24"/>
        </w:rPr>
        <w:t>46</w:t>
      </w:r>
      <w:r w:rsidRPr="00326936">
        <w:rPr>
          <w:sz w:val="24"/>
          <w:szCs w:val="24"/>
        </w:rPr>
        <w:fldChar w:fldCharType="end"/>
      </w:r>
      <w:r w:rsidRPr="00326936">
        <w:rPr>
          <w:sz w:val="24"/>
          <w:szCs w:val="24"/>
        </w:rPr>
        <w:t xml:space="preserve"> punkte numatytas atsakomybės taikymas neatleidžia Šalių nuo pareigos vykdyti įsipareigojimus pagal Sutartį, nekeičia Sutarties </w:t>
      </w:r>
      <w:r w:rsidRPr="00326936">
        <w:rPr>
          <w:sz w:val="24"/>
          <w:szCs w:val="24"/>
        </w:rPr>
        <w:fldChar w:fldCharType="begin"/>
      </w:r>
      <w:r w:rsidRPr="00326936">
        <w:rPr>
          <w:sz w:val="24"/>
          <w:szCs w:val="24"/>
        </w:rPr>
        <w:instrText xml:space="preserve"> REF _Ref284493471 \r \h  \* MERGEFORMAT </w:instrText>
      </w:r>
      <w:r w:rsidRPr="00326936">
        <w:rPr>
          <w:sz w:val="24"/>
          <w:szCs w:val="24"/>
        </w:rPr>
      </w:r>
      <w:r w:rsidRPr="00326936">
        <w:rPr>
          <w:sz w:val="24"/>
          <w:szCs w:val="24"/>
        </w:rPr>
        <w:fldChar w:fldCharType="separate"/>
      </w:r>
      <w:r w:rsidR="00B87438">
        <w:rPr>
          <w:sz w:val="24"/>
          <w:szCs w:val="24"/>
        </w:rPr>
        <w:t>IX</w:t>
      </w:r>
      <w:r w:rsidRPr="00326936">
        <w:rPr>
          <w:sz w:val="24"/>
          <w:szCs w:val="24"/>
        </w:rPr>
        <w:fldChar w:fldCharType="end"/>
      </w:r>
      <w:r w:rsidRPr="00326936">
        <w:rPr>
          <w:sz w:val="24"/>
          <w:szCs w:val="24"/>
        </w:rPr>
        <w:t xml:space="preserve"> skyriuje nustatytų mokėjimo įsipareigojimų ir neatima teisės nutraukti Sutartį, vadovaujantis Sutarties </w:t>
      </w:r>
      <w:r w:rsidRPr="00326936">
        <w:rPr>
          <w:sz w:val="24"/>
          <w:szCs w:val="24"/>
        </w:rPr>
        <w:fldChar w:fldCharType="begin"/>
      </w:r>
      <w:r w:rsidRPr="00326936">
        <w:rPr>
          <w:sz w:val="24"/>
          <w:szCs w:val="24"/>
        </w:rPr>
        <w:instrText xml:space="preserve"> REF _Ref136078616 \r \h  \* MERGEFORMAT </w:instrText>
      </w:r>
      <w:r w:rsidRPr="00326936">
        <w:rPr>
          <w:sz w:val="24"/>
          <w:szCs w:val="24"/>
        </w:rPr>
      </w:r>
      <w:r w:rsidRPr="00326936">
        <w:rPr>
          <w:sz w:val="24"/>
          <w:szCs w:val="24"/>
        </w:rPr>
        <w:fldChar w:fldCharType="separate"/>
      </w:r>
      <w:r w:rsidR="00B87438">
        <w:rPr>
          <w:sz w:val="24"/>
          <w:szCs w:val="24"/>
        </w:rPr>
        <w:t>XVI</w:t>
      </w:r>
      <w:r w:rsidRPr="00326936">
        <w:rPr>
          <w:sz w:val="24"/>
          <w:szCs w:val="24"/>
        </w:rPr>
        <w:fldChar w:fldCharType="end"/>
      </w:r>
      <w:r w:rsidRPr="00326936">
        <w:rPr>
          <w:sz w:val="24"/>
          <w:szCs w:val="24"/>
        </w:rPr>
        <w:t xml:space="preserve"> skyriuje numatytais pagrindais.</w:t>
      </w:r>
    </w:p>
    <w:p w14:paraId="03984B32" w14:textId="5273A745" w:rsidR="00B77D4A" w:rsidRPr="00326936" w:rsidRDefault="00E023CE" w:rsidP="00DD4707">
      <w:pPr>
        <w:pStyle w:val="paragrafai"/>
        <w:tabs>
          <w:tab w:val="num" w:pos="993"/>
          <w:tab w:val="left" w:pos="1701"/>
        </w:tabs>
        <w:ind w:left="1134" w:hanging="567"/>
        <w:rPr>
          <w:iCs/>
          <w:sz w:val="24"/>
          <w:szCs w:val="24"/>
        </w:rPr>
      </w:pPr>
      <w:bookmarkStart w:id="1043" w:name="_Ref57104017"/>
      <w:r w:rsidRPr="00326936">
        <w:rPr>
          <w:sz w:val="24"/>
          <w:szCs w:val="24"/>
        </w:rPr>
        <w:t xml:space="preserve">Privačiam subjektui </w:t>
      </w:r>
      <w:r w:rsidR="00B77D4A" w:rsidRPr="00326936">
        <w:rPr>
          <w:sz w:val="24"/>
          <w:szCs w:val="24"/>
        </w:rPr>
        <w:t xml:space="preserve">pagal Sutarties </w:t>
      </w:r>
      <w:r w:rsidRPr="00326936">
        <w:rPr>
          <w:sz w:val="24"/>
          <w:szCs w:val="24"/>
          <w:lang w:val="en-US"/>
        </w:rPr>
        <w:fldChar w:fldCharType="begin"/>
      </w:r>
      <w:r w:rsidRPr="00326936">
        <w:rPr>
          <w:sz w:val="24"/>
          <w:szCs w:val="24"/>
        </w:rPr>
        <w:instrText xml:space="preserve"> REF _Ref57103841 \r \h </w:instrText>
      </w:r>
      <w:r w:rsidR="00DE793D" w:rsidRPr="00326936">
        <w:rPr>
          <w:sz w:val="24"/>
          <w:szCs w:val="24"/>
          <w:lang w:val="en-US"/>
        </w:rPr>
        <w:instrText xml:space="preserve"> \* MERGEFORMAT </w:instrText>
      </w:r>
      <w:r w:rsidRPr="00326936">
        <w:rPr>
          <w:sz w:val="24"/>
          <w:szCs w:val="24"/>
          <w:lang w:val="en-US"/>
        </w:rPr>
      </w:r>
      <w:r w:rsidRPr="00326936">
        <w:rPr>
          <w:sz w:val="24"/>
          <w:szCs w:val="24"/>
          <w:lang w:val="en-US"/>
        </w:rPr>
        <w:fldChar w:fldCharType="separate"/>
      </w:r>
      <w:r w:rsidR="00B87438">
        <w:rPr>
          <w:sz w:val="24"/>
          <w:szCs w:val="24"/>
        </w:rPr>
        <w:t>46.2</w:t>
      </w:r>
      <w:r w:rsidRPr="00326936">
        <w:rPr>
          <w:sz w:val="24"/>
          <w:szCs w:val="24"/>
          <w:lang w:val="en-US"/>
        </w:rPr>
        <w:fldChar w:fldCharType="end"/>
      </w:r>
      <w:r w:rsidRPr="00326936">
        <w:rPr>
          <w:sz w:val="24"/>
          <w:szCs w:val="24"/>
          <w:lang w:val="en-US"/>
        </w:rPr>
        <w:t xml:space="preserve">, </w:t>
      </w:r>
      <w:r w:rsidRPr="00326936">
        <w:rPr>
          <w:sz w:val="24"/>
          <w:szCs w:val="24"/>
          <w:lang w:val="en-US"/>
        </w:rPr>
        <w:fldChar w:fldCharType="begin"/>
      </w:r>
      <w:r w:rsidRPr="00326936">
        <w:rPr>
          <w:sz w:val="24"/>
          <w:szCs w:val="24"/>
          <w:lang w:val="en-US"/>
        </w:rPr>
        <w:instrText xml:space="preserve"> REF _Ref94781371 \r \h </w:instrText>
      </w:r>
      <w:r w:rsidR="00326936">
        <w:rPr>
          <w:sz w:val="24"/>
          <w:szCs w:val="24"/>
          <w:lang w:val="en-US"/>
        </w:rPr>
        <w:instrText xml:space="preserve"> \* MERGEFORMAT </w:instrText>
      </w:r>
      <w:r w:rsidRPr="00326936">
        <w:rPr>
          <w:sz w:val="24"/>
          <w:szCs w:val="24"/>
          <w:lang w:val="en-US"/>
        </w:rPr>
      </w:r>
      <w:r w:rsidRPr="00326936">
        <w:rPr>
          <w:sz w:val="24"/>
          <w:szCs w:val="24"/>
          <w:lang w:val="en-US"/>
        </w:rPr>
        <w:fldChar w:fldCharType="separate"/>
      </w:r>
      <w:r w:rsidR="00B87438">
        <w:rPr>
          <w:sz w:val="24"/>
          <w:szCs w:val="24"/>
          <w:lang w:val="en-US"/>
        </w:rPr>
        <w:t>46.3</w:t>
      </w:r>
      <w:r w:rsidRPr="00326936">
        <w:rPr>
          <w:sz w:val="24"/>
          <w:szCs w:val="24"/>
          <w:lang w:val="en-US"/>
        </w:rPr>
        <w:fldChar w:fldCharType="end"/>
      </w:r>
      <w:r w:rsidRPr="00326936">
        <w:rPr>
          <w:sz w:val="24"/>
          <w:szCs w:val="24"/>
          <w:lang w:val="en-US"/>
        </w:rPr>
        <w:t xml:space="preserve">, </w:t>
      </w:r>
      <w:r w:rsidRPr="00326936">
        <w:rPr>
          <w:sz w:val="24"/>
          <w:szCs w:val="24"/>
          <w:lang w:val="en-US"/>
        </w:rPr>
        <w:fldChar w:fldCharType="begin"/>
      </w:r>
      <w:r w:rsidRPr="00326936">
        <w:rPr>
          <w:sz w:val="24"/>
          <w:szCs w:val="24"/>
          <w:lang w:val="en-US"/>
        </w:rPr>
        <w:instrText xml:space="preserve"> REF _Ref94781387 \r \h </w:instrText>
      </w:r>
      <w:r w:rsidR="00DE793D" w:rsidRPr="00326936">
        <w:rPr>
          <w:sz w:val="24"/>
          <w:szCs w:val="24"/>
          <w:lang w:val="en-US"/>
        </w:rPr>
        <w:instrText xml:space="preserve"> \* MERGEFORMAT </w:instrText>
      </w:r>
      <w:r w:rsidRPr="00326936">
        <w:rPr>
          <w:sz w:val="24"/>
          <w:szCs w:val="24"/>
          <w:lang w:val="en-US"/>
        </w:rPr>
      </w:r>
      <w:r w:rsidRPr="00326936">
        <w:rPr>
          <w:sz w:val="24"/>
          <w:szCs w:val="24"/>
          <w:lang w:val="en-US"/>
        </w:rPr>
        <w:fldChar w:fldCharType="separate"/>
      </w:r>
      <w:r w:rsidR="00B87438">
        <w:rPr>
          <w:sz w:val="24"/>
          <w:szCs w:val="24"/>
          <w:lang w:val="en-US"/>
        </w:rPr>
        <w:t>46.4</w:t>
      </w:r>
      <w:r w:rsidRPr="00326936">
        <w:rPr>
          <w:sz w:val="24"/>
          <w:szCs w:val="24"/>
          <w:lang w:val="en-US"/>
        </w:rPr>
        <w:fldChar w:fldCharType="end"/>
      </w:r>
      <w:r w:rsidR="00B77D4A" w:rsidRPr="00326936">
        <w:rPr>
          <w:sz w:val="24"/>
          <w:szCs w:val="24"/>
        </w:rPr>
        <w:t xml:space="preserve"> punktus</w:t>
      </w:r>
      <w:r w:rsidR="00B77D4A" w:rsidRPr="007062DF">
        <w:rPr>
          <w:sz w:val="24"/>
          <w:szCs w:val="24"/>
        </w:rPr>
        <w:t xml:space="preserve"> per visą Sutarties galiojimo terminą taikomos atsakomybės suma negali viršyti daugiau kaip </w:t>
      </w:r>
      <w:r w:rsidR="00924A7C">
        <w:rPr>
          <w:sz w:val="24"/>
          <w:szCs w:val="24"/>
        </w:rPr>
        <w:t>7</w:t>
      </w:r>
      <w:r w:rsidR="00B77D4A" w:rsidRPr="007062DF">
        <w:rPr>
          <w:sz w:val="24"/>
          <w:szCs w:val="24"/>
        </w:rPr>
        <w:t xml:space="preserve"> (</w:t>
      </w:r>
      <w:r w:rsidR="00924A7C">
        <w:rPr>
          <w:sz w:val="24"/>
          <w:szCs w:val="24"/>
        </w:rPr>
        <w:t>septynis</w:t>
      </w:r>
      <w:r w:rsidR="00B77D4A" w:rsidRPr="007062DF">
        <w:rPr>
          <w:sz w:val="24"/>
          <w:szCs w:val="24"/>
        </w:rPr>
        <w:t>)</w:t>
      </w:r>
      <w:r w:rsidR="00B77D4A" w:rsidRPr="007062DF">
        <w:rPr>
          <w:color w:val="000000" w:themeColor="text1"/>
          <w:sz w:val="24"/>
          <w:szCs w:val="24"/>
        </w:rPr>
        <w:t> </w:t>
      </w:r>
      <w:r w:rsidR="00B77D4A" w:rsidRPr="007062DF">
        <w:rPr>
          <w:sz w:val="24"/>
          <w:szCs w:val="24"/>
        </w:rPr>
        <w:t>procent</w:t>
      </w:r>
      <w:r w:rsidR="00924A7C">
        <w:rPr>
          <w:sz w:val="24"/>
          <w:szCs w:val="24"/>
        </w:rPr>
        <w:t>us</w:t>
      </w:r>
      <w:r w:rsidR="00B77D4A" w:rsidRPr="007062DF">
        <w:rPr>
          <w:sz w:val="24"/>
          <w:szCs w:val="24"/>
        </w:rPr>
        <w:t xml:space="preserve"> nuo Investicijų vertės (be PVM). Šalys patvirtina bendrą supratimą, kad šiame Sutarties</w:t>
      </w:r>
      <w:r w:rsidR="00B77D4A">
        <w:rPr>
          <w:sz w:val="24"/>
          <w:szCs w:val="24"/>
        </w:rPr>
        <w:t xml:space="preserve"> </w:t>
      </w:r>
      <w:r w:rsidR="00B77D4A">
        <w:rPr>
          <w:sz w:val="24"/>
          <w:szCs w:val="24"/>
        </w:rPr>
        <w:fldChar w:fldCharType="begin"/>
      </w:r>
      <w:r w:rsidR="00B77D4A">
        <w:rPr>
          <w:sz w:val="24"/>
          <w:szCs w:val="24"/>
        </w:rPr>
        <w:instrText xml:space="preserve"> REF _Ref57104017 \r \h </w:instrText>
      </w:r>
      <w:r w:rsidR="00B77D4A">
        <w:rPr>
          <w:sz w:val="24"/>
          <w:szCs w:val="24"/>
        </w:rPr>
      </w:r>
      <w:r w:rsidR="00B77D4A">
        <w:rPr>
          <w:sz w:val="24"/>
          <w:szCs w:val="24"/>
        </w:rPr>
        <w:fldChar w:fldCharType="separate"/>
      </w:r>
      <w:r w:rsidR="00B87438">
        <w:rPr>
          <w:sz w:val="24"/>
          <w:szCs w:val="24"/>
        </w:rPr>
        <w:t>46.6</w:t>
      </w:r>
      <w:r w:rsidR="00B77D4A">
        <w:rPr>
          <w:sz w:val="24"/>
          <w:szCs w:val="24"/>
        </w:rPr>
        <w:fldChar w:fldCharType="end"/>
      </w:r>
      <w:r w:rsidR="00B77D4A" w:rsidRPr="007062DF">
        <w:rPr>
          <w:sz w:val="24"/>
          <w:szCs w:val="24"/>
        </w:rPr>
        <w:t xml:space="preserve"> punkte nurodytas atsakomybės ribojimas </w:t>
      </w:r>
      <w:r w:rsidR="00B77D4A" w:rsidRPr="00326936">
        <w:rPr>
          <w:sz w:val="24"/>
          <w:szCs w:val="24"/>
        </w:rPr>
        <w:t xml:space="preserve">netaikomas Sutarties </w:t>
      </w:r>
      <w:r w:rsidR="00B77D4A" w:rsidRPr="00326936">
        <w:rPr>
          <w:sz w:val="24"/>
          <w:szCs w:val="24"/>
        </w:rPr>
        <w:fldChar w:fldCharType="begin"/>
      </w:r>
      <w:r w:rsidR="00B77D4A" w:rsidRPr="00326936">
        <w:rPr>
          <w:sz w:val="24"/>
          <w:szCs w:val="24"/>
        </w:rPr>
        <w:instrText xml:space="preserve"> REF _Ref485969017 \r \h </w:instrText>
      </w:r>
      <w:r w:rsidR="00326936">
        <w:rPr>
          <w:sz w:val="24"/>
          <w:szCs w:val="24"/>
        </w:rPr>
        <w:instrText xml:space="preserve"> \* MERGEFORMAT </w:instrText>
      </w:r>
      <w:r w:rsidR="00B77D4A" w:rsidRPr="00326936">
        <w:rPr>
          <w:sz w:val="24"/>
          <w:szCs w:val="24"/>
        </w:rPr>
      </w:r>
      <w:r w:rsidR="00B77D4A" w:rsidRPr="00326936">
        <w:rPr>
          <w:sz w:val="24"/>
          <w:szCs w:val="24"/>
        </w:rPr>
        <w:fldChar w:fldCharType="separate"/>
      </w:r>
      <w:r w:rsidR="00B87438">
        <w:rPr>
          <w:sz w:val="24"/>
          <w:szCs w:val="24"/>
        </w:rPr>
        <w:t>22.8</w:t>
      </w:r>
      <w:r w:rsidR="00B77D4A" w:rsidRPr="00326936">
        <w:rPr>
          <w:sz w:val="24"/>
          <w:szCs w:val="24"/>
        </w:rPr>
        <w:fldChar w:fldCharType="end"/>
      </w:r>
      <w:r w:rsidR="00B77D4A" w:rsidRPr="00326936">
        <w:rPr>
          <w:sz w:val="24"/>
          <w:szCs w:val="24"/>
        </w:rPr>
        <w:t xml:space="preserve"> punkte nurodytu Objekto ar jo dalies prieinamumo atveju ir </w:t>
      </w:r>
      <w:r w:rsidR="00B77D4A" w:rsidRPr="00326936">
        <w:rPr>
          <w:sz w:val="24"/>
          <w:szCs w:val="24"/>
        </w:rPr>
        <w:fldChar w:fldCharType="begin"/>
      </w:r>
      <w:r w:rsidR="00B77D4A" w:rsidRPr="00326936">
        <w:rPr>
          <w:sz w:val="24"/>
          <w:szCs w:val="24"/>
        </w:rPr>
        <w:instrText xml:space="preserve"> REF _Ref283372167 \r \h </w:instrText>
      </w:r>
      <w:r w:rsidR="00326936">
        <w:rPr>
          <w:sz w:val="24"/>
          <w:szCs w:val="24"/>
        </w:rPr>
        <w:instrText xml:space="preserve"> \* MERGEFORMAT </w:instrText>
      </w:r>
      <w:r w:rsidR="00B77D4A" w:rsidRPr="00326936">
        <w:rPr>
          <w:sz w:val="24"/>
          <w:szCs w:val="24"/>
        </w:rPr>
      </w:r>
      <w:r w:rsidR="00B77D4A" w:rsidRPr="00326936">
        <w:rPr>
          <w:sz w:val="24"/>
          <w:szCs w:val="24"/>
        </w:rPr>
        <w:fldChar w:fldCharType="separate"/>
      </w:r>
      <w:r w:rsidR="00B87438">
        <w:rPr>
          <w:sz w:val="24"/>
          <w:szCs w:val="24"/>
        </w:rPr>
        <w:t>46.1</w:t>
      </w:r>
      <w:r w:rsidR="00B77D4A" w:rsidRPr="00326936">
        <w:rPr>
          <w:sz w:val="24"/>
          <w:szCs w:val="24"/>
        </w:rPr>
        <w:fldChar w:fldCharType="end"/>
      </w:r>
      <w:r w:rsidR="00B77D4A" w:rsidRPr="00326936">
        <w:rPr>
          <w:sz w:val="24"/>
          <w:szCs w:val="24"/>
        </w:rPr>
        <w:t xml:space="preserve"> punkte nurodytais Privataus subjekto veiklos atitikimo Specifikacijose nurodytiems </w:t>
      </w:r>
      <w:r w:rsidR="00DD4707" w:rsidRPr="00326936">
        <w:rPr>
          <w:sz w:val="24"/>
          <w:szCs w:val="24"/>
        </w:rPr>
        <w:t xml:space="preserve">Objekto </w:t>
      </w:r>
      <w:r w:rsidR="00B77D4A" w:rsidRPr="00326936">
        <w:rPr>
          <w:sz w:val="24"/>
          <w:szCs w:val="24"/>
        </w:rPr>
        <w:t>būklės ir Paslaugų teikimo reikalavimams atvejais</w:t>
      </w:r>
      <w:bookmarkEnd w:id="1041"/>
      <w:r w:rsidR="00B77D4A" w:rsidRPr="00326936">
        <w:rPr>
          <w:sz w:val="24"/>
          <w:szCs w:val="24"/>
        </w:rPr>
        <w:t>.</w:t>
      </w:r>
      <w:bookmarkEnd w:id="1043"/>
    </w:p>
    <w:p w14:paraId="0C2748A2" w14:textId="4CA00458" w:rsidR="00E023CE" w:rsidRPr="00326936" w:rsidRDefault="00E023CE" w:rsidP="00DD4707">
      <w:pPr>
        <w:pStyle w:val="paragrafai"/>
        <w:tabs>
          <w:tab w:val="num" w:pos="993"/>
          <w:tab w:val="left" w:pos="1701"/>
        </w:tabs>
        <w:ind w:left="1134" w:hanging="567"/>
        <w:rPr>
          <w:iCs/>
          <w:sz w:val="24"/>
          <w:szCs w:val="24"/>
        </w:rPr>
      </w:pPr>
      <w:r w:rsidRPr="00326936">
        <w:rPr>
          <w:sz w:val="24"/>
          <w:szCs w:val="24"/>
        </w:rPr>
        <w:t xml:space="preserve">Valdžios subjektui </w:t>
      </w:r>
      <w:r w:rsidR="00DE793D" w:rsidRPr="00326936">
        <w:rPr>
          <w:sz w:val="24"/>
          <w:szCs w:val="24"/>
        </w:rPr>
        <w:t xml:space="preserve">pagal Sutarties </w:t>
      </w:r>
      <w:r w:rsidR="00DE793D" w:rsidRPr="00326936">
        <w:rPr>
          <w:sz w:val="24"/>
          <w:szCs w:val="24"/>
          <w:lang w:val="en-US"/>
        </w:rPr>
        <w:fldChar w:fldCharType="begin"/>
      </w:r>
      <w:r w:rsidR="00DE793D" w:rsidRPr="00326936">
        <w:rPr>
          <w:sz w:val="24"/>
          <w:szCs w:val="24"/>
        </w:rPr>
        <w:instrText xml:space="preserve"> REF _Ref57103841 \r \h </w:instrText>
      </w:r>
      <w:r w:rsidR="00DE793D" w:rsidRPr="00326936">
        <w:rPr>
          <w:sz w:val="24"/>
          <w:szCs w:val="24"/>
          <w:lang w:val="en-US"/>
        </w:rPr>
        <w:instrText xml:space="preserve"> \* MERGEFORMAT </w:instrText>
      </w:r>
      <w:r w:rsidR="00DE793D" w:rsidRPr="00326936">
        <w:rPr>
          <w:sz w:val="24"/>
          <w:szCs w:val="24"/>
          <w:lang w:val="en-US"/>
        </w:rPr>
      </w:r>
      <w:r w:rsidR="00DE793D" w:rsidRPr="00326936">
        <w:rPr>
          <w:sz w:val="24"/>
          <w:szCs w:val="24"/>
          <w:lang w:val="en-US"/>
        </w:rPr>
        <w:fldChar w:fldCharType="separate"/>
      </w:r>
      <w:r w:rsidR="00B87438">
        <w:rPr>
          <w:sz w:val="24"/>
          <w:szCs w:val="24"/>
        </w:rPr>
        <w:t>46.2</w:t>
      </w:r>
      <w:r w:rsidR="00DE793D" w:rsidRPr="00326936">
        <w:rPr>
          <w:sz w:val="24"/>
          <w:szCs w:val="24"/>
          <w:lang w:val="en-US"/>
        </w:rPr>
        <w:fldChar w:fldCharType="end"/>
      </w:r>
      <w:r w:rsidR="00DE793D" w:rsidRPr="00326936">
        <w:rPr>
          <w:sz w:val="24"/>
          <w:szCs w:val="24"/>
          <w:lang w:val="en-US"/>
        </w:rPr>
        <w:t xml:space="preserve"> </w:t>
      </w:r>
      <w:proofErr w:type="spellStart"/>
      <w:r w:rsidR="00DE793D" w:rsidRPr="00326936">
        <w:rPr>
          <w:sz w:val="24"/>
          <w:szCs w:val="24"/>
          <w:lang w:val="en-US"/>
        </w:rPr>
        <w:t>punkt</w:t>
      </w:r>
      <w:proofErr w:type="spellEnd"/>
      <w:r w:rsidR="00DE793D" w:rsidRPr="00326936">
        <w:rPr>
          <w:sz w:val="24"/>
          <w:szCs w:val="24"/>
        </w:rPr>
        <w:t xml:space="preserve">ą taikomos atsakomybės suma negali viršyti </w:t>
      </w:r>
      <w:r w:rsidR="00DE793D" w:rsidRPr="00326936">
        <w:rPr>
          <w:sz w:val="24"/>
          <w:szCs w:val="24"/>
          <w:lang w:val="en-US"/>
        </w:rPr>
        <w:t>7 (</w:t>
      </w:r>
      <w:proofErr w:type="spellStart"/>
      <w:r w:rsidR="00DE793D" w:rsidRPr="00326936">
        <w:rPr>
          <w:sz w:val="24"/>
          <w:szCs w:val="24"/>
          <w:lang w:val="en-US"/>
        </w:rPr>
        <w:t>septyn</w:t>
      </w:r>
      <w:r w:rsidR="00DE793D" w:rsidRPr="00326936">
        <w:rPr>
          <w:sz w:val="24"/>
          <w:szCs w:val="24"/>
        </w:rPr>
        <w:t>ių</w:t>
      </w:r>
      <w:proofErr w:type="spellEnd"/>
      <w:r w:rsidR="00DE793D" w:rsidRPr="00326936">
        <w:rPr>
          <w:sz w:val="24"/>
          <w:szCs w:val="24"/>
        </w:rPr>
        <w:t>) procentų nuo Metinio atlyginimo.</w:t>
      </w:r>
    </w:p>
    <w:p w14:paraId="0489700B" w14:textId="3D828AC8" w:rsidR="00F467EC" w:rsidRPr="0042617A" w:rsidRDefault="00F467EC" w:rsidP="00DD4707">
      <w:pPr>
        <w:pStyle w:val="paragrafai"/>
        <w:tabs>
          <w:tab w:val="left" w:pos="1701"/>
        </w:tabs>
        <w:ind w:left="1134"/>
        <w:rPr>
          <w:sz w:val="24"/>
          <w:szCs w:val="24"/>
        </w:rPr>
      </w:pPr>
      <w:bookmarkStart w:id="1044" w:name="_Ref57103868"/>
      <w:bookmarkStart w:id="1045" w:name="_Toc284496832"/>
      <w:bookmarkEnd w:id="1042"/>
      <w:r w:rsidRPr="0042617A">
        <w:rPr>
          <w:w w:val="103"/>
          <w:sz w:val="24"/>
          <w:szCs w:val="24"/>
        </w:rPr>
        <w:t xml:space="preserve">Šalys viena kitai </w:t>
      </w:r>
      <w:r w:rsidR="00924451" w:rsidRPr="0042617A">
        <w:rPr>
          <w:w w:val="103"/>
          <w:sz w:val="24"/>
          <w:szCs w:val="24"/>
        </w:rPr>
        <w:t xml:space="preserve">privalo </w:t>
      </w:r>
      <w:r w:rsidRPr="0042617A">
        <w:rPr>
          <w:w w:val="103"/>
          <w:sz w:val="24"/>
          <w:szCs w:val="24"/>
        </w:rPr>
        <w:t>atlyginti tik tiesioginius nuostolius</w:t>
      </w:r>
      <w:r w:rsidR="00B77D4A">
        <w:rPr>
          <w:w w:val="103"/>
          <w:sz w:val="24"/>
          <w:szCs w:val="24"/>
        </w:rPr>
        <w:t>, nebent Sutartyje būtų aiškiai numatyta kitaip</w:t>
      </w:r>
      <w:r w:rsidRPr="0042617A">
        <w:rPr>
          <w:w w:val="103"/>
          <w:sz w:val="24"/>
          <w:szCs w:val="24"/>
        </w:rPr>
        <w:t xml:space="preserve">. </w:t>
      </w:r>
      <w:r w:rsidRPr="0042617A">
        <w:rPr>
          <w:sz w:val="24"/>
          <w:szCs w:val="24"/>
        </w:rPr>
        <w:t>Kiek tai neprieštarauja galiojantiems įstatymams, šiame  punkte numatyta atsakomybė yra laikoma iš anksto aptartais Šalių nuostoliais ir vienintele leidžiama jų kompensavimo priemone.</w:t>
      </w:r>
      <w:bookmarkEnd w:id="1044"/>
      <w:r w:rsidRPr="0042617A">
        <w:rPr>
          <w:sz w:val="24"/>
          <w:szCs w:val="24"/>
        </w:rPr>
        <w:t xml:space="preserve"> </w:t>
      </w:r>
    </w:p>
    <w:p w14:paraId="279C1649" w14:textId="388FBDAD" w:rsidR="008A5451" w:rsidRPr="0042617A" w:rsidRDefault="00D56A61" w:rsidP="00DD4707">
      <w:pPr>
        <w:pStyle w:val="paragrafai"/>
        <w:tabs>
          <w:tab w:val="left" w:pos="1701"/>
        </w:tabs>
        <w:ind w:left="1134"/>
        <w:rPr>
          <w:sz w:val="24"/>
          <w:szCs w:val="24"/>
        </w:rPr>
      </w:pPr>
      <w:r w:rsidRPr="0042617A">
        <w:rPr>
          <w:iCs/>
          <w:sz w:val="24"/>
          <w:szCs w:val="24"/>
        </w:rPr>
        <w:t>Šalys</w:t>
      </w:r>
      <w:r w:rsidR="00293CE4">
        <w:rPr>
          <w:iCs/>
          <w:sz w:val="24"/>
          <w:szCs w:val="24"/>
        </w:rPr>
        <w:t xml:space="preserve">, prieš vykdydamos mokėjimus pagal šį Sutarties </w:t>
      </w:r>
      <w:r w:rsidR="00293CE4">
        <w:rPr>
          <w:iCs/>
          <w:sz w:val="24"/>
          <w:szCs w:val="24"/>
        </w:rPr>
        <w:fldChar w:fldCharType="begin"/>
      </w:r>
      <w:r w:rsidR="00293CE4">
        <w:rPr>
          <w:iCs/>
          <w:sz w:val="24"/>
          <w:szCs w:val="24"/>
        </w:rPr>
        <w:instrText xml:space="preserve"> REF _Ref485986047 \r \h </w:instrText>
      </w:r>
      <w:r w:rsidR="00293CE4">
        <w:rPr>
          <w:iCs/>
          <w:sz w:val="24"/>
          <w:szCs w:val="24"/>
        </w:rPr>
      </w:r>
      <w:r w:rsidR="00293CE4">
        <w:rPr>
          <w:iCs/>
          <w:sz w:val="24"/>
          <w:szCs w:val="24"/>
        </w:rPr>
        <w:fldChar w:fldCharType="separate"/>
      </w:r>
      <w:r w:rsidR="00B87438">
        <w:rPr>
          <w:iCs/>
          <w:sz w:val="24"/>
          <w:szCs w:val="24"/>
        </w:rPr>
        <w:t>46</w:t>
      </w:r>
      <w:r w:rsidR="00293CE4">
        <w:rPr>
          <w:iCs/>
          <w:sz w:val="24"/>
          <w:szCs w:val="24"/>
        </w:rPr>
        <w:fldChar w:fldCharType="end"/>
      </w:r>
      <w:r w:rsidR="00293CE4">
        <w:rPr>
          <w:iCs/>
          <w:sz w:val="24"/>
          <w:szCs w:val="24"/>
        </w:rPr>
        <w:t xml:space="preserve"> punktą, turi teisę atlikti tarpusavio mokėjimus ar jų dalies užskaitymą, </w:t>
      </w:r>
      <w:r w:rsidR="00585D0C">
        <w:rPr>
          <w:iCs/>
          <w:sz w:val="24"/>
          <w:szCs w:val="24"/>
        </w:rPr>
        <w:t xml:space="preserve">jeigu to reikalaujama </w:t>
      </w:r>
      <w:r w:rsidR="00293CE4">
        <w:rPr>
          <w:iCs/>
          <w:sz w:val="24"/>
          <w:szCs w:val="24"/>
        </w:rPr>
        <w:t xml:space="preserve"> imperatyviom</w:t>
      </w:r>
      <w:r w:rsidR="00585D0C">
        <w:rPr>
          <w:iCs/>
          <w:sz w:val="24"/>
          <w:szCs w:val="24"/>
        </w:rPr>
        <w:t>i</w:t>
      </w:r>
      <w:r w:rsidR="00293CE4">
        <w:rPr>
          <w:iCs/>
          <w:sz w:val="24"/>
          <w:szCs w:val="24"/>
        </w:rPr>
        <w:t>s Lietuvos Respublikos teisės aktų nuostatoms.</w:t>
      </w:r>
      <w:r w:rsidR="00585D0C">
        <w:rPr>
          <w:iCs/>
          <w:sz w:val="24"/>
          <w:szCs w:val="24"/>
        </w:rPr>
        <w:t xml:space="preserve"> Ši nuostata netaikoma išskaitoms pagal Sutarties </w:t>
      </w:r>
      <w:r w:rsidR="00585D0C">
        <w:rPr>
          <w:iCs/>
          <w:sz w:val="24"/>
          <w:szCs w:val="24"/>
        </w:rPr>
        <w:fldChar w:fldCharType="begin"/>
      </w:r>
      <w:r w:rsidR="00585D0C">
        <w:rPr>
          <w:iCs/>
          <w:sz w:val="24"/>
          <w:szCs w:val="24"/>
        </w:rPr>
        <w:instrText xml:space="preserve"> REF _Ref294018341 \r \h </w:instrText>
      </w:r>
      <w:r w:rsidR="00585D0C">
        <w:rPr>
          <w:iCs/>
          <w:sz w:val="24"/>
          <w:szCs w:val="24"/>
        </w:rPr>
      </w:r>
      <w:r w:rsidR="00585D0C">
        <w:rPr>
          <w:iCs/>
          <w:sz w:val="24"/>
          <w:szCs w:val="24"/>
        </w:rPr>
        <w:fldChar w:fldCharType="separate"/>
      </w:r>
      <w:r w:rsidR="00B87438">
        <w:rPr>
          <w:iCs/>
          <w:sz w:val="24"/>
          <w:szCs w:val="24"/>
        </w:rPr>
        <w:t>3</w:t>
      </w:r>
      <w:r w:rsidR="00585D0C">
        <w:rPr>
          <w:iCs/>
          <w:sz w:val="24"/>
          <w:szCs w:val="24"/>
        </w:rPr>
        <w:fldChar w:fldCharType="end"/>
      </w:r>
      <w:r w:rsidR="00585D0C">
        <w:rPr>
          <w:iCs/>
          <w:sz w:val="24"/>
          <w:szCs w:val="24"/>
        </w:rPr>
        <w:t xml:space="preserve"> priedo </w:t>
      </w:r>
      <w:r w:rsidR="00585D0C" w:rsidRPr="00585D0C">
        <w:rPr>
          <w:i/>
          <w:iCs/>
          <w:sz w:val="24"/>
          <w:szCs w:val="24"/>
        </w:rPr>
        <w:t>Atsiskaitymų ir mokėjimo tvarka</w:t>
      </w:r>
      <w:r w:rsidR="00585D0C">
        <w:rPr>
          <w:iCs/>
          <w:sz w:val="24"/>
          <w:szCs w:val="24"/>
        </w:rPr>
        <w:t xml:space="preserve"> </w:t>
      </w:r>
      <w:r w:rsidR="00B77D4A" w:rsidRPr="0083559B">
        <w:rPr>
          <w:iCs/>
          <w:sz w:val="24"/>
          <w:szCs w:val="24"/>
        </w:rPr>
        <w:t>4</w:t>
      </w:r>
      <w:r w:rsidR="00B77D4A">
        <w:rPr>
          <w:iCs/>
          <w:sz w:val="24"/>
          <w:szCs w:val="24"/>
        </w:rPr>
        <w:t xml:space="preserve"> </w:t>
      </w:r>
      <w:r w:rsidR="0083559B">
        <w:rPr>
          <w:iCs/>
          <w:sz w:val="24"/>
          <w:szCs w:val="24"/>
        </w:rPr>
        <w:t>priedėlį</w:t>
      </w:r>
      <w:r w:rsidR="00B77D4A">
        <w:rPr>
          <w:iCs/>
          <w:sz w:val="24"/>
          <w:szCs w:val="24"/>
        </w:rPr>
        <w:t xml:space="preserve"> </w:t>
      </w:r>
      <w:r w:rsidR="00B77D4A" w:rsidRPr="0083559B">
        <w:rPr>
          <w:i/>
          <w:iCs/>
          <w:sz w:val="24"/>
          <w:szCs w:val="24"/>
        </w:rPr>
        <w:t>Išskaitų mechanizmas</w:t>
      </w:r>
      <w:r w:rsidR="00B77D4A">
        <w:rPr>
          <w:iCs/>
          <w:sz w:val="24"/>
          <w:szCs w:val="24"/>
        </w:rPr>
        <w:t xml:space="preserve"> iš Metinio atlyginimo</w:t>
      </w:r>
      <w:r w:rsidR="00585D0C">
        <w:rPr>
          <w:iCs/>
          <w:sz w:val="24"/>
          <w:szCs w:val="24"/>
        </w:rPr>
        <w:t>.</w:t>
      </w:r>
      <w:r w:rsidRPr="0042617A">
        <w:rPr>
          <w:iCs/>
          <w:sz w:val="24"/>
          <w:szCs w:val="24"/>
        </w:rPr>
        <w:t xml:space="preserve"> </w:t>
      </w:r>
    </w:p>
    <w:p w14:paraId="2A0FC284" w14:textId="77777777" w:rsidR="00745F87" w:rsidRPr="00AC019D" w:rsidRDefault="00F467EC" w:rsidP="009F53FE">
      <w:pPr>
        <w:pStyle w:val="paragrafai"/>
        <w:tabs>
          <w:tab w:val="clear" w:pos="1488"/>
          <w:tab w:val="num" w:pos="1276"/>
        </w:tabs>
        <w:ind w:left="1134"/>
        <w:rPr>
          <w:sz w:val="24"/>
          <w:szCs w:val="24"/>
        </w:rPr>
      </w:pPr>
      <w:r w:rsidRPr="00293CE4">
        <w:rPr>
          <w:sz w:val="24"/>
          <w:szCs w:val="24"/>
        </w:rPr>
        <w:t>Ši</w:t>
      </w:r>
      <w:r w:rsidR="008A5451" w:rsidRPr="00293CE4">
        <w:rPr>
          <w:sz w:val="24"/>
          <w:szCs w:val="24"/>
        </w:rPr>
        <w:t>oje Sutartyje</w:t>
      </w:r>
      <w:r w:rsidRPr="00293CE4">
        <w:rPr>
          <w:sz w:val="24"/>
          <w:szCs w:val="24"/>
        </w:rPr>
        <w:t xml:space="preserve"> numatytos netesybos atitinkamos Šalies reikalavimu turi būti sumokam</w:t>
      </w:r>
      <w:r w:rsidR="008A5451" w:rsidRPr="00293CE4">
        <w:rPr>
          <w:sz w:val="24"/>
          <w:szCs w:val="24"/>
        </w:rPr>
        <w:t>os</w:t>
      </w:r>
      <w:r w:rsidRPr="00293CE4">
        <w:rPr>
          <w:sz w:val="24"/>
          <w:szCs w:val="24"/>
        </w:rPr>
        <w:t xml:space="preserve"> per 30 (trisdešimt) dienų nuo </w:t>
      </w:r>
      <w:r w:rsidR="008A5451" w:rsidRPr="00AC019D">
        <w:rPr>
          <w:sz w:val="24"/>
          <w:szCs w:val="24"/>
        </w:rPr>
        <w:t>mokėjimo pagrindo atsiradimo</w:t>
      </w:r>
      <w:r w:rsidRPr="00AC019D">
        <w:rPr>
          <w:sz w:val="24"/>
          <w:szCs w:val="24"/>
        </w:rPr>
        <w:t xml:space="preserve"> dienos. </w:t>
      </w:r>
    </w:p>
    <w:p w14:paraId="39A60D2F" w14:textId="02838C54" w:rsidR="00F467EC" w:rsidRPr="00293CE4" w:rsidRDefault="00F467EC" w:rsidP="009F53FE">
      <w:pPr>
        <w:pStyle w:val="paragrafai"/>
        <w:tabs>
          <w:tab w:val="clear" w:pos="1488"/>
          <w:tab w:val="num" w:pos="1276"/>
          <w:tab w:val="left" w:pos="1843"/>
        </w:tabs>
        <w:ind w:left="1134"/>
        <w:rPr>
          <w:sz w:val="24"/>
          <w:szCs w:val="24"/>
        </w:rPr>
      </w:pPr>
      <w:r w:rsidRPr="00293CE4">
        <w:rPr>
          <w:sz w:val="24"/>
          <w:szCs w:val="24"/>
        </w:rPr>
        <w:t xml:space="preserve">Nuostolių pagal Sutartį atlyginimas ir netesybų sumokėjimas neatleidžia Šalies nuo pareigos įvykdyti atitinkamą prievolę. </w:t>
      </w:r>
    </w:p>
    <w:p w14:paraId="325485A3" w14:textId="77777777" w:rsidR="00F467EC" w:rsidRPr="0042617A" w:rsidRDefault="00F467EC" w:rsidP="0003757B">
      <w:pPr>
        <w:pStyle w:val="Antrat2"/>
        <w:ind w:left="1134"/>
        <w:rPr>
          <w:sz w:val="24"/>
          <w:szCs w:val="24"/>
        </w:rPr>
      </w:pPr>
      <w:bookmarkStart w:id="1046" w:name="_Toc293074488"/>
      <w:bookmarkStart w:id="1047" w:name="_Toc297646413"/>
      <w:bookmarkStart w:id="1048" w:name="_Toc300049760"/>
      <w:bookmarkStart w:id="1049" w:name="_Toc309205594"/>
      <w:bookmarkStart w:id="1050" w:name="_Ref317602300"/>
      <w:bookmarkStart w:id="1051" w:name="_Ref502145965"/>
      <w:bookmarkStart w:id="1052" w:name="_Ref94776737"/>
      <w:bookmarkStart w:id="1053" w:name="_Toc98421452"/>
      <w:bookmarkEnd w:id="1045"/>
      <w:r w:rsidRPr="0042617A">
        <w:rPr>
          <w:sz w:val="24"/>
          <w:szCs w:val="24"/>
        </w:rPr>
        <w:t>Pareiga atlyginti nuostolius</w:t>
      </w:r>
      <w:bookmarkEnd w:id="1046"/>
      <w:bookmarkEnd w:id="1047"/>
      <w:bookmarkEnd w:id="1048"/>
      <w:bookmarkEnd w:id="1049"/>
      <w:bookmarkEnd w:id="1050"/>
      <w:bookmarkEnd w:id="1051"/>
      <w:bookmarkEnd w:id="1052"/>
      <w:bookmarkEnd w:id="1053"/>
    </w:p>
    <w:p w14:paraId="6F979594" w14:textId="21024D70" w:rsidR="00F467EC" w:rsidRPr="0042617A" w:rsidRDefault="00F467EC" w:rsidP="0003757B">
      <w:pPr>
        <w:pStyle w:val="paragrafai"/>
        <w:ind w:left="1134"/>
        <w:rPr>
          <w:sz w:val="24"/>
          <w:szCs w:val="24"/>
        </w:rPr>
      </w:pPr>
      <w:bookmarkStart w:id="1054" w:name="_Ref292998643"/>
      <w:r w:rsidRPr="0042617A">
        <w:rPr>
          <w:sz w:val="24"/>
          <w:szCs w:val="24"/>
        </w:rPr>
        <w:t>Viena Šalis apsaugo nuo ir, esant reikalui</w:t>
      </w:r>
      <w:r w:rsidR="00CF0446">
        <w:rPr>
          <w:sz w:val="24"/>
          <w:szCs w:val="24"/>
        </w:rPr>
        <w:t>,</w:t>
      </w:r>
      <w:r w:rsidRPr="0042617A">
        <w:rPr>
          <w:sz w:val="24"/>
          <w:szCs w:val="24"/>
        </w:rPr>
        <w:t xml:space="preserve"> atlygina, visus kitos Šalies tiesioginius nuostolius, galinčius kilti dėl bet kokio asmens sužalojimo ar mirties, turto sugadinimo ar praradimo arba kitų priežasčių, susijusių su pirmosios Šalies pagal Sutartį prisiimtų įsipareigojimų nevykdymu ar netinkamu vykdymu, įskaitant </w:t>
      </w:r>
      <w:r w:rsidR="004E5699">
        <w:rPr>
          <w:sz w:val="24"/>
          <w:szCs w:val="24"/>
        </w:rPr>
        <w:t xml:space="preserve">Žemės sklypo ir </w:t>
      </w:r>
      <w:r w:rsidR="00DD4707">
        <w:rPr>
          <w:sz w:val="24"/>
          <w:szCs w:val="24"/>
        </w:rPr>
        <w:t xml:space="preserve">Objekto </w:t>
      </w:r>
      <w:r w:rsidRPr="0042617A">
        <w:rPr>
          <w:sz w:val="24"/>
          <w:szCs w:val="24"/>
        </w:rPr>
        <w:t>valdymą, naudojimą ir priežiūrą.</w:t>
      </w:r>
      <w:bookmarkEnd w:id="1054"/>
    </w:p>
    <w:p w14:paraId="25524707" w14:textId="431CAF16" w:rsidR="00F467EC" w:rsidRPr="0042617A" w:rsidRDefault="00711B67" w:rsidP="0003757B">
      <w:pPr>
        <w:pStyle w:val="paragrafai"/>
        <w:ind w:left="1134"/>
        <w:rPr>
          <w:sz w:val="24"/>
          <w:szCs w:val="24"/>
        </w:rPr>
      </w:pPr>
      <w:r w:rsidRPr="0042617A">
        <w:rPr>
          <w:sz w:val="24"/>
          <w:szCs w:val="24"/>
        </w:rPr>
        <w:t xml:space="preserve">Sutarties </w:t>
      </w:r>
      <w:r w:rsidR="00F467EC" w:rsidRPr="00C92AF3">
        <w:rPr>
          <w:sz w:val="24"/>
          <w:szCs w:val="24"/>
        </w:rPr>
        <w:fldChar w:fldCharType="begin"/>
      </w:r>
      <w:r w:rsidR="00F467EC" w:rsidRPr="0042617A">
        <w:rPr>
          <w:sz w:val="24"/>
          <w:szCs w:val="24"/>
        </w:rPr>
        <w:instrText xml:space="preserve"> REF _Ref292998643 \r \h </w:instrText>
      </w:r>
      <w:r w:rsidR="002D5DCF" w:rsidRPr="0042617A">
        <w:rPr>
          <w:sz w:val="24"/>
          <w:szCs w:val="24"/>
        </w:rPr>
        <w:instrText xml:space="preserve"> \* MERGEFORMAT </w:instrText>
      </w:r>
      <w:r w:rsidR="00F467EC" w:rsidRPr="00C92AF3">
        <w:rPr>
          <w:sz w:val="24"/>
          <w:szCs w:val="24"/>
        </w:rPr>
      </w:r>
      <w:r w:rsidR="00F467EC" w:rsidRPr="00C92AF3">
        <w:rPr>
          <w:sz w:val="24"/>
          <w:szCs w:val="24"/>
        </w:rPr>
        <w:fldChar w:fldCharType="separate"/>
      </w:r>
      <w:r w:rsidR="00B87438">
        <w:rPr>
          <w:sz w:val="24"/>
          <w:szCs w:val="24"/>
        </w:rPr>
        <w:t>47.1</w:t>
      </w:r>
      <w:r w:rsidR="00F467EC" w:rsidRPr="00C92AF3">
        <w:rPr>
          <w:sz w:val="24"/>
          <w:szCs w:val="24"/>
        </w:rPr>
        <w:fldChar w:fldCharType="end"/>
      </w:r>
      <w:r w:rsidR="00F467EC" w:rsidRPr="0042617A">
        <w:rPr>
          <w:sz w:val="24"/>
          <w:szCs w:val="24"/>
        </w:rPr>
        <w:t> punkte nurodyta pareiga apsaugoti nuo nuostolių arba juos atlyginti nukentėjusiajai Šaliai nekyla tik tuo atveju, jeigu tokie nuostoliai kyla dėl nukentėjusiosios Šalies veiksmų ar neveikimo, pažeidžiančių Sutarties nuostatas.</w:t>
      </w:r>
    </w:p>
    <w:p w14:paraId="607B9F8C" w14:textId="437A697C" w:rsidR="00F467EC" w:rsidRPr="0042617A" w:rsidRDefault="00F467EC" w:rsidP="0003757B">
      <w:pPr>
        <w:pStyle w:val="paragrafai"/>
        <w:ind w:left="1134"/>
        <w:rPr>
          <w:sz w:val="24"/>
          <w:szCs w:val="24"/>
        </w:rPr>
      </w:pPr>
      <w:r w:rsidRPr="0042617A">
        <w:rPr>
          <w:sz w:val="24"/>
          <w:szCs w:val="24"/>
        </w:rPr>
        <w:t xml:space="preserve">Jeigu Šalis gauna bet kokį pranešimą, reikalavimą, pretenziją ar kitą dokumentą, iš kurių galima spręsti, kad </w:t>
      </w:r>
      <w:r w:rsidR="00AD60F2" w:rsidRPr="0042617A">
        <w:rPr>
          <w:sz w:val="24"/>
          <w:szCs w:val="24"/>
        </w:rPr>
        <w:t>nukentėjusioji</w:t>
      </w:r>
      <w:r w:rsidRPr="0042617A">
        <w:rPr>
          <w:sz w:val="24"/>
          <w:szCs w:val="24"/>
        </w:rPr>
        <w:t xml:space="preserve"> Šalis turi ar gali turėti atlygint</w:t>
      </w:r>
      <w:r w:rsidR="000B44B0" w:rsidRPr="0042617A">
        <w:rPr>
          <w:sz w:val="24"/>
          <w:szCs w:val="24"/>
        </w:rPr>
        <w:t>i</w:t>
      </w:r>
      <w:r w:rsidR="00FE421F" w:rsidRPr="0042617A">
        <w:rPr>
          <w:sz w:val="24"/>
          <w:szCs w:val="24"/>
        </w:rPr>
        <w:t xml:space="preserve"> Sutarties</w:t>
      </w:r>
      <w:r w:rsidRPr="0042617A">
        <w:rPr>
          <w:sz w:val="24"/>
          <w:szCs w:val="24"/>
        </w:rPr>
        <w:t xml:space="preserve"> </w:t>
      </w:r>
      <w:r w:rsidRPr="00C92AF3">
        <w:rPr>
          <w:sz w:val="24"/>
          <w:szCs w:val="24"/>
        </w:rPr>
        <w:fldChar w:fldCharType="begin"/>
      </w:r>
      <w:r w:rsidRPr="0042617A">
        <w:rPr>
          <w:sz w:val="24"/>
          <w:szCs w:val="24"/>
        </w:rPr>
        <w:instrText xml:space="preserve"> REF _Ref292998643 \r \h </w:instrText>
      </w:r>
      <w:r w:rsidR="002D5DCF"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47.1</w:t>
      </w:r>
      <w:r w:rsidRPr="00C92AF3">
        <w:rPr>
          <w:sz w:val="24"/>
          <w:szCs w:val="24"/>
        </w:rPr>
        <w:fldChar w:fldCharType="end"/>
      </w:r>
      <w:r w:rsidRPr="0042617A">
        <w:rPr>
          <w:sz w:val="24"/>
          <w:szCs w:val="24"/>
        </w:rPr>
        <w:t> punkte nurodytus nuostolius, apie tai privaloma iš karto pranešti kitai Šaliai, kartu pateikiant gautus dokumentus. Šalis, kuriai pateiktas reikalavimas, neatsako už nuostolius, kurie kyla dėl nepagrįsto uždelsimo pateikti tokį pranešimą.</w:t>
      </w:r>
    </w:p>
    <w:p w14:paraId="01A4AD0F" w14:textId="77777777" w:rsidR="00F467EC" w:rsidRPr="0042617A" w:rsidRDefault="00F467EC" w:rsidP="0003757B">
      <w:pPr>
        <w:pStyle w:val="paragrafai"/>
        <w:ind w:left="1134"/>
        <w:rPr>
          <w:sz w:val="24"/>
          <w:szCs w:val="24"/>
        </w:rPr>
      </w:pPr>
      <w:r w:rsidRPr="0042617A">
        <w:rPr>
          <w:sz w:val="24"/>
          <w:szCs w:val="24"/>
        </w:rPr>
        <w:lastRenderedPageBreak/>
        <w:t>Šalis, kuriai pateiktas reikalavimas, privalo išspręsti klausimą dėl reikalavimo atlyginti nuostolius pagrįstumo ir, esant reikalui, atlyginti tokius nuostolius. Jeigu Šalis, kuriai pateiktas reikalavimas, mano, kad reikalavimas atlygint</w:t>
      </w:r>
      <w:r w:rsidR="000B44B0" w:rsidRPr="0042617A">
        <w:rPr>
          <w:sz w:val="24"/>
          <w:szCs w:val="24"/>
        </w:rPr>
        <w:t>i</w:t>
      </w:r>
      <w:r w:rsidRPr="0042617A">
        <w:rPr>
          <w:sz w:val="24"/>
          <w:szCs w:val="24"/>
        </w:rPr>
        <w:t xml:space="preserve"> nuostolius yra nepagrįstas, ji turi teisę pasinaudoti visomis teisinės gynybos priemonėmis, kuriomis galėtų pasinaudoti reikalavimą pateikusi Šalis</w:t>
      </w:r>
      <w:r w:rsidR="005C65BB">
        <w:rPr>
          <w:sz w:val="24"/>
          <w:szCs w:val="24"/>
        </w:rPr>
        <w:t>.</w:t>
      </w:r>
    </w:p>
    <w:p w14:paraId="258FBAD8" w14:textId="77777777" w:rsidR="00F467EC" w:rsidRPr="0042617A" w:rsidRDefault="00F467EC" w:rsidP="0003757B">
      <w:pPr>
        <w:pStyle w:val="Antrat1"/>
        <w:spacing w:before="0"/>
        <w:ind w:left="1134" w:hanging="495"/>
      </w:pPr>
      <w:bookmarkStart w:id="1055" w:name="_Toc137317038"/>
      <w:bookmarkStart w:id="1056" w:name="_Toc137437165"/>
      <w:bookmarkStart w:id="1057" w:name="_Toc137317039"/>
      <w:bookmarkStart w:id="1058" w:name="_Toc137437166"/>
      <w:bookmarkStart w:id="1059" w:name="_Toc137613127"/>
      <w:bookmarkStart w:id="1060" w:name="_Toc137613192"/>
      <w:bookmarkStart w:id="1061" w:name="_Toc137613128"/>
      <w:bookmarkStart w:id="1062" w:name="_Toc137613193"/>
      <w:bookmarkStart w:id="1063" w:name="_Toc137613129"/>
      <w:bookmarkStart w:id="1064" w:name="_Toc137613194"/>
      <w:bookmarkStart w:id="1065" w:name="_Toc284496833"/>
      <w:bookmarkStart w:id="1066" w:name="_Toc293074489"/>
      <w:bookmarkStart w:id="1067" w:name="_Toc297646414"/>
      <w:bookmarkStart w:id="1068" w:name="_Toc300049761"/>
      <w:bookmarkStart w:id="1069" w:name="_Toc309205595"/>
      <w:bookmarkStart w:id="1070" w:name="_Ref57106899"/>
      <w:bookmarkStart w:id="1071" w:name="_Toc98421453"/>
      <w:bookmarkStart w:id="1072" w:name="_Toc141511381"/>
      <w:bookmarkEnd w:id="1055"/>
      <w:bookmarkEnd w:id="1056"/>
      <w:bookmarkEnd w:id="1057"/>
      <w:bookmarkEnd w:id="1058"/>
      <w:bookmarkEnd w:id="1059"/>
      <w:bookmarkEnd w:id="1060"/>
      <w:bookmarkEnd w:id="1061"/>
      <w:bookmarkEnd w:id="1062"/>
      <w:bookmarkEnd w:id="1063"/>
      <w:bookmarkEnd w:id="1064"/>
      <w:r w:rsidRPr="0042617A">
        <w:t>Kitos nuostatos</w:t>
      </w:r>
      <w:bookmarkEnd w:id="1065"/>
      <w:bookmarkEnd w:id="1066"/>
      <w:bookmarkEnd w:id="1067"/>
      <w:bookmarkEnd w:id="1068"/>
      <w:bookmarkEnd w:id="1069"/>
      <w:bookmarkEnd w:id="1070"/>
      <w:bookmarkEnd w:id="1071"/>
    </w:p>
    <w:p w14:paraId="15FFB243" w14:textId="77777777" w:rsidR="00F467EC" w:rsidRPr="0042617A" w:rsidRDefault="0009746A" w:rsidP="0003757B">
      <w:pPr>
        <w:pStyle w:val="Antrat2"/>
        <w:ind w:left="1134"/>
        <w:rPr>
          <w:sz w:val="24"/>
          <w:szCs w:val="24"/>
        </w:rPr>
      </w:pPr>
      <w:bookmarkStart w:id="1073" w:name="_Toc98421454"/>
      <w:r>
        <w:rPr>
          <w:sz w:val="24"/>
          <w:szCs w:val="24"/>
        </w:rPr>
        <w:t>Sutarties viešinimas</w:t>
      </w:r>
      <w:r w:rsidR="002630A2">
        <w:rPr>
          <w:sz w:val="24"/>
          <w:szCs w:val="24"/>
        </w:rPr>
        <w:t xml:space="preserve"> ir konfidenciali informacija</w:t>
      </w:r>
      <w:bookmarkEnd w:id="1073"/>
    </w:p>
    <w:p w14:paraId="0D665F64" w14:textId="77777777" w:rsidR="007B44C0" w:rsidRDefault="0009746A" w:rsidP="0003757B">
      <w:pPr>
        <w:pStyle w:val="paragrafai"/>
        <w:ind w:left="1134"/>
        <w:rPr>
          <w:sz w:val="24"/>
          <w:szCs w:val="24"/>
        </w:rPr>
      </w:pPr>
      <w:bookmarkStart w:id="1074" w:name="_Ref57104660"/>
      <w:bookmarkStart w:id="1075" w:name="_Ref291598943"/>
      <w:r>
        <w:rPr>
          <w:sz w:val="24"/>
          <w:szCs w:val="24"/>
        </w:rPr>
        <w:t>Šalys supranta, kad v</w:t>
      </w:r>
      <w:r w:rsidR="007B44C0">
        <w:rPr>
          <w:sz w:val="24"/>
          <w:szCs w:val="24"/>
        </w:rPr>
        <w:t xml:space="preserve">adovaujantis </w:t>
      </w:r>
      <w:r w:rsidR="008E5804">
        <w:rPr>
          <w:sz w:val="24"/>
          <w:szCs w:val="24"/>
        </w:rPr>
        <w:t>Viešųjų pirkimų įstatymu</w:t>
      </w:r>
      <w:r>
        <w:rPr>
          <w:sz w:val="24"/>
          <w:szCs w:val="24"/>
        </w:rPr>
        <w:t xml:space="preserve"> ši Sutartis yra vieša ir</w:t>
      </w:r>
      <w:r w:rsidR="007B44C0">
        <w:rPr>
          <w:sz w:val="24"/>
          <w:szCs w:val="24"/>
        </w:rPr>
        <w:t xml:space="preserve"> skelbiama CVP IS priemonėmis, išskyrus </w:t>
      </w:r>
      <w:r>
        <w:rPr>
          <w:sz w:val="24"/>
          <w:szCs w:val="24"/>
        </w:rPr>
        <w:t>informaciją, kurios atskleidimas prieštarautų informacijos ir duomenų apsaugą reglamentuojantiems teisės aktams arba visuomenės interesams, pažeistų teisėtus Investuotojo ir (ar) Privataus subjekto komercinius interesus arba turėtų neigiamą poveikį tiekėjų konkurencijai (toliau – Konfidenciali informacija)</w:t>
      </w:r>
      <w:r w:rsidR="00AC019D">
        <w:rPr>
          <w:sz w:val="24"/>
          <w:szCs w:val="24"/>
        </w:rPr>
        <w:t>.</w:t>
      </w:r>
      <w:bookmarkEnd w:id="1074"/>
    </w:p>
    <w:p w14:paraId="2B662D26" w14:textId="5155BFB9" w:rsidR="00F467EC" w:rsidRPr="0042617A" w:rsidRDefault="0009746A" w:rsidP="0003757B">
      <w:pPr>
        <w:pStyle w:val="paragrafai"/>
        <w:ind w:left="1134"/>
        <w:rPr>
          <w:sz w:val="24"/>
          <w:szCs w:val="24"/>
        </w:rPr>
      </w:pPr>
      <w:r>
        <w:rPr>
          <w:sz w:val="24"/>
          <w:szCs w:val="24"/>
        </w:rPr>
        <w:t xml:space="preserve">Sutartis, išskyrus Sutarties </w:t>
      </w:r>
      <w:r>
        <w:rPr>
          <w:sz w:val="24"/>
          <w:szCs w:val="24"/>
        </w:rPr>
        <w:fldChar w:fldCharType="begin"/>
      </w:r>
      <w:r>
        <w:rPr>
          <w:sz w:val="24"/>
          <w:szCs w:val="24"/>
        </w:rPr>
        <w:instrText xml:space="preserve"> REF _Ref57104660 \r \h </w:instrText>
      </w:r>
      <w:r>
        <w:rPr>
          <w:sz w:val="24"/>
          <w:szCs w:val="24"/>
        </w:rPr>
      </w:r>
      <w:r>
        <w:rPr>
          <w:sz w:val="24"/>
          <w:szCs w:val="24"/>
        </w:rPr>
        <w:fldChar w:fldCharType="separate"/>
      </w:r>
      <w:r w:rsidR="00B87438">
        <w:rPr>
          <w:sz w:val="24"/>
          <w:szCs w:val="24"/>
        </w:rPr>
        <w:t>48.1</w:t>
      </w:r>
      <w:r>
        <w:rPr>
          <w:sz w:val="24"/>
          <w:szCs w:val="24"/>
        </w:rPr>
        <w:fldChar w:fldCharType="end"/>
      </w:r>
      <w:r>
        <w:rPr>
          <w:sz w:val="24"/>
          <w:szCs w:val="24"/>
        </w:rPr>
        <w:t xml:space="preserve"> punkte nurodytą Konfidencialią informaciją, paskelbiama ją sudarius per Lietuvos Respublikos teisės aktuose nustatytą terminą, o jeigu toks terminas nenustatytas, per 15 (penkiolika) dienų nuo Sutarties sudarymo</w:t>
      </w:r>
      <w:r w:rsidR="00F467EC" w:rsidRPr="0042617A">
        <w:rPr>
          <w:sz w:val="24"/>
          <w:szCs w:val="24"/>
        </w:rPr>
        <w:t>.</w:t>
      </w:r>
      <w:bookmarkEnd w:id="1075"/>
    </w:p>
    <w:p w14:paraId="09DED447" w14:textId="77777777" w:rsidR="002630A2" w:rsidRDefault="00F467EC" w:rsidP="00D85CE6">
      <w:pPr>
        <w:pStyle w:val="paragrafai"/>
        <w:ind w:left="1134" w:hanging="493"/>
        <w:rPr>
          <w:sz w:val="24"/>
          <w:szCs w:val="24"/>
        </w:rPr>
      </w:pPr>
      <w:r w:rsidRPr="0042617A">
        <w:rPr>
          <w:sz w:val="24"/>
          <w:szCs w:val="24"/>
        </w:rPr>
        <w:t>Nei viena Šalis neturi teisės atskleisti tretiesiems asmenims jokios Konfidencialios informacijos dalies be išankstinio raštiško kitos Šalies sutikimo, išskyrus žemiau nurodytus atvejus, kuomet Konfidencialios informacijos atskleidimas nebus laikomas Sutarties pažeidimu</w:t>
      </w:r>
      <w:r w:rsidR="002630A2">
        <w:rPr>
          <w:sz w:val="24"/>
          <w:szCs w:val="24"/>
        </w:rPr>
        <w:t>:</w:t>
      </w:r>
    </w:p>
    <w:p w14:paraId="44824BDF" w14:textId="77777777" w:rsidR="002630A2" w:rsidRPr="007062DF" w:rsidRDefault="002630A2" w:rsidP="009F53FE">
      <w:pPr>
        <w:pStyle w:val="paragrafesraas"/>
        <w:tabs>
          <w:tab w:val="clear" w:pos="2989"/>
          <w:tab w:val="left" w:pos="1486"/>
        </w:tabs>
        <w:ind w:left="2126" w:hanging="1287"/>
        <w:rPr>
          <w:sz w:val="24"/>
          <w:szCs w:val="24"/>
        </w:rPr>
      </w:pPr>
      <w:r w:rsidRPr="002630A2">
        <w:rPr>
          <w:sz w:val="24"/>
          <w:szCs w:val="24"/>
        </w:rPr>
        <w:t>j</w:t>
      </w:r>
      <w:r w:rsidRPr="007062DF">
        <w:rPr>
          <w:sz w:val="24"/>
          <w:szCs w:val="24"/>
        </w:rPr>
        <w:t>eigu Šalys susitaria raštu pranešti žiniasklaidai arba trečiajai šaliai;</w:t>
      </w:r>
    </w:p>
    <w:p w14:paraId="55A58250" w14:textId="77777777" w:rsidR="002630A2" w:rsidRPr="007062DF" w:rsidRDefault="002630A2" w:rsidP="00D85CE6">
      <w:pPr>
        <w:pStyle w:val="paragrafesraas"/>
        <w:tabs>
          <w:tab w:val="clear" w:pos="2989"/>
          <w:tab w:val="left" w:pos="1486"/>
          <w:tab w:val="left" w:pos="1560"/>
        </w:tabs>
        <w:ind w:left="1276" w:hanging="493"/>
      </w:pPr>
      <w:r w:rsidRPr="00D479C7">
        <w:rPr>
          <w:sz w:val="24"/>
          <w:szCs w:val="24"/>
        </w:rPr>
        <w:t xml:space="preserve">Konfidencialią informaciją būtina atskleisti tam, kad būtų tinkamai įvykdyti Sutartimi </w:t>
      </w:r>
      <w:r w:rsidRPr="002D13D9">
        <w:rPr>
          <w:spacing w:val="0"/>
          <w:sz w:val="24"/>
          <w:szCs w:val="24"/>
        </w:rPr>
        <w:t>prisiimti Šalių įsipareigojimai (tačiau pastaruoju atveju informacija gali būti atskleidžiama tik tiek, kiek yra būtina minėtų įsipareigojimų vykdymui);</w:t>
      </w:r>
    </w:p>
    <w:p w14:paraId="4985268E" w14:textId="360405F2" w:rsidR="002630A2" w:rsidRPr="00D85CE6" w:rsidRDefault="002630A2" w:rsidP="00D85CE6">
      <w:pPr>
        <w:pStyle w:val="paragrafesraas"/>
        <w:tabs>
          <w:tab w:val="clear" w:pos="2989"/>
          <w:tab w:val="left" w:pos="1486"/>
          <w:tab w:val="left" w:pos="1560"/>
        </w:tabs>
        <w:ind w:left="1276" w:hanging="493"/>
        <w:rPr>
          <w:sz w:val="24"/>
          <w:szCs w:val="24"/>
        </w:rPr>
      </w:pPr>
      <w:r w:rsidRPr="00CB7C51">
        <w:rPr>
          <w:sz w:val="24"/>
          <w:szCs w:val="24"/>
        </w:rPr>
        <w:t>Konfidenciali informacija atskleidžiama Susijusioms bendrovėms (pastaruoju atveju Šalis yra atsakinga kitai Šaliai, jei Susijusi bendrovė, jos darbuoto</w:t>
      </w:r>
      <w:r w:rsidRPr="00933EC7">
        <w:rPr>
          <w:sz w:val="24"/>
          <w:szCs w:val="24"/>
        </w:rPr>
        <w:t>jai, patarėjai ar konsultantai pažeis Sutarties</w:t>
      </w:r>
      <w:r>
        <w:rPr>
          <w:sz w:val="24"/>
          <w:szCs w:val="24"/>
        </w:rPr>
        <w:t xml:space="preserve"> </w:t>
      </w:r>
      <w:r>
        <w:rPr>
          <w:sz w:val="24"/>
          <w:szCs w:val="24"/>
        </w:rPr>
        <w:fldChar w:fldCharType="begin"/>
      </w:r>
      <w:r>
        <w:rPr>
          <w:sz w:val="24"/>
          <w:szCs w:val="24"/>
        </w:rPr>
        <w:instrText xml:space="preserve"> REF _Ref57104660 \r \h </w:instrText>
      </w:r>
      <w:r w:rsidR="00D85CE6">
        <w:rPr>
          <w:sz w:val="24"/>
          <w:szCs w:val="24"/>
        </w:rPr>
        <w:instrText xml:space="preserve"> \* MERGEFORMAT </w:instrText>
      </w:r>
      <w:r>
        <w:rPr>
          <w:sz w:val="24"/>
          <w:szCs w:val="24"/>
        </w:rPr>
      </w:r>
      <w:r>
        <w:rPr>
          <w:sz w:val="24"/>
          <w:szCs w:val="24"/>
        </w:rPr>
        <w:fldChar w:fldCharType="separate"/>
      </w:r>
      <w:r w:rsidR="00B87438">
        <w:rPr>
          <w:sz w:val="24"/>
          <w:szCs w:val="24"/>
        </w:rPr>
        <w:t>48.1</w:t>
      </w:r>
      <w:r>
        <w:rPr>
          <w:sz w:val="24"/>
          <w:szCs w:val="24"/>
        </w:rPr>
        <w:fldChar w:fldCharType="end"/>
      </w:r>
      <w:r w:rsidRPr="00D479C7">
        <w:rPr>
          <w:sz w:val="24"/>
          <w:szCs w:val="24"/>
        </w:rPr>
        <w:t> punkte numatytą konfidencialumo įsipareigojimą)</w:t>
      </w:r>
      <w:r>
        <w:rPr>
          <w:sz w:val="24"/>
          <w:szCs w:val="24"/>
        </w:rPr>
        <w:t>;</w:t>
      </w:r>
    </w:p>
    <w:p w14:paraId="1424FA38" w14:textId="5F6BAC2B" w:rsidR="002630A2" w:rsidRPr="00D85CE6" w:rsidRDefault="002630A2" w:rsidP="00D85CE6">
      <w:pPr>
        <w:pStyle w:val="paragrafesraas"/>
        <w:tabs>
          <w:tab w:val="clear" w:pos="2989"/>
          <w:tab w:val="left" w:pos="1486"/>
          <w:tab w:val="left" w:pos="1560"/>
        </w:tabs>
        <w:ind w:left="1276" w:hanging="493"/>
        <w:rPr>
          <w:sz w:val="24"/>
          <w:szCs w:val="24"/>
        </w:rPr>
      </w:pPr>
      <w:r w:rsidRPr="00D479C7">
        <w:rPr>
          <w:sz w:val="24"/>
          <w:szCs w:val="24"/>
        </w:rPr>
        <w:t xml:space="preserve">Konfidenciali informacija atskleidžiama </w:t>
      </w:r>
      <w:r w:rsidR="00DD4707" w:rsidRPr="00DD4707">
        <w:rPr>
          <w:sz w:val="24"/>
          <w:szCs w:val="24"/>
        </w:rPr>
        <w:t>F</w:t>
      </w:r>
      <w:r w:rsidRPr="003F6A48">
        <w:rPr>
          <w:sz w:val="24"/>
          <w:szCs w:val="24"/>
        </w:rPr>
        <w:t>inansų</w:t>
      </w:r>
      <w:r w:rsidRPr="00D479C7">
        <w:rPr>
          <w:sz w:val="24"/>
          <w:szCs w:val="24"/>
        </w:rPr>
        <w:t xml:space="preserve"> ministerijai, Valstybės kontrolei, Valstybinei mokesčių inspekcijai, VšĮ Centrinei projektų valdymo agentūrai</w:t>
      </w:r>
      <w:r>
        <w:rPr>
          <w:sz w:val="24"/>
          <w:szCs w:val="24"/>
        </w:rPr>
        <w:t xml:space="preserve">, </w:t>
      </w:r>
      <w:r w:rsidRPr="00326936">
        <w:rPr>
          <w:sz w:val="24"/>
          <w:szCs w:val="24"/>
        </w:rPr>
        <w:t>Viešųjų pirkimų tarnybai</w:t>
      </w:r>
      <w:r w:rsidR="00C7276D" w:rsidRPr="00326936">
        <w:rPr>
          <w:sz w:val="24"/>
          <w:szCs w:val="24"/>
        </w:rPr>
        <w:t>, Lietuvos statistikos departamentui, Europos statistikos departamentui (</w:t>
      </w:r>
      <w:proofErr w:type="spellStart"/>
      <w:r w:rsidR="00C7276D" w:rsidRPr="00326936">
        <w:rPr>
          <w:sz w:val="24"/>
          <w:szCs w:val="24"/>
        </w:rPr>
        <w:t>Eurostat</w:t>
      </w:r>
      <w:proofErr w:type="spellEnd"/>
      <w:r w:rsidR="00C7276D" w:rsidRPr="00326936">
        <w:rPr>
          <w:sz w:val="24"/>
          <w:szCs w:val="24"/>
        </w:rPr>
        <w:t>), Klaipėdos rajono savivaldybės kontrolės ir audito tarnybai</w:t>
      </w:r>
      <w:r w:rsidRPr="00326936">
        <w:rPr>
          <w:sz w:val="24"/>
          <w:szCs w:val="24"/>
        </w:rPr>
        <w:t xml:space="preserve"> ar</w:t>
      </w:r>
      <w:r w:rsidRPr="00D479C7">
        <w:rPr>
          <w:sz w:val="24"/>
          <w:szCs w:val="24"/>
        </w:rPr>
        <w:t xml:space="preserve"> kitoms kompetentingoms valdžios ir kontrolės institucijoms, įgyvendinančioms joms priskirtas funkcijas</w:t>
      </w:r>
      <w:r>
        <w:rPr>
          <w:sz w:val="24"/>
          <w:szCs w:val="24"/>
        </w:rPr>
        <w:t>;</w:t>
      </w:r>
    </w:p>
    <w:p w14:paraId="699FE7A5" w14:textId="77777777" w:rsidR="002630A2" w:rsidRPr="007062DF" w:rsidRDefault="002630A2" w:rsidP="009F53FE">
      <w:pPr>
        <w:pStyle w:val="paragrafesraas"/>
        <w:tabs>
          <w:tab w:val="clear" w:pos="2989"/>
          <w:tab w:val="left" w:pos="1486"/>
        </w:tabs>
        <w:ind w:left="2126" w:hanging="1287"/>
      </w:pPr>
      <w:r w:rsidRPr="00D479C7">
        <w:rPr>
          <w:sz w:val="24"/>
          <w:szCs w:val="24"/>
        </w:rPr>
        <w:t>Konfidencialios informacijos atskleidimo reikalaujama pagal taikytinus teisės aktus</w:t>
      </w:r>
      <w:r>
        <w:rPr>
          <w:sz w:val="24"/>
          <w:szCs w:val="24"/>
        </w:rPr>
        <w:t>;</w:t>
      </w:r>
    </w:p>
    <w:p w14:paraId="368692B6" w14:textId="15AA71AB" w:rsidR="002630A2" w:rsidRPr="00D85CE6" w:rsidRDefault="002630A2" w:rsidP="00D85CE6">
      <w:pPr>
        <w:pStyle w:val="paragrafesraas"/>
        <w:tabs>
          <w:tab w:val="clear" w:pos="2989"/>
          <w:tab w:val="left" w:pos="1486"/>
          <w:tab w:val="left" w:pos="1560"/>
        </w:tabs>
        <w:ind w:left="1276" w:hanging="493"/>
        <w:rPr>
          <w:sz w:val="24"/>
          <w:szCs w:val="24"/>
        </w:rPr>
      </w:pPr>
      <w:r w:rsidRPr="00D479C7">
        <w:rPr>
          <w:sz w:val="24"/>
          <w:szCs w:val="24"/>
        </w:rPr>
        <w:t xml:space="preserve">Konfidencialią informaciją Šalys atskleidžia savo darbuotojams, Šalies pasirinktiems teisininkams, auditoriams, patarėjams ir/ar kitiems konsultantams (pastaruoju atveju Šalis yra atsakinga kitai Šaliai, jei jos darbuotojai ar pasirinkti auditoriai, patarėjai ir/ar  kiti konsultantai pažeis Sutarties </w:t>
      </w:r>
      <w:r>
        <w:rPr>
          <w:sz w:val="24"/>
          <w:szCs w:val="24"/>
        </w:rPr>
        <w:fldChar w:fldCharType="begin"/>
      </w:r>
      <w:r>
        <w:rPr>
          <w:sz w:val="24"/>
          <w:szCs w:val="24"/>
        </w:rPr>
        <w:instrText xml:space="preserve"> REF _Ref57104660 \r \h </w:instrText>
      </w:r>
      <w:r w:rsidR="00D85CE6">
        <w:rPr>
          <w:sz w:val="24"/>
          <w:szCs w:val="24"/>
        </w:rPr>
        <w:instrText xml:space="preserve"> \* MERGEFORMAT </w:instrText>
      </w:r>
      <w:r>
        <w:rPr>
          <w:sz w:val="24"/>
          <w:szCs w:val="24"/>
        </w:rPr>
      </w:r>
      <w:r>
        <w:rPr>
          <w:sz w:val="24"/>
          <w:szCs w:val="24"/>
        </w:rPr>
        <w:fldChar w:fldCharType="separate"/>
      </w:r>
      <w:r w:rsidR="00B87438">
        <w:rPr>
          <w:sz w:val="24"/>
          <w:szCs w:val="24"/>
        </w:rPr>
        <w:t>48.1</w:t>
      </w:r>
      <w:r>
        <w:rPr>
          <w:sz w:val="24"/>
          <w:szCs w:val="24"/>
        </w:rPr>
        <w:fldChar w:fldCharType="end"/>
      </w:r>
      <w:r w:rsidRPr="00D479C7">
        <w:rPr>
          <w:sz w:val="24"/>
          <w:szCs w:val="24"/>
        </w:rPr>
        <w:t xml:space="preserve"> punkte numatytą konfidencialumo įsipareigojimą)</w:t>
      </w:r>
      <w:r>
        <w:rPr>
          <w:sz w:val="24"/>
          <w:szCs w:val="24"/>
        </w:rPr>
        <w:t>.</w:t>
      </w:r>
    </w:p>
    <w:p w14:paraId="63B72DED" w14:textId="6F96D990" w:rsidR="002630A2" w:rsidRPr="008C2685" w:rsidRDefault="0009746A" w:rsidP="008C2685">
      <w:pPr>
        <w:pStyle w:val="paragrafai"/>
        <w:ind w:left="1134"/>
        <w:rPr>
          <w:sz w:val="24"/>
          <w:szCs w:val="24"/>
        </w:rPr>
      </w:pPr>
      <w:r>
        <w:rPr>
          <w:sz w:val="24"/>
          <w:szCs w:val="24"/>
        </w:rPr>
        <w:t xml:space="preserve">Be Sutarties </w:t>
      </w:r>
      <w:r w:rsidR="002630A2">
        <w:rPr>
          <w:sz w:val="24"/>
          <w:szCs w:val="24"/>
        </w:rPr>
        <w:fldChar w:fldCharType="begin"/>
      </w:r>
      <w:r w:rsidR="002630A2">
        <w:rPr>
          <w:sz w:val="24"/>
          <w:szCs w:val="24"/>
        </w:rPr>
        <w:instrText xml:space="preserve"> REF _Ref57104660 \r \h </w:instrText>
      </w:r>
      <w:r w:rsidR="002630A2">
        <w:rPr>
          <w:sz w:val="24"/>
          <w:szCs w:val="24"/>
        </w:rPr>
      </w:r>
      <w:r w:rsidR="002630A2">
        <w:rPr>
          <w:sz w:val="24"/>
          <w:szCs w:val="24"/>
        </w:rPr>
        <w:fldChar w:fldCharType="separate"/>
      </w:r>
      <w:r w:rsidR="00B87438">
        <w:rPr>
          <w:sz w:val="24"/>
          <w:szCs w:val="24"/>
        </w:rPr>
        <w:t>48.1</w:t>
      </w:r>
      <w:r w:rsidR="002630A2">
        <w:rPr>
          <w:sz w:val="24"/>
          <w:szCs w:val="24"/>
        </w:rPr>
        <w:fldChar w:fldCharType="end"/>
      </w:r>
      <w:r w:rsidR="002630A2">
        <w:rPr>
          <w:sz w:val="24"/>
          <w:szCs w:val="24"/>
        </w:rPr>
        <w:t xml:space="preserve"> punkte nurodytos informacijos, viešai skelbiama ir tai nelaikoma Konfidencialia informacija: </w:t>
      </w:r>
      <w:r>
        <w:rPr>
          <w:sz w:val="24"/>
          <w:szCs w:val="24"/>
        </w:rPr>
        <w:t xml:space="preserve"> </w:t>
      </w:r>
    </w:p>
    <w:p w14:paraId="0569C6D3" w14:textId="77777777" w:rsidR="002C7F12" w:rsidRPr="0042617A" w:rsidRDefault="008C2685" w:rsidP="00250684">
      <w:pPr>
        <w:pStyle w:val="paragrafesraas"/>
        <w:tabs>
          <w:tab w:val="clear" w:pos="2989"/>
        </w:tabs>
        <w:ind w:left="1134" w:hanging="495"/>
        <w:rPr>
          <w:sz w:val="24"/>
          <w:szCs w:val="24"/>
        </w:rPr>
      </w:pPr>
      <w:r>
        <w:rPr>
          <w:sz w:val="24"/>
          <w:szCs w:val="24"/>
        </w:rPr>
        <w:t xml:space="preserve"> </w:t>
      </w:r>
      <w:r w:rsidR="002C7F12" w:rsidRPr="0042617A">
        <w:rPr>
          <w:sz w:val="24"/>
          <w:szCs w:val="24"/>
        </w:rPr>
        <w:t>Sutarties objektas – Paslaugų</w:t>
      </w:r>
      <w:r w:rsidR="00AA5824" w:rsidRPr="0042617A">
        <w:rPr>
          <w:sz w:val="24"/>
          <w:szCs w:val="24"/>
        </w:rPr>
        <w:t xml:space="preserve"> ir Darbų</w:t>
      </w:r>
      <w:r w:rsidR="002C7F12" w:rsidRPr="0042617A">
        <w:rPr>
          <w:sz w:val="24"/>
          <w:szCs w:val="24"/>
        </w:rPr>
        <w:t>, dėl kurių teikimo sudaryta Sutartis, sudėtis ir apimtis;</w:t>
      </w:r>
    </w:p>
    <w:p w14:paraId="45FD4B71" w14:textId="77777777" w:rsidR="002C7F12" w:rsidRPr="0042617A" w:rsidRDefault="00250684" w:rsidP="00250684">
      <w:pPr>
        <w:pStyle w:val="paragrafesraas"/>
        <w:tabs>
          <w:tab w:val="clear" w:pos="2989"/>
        </w:tabs>
        <w:ind w:left="1134" w:hanging="495"/>
        <w:rPr>
          <w:sz w:val="24"/>
          <w:szCs w:val="24"/>
        </w:rPr>
      </w:pPr>
      <w:r>
        <w:rPr>
          <w:sz w:val="24"/>
          <w:szCs w:val="24"/>
        </w:rPr>
        <w:lastRenderedPageBreak/>
        <w:t xml:space="preserve"> </w:t>
      </w:r>
      <w:r w:rsidR="002C7F12" w:rsidRPr="0042617A">
        <w:rPr>
          <w:sz w:val="24"/>
          <w:szCs w:val="24"/>
        </w:rPr>
        <w:t>Sutarties galiojimo terminas</w:t>
      </w:r>
      <w:r w:rsidR="00AA5824" w:rsidRPr="0042617A">
        <w:rPr>
          <w:sz w:val="24"/>
          <w:szCs w:val="24"/>
        </w:rPr>
        <w:t>, įskaitant jos sudarymo datą</w:t>
      </w:r>
      <w:r w:rsidR="002C7F12" w:rsidRPr="0042617A">
        <w:rPr>
          <w:sz w:val="24"/>
          <w:szCs w:val="24"/>
        </w:rPr>
        <w:t>;</w:t>
      </w:r>
    </w:p>
    <w:p w14:paraId="21441022" w14:textId="77777777" w:rsidR="002C7F12" w:rsidRPr="0042617A" w:rsidRDefault="00250684" w:rsidP="00250684">
      <w:pPr>
        <w:pStyle w:val="paragrafesraas"/>
        <w:tabs>
          <w:tab w:val="clear" w:pos="2989"/>
        </w:tabs>
        <w:ind w:left="1134" w:hanging="495"/>
        <w:rPr>
          <w:sz w:val="24"/>
          <w:szCs w:val="24"/>
        </w:rPr>
      </w:pPr>
      <w:r>
        <w:rPr>
          <w:sz w:val="24"/>
          <w:szCs w:val="24"/>
        </w:rPr>
        <w:t xml:space="preserve"> </w:t>
      </w:r>
      <w:r w:rsidR="002C7F12" w:rsidRPr="0042617A">
        <w:rPr>
          <w:sz w:val="24"/>
          <w:szCs w:val="24"/>
        </w:rPr>
        <w:t>Sutarties šalys;</w:t>
      </w:r>
    </w:p>
    <w:p w14:paraId="4B2BB946" w14:textId="77777777" w:rsidR="002C7F12" w:rsidRPr="0042617A" w:rsidRDefault="002C7F12" w:rsidP="00250684">
      <w:pPr>
        <w:pStyle w:val="paragrafesraas"/>
        <w:tabs>
          <w:tab w:val="clear" w:pos="2989"/>
        </w:tabs>
        <w:ind w:left="1134" w:hanging="495"/>
        <w:rPr>
          <w:sz w:val="24"/>
          <w:szCs w:val="24"/>
        </w:rPr>
      </w:pPr>
      <w:r w:rsidRPr="0042617A">
        <w:rPr>
          <w:sz w:val="24"/>
          <w:szCs w:val="24"/>
        </w:rPr>
        <w:t xml:space="preserve"> Sutarties vertė;</w:t>
      </w:r>
    </w:p>
    <w:p w14:paraId="676F92DC" w14:textId="77777777" w:rsidR="002C7F12" w:rsidRPr="0042617A" w:rsidRDefault="002C7F12" w:rsidP="00250684">
      <w:pPr>
        <w:pStyle w:val="paragrafesraas"/>
        <w:tabs>
          <w:tab w:val="clear" w:pos="2989"/>
        </w:tabs>
        <w:ind w:left="1134" w:hanging="495"/>
        <w:rPr>
          <w:sz w:val="24"/>
          <w:szCs w:val="24"/>
        </w:rPr>
      </w:pPr>
      <w:r w:rsidRPr="0042617A">
        <w:rPr>
          <w:sz w:val="24"/>
          <w:szCs w:val="24"/>
        </w:rPr>
        <w:t xml:space="preserve"> planuojamų Investicijų vertė;</w:t>
      </w:r>
    </w:p>
    <w:p w14:paraId="3E61F95C" w14:textId="7ABC9544" w:rsidR="002C7F12" w:rsidRPr="00BB2D9B" w:rsidRDefault="00250684" w:rsidP="00250684">
      <w:pPr>
        <w:pStyle w:val="paragrafesraas"/>
        <w:tabs>
          <w:tab w:val="clear" w:pos="2989"/>
        </w:tabs>
        <w:ind w:left="1134" w:hanging="495"/>
        <w:rPr>
          <w:sz w:val="24"/>
          <w:szCs w:val="24"/>
        </w:rPr>
      </w:pPr>
      <w:r>
        <w:rPr>
          <w:sz w:val="24"/>
          <w:szCs w:val="24"/>
        </w:rPr>
        <w:t xml:space="preserve"> </w:t>
      </w:r>
      <w:r w:rsidR="002C7F12" w:rsidRPr="005C65BB">
        <w:rPr>
          <w:sz w:val="24"/>
          <w:szCs w:val="24"/>
        </w:rPr>
        <w:t>Valdžios subjekto Metinis atlyginimas Privačiam subjektui (detalizuojant tokio mokesčio struktūrą</w:t>
      </w:r>
      <w:r w:rsidR="002630A2" w:rsidRPr="005C65BB">
        <w:rPr>
          <w:sz w:val="24"/>
          <w:szCs w:val="24"/>
        </w:rPr>
        <w:t>, dalis</w:t>
      </w:r>
      <w:r w:rsidR="002C7F12" w:rsidRPr="005C65BB">
        <w:rPr>
          <w:sz w:val="24"/>
          <w:szCs w:val="24"/>
        </w:rPr>
        <w:t>,</w:t>
      </w:r>
      <w:r w:rsidR="002630A2" w:rsidRPr="005C65BB">
        <w:rPr>
          <w:sz w:val="24"/>
          <w:szCs w:val="24"/>
        </w:rPr>
        <w:t xml:space="preserve"> kaip nurodyta Sutarties </w:t>
      </w:r>
      <w:r w:rsidR="002630A2" w:rsidRPr="005C65BB">
        <w:rPr>
          <w:sz w:val="24"/>
          <w:szCs w:val="24"/>
        </w:rPr>
        <w:fldChar w:fldCharType="begin"/>
      </w:r>
      <w:r w:rsidR="002630A2" w:rsidRPr="005C65BB">
        <w:rPr>
          <w:sz w:val="24"/>
          <w:szCs w:val="24"/>
        </w:rPr>
        <w:instrText xml:space="preserve"> REF _Ref294018341 \r \h </w:instrText>
      </w:r>
      <w:r w:rsidR="005C65BB">
        <w:rPr>
          <w:sz w:val="24"/>
          <w:szCs w:val="24"/>
        </w:rPr>
        <w:instrText xml:space="preserve"> \* MERGEFORMAT </w:instrText>
      </w:r>
      <w:r w:rsidR="002630A2" w:rsidRPr="005C65BB">
        <w:rPr>
          <w:sz w:val="24"/>
          <w:szCs w:val="24"/>
        </w:rPr>
      </w:r>
      <w:r w:rsidR="002630A2" w:rsidRPr="005C65BB">
        <w:rPr>
          <w:sz w:val="24"/>
          <w:szCs w:val="24"/>
        </w:rPr>
        <w:fldChar w:fldCharType="separate"/>
      </w:r>
      <w:r w:rsidR="00B87438">
        <w:rPr>
          <w:sz w:val="24"/>
          <w:szCs w:val="24"/>
        </w:rPr>
        <w:t>3</w:t>
      </w:r>
      <w:r w:rsidR="002630A2" w:rsidRPr="005C65BB">
        <w:rPr>
          <w:sz w:val="24"/>
          <w:szCs w:val="24"/>
        </w:rPr>
        <w:fldChar w:fldCharType="end"/>
      </w:r>
      <w:r w:rsidR="002630A2" w:rsidRPr="005C65BB">
        <w:rPr>
          <w:sz w:val="24"/>
          <w:szCs w:val="24"/>
        </w:rPr>
        <w:t xml:space="preserve"> priede </w:t>
      </w:r>
      <w:r w:rsidR="002630A2" w:rsidRPr="005C65BB">
        <w:rPr>
          <w:i/>
          <w:sz w:val="24"/>
          <w:szCs w:val="24"/>
        </w:rPr>
        <w:t>Atsiskaitymų ir mokėjimų tvarka</w:t>
      </w:r>
      <w:r w:rsidR="002C7F12" w:rsidRPr="00BB2D9B">
        <w:rPr>
          <w:sz w:val="24"/>
          <w:szCs w:val="24"/>
        </w:rPr>
        <w:t>);</w:t>
      </w:r>
    </w:p>
    <w:p w14:paraId="4FA8066D" w14:textId="77777777" w:rsidR="002C7F12" w:rsidRPr="0042617A" w:rsidRDefault="00250684" w:rsidP="00250684">
      <w:pPr>
        <w:pStyle w:val="paragrafesraas"/>
        <w:tabs>
          <w:tab w:val="clear" w:pos="2989"/>
        </w:tabs>
        <w:ind w:left="1134" w:hanging="495"/>
        <w:rPr>
          <w:sz w:val="24"/>
          <w:szCs w:val="24"/>
        </w:rPr>
      </w:pPr>
      <w:r>
        <w:rPr>
          <w:sz w:val="24"/>
          <w:szCs w:val="24"/>
        </w:rPr>
        <w:t xml:space="preserve"> </w:t>
      </w:r>
      <w:r w:rsidR="002C7F12" w:rsidRPr="0042617A">
        <w:rPr>
          <w:sz w:val="24"/>
          <w:szCs w:val="24"/>
        </w:rPr>
        <w:t xml:space="preserve">Šalių mokamos kompensacijos ar </w:t>
      </w:r>
      <w:r w:rsidR="00AA5824" w:rsidRPr="0042617A">
        <w:rPr>
          <w:sz w:val="24"/>
          <w:szCs w:val="24"/>
        </w:rPr>
        <w:t>netesybos</w:t>
      </w:r>
      <w:r w:rsidR="002C7F12" w:rsidRPr="0042617A">
        <w:rPr>
          <w:sz w:val="24"/>
          <w:szCs w:val="24"/>
        </w:rPr>
        <w:t>;</w:t>
      </w:r>
    </w:p>
    <w:p w14:paraId="7C0B72CA" w14:textId="77777777" w:rsidR="002C7F12" w:rsidRDefault="00250684" w:rsidP="00250684">
      <w:pPr>
        <w:pStyle w:val="paragrafesraas"/>
        <w:tabs>
          <w:tab w:val="clear" w:pos="2989"/>
        </w:tabs>
        <w:ind w:left="1134" w:hanging="495"/>
        <w:rPr>
          <w:sz w:val="24"/>
          <w:szCs w:val="24"/>
        </w:rPr>
      </w:pPr>
      <w:r>
        <w:rPr>
          <w:sz w:val="24"/>
          <w:szCs w:val="24"/>
        </w:rPr>
        <w:t xml:space="preserve"> </w:t>
      </w:r>
      <w:r w:rsidR="00E175EF" w:rsidRPr="0042617A">
        <w:rPr>
          <w:sz w:val="24"/>
          <w:szCs w:val="24"/>
        </w:rPr>
        <w:t>Sutarties keitimai</w:t>
      </w:r>
      <w:r w:rsidR="005C65BB">
        <w:rPr>
          <w:sz w:val="24"/>
          <w:szCs w:val="24"/>
        </w:rPr>
        <w:t>, išskyrus Konfidencialią informaciją</w:t>
      </w:r>
      <w:r w:rsidR="00E175EF" w:rsidRPr="0042617A">
        <w:rPr>
          <w:sz w:val="24"/>
          <w:szCs w:val="24"/>
        </w:rPr>
        <w:t>;</w:t>
      </w:r>
    </w:p>
    <w:p w14:paraId="5E3F9E80" w14:textId="77777777" w:rsidR="005C65BB" w:rsidRPr="0042617A" w:rsidRDefault="005C65BB" w:rsidP="00250684">
      <w:pPr>
        <w:pStyle w:val="paragrafesraas"/>
        <w:tabs>
          <w:tab w:val="clear" w:pos="2989"/>
        </w:tabs>
        <w:ind w:left="1134" w:hanging="495"/>
        <w:rPr>
          <w:sz w:val="24"/>
          <w:szCs w:val="24"/>
        </w:rPr>
      </w:pPr>
      <w:r>
        <w:rPr>
          <w:sz w:val="24"/>
          <w:szCs w:val="24"/>
        </w:rPr>
        <w:t>Sutarties vykdymo ataskaitos;</w:t>
      </w:r>
    </w:p>
    <w:p w14:paraId="49B07CBA" w14:textId="77777777" w:rsidR="002C7F12" w:rsidRPr="005C65BB" w:rsidRDefault="00250684" w:rsidP="00A275C0">
      <w:pPr>
        <w:pStyle w:val="paragrafesraas"/>
        <w:tabs>
          <w:tab w:val="clear" w:pos="2989"/>
          <w:tab w:val="left" w:pos="851"/>
          <w:tab w:val="left" w:pos="1134"/>
          <w:tab w:val="left" w:pos="1418"/>
        </w:tabs>
        <w:ind w:left="1134" w:hanging="495"/>
        <w:rPr>
          <w:sz w:val="24"/>
          <w:szCs w:val="24"/>
        </w:rPr>
      </w:pPr>
      <w:r>
        <w:rPr>
          <w:sz w:val="24"/>
          <w:szCs w:val="24"/>
        </w:rPr>
        <w:t xml:space="preserve"> </w:t>
      </w:r>
      <w:r w:rsidR="005C65BB">
        <w:rPr>
          <w:sz w:val="24"/>
          <w:szCs w:val="24"/>
        </w:rPr>
        <w:t>k</w:t>
      </w:r>
      <w:r w:rsidR="0002151E" w:rsidRPr="005C65BB">
        <w:rPr>
          <w:sz w:val="24"/>
          <w:szCs w:val="24"/>
        </w:rPr>
        <w:t xml:space="preserve">ita informacija, kuri negali būti laikoma </w:t>
      </w:r>
      <w:r w:rsidR="005C65BB">
        <w:rPr>
          <w:sz w:val="24"/>
          <w:szCs w:val="24"/>
        </w:rPr>
        <w:t>K</w:t>
      </w:r>
      <w:r w:rsidR="0002151E" w:rsidRPr="005C65BB">
        <w:rPr>
          <w:sz w:val="24"/>
          <w:szCs w:val="24"/>
        </w:rPr>
        <w:t>onfidencialia vadovaujantis</w:t>
      </w:r>
      <w:r w:rsidR="008E5804" w:rsidRPr="005C65BB">
        <w:rPr>
          <w:sz w:val="24"/>
          <w:szCs w:val="24"/>
        </w:rPr>
        <w:t xml:space="preserve"> Viešųjų pirkimų</w:t>
      </w:r>
      <w:r w:rsidR="0002151E" w:rsidRPr="005C65BB">
        <w:rPr>
          <w:sz w:val="24"/>
          <w:szCs w:val="24"/>
        </w:rPr>
        <w:t xml:space="preserve"> </w:t>
      </w:r>
      <w:r w:rsidR="008E5804" w:rsidRPr="005C65BB">
        <w:rPr>
          <w:sz w:val="24"/>
          <w:szCs w:val="24"/>
        </w:rPr>
        <w:t>į</w:t>
      </w:r>
      <w:r w:rsidR="0002151E" w:rsidRPr="005C65BB">
        <w:rPr>
          <w:sz w:val="24"/>
          <w:szCs w:val="24"/>
        </w:rPr>
        <w:t>statymu</w:t>
      </w:r>
      <w:r w:rsidR="008033E3" w:rsidRPr="005C65BB">
        <w:rPr>
          <w:sz w:val="24"/>
          <w:szCs w:val="24"/>
        </w:rPr>
        <w:t>.</w:t>
      </w:r>
    </w:p>
    <w:p w14:paraId="12ADB873" w14:textId="77777777" w:rsidR="002630A2" w:rsidRPr="00BB2D9B" w:rsidRDefault="002630A2" w:rsidP="00446051">
      <w:pPr>
        <w:pStyle w:val="paragrafai"/>
        <w:ind w:left="1134"/>
        <w:rPr>
          <w:sz w:val="24"/>
          <w:szCs w:val="24"/>
        </w:rPr>
      </w:pPr>
      <w:r w:rsidRPr="00BB2D9B">
        <w:rPr>
          <w:sz w:val="24"/>
          <w:szCs w:val="24"/>
        </w:rPr>
        <w:t>Sutartyje ir jos prieduose nurodyti asmens duomenys (vardai, pavardės, pareigos, el. paštas, ar telefono numeris) gali būti naudojami tik nustatant Šalių, Subtiekėjų ar Valdžios subjekto įgaliotų asmenų atsakingus asmenis už Sutarties vykdymą ir bendrauti Sutarties vykdymo klausimais.</w:t>
      </w:r>
    </w:p>
    <w:p w14:paraId="2D89D531" w14:textId="77777777" w:rsidR="002630A2" w:rsidRPr="005C65BB" w:rsidRDefault="002630A2" w:rsidP="00446051">
      <w:pPr>
        <w:pStyle w:val="paragrafai"/>
        <w:ind w:left="1134"/>
        <w:rPr>
          <w:sz w:val="24"/>
          <w:szCs w:val="24"/>
        </w:rPr>
      </w:pPr>
      <w:r w:rsidRPr="005C65BB">
        <w:rPr>
          <w:sz w:val="24"/>
          <w:szCs w:val="24"/>
        </w:rPr>
        <w:t>Sutarties Šalys turi užtikrinti, kad su asmens duomenimis tvarkomais vykdant Sutartį susipažins tik tie asmenys, kuriems tai yra būtina vykdant įsipareigojimus pagal Sutartį. Už Subtiekėjų pagal šią Sutartį tvarkomus asmens duomenis yra atsakingas Investuotojas ir Privatus subjektas.</w:t>
      </w:r>
    </w:p>
    <w:p w14:paraId="1BC4823C" w14:textId="77777777" w:rsidR="002630A2" w:rsidRDefault="002630A2" w:rsidP="00446051">
      <w:pPr>
        <w:pStyle w:val="paragrafai"/>
        <w:ind w:left="1134"/>
        <w:rPr>
          <w:sz w:val="24"/>
          <w:szCs w:val="24"/>
        </w:rPr>
      </w:pPr>
      <w:r w:rsidRPr="00901691">
        <w:rPr>
          <w:sz w:val="24"/>
          <w:szCs w:val="24"/>
        </w:rPr>
        <w:t>Sutartyje ir jos prieduose nurodyti asmens duomenys be atskiro kitos Šalies sutikimo negali būti perduoti tretiesiems asmenims, išskyrus Privataus subjekto ar Investuotojo įvardintus Subtiekėjus, kurie yra pasitelkiami Sutarties vykdymui ir tik tais atvejais, kai tai yra būtina Sutarties vykdymui arba tokių duomenų neatskleidimas sukeltų itin didelius sunkumus vykdant Sutartį</w:t>
      </w:r>
      <w:r>
        <w:rPr>
          <w:sz w:val="24"/>
          <w:szCs w:val="24"/>
        </w:rPr>
        <w:t>.</w:t>
      </w:r>
    </w:p>
    <w:p w14:paraId="5CC4EB92" w14:textId="77777777" w:rsidR="002630A2" w:rsidRDefault="002630A2" w:rsidP="00446051">
      <w:pPr>
        <w:pStyle w:val="paragrafai"/>
        <w:ind w:left="1134"/>
        <w:rPr>
          <w:sz w:val="24"/>
          <w:szCs w:val="24"/>
        </w:rPr>
      </w:pPr>
      <w:r w:rsidRPr="00901691">
        <w:rPr>
          <w:sz w:val="24"/>
          <w:szCs w:val="24"/>
        </w:rPr>
        <w:t xml:space="preserve">Jei Subtiekėjas Sutartyje numatyta tvarka yra keičiamas, turi būti gautas atskiras kito </w:t>
      </w:r>
      <w:r w:rsidR="005C65BB">
        <w:rPr>
          <w:sz w:val="24"/>
          <w:szCs w:val="24"/>
        </w:rPr>
        <w:t>Subtiekėjo</w:t>
      </w:r>
      <w:r w:rsidRPr="00901691">
        <w:rPr>
          <w:sz w:val="24"/>
          <w:szCs w:val="24"/>
        </w:rPr>
        <w:t xml:space="preserve"> sutikimas dėl asmens duomenų perdavimo</w:t>
      </w:r>
      <w:r>
        <w:rPr>
          <w:sz w:val="24"/>
          <w:szCs w:val="24"/>
        </w:rPr>
        <w:t>.</w:t>
      </w:r>
    </w:p>
    <w:p w14:paraId="098E2D96" w14:textId="77777777" w:rsidR="002630A2" w:rsidRPr="002630A2" w:rsidRDefault="002630A2" w:rsidP="00BD7118">
      <w:pPr>
        <w:pStyle w:val="paragrafai"/>
        <w:tabs>
          <w:tab w:val="num" w:pos="1418"/>
        </w:tabs>
        <w:ind w:left="1134"/>
        <w:rPr>
          <w:sz w:val="24"/>
          <w:szCs w:val="24"/>
        </w:rPr>
      </w:pPr>
      <w:r w:rsidRPr="00901691">
        <w:rPr>
          <w:sz w:val="24"/>
          <w:szCs w:val="24"/>
        </w:rPr>
        <w:t>Jei Sutarties vykdymo metu paaiškėja, kad yra tvarkomi asmens duomenys, kurie nėra aptarti Sutarties sąlygose, Sutarties Šalys turi nedelsiant informuoti viena kitą dėl tokių duomenų ir išlaikyti šių duomenų konfidencialumą. Nustačius, kad yra tvarkomi Sutartyje nenumatyti asmens duomenys, Šalys privalo raštu suderinti tokių asmens duomenų tvarkymą, apibrėžiant tvarkomų asmens duomenų kategorijas, jų tvarkymo tikslus</w:t>
      </w:r>
      <w:r w:rsidR="005D28FB">
        <w:rPr>
          <w:sz w:val="24"/>
          <w:szCs w:val="24"/>
        </w:rPr>
        <w:t>.</w:t>
      </w:r>
    </w:p>
    <w:p w14:paraId="2E779C66" w14:textId="77777777" w:rsidR="002630A2" w:rsidRDefault="002630A2" w:rsidP="00D85CE6">
      <w:pPr>
        <w:pStyle w:val="paragrafai"/>
        <w:tabs>
          <w:tab w:val="clear" w:pos="1488"/>
          <w:tab w:val="num" w:pos="1276"/>
          <w:tab w:val="num" w:pos="1418"/>
        </w:tabs>
        <w:ind w:left="1134"/>
        <w:rPr>
          <w:sz w:val="24"/>
          <w:szCs w:val="24"/>
        </w:rPr>
      </w:pPr>
      <w:r w:rsidRPr="00901691">
        <w:rPr>
          <w:sz w:val="24"/>
          <w:szCs w:val="24"/>
        </w:rPr>
        <w:t>Visi asmens duomenys, kurie buvo tvarkomi siekiant įvykdyti Sutartyje numatytus įsipareigojimus, gali būti tvarkomi iki to momento, kai pasibaigia Šalių prievolės pagal Sutartį, o po to turi būti sunaikinami. Gali būti nenaikinami tik tokie asmens duomenys, kurių sunaikinimas reikštų neprotingai dideles laiko ar finansines sąnaudas, ar būtų nepateisinamas Sutarties rezultato naudojimo tikslais</w:t>
      </w:r>
      <w:r>
        <w:rPr>
          <w:sz w:val="24"/>
          <w:szCs w:val="24"/>
        </w:rPr>
        <w:t>.</w:t>
      </w:r>
    </w:p>
    <w:p w14:paraId="3DB7C4C7" w14:textId="77777777" w:rsidR="002630A2" w:rsidRPr="00446051" w:rsidRDefault="002630A2" w:rsidP="00D85CE6">
      <w:pPr>
        <w:pStyle w:val="paragrafai"/>
        <w:tabs>
          <w:tab w:val="clear" w:pos="1488"/>
          <w:tab w:val="num" w:pos="1276"/>
          <w:tab w:val="num" w:pos="1418"/>
        </w:tabs>
        <w:ind w:left="1134"/>
        <w:rPr>
          <w:sz w:val="24"/>
          <w:szCs w:val="24"/>
        </w:rPr>
      </w:pPr>
      <w:r w:rsidRPr="00446051">
        <w:rPr>
          <w:sz w:val="24"/>
          <w:szCs w:val="24"/>
        </w:rPr>
        <w:t xml:space="preserve">Šalys privalo imtis pakankamų techninių ir organizacinių priemonių informacijos saugumui ir konfidencialumui užtikrinti. Apie bet kokį pagal Sutartį tvarkomų asmens duomenų pažeidimą, Šalys viena kitą informuoja per 1 (vieną) Darbo dieną. Pranešime apie </w:t>
      </w:r>
      <w:r w:rsidRPr="00446051">
        <w:rPr>
          <w:sz w:val="24"/>
          <w:szCs w:val="24"/>
        </w:rPr>
        <w:lastRenderedPageBreak/>
        <w:t>pažeidimą privalo būti nurodytas pažeidimo pobūdis, galimos pažeidimo pasekmės ir priemonės, kurių buvo imtasi pažeidimo padariniams panaikinti ar sušvelninti. Šalys neatlygina viena kitos patirtų išlaidų ir nuostolių dėl asmens duomenų tvarkymo įsipareigojimų pagal šią Sutartį vykdymo.</w:t>
      </w:r>
    </w:p>
    <w:p w14:paraId="4E04EA52" w14:textId="77777777" w:rsidR="00F467EC" w:rsidRPr="0042617A" w:rsidRDefault="00F467EC" w:rsidP="0003757B">
      <w:pPr>
        <w:pStyle w:val="Antrat2"/>
        <w:ind w:left="1134"/>
        <w:rPr>
          <w:sz w:val="24"/>
          <w:szCs w:val="24"/>
        </w:rPr>
      </w:pPr>
      <w:bookmarkStart w:id="1076" w:name="_Toc284496834"/>
      <w:bookmarkStart w:id="1077" w:name="_Toc293074491"/>
      <w:bookmarkStart w:id="1078" w:name="_Toc297646416"/>
      <w:bookmarkStart w:id="1079" w:name="_Toc300049763"/>
      <w:bookmarkStart w:id="1080" w:name="_Toc309205597"/>
      <w:bookmarkStart w:id="1081" w:name="_Ref317602327"/>
      <w:bookmarkStart w:id="1082" w:name="_Toc98421455"/>
      <w:r w:rsidRPr="0042617A">
        <w:rPr>
          <w:sz w:val="24"/>
          <w:szCs w:val="24"/>
        </w:rPr>
        <w:t>Pranešimai</w:t>
      </w:r>
      <w:bookmarkEnd w:id="1072"/>
      <w:bookmarkEnd w:id="1076"/>
      <w:bookmarkEnd w:id="1077"/>
      <w:bookmarkEnd w:id="1078"/>
      <w:bookmarkEnd w:id="1079"/>
      <w:bookmarkEnd w:id="1080"/>
      <w:bookmarkEnd w:id="1081"/>
      <w:bookmarkEnd w:id="1082"/>
    </w:p>
    <w:p w14:paraId="2D9E3870" w14:textId="77777777" w:rsidR="00F467EC" w:rsidRPr="0042617A" w:rsidRDefault="00F467EC" w:rsidP="0003757B">
      <w:pPr>
        <w:pStyle w:val="paragrafai"/>
        <w:ind w:left="1134"/>
        <w:rPr>
          <w:sz w:val="24"/>
          <w:szCs w:val="24"/>
        </w:rPr>
      </w:pPr>
      <w:bookmarkStart w:id="1083" w:name="_Toc284496835"/>
      <w:r w:rsidRPr="0042617A">
        <w:rPr>
          <w:sz w:val="24"/>
          <w:szCs w:val="24"/>
        </w:rPr>
        <w:t xml:space="preserve">Tam, kad būtų laikomi tinkamai įteiktais ir sukeltų numatytas pasekmes, su Sutartimi susiję pranešimai turi būti sudaromi raštu, </w:t>
      </w:r>
      <w:r w:rsidR="00901691" w:rsidRPr="00901691">
        <w:rPr>
          <w:sz w:val="24"/>
          <w:szCs w:val="24"/>
        </w:rPr>
        <w:t>lietuvių kalba</w:t>
      </w:r>
      <w:r w:rsidR="00901691" w:rsidRPr="00901691">
        <w:rPr>
          <w:i/>
          <w:sz w:val="24"/>
          <w:szCs w:val="24"/>
        </w:rPr>
        <w:t xml:space="preserve"> </w:t>
      </w:r>
      <w:r w:rsidRPr="0042617A">
        <w:rPr>
          <w:sz w:val="24"/>
          <w:szCs w:val="24"/>
        </w:rPr>
        <w:t>ir:</w:t>
      </w:r>
      <w:bookmarkStart w:id="1084" w:name="_Ref135808782"/>
      <w:bookmarkEnd w:id="1083"/>
    </w:p>
    <w:p w14:paraId="29E7E2B3" w14:textId="77777777" w:rsidR="00F467EC" w:rsidRPr="0042617A" w:rsidRDefault="00BD7118" w:rsidP="00BD7118">
      <w:pPr>
        <w:pStyle w:val="paragrafesraas"/>
        <w:tabs>
          <w:tab w:val="clear" w:pos="2989"/>
        </w:tabs>
        <w:ind w:left="1134" w:hanging="495"/>
        <w:rPr>
          <w:sz w:val="24"/>
          <w:szCs w:val="24"/>
        </w:rPr>
      </w:pPr>
      <w:r>
        <w:rPr>
          <w:sz w:val="24"/>
          <w:szCs w:val="24"/>
        </w:rPr>
        <w:t xml:space="preserve"> </w:t>
      </w:r>
      <w:r w:rsidR="00F467EC" w:rsidRPr="0042617A">
        <w:rPr>
          <w:sz w:val="24"/>
          <w:szCs w:val="24"/>
        </w:rPr>
        <w:t>įteikiami pasirašytinai, arba</w:t>
      </w:r>
      <w:bookmarkStart w:id="1085" w:name="_Ref135808783"/>
      <w:bookmarkEnd w:id="1084"/>
    </w:p>
    <w:p w14:paraId="3FF0C7D7" w14:textId="77777777" w:rsidR="00F467EC" w:rsidRPr="0042617A" w:rsidRDefault="00BD7118" w:rsidP="00BD7118">
      <w:pPr>
        <w:pStyle w:val="paragrafesraas"/>
        <w:tabs>
          <w:tab w:val="clear" w:pos="2989"/>
        </w:tabs>
        <w:ind w:left="1134" w:hanging="495"/>
        <w:rPr>
          <w:sz w:val="24"/>
          <w:szCs w:val="24"/>
        </w:rPr>
      </w:pPr>
      <w:r>
        <w:rPr>
          <w:sz w:val="24"/>
          <w:szCs w:val="24"/>
        </w:rPr>
        <w:t xml:space="preserve"> </w:t>
      </w:r>
      <w:r w:rsidR="00F467EC" w:rsidRPr="0042617A">
        <w:rPr>
          <w:sz w:val="24"/>
          <w:szCs w:val="24"/>
        </w:rPr>
        <w:t>siunčiami iš anksto apmokėtu registruotu paštu, arba</w:t>
      </w:r>
      <w:bookmarkStart w:id="1086" w:name="_Ref135808784"/>
      <w:bookmarkEnd w:id="1085"/>
    </w:p>
    <w:p w14:paraId="132F62A4" w14:textId="77777777" w:rsidR="00F467EC" w:rsidRPr="0042617A" w:rsidRDefault="00BD7118" w:rsidP="00BD7118">
      <w:pPr>
        <w:pStyle w:val="paragrafesraas"/>
        <w:tabs>
          <w:tab w:val="clear" w:pos="2989"/>
        </w:tabs>
        <w:ind w:left="1134" w:hanging="495"/>
        <w:rPr>
          <w:sz w:val="24"/>
          <w:szCs w:val="24"/>
        </w:rPr>
      </w:pPr>
      <w:r>
        <w:rPr>
          <w:sz w:val="24"/>
          <w:szCs w:val="24"/>
        </w:rPr>
        <w:t xml:space="preserve"> </w:t>
      </w:r>
      <w:r w:rsidR="00F467EC" w:rsidRPr="0042617A">
        <w:rPr>
          <w:sz w:val="24"/>
          <w:szCs w:val="24"/>
        </w:rPr>
        <w:t xml:space="preserve">siunčiami </w:t>
      </w:r>
      <w:r w:rsidR="00E175EF" w:rsidRPr="0042617A">
        <w:rPr>
          <w:sz w:val="24"/>
          <w:szCs w:val="24"/>
        </w:rPr>
        <w:t xml:space="preserve">per </w:t>
      </w:r>
      <w:r w:rsidR="00F467EC" w:rsidRPr="0042617A">
        <w:rPr>
          <w:sz w:val="24"/>
          <w:szCs w:val="24"/>
        </w:rPr>
        <w:t>kurjer</w:t>
      </w:r>
      <w:r w:rsidR="00E175EF" w:rsidRPr="0042617A">
        <w:rPr>
          <w:sz w:val="24"/>
          <w:szCs w:val="24"/>
        </w:rPr>
        <w:t>į</w:t>
      </w:r>
      <w:r w:rsidR="00F467EC" w:rsidRPr="0042617A">
        <w:rPr>
          <w:sz w:val="24"/>
          <w:szCs w:val="24"/>
        </w:rPr>
        <w:t>, arba</w:t>
      </w:r>
      <w:bookmarkEnd w:id="1086"/>
    </w:p>
    <w:p w14:paraId="1BE7F7C2" w14:textId="77777777" w:rsidR="00F467EC" w:rsidRPr="0042617A" w:rsidRDefault="00BD7118" w:rsidP="00BD7118">
      <w:pPr>
        <w:pStyle w:val="paragrafesraas"/>
        <w:tabs>
          <w:tab w:val="clear" w:pos="2989"/>
        </w:tabs>
        <w:ind w:left="1134" w:hanging="495"/>
        <w:rPr>
          <w:sz w:val="24"/>
          <w:szCs w:val="24"/>
        </w:rPr>
      </w:pPr>
      <w:r>
        <w:rPr>
          <w:sz w:val="24"/>
          <w:szCs w:val="24"/>
        </w:rPr>
        <w:t xml:space="preserve"> </w:t>
      </w:r>
      <w:r w:rsidRPr="0042617A">
        <w:rPr>
          <w:sz w:val="24"/>
          <w:szCs w:val="24"/>
        </w:rPr>
        <w:t>S</w:t>
      </w:r>
      <w:r w:rsidR="00F467EC" w:rsidRPr="0042617A">
        <w:rPr>
          <w:sz w:val="24"/>
          <w:szCs w:val="24"/>
        </w:rPr>
        <w:t xml:space="preserve">iunčiami </w:t>
      </w:r>
      <w:r w:rsidR="00AC019D">
        <w:rPr>
          <w:sz w:val="24"/>
          <w:szCs w:val="24"/>
        </w:rPr>
        <w:t xml:space="preserve">Investuotojo, Privataus subjekto ir Valdžios subjekto oficialiu </w:t>
      </w:r>
      <w:r w:rsidR="00B43912" w:rsidRPr="0042617A">
        <w:rPr>
          <w:sz w:val="24"/>
          <w:szCs w:val="24"/>
        </w:rPr>
        <w:t>elektroniniu paštu</w:t>
      </w:r>
      <w:r w:rsidR="004E5699">
        <w:rPr>
          <w:sz w:val="24"/>
          <w:szCs w:val="24"/>
        </w:rPr>
        <w:t>.</w:t>
      </w:r>
    </w:p>
    <w:p w14:paraId="2D18A093" w14:textId="77777777" w:rsidR="00F467EC" w:rsidRPr="0042617A" w:rsidRDefault="00F467EC" w:rsidP="0003757B">
      <w:pPr>
        <w:pStyle w:val="paragrafai"/>
        <w:ind w:left="1134"/>
        <w:rPr>
          <w:sz w:val="24"/>
          <w:szCs w:val="24"/>
        </w:rPr>
      </w:pPr>
      <w:bookmarkStart w:id="1087" w:name="_Toc284496836"/>
      <w:r w:rsidRPr="0042617A">
        <w:rPr>
          <w:sz w:val="24"/>
          <w:szCs w:val="24"/>
        </w:rPr>
        <w:t>Visi su Sutartimi susiję pranešimai turi būti siunčiami Šalims šiais adresais:</w:t>
      </w:r>
      <w:bookmarkEnd w:id="1087"/>
    </w:p>
    <w:tbl>
      <w:tblPr>
        <w:tblW w:w="0" w:type="auto"/>
        <w:tblInd w:w="392" w:type="dxa"/>
        <w:tblBorders>
          <w:top w:val="single" w:sz="8" w:space="0" w:color="C0504D"/>
          <w:left w:val="single" w:sz="8" w:space="0" w:color="C0504D"/>
          <w:bottom w:val="single" w:sz="8" w:space="0" w:color="C0504D"/>
          <w:right w:val="single" w:sz="8" w:space="0" w:color="C0504D"/>
          <w:insideH w:val="single" w:sz="8" w:space="0" w:color="C0504D"/>
        </w:tblBorders>
        <w:tblLook w:val="01E0" w:firstRow="1" w:lastRow="1" w:firstColumn="1" w:lastColumn="1" w:noHBand="0" w:noVBand="0"/>
      </w:tblPr>
      <w:tblGrid>
        <w:gridCol w:w="4503"/>
        <w:gridCol w:w="4783"/>
      </w:tblGrid>
      <w:tr w:rsidR="00F467EC" w:rsidRPr="0042617A" w14:paraId="054E95F0" w14:textId="77777777" w:rsidTr="00FC13CD">
        <w:trPr>
          <w:tblHeader/>
        </w:trPr>
        <w:tc>
          <w:tcPr>
            <w:tcW w:w="4503" w:type="dxa"/>
            <w:shd w:val="clear" w:color="auto" w:fill="943634"/>
          </w:tcPr>
          <w:p w14:paraId="24D4EBBD" w14:textId="77777777" w:rsidR="00F467EC" w:rsidRPr="0042617A" w:rsidRDefault="00F467EC" w:rsidP="004C4D74">
            <w:pPr>
              <w:pStyle w:val="sutLentele"/>
            </w:pPr>
            <w:r w:rsidRPr="0042617A">
              <w:t>Šalis</w:t>
            </w:r>
          </w:p>
        </w:tc>
        <w:tc>
          <w:tcPr>
            <w:tcW w:w="4783" w:type="dxa"/>
            <w:shd w:val="clear" w:color="auto" w:fill="943634"/>
          </w:tcPr>
          <w:p w14:paraId="17647E51" w14:textId="77777777" w:rsidR="00F467EC" w:rsidRPr="0042617A" w:rsidRDefault="00F467EC" w:rsidP="004C4D74">
            <w:pPr>
              <w:pStyle w:val="sutLentele"/>
            </w:pPr>
            <w:r w:rsidRPr="0042617A">
              <w:t>Kontaktiniai duomenys</w:t>
            </w:r>
          </w:p>
        </w:tc>
      </w:tr>
      <w:tr w:rsidR="00F467EC" w:rsidRPr="0042617A" w14:paraId="01388C91" w14:textId="77777777" w:rsidTr="00FC13CD">
        <w:tc>
          <w:tcPr>
            <w:tcW w:w="4503" w:type="dxa"/>
          </w:tcPr>
          <w:p w14:paraId="32DAC79E" w14:textId="77777777" w:rsidR="00F467EC" w:rsidRPr="0042617A" w:rsidRDefault="00901691" w:rsidP="00FC13CD">
            <w:pPr>
              <w:shd w:val="clear" w:color="auto" w:fill="FFFFFF"/>
              <w:tabs>
                <w:tab w:val="left" w:pos="5777"/>
              </w:tabs>
              <w:spacing w:after="120" w:line="276" w:lineRule="auto"/>
              <w:ind w:left="720"/>
              <w:rPr>
                <w:b/>
                <w:bCs/>
                <w:color w:val="000000"/>
              </w:rPr>
            </w:pPr>
            <w:r w:rsidRPr="00901691">
              <w:t>Klaipėdos rajono savivaldybės administracija</w:t>
            </w:r>
          </w:p>
        </w:tc>
        <w:tc>
          <w:tcPr>
            <w:tcW w:w="4783" w:type="dxa"/>
          </w:tcPr>
          <w:p w14:paraId="0E28D16B" w14:textId="77777777" w:rsidR="00F467EC" w:rsidRPr="0042617A" w:rsidRDefault="00F467EC" w:rsidP="00FC13CD">
            <w:pPr>
              <w:shd w:val="clear" w:color="auto" w:fill="FFFFFF"/>
              <w:tabs>
                <w:tab w:val="left" w:pos="5777"/>
              </w:tabs>
              <w:spacing w:after="120" w:line="276" w:lineRule="auto"/>
              <w:ind w:left="720"/>
              <w:rPr>
                <w:b/>
                <w:bCs/>
                <w:color w:val="000000"/>
              </w:rPr>
            </w:pPr>
            <w:r w:rsidRPr="0042617A">
              <w:rPr>
                <w:b/>
                <w:bCs/>
                <w:color w:val="000000"/>
              </w:rPr>
              <w:t>Kam: </w:t>
            </w:r>
            <w:r w:rsidRPr="0042617A">
              <w:rPr>
                <w:color w:val="FF0000"/>
              </w:rPr>
              <w:t>[</w:t>
            </w:r>
            <w:r w:rsidRPr="0042617A">
              <w:rPr>
                <w:b/>
                <w:bCs/>
                <w:i/>
                <w:iCs/>
                <w:color w:val="FF0000"/>
              </w:rPr>
              <w:t>atsakingo asmens vardas, pavardė</w:t>
            </w:r>
            <w:r w:rsidRPr="0042617A">
              <w:rPr>
                <w:color w:val="FF0000"/>
              </w:rPr>
              <w:t>]</w:t>
            </w:r>
          </w:p>
          <w:p w14:paraId="4EF6A141" w14:textId="77777777" w:rsidR="00F467EC" w:rsidRPr="0042617A" w:rsidRDefault="00F467EC" w:rsidP="00FC13CD">
            <w:pPr>
              <w:shd w:val="clear" w:color="auto" w:fill="FFFFFF"/>
              <w:tabs>
                <w:tab w:val="left" w:pos="5777"/>
              </w:tabs>
              <w:spacing w:after="120" w:line="276" w:lineRule="auto"/>
              <w:ind w:left="720"/>
              <w:rPr>
                <w:b/>
                <w:bCs/>
                <w:color w:val="000000"/>
              </w:rPr>
            </w:pPr>
            <w:r w:rsidRPr="0042617A">
              <w:rPr>
                <w:b/>
                <w:bCs/>
                <w:color w:val="000000"/>
              </w:rPr>
              <w:t>Adresas: </w:t>
            </w:r>
            <w:r w:rsidRPr="0042617A">
              <w:rPr>
                <w:color w:val="FF0000"/>
              </w:rPr>
              <w:t>[</w:t>
            </w:r>
            <w:r w:rsidRPr="0042617A">
              <w:rPr>
                <w:b/>
                <w:bCs/>
                <w:i/>
                <w:iCs/>
                <w:color w:val="FF0000"/>
              </w:rPr>
              <w:t>adresas</w:t>
            </w:r>
            <w:r w:rsidRPr="0042617A">
              <w:rPr>
                <w:color w:val="FF0000"/>
              </w:rPr>
              <w:t>]</w:t>
            </w:r>
          </w:p>
          <w:p w14:paraId="66951AF8" w14:textId="77777777" w:rsidR="00F467EC" w:rsidRPr="0042617A" w:rsidRDefault="00F467EC" w:rsidP="008C5C0E">
            <w:pPr>
              <w:shd w:val="clear" w:color="auto" w:fill="FFFFFF"/>
              <w:tabs>
                <w:tab w:val="left" w:pos="5777"/>
              </w:tabs>
              <w:spacing w:after="120" w:line="276" w:lineRule="auto"/>
              <w:ind w:left="720"/>
              <w:rPr>
                <w:b/>
                <w:bCs/>
                <w:color w:val="000000"/>
              </w:rPr>
            </w:pPr>
            <w:r w:rsidRPr="0042617A">
              <w:rPr>
                <w:b/>
                <w:bCs/>
                <w:color w:val="000000"/>
              </w:rPr>
              <w:t xml:space="preserve">El. </w:t>
            </w:r>
            <w:r w:rsidR="008C5C0E" w:rsidRPr="0042617A">
              <w:rPr>
                <w:b/>
                <w:bCs/>
                <w:color w:val="000000"/>
              </w:rPr>
              <w:t>p</w:t>
            </w:r>
            <w:r w:rsidRPr="0042617A">
              <w:rPr>
                <w:b/>
                <w:bCs/>
                <w:color w:val="000000"/>
              </w:rPr>
              <w:t>ašt</w:t>
            </w:r>
            <w:r w:rsidR="008C5C0E" w:rsidRPr="0042617A">
              <w:rPr>
                <w:b/>
                <w:bCs/>
                <w:color w:val="000000"/>
              </w:rPr>
              <w:t>o adresas</w:t>
            </w:r>
            <w:r w:rsidRPr="0042617A">
              <w:rPr>
                <w:b/>
                <w:bCs/>
                <w:color w:val="000000"/>
              </w:rPr>
              <w:t xml:space="preserve">: </w:t>
            </w:r>
            <w:r w:rsidRPr="0042617A">
              <w:rPr>
                <w:b/>
                <w:bCs/>
                <w:i/>
                <w:color w:val="000000"/>
              </w:rPr>
              <w:t>[</w:t>
            </w:r>
            <w:r w:rsidR="008C5C0E" w:rsidRPr="0042617A">
              <w:rPr>
                <w:b/>
                <w:bCs/>
                <w:i/>
                <w:color w:val="FF0000"/>
              </w:rPr>
              <w:t xml:space="preserve">el. pašto </w:t>
            </w:r>
            <w:r w:rsidRPr="0042617A">
              <w:rPr>
                <w:b/>
                <w:bCs/>
                <w:i/>
                <w:color w:val="FF0000"/>
              </w:rPr>
              <w:t>adresas]</w:t>
            </w:r>
          </w:p>
        </w:tc>
      </w:tr>
      <w:tr w:rsidR="00F467EC" w:rsidRPr="0042617A" w14:paraId="79F3B210" w14:textId="77777777" w:rsidTr="00FC13CD">
        <w:tc>
          <w:tcPr>
            <w:tcW w:w="4503" w:type="dxa"/>
          </w:tcPr>
          <w:p w14:paraId="71753C70" w14:textId="77777777" w:rsidR="00F467EC" w:rsidRPr="0042617A" w:rsidRDefault="00F467EC" w:rsidP="00FC13CD">
            <w:pPr>
              <w:shd w:val="clear" w:color="auto" w:fill="FFFFFF"/>
              <w:tabs>
                <w:tab w:val="left" w:pos="5777"/>
              </w:tabs>
              <w:spacing w:after="120" w:line="276" w:lineRule="auto"/>
              <w:ind w:left="720"/>
              <w:rPr>
                <w:b/>
                <w:bCs/>
                <w:color w:val="000000"/>
              </w:rPr>
            </w:pPr>
            <w:r w:rsidRPr="0042617A">
              <w:rPr>
                <w:color w:val="FF0000"/>
              </w:rPr>
              <w:t>[</w:t>
            </w:r>
            <w:r w:rsidRPr="0042617A">
              <w:rPr>
                <w:b/>
                <w:bCs/>
                <w:i/>
                <w:iCs/>
                <w:color w:val="FF0000"/>
              </w:rPr>
              <w:t>Privačiam subjektui</w:t>
            </w:r>
            <w:r w:rsidRPr="0042617A">
              <w:rPr>
                <w:color w:val="FF0000"/>
              </w:rPr>
              <w:t>]</w:t>
            </w:r>
          </w:p>
        </w:tc>
        <w:tc>
          <w:tcPr>
            <w:tcW w:w="4783" w:type="dxa"/>
          </w:tcPr>
          <w:p w14:paraId="399C8382" w14:textId="77777777" w:rsidR="00F467EC" w:rsidRPr="0042617A" w:rsidRDefault="00F467EC" w:rsidP="00FC13CD">
            <w:pPr>
              <w:shd w:val="clear" w:color="auto" w:fill="FFFFFF"/>
              <w:tabs>
                <w:tab w:val="left" w:pos="5777"/>
              </w:tabs>
              <w:spacing w:after="120" w:line="276" w:lineRule="auto"/>
              <w:ind w:left="720"/>
              <w:rPr>
                <w:b/>
                <w:bCs/>
                <w:color w:val="000000"/>
              </w:rPr>
            </w:pPr>
            <w:r w:rsidRPr="0042617A">
              <w:rPr>
                <w:b/>
                <w:bCs/>
                <w:color w:val="000000"/>
              </w:rPr>
              <w:t>Kam: </w:t>
            </w:r>
            <w:r w:rsidRPr="0042617A">
              <w:rPr>
                <w:color w:val="FF0000"/>
              </w:rPr>
              <w:t>[</w:t>
            </w:r>
            <w:r w:rsidRPr="0042617A">
              <w:rPr>
                <w:b/>
                <w:bCs/>
                <w:i/>
                <w:iCs/>
                <w:color w:val="FF0000"/>
              </w:rPr>
              <w:t>atsakingo asmens vardas, pavardė</w:t>
            </w:r>
            <w:r w:rsidRPr="0042617A">
              <w:rPr>
                <w:color w:val="FF0000"/>
              </w:rPr>
              <w:t>]</w:t>
            </w:r>
          </w:p>
          <w:p w14:paraId="446DEA1E" w14:textId="77777777" w:rsidR="00F467EC" w:rsidRPr="0042617A" w:rsidRDefault="00F467EC" w:rsidP="00FC13CD">
            <w:pPr>
              <w:shd w:val="clear" w:color="auto" w:fill="FFFFFF"/>
              <w:tabs>
                <w:tab w:val="left" w:pos="5777"/>
              </w:tabs>
              <w:spacing w:after="120" w:line="276" w:lineRule="auto"/>
              <w:ind w:left="720"/>
              <w:rPr>
                <w:b/>
                <w:bCs/>
                <w:color w:val="000000"/>
              </w:rPr>
            </w:pPr>
            <w:r w:rsidRPr="0042617A">
              <w:rPr>
                <w:b/>
                <w:bCs/>
                <w:color w:val="000000"/>
              </w:rPr>
              <w:t>Adresas: </w:t>
            </w:r>
            <w:r w:rsidRPr="0042617A">
              <w:rPr>
                <w:color w:val="FF0000"/>
              </w:rPr>
              <w:t>[</w:t>
            </w:r>
            <w:r w:rsidRPr="0042617A">
              <w:rPr>
                <w:b/>
                <w:bCs/>
                <w:i/>
                <w:iCs/>
                <w:color w:val="FF0000"/>
              </w:rPr>
              <w:t>adresas</w:t>
            </w:r>
            <w:r w:rsidRPr="0042617A">
              <w:rPr>
                <w:color w:val="FF0000"/>
              </w:rPr>
              <w:t>]</w:t>
            </w:r>
          </w:p>
          <w:p w14:paraId="47BB5D36" w14:textId="77777777" w:rsidR="00F467EC" w:rsidRPr="0042617A" w:rsidRDefault="00184E94" w:rsidP="00FC13CD">
            <w:pPr>
              <w:shd w:val="clear" w:color="auto" w:fill="FFFFFF"/>
              <w:tabs>
                <w:tab w:val="left" w:pos="5777"/>
              </w:tabs>
              <w:spacing w:after="120" w:line="276" w:lineRule="auto"/>
              <w:ind w:left="720"/>
              <w:rPr>
                <w:b/>
                <w:bCs/>
                <w:color w:val="000000"/>
              </w:rPr>
            </w:pPr>
            <w:r w:rsidRPr="0042617A">
              <w:rPr>
                <w:b/>
                <w:bCs/>
                <w:color w:val="000000"/>
              </w:rPr>
              <w:t xml:space="preserve">El. pašto adresas: </w:t>
            </w:r>
            <w:r w:rsidRPr="0042617A">
              <w:rPr>
                <w:b/>
                <w:bCs/>
                <w:i/>
                <w:color w:val="000000"/>
              </w:rPr>
              <w:t>[</w:t>
            </w:r>
            <w:r w:rsidRPr="0042617A">
              <w:rPr>
                <w:b/>
                <w:bCs/>
                <w:i/>
                <w:color w:val="FF0000"/>
              </w:rPr>
              <w:t>el. pašto adresas]</w:t>
            </w:r>
          </w:p>
        </w:tc>
      </w:tr>
      <w:tr w:rsidR="00F467EC" w:rsidRPr="0042617A" w14:paraId="0B4EDA35" w14:textId="77777777" w:rsidTr="00FC13CD">
        <w:tc>
          <w:tcPr>
            <w:tcW w:w="4503" w:type="dxa"/>
            <w:tcBorders>
              <w:bottom w:val="single" w:sz="4" w:space="0" w:color="C0504D"/>
            </w:tcBorders>
          </w:tcPr>
          <w:p w14:paraId="1502FAAA" w14:textId="77777777" w:rsidR="00F467EC" w:rsidRPr="0042617A" w:rsidRDefault="00F467EC" w:rsidP="00FC13CD">
            <w:pPr>
              <w:shd w:val="clear" w:color="auto" w:fill="FFFFFF"/>
              <w:tabs>
                <w:tab w:val="left" w:pos="5777"/>
              </w:tabs>
              <w:spacing w:after="120" w:line="276" w:lineRule="auto"/>
              <w:ind w:left="720"/>
              <w:rPr>
                <w:b/>
                <w:bCs/>
                <w:color w:val="FF0000"/>
              </w:rPr>
            </w:pPr>
            <w:r w:rsidRPr="0042617A">
              <w:rPr>
                <w:color w:val="FF0000"/>
              </w:rPr>
              <w:t>[</w:t>
            </w:r>
            <w:r w:rsidRPr="0042617A">
              <w:rPr>
                <w:b/>
                <w:bCs/>
                <w:i/>
                <w:iCs/>
                <w:color w:val="FF0000"/>
              </w:rPr>
              <w:t>Investuotojui</w:t>
            </w:r>
            <w:r w:rsidRPr="0042617A">
              <w:rPr>
                <w:color w:val="FF0000"/>
              </w:rPr>
              <w:t>]</w:t>
            </w:r>
          </w:p>
        </w:tc>
        <w:tc>
          <w:tcPr>
            <w:tcW w:w="4783" w:type="dxa"/>
            <w:tcBorders>
              <w:bottom w:val="single" w:sz="4" w:space="0" w:color="C0504D"/>
            </w:tcBorders>
          </w:tcPr>
          <w:p w14:paraId="2E570022" w14:textId="77777777" w:rsidR="00F467EC" w:rsidRPr="0042617A" w:rsidRDefault="00F467EC" w:rsidP="00FC13CD">
            <w:pPr>
              <w:shd w:val="clear" w:color="auto" w:fill="FFFFFF"/>
              <w:tabs>
                <w:tab w:val="left" w:pos="5777"/>
              </w:tabs>
              <w:spacing w:after="120" w:line="276" w:lineRule="auto"/>
              <w:ind w:left="720"/>
              <w:rPr>
                <w:b/>
                <w:bCs/>
                <w:color w:val="000000"/>
              </w:rPr>
            </w:pPr>
            <w:r w:rsidRPr="0042617A">
              <w:rPr>
                <w:b/>
                <w:bCs/>
                <w:color w:val="000000"/>
              </w:rPr>
              <w:t>Kam: </w:t>
            </w:r>
            <w:r w:rsidRPr="0042617A">
              <w:rPr>
                <w:color w:val="FF0000"/>
              </w:rPr>
              <w:t>[</w:t>
            </w:r>
            <w:r w:rsidRPr="0042617A">
              <w:rPr>
                <w:b/>
                <w:bCs/>
                <w:i/>
                <w:iCs/>
                <w:color w:val="FF0000"/>
              </w:rPr>
              <w:t>atsakingo asmens vardas, pavardė</w:t>
            </w:r>
            <w:r w:rsidRPr="0042617A">
              <w:rPr>
                <w:color w:val="FF0000"/>
              </w:rPr>
              <w:t>]</w:t>
            </w:r>
          </w:p>
          <w:p w14:paraId="5AACF0EA" w14:textId="77777777" w:rsidR="00F467EC" w:rsidRPr="0042617A" w:rsidRDefault="00F467EC" w:rsidP="00FC13CD">
            <w:pPr>
              <w:shd w:val="clear" w:color="auto" w:fill="FFFFFF"/>
              <w:tabs>
                <w:tab w:val="left" w:pos="5777"/>
              </w:tabs>
              <w:spacing w:after="120" w:line="276" w:lineRule="auto"/>
              <w:ind w:left="720"/>
              <w:rPr>
                <w:b/>
                <w:bCs/>
                <w:color w:val="000000"/>
              </w:rPr>
            </w:pPr>
            <w:r w:rsidRPr="0042617A">
              <w:rPr>
                <w:b/>
                <w:bCs/>
                <w:color w:val="000000"/>
              </w:rPr>
              <w:t>Adresas: </w:t>
            </w:r>
            <w:r w:rsidRPr="0042617A">
              <w:rPr>
                <w:color w:val="FF0000"/>
              </w:rPr>
              <w:t>[</w:t>
            </w:r>
            <w:r w:rsidRPr="0042617A">
              <w:rPr>
                <w:b/>
                <w:bCs/>
                <w:i/>
                <w:iCs/>
                <w:color w:val="FF0000"/>
              </w:rPr>
              <w:t>adresas</w:t>
            </w:r>
            <w:r w:rsidRPr="0042617A">
              <w:rPr>
                <w:color w:val="FF0000"/>
              </w:rPr>
              <w:t>]</w:t>
            </w:r>
          </w:p>
          <w:p w14:paraId="37A335AC" w14:textId="77777777" w:rsidR="00F467EC" w:rsidRPr="0042617A" w:rsidRDefault="00184E94" w:rsidP="00FC13CD">
            <w:pPr>
              <w:shd w:val="clear" w:color="auto" w:fill="FFFFFF"/>
              <w:tabs>
                <w:tab w:val="left" w:pos="5777"/>
              </w:tabs>
              <w:spacing w:after="120" w:line="276" w:lineRule="auto"/>
              <w:ind w:left="720"/>
              <w:rPr>
                <w:b/>
                <w:bCs/>
                <w:color w:val="000000"/>
              </w:rPr>
            </w:pPr>
            <w:r w:rsidRPr="0042617A">
              <w:rPr>
                <w:b/>
                <w:bCs/>
                <w:color w:val="000000"/>
              </w:rPr>
              <w:t xml:space="preserve">El. pašto adresas: </w:t>
            </w:r>
            <w:r w:rsidRPr="0042617A">
              <w:rPr>
                <w:b/>
                <w:bCs/>
                <w:i/>
                <w:color w:val="000000"/>
              </w:rPr>
              <w:t>[</w:t>
            </w:r>
            <w:r w:rsidRPr="0042617A">
              <w:rPr>
                <w:b/>
                <w:bCs/>
                <w:i/>
                <w:color w:val="FF0000"/>
              </w:rPr>
              <w:t>el. pašto adresas]</w:t>
            </w:r>
          </w:p>
        </w:tc>
      </w:tr>
    </w:tbl>
    <w:p w14:paraId="6B15EB1C" w14:textId="77777777" w:rsidR="00F467EC" w:rsidRPr="0042617A" w:rsidRDefault="00F467EC" w:rsidP="00F467EC">
      <w:pPr>
        <w:shd w:val="clear" w:color="auto" w:fill="FFFFFF"/>
        <w:spacing w:after="120" w:line="276" w:lineRule="auto"/>
        <w:ind w:left="720"/>
        <w:jc w:val="both"/>
      </w:pPr>
    </w:p>
    <w:p w14:paraId="42E9726E" w14:textId="77777777" w:rsidR="00F467EC" w:rsidRPr="0042617A" w:rsidRDefault="00F467EC" w:rsidP="00BB2E2F">
      <w:pPr>
        <w:pStyle w:val="paragrafai"/>
        <w:ind w:left="1134"/>
        <w:rPr>
          <w:sz w:val="24"/>
          <w:szCs w:val="24"/>
        </w:rPr>
      </w:pPr>
      <w:bookmarkStart w:id="1088" w:name="_Toc284496837"/>
      <w:r w:rsidRPr="0042617A">
        <w:rPr>
          <w:sz w:val="24"/>
          <w:szCs w:val="24"/>
        </w:rPr>
        <w:t xml:space="preserve">Šalys apie savo kontaktinių duomenų ar asmenų pasikeitimą nedelsdamos, bet ne vėliau kaip per </w:t>
      </w:r>
      <w:r w:rsidRPr="0042617A">
        <w:rPr>
          <w:color w:val="000000"/>
          <w:sz w:val="24"/>
          <w:szCs w:val="24"/>
        </w:rPr>
        <w:t xml:space="preserve">5 (penkias) </w:t>
      </w:r>
      <w:r w:rsidRPr="0042617A">
        <w:rPr>
          <w:sz w:val="24"/>
          <w:szCs w:val="24"/>
        </w:rPr>
        <w:t>dienas informuoja viena kitą ir kitus suinteresuotus asmenis. Iki tokio informavimo nurodytais kontaktiniais duomenimis pateikti pranešimai yra laikomi tinkamai įteiktais, o nurodyti asmenys laikomi turintys teisę atstovauti tai Šaliai.</w:t>
      </w:r>
      <w:bookmarkEnd w:id="1088"/>
    </w:p>
    <w:p w14:paraId="10D7B71D" w14:textId="77777777" w:rsidR="00F467EC" w:rsidRPr="0042617A" w:rsidRDefault="00F467EC" w:rsidP="00BB2E2F">
      <w:pPr>
        <w:pStyle w:val="Antrat2"/>
        <w:ind w:left="1134"/>
        <w:rPr>
          <w:sz w:val="24"/>
          <w:szCs w:val="24"/>
        </w:rPr>
      </w:pPr>
      <w:bookmarkStart w:id="1089" w:name="_Toc141511382"/>
      <w:bookmarkStart w:id="1090" w:name="_Toc284496838"/>
      <w:bookmarkStart w:id="1091" w:name="_Toc293074492"/>
      <w:bookmarkStart w:id="1092" w:name="_Toc297646417"/>
      <w:bookmarkStart w:id="1093" w:name="_Toc300049764"/>
      <w:bookmarkStart w:id="1094" w:name="_Toc309205598"/>
      <w:bookmarkStart w:id="1095" w:name="_Toc98421456"/>
      <w:r w:rsidRPr="0042617A">
        <w:rPr>
          <w:sz w:val="24"/>
          <w:szCs w:val="24"/>
        </w:rPr>
        <w:t>Pakeitimai</w:t>
      </w:r>
      <w:bookmarkEnd w:id="1089"/>
      <w:bookmarkEnd w:id="1090"/>
      <w:bookmarkEnd w:id="1091"/>
      <w:bookmarkEnd w:id="1092"/>
      <w:bookmarkEnd w:id="1093"/>
      <w:bookmarkEnd w:id="1094"/>
      <w:bookmarkEnd w:id="1095"/>
    </w:p>
    <w:p w14:paraId="3E987C26" w14:textId="77777777" w:rsidR="00F467EC" w:rsidRPr="0042617A" w:rsidRDefault="00F467EC" w:rsidP="00BB2E2F">
      <w:pPr>
        <w:pStyle w:val="paragrafai"/>
        <w:ind w:left="1134"/>
        <w:rPr>
          <w:sz w:val="24"/>
          <w:szCs w:val="24"/>
        </w:rPr>
      </w:pPr>
      <w:bookmarkStart w:id="1096" w:name="_Toc284496839"/>
      <w:r w:rsidRPr="0042617A">
        <w:rPr>
          <w:sz w:val="24"/>
          <w:szCs w:val="24"/>
        </w:rPr>
        <w:t>Bet kokie Sutarties pakeitimai, papildymai ar priedai prie jos galioja tik tuo atveju, jeigu jie yra įforminami vienu arba keliais rašytiniais dokumentais, kuriuos pasirašo visos Sutarties Šalys.</w:t>
      </w:r>
      <w:bookmarkEnd w:id="1096"/>
    </w:p>
    <w:p w14:paraId="7ADF8283" w14:textId="77777777" w:rsidR="00F467EC" w:rsidRPr="0042617A" w:rsidRDefault="00F467EC" w:rsidP="00BB2E2F">
      <w:pPr>
        <w:pStyle w:val="Antrat2"/>
        <w:ind w:left="1134"/>
        <w:rPr>
          <w:sz w:val="24"/>
          <w:szCs w:val="24"/>
        </w:rPr>
      </w:pPr>
      <w:bookmarkStart w:id="1097" w:name="_Toc137437170"/>
      <w:bookmarkStart w:id="1098" w:name="_Ref286319572"/>
      <w:bookmarkStart w:id="1099" w:name="_Toc293074493"/>
      <w:bookmarkStart w:id="1100" w:name="_Toc297646418"/>
      <w:bookmarkStart w:id="1101" w:name="_Toc300049765"/>
      <w:bookmarkStart w:id="1102" w:name="_Toc309205599"/>
      <w:bookmarkStart w:id="1103" w:name="_Toc98421457"/>
      <w:bookmarkEnd w:id="1097"/>
      <w:r w:rsidRPr="0042617A">
        <w:rPr>
          <w:sz w:val="24"/>
          <w:szCs w:val="24"/>
        </w:rPr>
        <w:lastRenderedPageBreak/>
        <w:t>Sutarties vykdymo metu iškilusių klausimų sprendimas</w:t>
      </w:r>
      <w:bookmarkEnd w:id="1098"/>
      <w:bookmarkEnd w:id="1099"/>
      <w:bookmarkEnd w:id="1100"/>
      <w:bookmarkEnd w:id="1101"/>
      <w:bookmarkEnd w:id="1102"/>
      <w:bookmarkEnd w:id="1103"/>
    </w:p>
    <w:p w14:paraId="6B9ECB15" w14:textId="28857845" w:rsidR="00F467EC" w:rsidRPr="0042617A" w:rsidRDefault="00F467EC" w:rsidP="00BB2E2F">
      <w:pPr>
        <w:pStyle w:val="paragrafai"/>
        <w:ind w:left="1134"/>
        <w:rPr>
          <w:sz w:val="24"/>
          <w:szCs w:val="24"/>
        </w:rPr>
      </w:pPr>
      <w:bookmarkStart w:id="1104" w:name="_Toc284496841"/>
      <w:r w:rsidRPr="0042617A">
        <w:rPr>
          <w:sz w:val="24"/>
          <w:szCs w:val="24"/>
        </w:rPr>
        <w:t xml:space="preserve">Tais atvejais, kai Sutartyje daroma nuoroda į šį </w:t>
      </w:r>
      <w:r w:rsidR="00AC019D">
        <w:rPr>
          <w:sz w:val="24"/>
          <w:szCs w:val="24"/>
        </w:rPr>
        <w:fldChar w:fldCharType="begin"/>
      </w:r>
      <w:r w:rsidR="00AC019D">
        <w:rPr>
          <w:sz w:val="24"/>
          <w:szCs w:val="24"/>
        </w:rPr>
        <w:instrText xml:space="preserve"> REF _Ref286319572 \r \h </w:instrText>
      </w:r>
      <w:r w:rsidR="00AC019D">
        <w:rPr>
          <w:sz w:val="24"/>
          <w:szCs w:val="24"/>
        </w:rPr>
      </w:r>
      <w:r w:rsidR="00AC019D">
        <w:rPr>
          <w:sz w:val="24"/>
          <w:szCs w:val="24"/>
        </w:rPr>
        <w:fldChar w:fldCharType="separate"/>
      </w:r>
      <w:r w:rsidR="00B87438">
        <w:rPr>
          <w:sz w:val="24"/>
          <w:szCs w:val="24"/>
        </w:rPr>
        <w:t>51</w:t>
      </w:r>
      <w:r w:rsidR="00AC019D">
        <w:rPr>
          <w:sz w:val="24"/>
          <w:szCs w:val="24"/>
        </w:rPr>
        <w:fldChar w:fldCharType="end"/>
      </w:r>
      <w:r w:rsidR="00AC019D">
        <w:rPr>
          <w:sz w:val="24"/>
          <w:szCs w:val="24"/>
        </w:rPr>
        <w:t xml:space="preserve"> </w:t>
      </w:r>
      <w:r w:rsidRPr="0042617A">
        <w:rPr>
          <w:sz w:val="24"/>
          <w:szCs w:val="24"/>
        </w:rPr>
        <w:t xml:space="preserve">punktą, arba </w:t>
      </w:r>
      <w:r w:rsidR="002630A2">
        <w:rPr>
          <w:sz w:val="24"/>
          <w:szCs w:val="24"/>
        </w:rPr>
        <w:t xml:space="preserve">sprendžiant kasdienius </w:t>
      </w:r>
      <w:r w:rsidR="005D28FB">
        <w:rPr>
          <w:sz w:val="24"/>
          <w:szCs w:val="24"/>
        </w:rPr>
        <w:t>klausimus dėl Darbų vykdymo ir P</w:t>
      </w:r>
      <w:r w:rsidR="002630A2">
        <w:rPr>
          <w:sz w:val="24"/>
          <w:szCs w:val="24"/>
        </w:rPr>
        <w:t xml:space="preserve">aslaugų teikimo, </w:t>
      </w:r>
      <w:r w:rsidRPr="0042617A">
        <w:rPr>
          <w:sz w:val="24"/>
          <w:szCs w:val="24"/>
        </w:rPr>
        <w:t>sprendimus priima iš Privataus subjekto iš vienos pusės, bei Valdžios subjekto iš kitos pusės atstovų sudaryta komisija.</w:t>
      </w:r>
      <w:bookmarkEnd w:id="1104"/>
      <w:r w:rsidRPr="0042617A">
        <w:rPr>
          <w:sz w:val="24"/>
          <w:szCs w:val="24"/>
        </w:rPr>
        <w:t xml:space="preserve"> Komisijos sprendimai Šalims yra privalomi</w:t>
      </w:r>
      <w:r w:rsidR="00B43EE0" w:rsidRPr="0042617A">
        <w:rPr>
          <w:sz w:val="24"/>
          <w:szCs w:val="24"/>
        </w:rPr>
        <w:t xml:space="preserve">, tačiau neužkerta kelio bet kuriai Šaliai atitinkamo klausimo išsprendimą ginčyti </w:t>
      </w:r>
      <w:r w:rsidR="0046192D" w:rsidRPr="0042617A">
        <w:rPr>
          <w:sz w:val="24"/>
          <w:szCs w:val="24"/>
        </w:rPr>
        <w:t xml:space="preserve">Sutarties </w:t>
      </w:r>
      <w:r w:rsidR="00F71874" w:rsidRPr="00C92AF3">
        <w:rPr>
          <w:sz w:val="24"/>
          <w:szCs w:val="24"/>
        </w:rPr>
        <w:fldChar w:fldCharType="begin"/>
      </w:r>
      <w:r w:rsidR="00F71874" w:rsidRPr="0042617A">
        <w:rPr>
          <w:sz w:val="24"/>
          <w:szCs w:val="24"/>
        </w:rPr>
        <w:instrText xml:space="preserve"> REF _Ref363564942 \r \h </w:instrText>
      </w:r>
      <w:r w:rsidR="002D5DCF" w:rsidRPr="0042617A">
        <w:rPr>
          <w:sz w:val="24"/>
          <w:szCs w:val="24"/>
        </w:rPr>
        <w:instrText xml:space="preserve"> \* MERGEFORMAT </w:instrText>
      </w:r>
      <w:r w:rsidR="00F71874" w:rsidRPr="00C92AF3">
        <w:rPr>
          <w:sz w:val="24"/>
          <w:szCs w:val="24"/>
        </w:rPr>
      </w:r>
      <w:r w:rsidR="00F71874" w:rsidRPr="00C92AF3">
        <w:rPr>
          <w:sz w:val="24"/>
          <w:szCs w:val="24"/>
        </w:rPr>
        <w:fldChar w:fldCharType="separate"/>
      </w:r>
      <w:r w:rsidR="00B87438">
        <w:rPr>
          <w:sz w:val="24"/>
          <w:szCs w:val="24"/>
        </w:rPr>
        <w:t>53.2</w:t>
      </w:r>
      <w:r w:rsidR="00F71874" w:rsidRPr="00C92AF3">
        <w:rPr>
          <w:sz w:val="24"/>
          <w:szCs w:val="24"/>
        </w:rPr>
        <w:fldChar w:fldCharType="end"/>
      </w:r>
      <w:r w:rsidR="00F71874" w:rsidRPr="0042617A">
        <w:rPr>
          <w:sz w:val="24"/>
          <w:szCs w:val="24"/>
        </w:rPr>
        <w:t xml:space="preserve"> </w:t>
      </w:r>
      <w:r w:rsidR="00B43EE0" w:rsidRPr="0042617A">
        <w:rPr>
          <w:sz w:val="24"/>
          <w:szCs w:val="24"/>
        </w:rPr>
        <w:t>punkte nurodytoje ginčo sprendimų institucijoje ar teikti šiai institucijai spręsti atitinkamą Šalių ginčą</w:t>
      </w:r>
      <w:r w:rsidRPr="0042617A">
        <w:rPr>
          <w:sz w:val="24"/>
          <w:szCs w:val="24"/>
        </w:rPr>
        <w:t>.</w:t>
      </w:r>
      <w:r w:rsidR="002C3F81">
        <w:rPr>
          <w:sz w:val="24"/>
          <w:szCs w:val="24"/>
        </w:rPr>
        <w:t xml:space="preserve"> Komisija gali pasitelkti techninius, teisinius ir kitus ekspertus / specialistus.</w:t>
      </w:r>
    </w:p>
    <w:p w14:paraId="45E1C942" w14:textId="77777777" w:rsidR="00F467EC" w:rsidRPr="0042617A" w:rsidRDefault="00F467EC" w:rsidP="00BB2E2F">
      <w:pPr>
        <w:pStyle w:val="paragrafai"/>
        <w:ind w:left="1134"/>
        <w:rPr>
          <w:sz w:val="24"/>
          <w:szCs w:val="24"/>
        </w:rPr>
      </w:pPr>
      <w:bookmarkStart w:id="1105" w:name="_Toc284496842"/>
      <w:bookmarkStart w:id="1106" w:name="_Ref406605308"/>
      <w:r w:rsidRPr="0042617A">
        <w:rPr>
          <w:sz w:val="24"/>
          <w:szCs w:val="24"/>
        </w:rPr>
        <w:t>Komisiją sudaro</w:t>
      </w:r>
      <w:r w:rsidR="00AC019D">
        <w:rPr>
          <w:sz w:val="24"/>
          <w:szCs w:val="24"/>
        </w:rPr>
        <w:t xml:space="preserve"> 6 (šeši) atstovai</w:t>
      </w:r>
      <w:r w:rsidRPr="0042617A">
        <w:rPr>
          <w:sz w:val="24"/>
          <w:szCs w:val="24"/>
        </w:rPr>
        <w:t>, po lygiai iš Privataus subjekto ir Valdžios subjekto pusės. Privatus subjektas ir Valdžios subjektas į komisiją skiria</w:t>
      </w:r>
      <w:r w:rsidR="00AC019D">
        <w:rPr>
          <w:sz w:val="24"/>
          <w:szCs w:val="24"/>
        </w:rPr>
        <w:t xml:space="preserve"> 3 (tris) atstovus</w:t>
      </w:r>
      <w:r w:rsidR="00CF0446">
        <w:rPr>
          <w:sz w:val="24"/>
          <w:szCs w:val="24"/>
        </w:rPr>
        <w:t xml:space="preserve"> </w:t>
      </w:r>
      <w:r w:rsidRPr="0042617A">
        <w:rPr>
          <w:sz w:val="24"/>
          <w:szCs w:val="24"/>
        </w:rPr>
        <w:t>– teisės, finansų ir techninės srities specialistus. Komisijos atstovus kiekviena Šalis turi paskirti per 10 (dešimt) Darbo dienų nuo Sutarties pasirašymo dienos, apie paskirtus atstovus informuodama kitą Šalį.</w:t>
      </w:r>
      <w:r w:rsidR="00C57D04" w:rsidRPr="0042617A">
        <w:rPr>
          <w:sz w:val="24"/>
          <w:szCs w:val="24"/>
        </w:rPr>
        <w:t xml:space="preserve"> </w:t>
      </w:r>
      <w:r w:rsidRPr="0042617A">
        <w:rPr>
          <w:sz w:val="24"/>
          <w:szCs w:val="24"/>
        </w:rPr>
        <w:t>Kuriam nors komisijos nariui atsistatydinus ar negalint vykdyti savo pareigų, tokį narį paskyrusi Šalis įsipareigoja per 5 (penkias) Darbo dienas nuo nurodytų aplinkybių paaiškėjimo pakeisti atsistatydinusį ar negalintį vykdyti savo pareigų narį nauju nariu.</w:t>
      </w:r>
      <w:bookmarkEnd w:id="1105"/>
      <w:bookmarkEnd w:id="1106"/>
    </w:p>
    <w:p w14:paraId="01F2C0B9" w14:textId="77777777" w:rsidR="00F467EC" w:rsidRPr="0042617A" w:rsidRDefault="00F467EC" w:rsidP="00BB2E2F">
      <w:pPr>
        <w:pStyle w:val="paragrafai"/>
        <w:ind w:left="1134"/>
        <w:rPr>
          <w:sz w:val="24"/>
          <w:szCs w:val="24"/>
        </w:rPr>
      </w:pPr>
      <w:bookmarkStart w:id="1107" w:name="_Toc284496843"/>
      <w:r w:rsidRPr="0042617A">
        <w:rPr>
          <w:sz w:val="24"/>
          <w:szCs w:val="24"/>
        </w:rPr>
        <w:t>Sprendimus komisija priima atviru balsavimu. Komisijos posėdis gali vykti ir jame gali būti priimami sprendimai, kai posėdyje dalyvauja ne mažiau kaip</w:t>
      </w:r>
      <w:r w:rsidR="00AC019D">
        <w:rPr>
          <w:sz w:val="24"/>
          <w:szCs w:val="24"/>
        </w:rPr>
        <w:t xml:space="preserve"> 4 komisijos nariai</w:t>
      </w:r>
      <w:r w:rsidRPr="0042617A">
        <w:rPr>
          <w:sz w:val="24"/>
          <w:szCs w:val="24"/>
        </w:rPr>
        <w:t>. Komisijos sprendimai priimami komisijos posėdyje dalyvaujančių komisijos narių balsų dauguma</w:t>
      </w:r>
      <w:r w:rsidR="00F01362" w:rsidRPr="0042617A">
        <w:rPr>
          <w:sz w:val="24"/>
          <w:szCs w:val="24"/>
        </w:rPr>
        <w:t>,</w:t>
      </w:r>
      <w:r w:rsidRPr="0042617A">
        <w:rPr>
          <w:sz w:val="24"/>
          <w:szCs w:val="24"/>
        </w:rPr>
        <w:t xml:space="preserve"> </w:t>
      </w:r>
      <w:r w:rsidR="00F01362" w:rsidRPr="0042617A">
        <w:rPr>
          <w:sz w:val="24"/>
          <w:szCs w:val="24"/>
        </w:rPr>
        <w:t>su sąlyga, kad už sprendimą balsavo ne vien tik vienos Šalies į komisiją paskirti atstovai</w:t>
      </w:r>
      <w:r w:rsidRPr="0042617A">
        <w:rPr>
          <w:sz w:val="24"/>
          <w:szCs w:val="24"/>
        </w:rPr>
        <w:t xml:space="preserve">. </w:t>
      </w:r>
      <w:r w:rsidR="000D6A0E">
        <w:rPr>
          <w:sz w:val="24"/>
          <w:szCs w:val="24"/>
        </w:rPr>
        <w:t xml:space="preserve">Jeigu surenkamas vienodas balsų skaičius, lemiamą balsą turi komisijos pirmininkas. </w:t>
      </w:r>
      <w:r w:rsidRPr="0042617A">
        <w:rPr>
          <w:sz w:val="24"/>
          <w:szCs w:val="24"/>
        </w:rPr>
        <w:t xml:space="preserve">Komisijos posėdžiai ir balsavimas turi būti protokoluojami ir pasirašomi visų </w:t>
      </w:r>
      <w:r w:rsidR="00F01362" w:rsidRPr="0042617A">
        <w:rPr>
          <w:sz w:val="24"/>
          <w:szCs w:val="24"/>
        </w:rPr>
        <w:t xml:space="preserve">posėdyje dalyvavusių </w:t>
      </w:r>
      <w:r w:rsidRPr="0042617A">
        <w:rPr>
          <w:sz w:val="24"/>
          <w:szCs w:val="24"/>
        </w:rPr>
        <w:t>komisijos atstovų.</w:t>
      </w:r>
      <w:bookmarkEnd w:id="1107"/>
      <w:r w:rsidR="000D6A0E">
        <w:rPr>
          <w:sz w:val="24"/>
          <w:szCs w:val="24"/>
        </w:rPr>
        <w:t xml:space="preserve"> </w:t>
      </w:r>
    </w:p>
    <w:p w14:paraId="58D82138" w14:textId="77777777" w:rsidR="00F01362" w:rsidRPr="0042617A" w:rsidRDefault="00F01362" w:rsidP="00BB2E2F">
      <w:pPr>
        <w:pStyle w:val="paragrafai"/>
        <w:tabs>
          <w:tab w:val="num" w:pos="567"/>
        </w:tabs>
        <w:ind w:left="1134"/>
        <w:rPr>
          <w:sz w:val="24"/>
          <w:szCs w:val="24"/>
        </w:rPr>
      </w:pPr>
      <w:r w:rsidRPr="0042617A">
        <w:rPr>
          <w:sz w:val="24"/>
          <w:szCs w:val="24"/>
        </w:rPr>
        <w:t xml:space="preserve">Komisijos darbo organizavimo tvarką komisija nusistato ir komisijos pirmininką – Valdžios subjekto atstovą, atsakingą už komisijos posėdžių organizavimą ir vykdymą, išrenka savo pirmajame posėdyje, kuris įvyks </w:t>
      </w:r>
      <w:r w:rsidRPr="0042617A">
        <w:rPr>
          <w:i/>
          <w:color w:val="FF0000"/>
          <w:sz w:val="24"/>
          <w:szCs w:val="24"/>
        </w:rPr>
        <w:t>[data]</w:t>
      </w:r>
      <w:r w:rsidRPr="0042617A">
        <w:rPr>
          <w:sz w:val="24"/>
          <w:szCs w:val="24"/>
        </w:rPr>
        <w:t xml:space="preserve">, </w:t>
      </w:r>
      <w:r w:rsidRPr="0042617A">
        <w:rPr>
          <w:i/>
          <w:color w:val="FF0000"/>
          <w:sz w:val="24"/>
          <w:szCs w:val="24"/>
        </w:rPr>
        <w:t>[laikas]</w:t>
      </w:r>
      <w:r w:rsidRPr="0042617A">
        <w:rPr>
          <w:sz w:val="24"/>
          <w:szCs w:val="24"/>
        </w:rPr>
        <w:t xml:space="preserve">, adresu: </w:t>
      </w:r>
      <w:r w:rsidRPr="0042617A">
        <w:rPr>
          <w:i/>
          <w:color w:val="FF0000"/>
          <w:sz w:val="24"/>
          <w:szCs w:val="24"/>
        </w:rPr>
        <w:t>[adresas]</w:t>
      </w:r>
      <w:r w:rsidRPr="0042617A">
        <w:rPr>
          <w:sz w:val="24"/>
          <w:szCs w:val="24"/>
        </w:rPr>
        <w:t>. Komisijos pirmininko neišrinkimas netrukdo vykdyti komisijos veiklą.</w:t>
      </w:r>
    </w:p>
    <w:p w14:paraId="767F3B08" w14:textId="36DA8D54" w:rsidR="00F01362" w:rsidRPr="0042617A" w:rsidRDefault="00F01362" w:rsidP="00BB2E2F">
      <w:pPr>
        <w:pStyle w:val="paragrafai"/>
        <w:tabs>
          <w:tab w:val="num" w:pos="567"/>
        </w:tabs>
        <w:ind w:left="1134"/>
        <w:rPr>
          <w:sz w:val="24"/>
          <w:szCs w:val="24"/>
        </w:rPr>
      </w:pPr>
      <w:r w:rsidRPr="0042617A">
        <w:rPr>
          <w:sz w:val="24"/>
          <w:szCs w:val="24"/>
        </w:rPr>
        <w:t xml:space="preserve">Tuo atveju, jeigu komisija nėra suformuojama </w:t>
      </w:r>
      <w:r w:rsidR="0046192D" w:rsidRPr="0042617A">
        <w:rPr>
          <w:sz w:val="24"/>
          <w:szCs w:val="24"/>
        </w:rPr>
        <w:t xml:space="preserve">Sutarties </w:t>
      </w:r>
      <w:r w:rsidR="00061926" w:rsidRPr="00C92AF3">
        <w:rPr>
          <w:sz w:val="24"/>
          <w:szCs w:val="24"/>
        </w:rPr>
        <w:fldChar w:fldCharType="begin"/>
      </w:r>
      <w:r w:rsidR="00061926" w:rsidRPr="0042617A">
        <w:rPr>
          <w:sz w:val="24"/>
          <w:szCs w:val="24"/>
        </w:rPr>
        <w:instrText xml:space="preserve"> REF _Ref406605308 \r \h </w:instrText>
      </w:r>
      <w:r w:rsidR="002D5DCF" w:rsidRPr="0042617A">
        <w:rPr>
          <w:sz w:val="24"/>
          <w:szCs w:val="24"/>
        </w:rPr>
        <w:instrText xml:space="preserve"> \* MERGEFORMAT </w:instrText>
      </w:r>
      <w:r w:rsidR="00061926" w:rsidRPr="00C92AF3">
        <w:rPr>
          <w:sz w:val="24"/>
          <w:szCs w:val="24"/>
        </w:rPr>
      </w:r>
      <w:r w:rsidR="00061926" w:rsidRPr="00C92AF3">
        <w:rPr>
          <w:sz w:val="24"/>
          <w:szCs w:val="24"/>
        </w:rPr>
        <w:fldChar w:fldCharType="separate"/>
      </w:r>
      <w:r w:rsidR="00B87438">
        <w:rPr>
          <w:sz w:val="24"/>
          <w:szCs w:val="24"/>
        </w:rPr>
        <w:t>51.2</w:t>
      </w:r>
      <w:r w:rsidR="00061926" w:rsidRPr="00C92AF3">
        <w:rPr>
          <w:sz w:val="24"/>
          <w:szCs w:val="24"/>
        </w:rPr>
        <w:fldChar w:fldCharType="end"/>
      </w:r>
      <w:r w:rsidR="00E40530" w:rsidRPr="0042617A">
        <w:rPr>
          <w:sz w:val="24"/>
          <w:szCs w:val="24"/>
        </w:rPr>
        <w:t xml:space="preserve"> </w:t>
      </w:r>
      <w:r w:rsidRPr="0042617A">
        <w:rPr>
          <w:sz w:val="24"/>
          <w:szCs w:val="24"/>
        </w:rPr>
        <w:t xml:space="preserve">punkte nurodyta tvarka, ji negali priimti sprendimų dėl kvorumo sprendimams priimti nebuvimo dviejuose iš eilės komisijos posėdžiuose, arba jeigu  komisijai pateiktas išspręsti klausimas neišsprendžiamas per 20 (dvidešimt) Darbo dienų nuo klausimo pateikimo datos (nebent Sutartyje būtų numatytas kitoks terminas), toks klausimas perduodamas spręsti Šalių įgaliotiems atstovams. Jeigu Šalių įgalioti atstovai per papildomą 20 (dvidešimt) Darbo dienų terminą nepasiekia susitarimo nurodytu klausimu, ginčytinas klausimas perduodamas spręsti  Sutarties </w:t>
      </w:r>
      <w:r w:rsidR="00E40530" w:rsidRPr="00C92AF3">
        <w:rPr>
          <w:sz w:val="24"/>
          <w:szCs w:val="24"/>
        </w:rPr>
        <w:fldChar w:fldCharType="begin"/>
      </w:r>
      <w:r w:rsidR="00E40530" w:rsidRPr="0042617A">
        <w:rPr>
          <w:sz w:val="24"/>
          <w:szCs w:val="24"/>
        </w:rPr>
        <w:instrText xml:space="preserve"> REF _Ref284491700 \r \h </w:instrText>
      </w:r>
      <w:r w:rsidR="002D5DCF" w:rsidRPr="0042617A">
        <w:rPr>
          <w:sz w:val="24"/>
          <w:szCs w:val="24"/>
        </w:rPr>
        <w:instrText xml:space="preserve"> \* MERGEFORMAT </w:instrText>
      </w:r>
      <w:r w:rsidR="00E40530" w:rsidRPr="00C92AF3">
        <w:rPr>
          <w:sz w:val="24"/>
          <w:szCs w:val="24"/>
        </w:rPr>
      </w:r>
      <w:r w:rsidR="00E40530" w:rsidRPr="00C92AF3">
        <w:rPr>
          <w:sz w:val="24"/>
          <w:szCs w:val="24"/>
        </w:rPr>
        <w:fldChar w:fldCharType="separate"/>
      </w:r>
      <w:r w:rsidR="00B87438">
        <w:rPr>
          <w:sz w:val="24"/>
          <w:szCs w:val="24"/>
        </w:rPr>
        <w:t>53</w:t>
      </w:r>
      <w:r w:rsidR="00E40530" w:rsidRPr="00C92AF3">
        <w:rPr>
          <w:sz w:val="24"/>
          <w:szCs w:val="24"/>
        </w:rPr>
        <w:fldChar w:fldCharType="end"/>
      </w:r>
      <w:r w:rsidRPr="0042617A">
        <w:rPr>
          <w:sz w:val="24"/>
          <w:szCs w:val="24"/>
        </w:rPr>
        <w:t xml:space="preserve"> punkte nustatyta tvarka.</w:t>
      </w:r>
    </w:p>
    <w:p w14:paraId="0A08A303" w14:textId="77777777" w:rsidR="00F467EC" w:rsidRPr="0042617A" w:rsidRDefault="00F467EC" w:rsidP="00BB2E2F">
      <w:pPr>
        <w:pStyle w:val="Antrat2"/>
        <w:ind w:left="1134"/>
        <w:rPr>
          <w:sz w:val="24"/>
          <w:szCs w:val="24"/>
        </w:rPr>
      </w:pPr>
      <w:bookmarkStart w:id="1108" w:name="_Toc284496844"/>
      <w:bookmarkStart w:id="1109" w:name="_Toc293074494"/>
      <w:bookmarkStart w:id="1110" w:name="_Toc297646419"/>
      <w:bookmarkStart w:id="1111" w:name="_Toc300049766"/>
      <w:bookmarkStart w:id="1112" w:name="_Toc309205600"/>
      <w:bookmarkStart w:id="1113" w:name="_Toc98421458"/>
      <w:bookmarkStart w:id="1114" w:name="_Ref136095400"/>
      <w:bookmarkStart w:id="1115" w:name="_Ref136095414"/>
      <w:bookmarkStart w:id="1116" w:name="_Toc141511386"/>
      <w:r w:rsidRPr="0042617A">
        <w:rPr>
          <w:sz w:val="24"/>
          <w:szCs w:val="24"/>
        </w:rPr>
        <w:t>Taikoma teisė</w:t>
      </w:r>
      <w:bookmarkEnd w:id="1108"/>
      <w:bookmarkEnd w:id="1109"/>
      <w:bookmarkEnd w:id="1110"/>
      <w:bookmarkEnd w:id="1111"/>
      <w:bookmarkEnd w:id="1112"/>
      <w:bookmarkEnd w:id="1113"/>
    </w:p>
    <w:p w14:paraId="08625C5F" w14:textId="77777777" w:rsidR="00F467EC" w:rsidRPr="0042617A" w:rsidRDefault="00F467EC" w:rsidP="00BB2E2F">
      <w:pPr>
        <w:pStyle w:val="paragrafai"/>
        <w:ind w:left="1134"/>
        <w:rPr>
          <w:color w:val="000000"/>
          <w:w w:val="103"/>
          <w:sz w:val="24"/>
          <w:szCs w:val="24"/>
        </w:rPr>
      </w:pPr>
      <w:bookmarkStart w:id="1117" w:name="_Toc284496845"/>
      <w:r w:rsidRPr="0042617A">
        <w:rPr>
          <w:w w:val="103"/>
          <w:sz w:val="24"/>
          <w:szCs w:val="24"/>
        </w:rPr>
        <w:t>Sutarčiai, iš jos kylantiems Šalių santykiams bei jų aiškinimui taikom</w:t>
      </w:r>
      <w:r w:rsidR="001A2AEA" w:rsidRPr="0042617A">
        <w:rPr>
          <w:w w:val="103"/>
          <w:sz w:val="24"/>
          <w:szCs w:val="24"/>
        </w:rPr>
        <w:t>a</w:t>
      </w:r>
      <w:r w:rsidRPr="0042617A">
        <w:rPr>
          <w:w w:val="103"/>
          <w:sz w:val="24"/>
          <w:szCs w:val="24"/>
        </w:rPr>
        <w:t xml:space="preserve"> Lietuvos Respublikos teisė.</w:t>
      </w:r>
      <w:bookmarkEnd w:id="1117"/>
    </w:p>
    <w:p w14:paraId="407E576B" w14:textId="77777777" w:rsidR="00F467EC" w:rsidRPr="0042617A" w:rsidRDefault="00F467EC" w:rsidP="00BB2E2F">
      <w:pPr>
        <w:pStyle w:val="paragrafai"/>
        <w:ind w:left="1134"/>
        <w:rPr>
          <w:color w:val="000000"/>
          <w:w w:val="103"/>
          <w:sz w:val="24"/>
          <w:szCs w:val="24"/>
        </w:rPr>
      </w:pPr>
      <w:bookmarkStart w:id="1118" w:name="_Toc284496846"/>
      <w:r w:rsidRPr="0042617A">
        <w:rPr>
          <w:w w:val="103"/>
          <w:sz w:val="24"/>
          <w:szCs w:val="24"/>
        </w:rPr>
        <w:t xml:space="preserve">Sutartis ir jos pagrindu sudaromi sandoriai yra komerciniai, ne viešieji ar valstybiniai, aktai. Nei viena Šalis Sutarties atžvilgiu neturi, o jei turi – atsisako imuniteto nuo teisinių procesų ar teismo </w:t>
      </w:r>
      <w:r w:rsidR="001A2AEA" w:rsidRPr="0042617A">
        <w:rPr>
          <w:w w:val="103"/>
          <w:sz w:val="24"/>
          <w:szCs w:val="24"/>
        </w:rPr>
        <w:t xml:space="preserve"> </w:t>
      </w:r>
      <w:r w:rsidRPr="0042617A">
        <w:rPr>
          <w:w w:val="103"/>
          <w:sz w:val="24"/>
          <w:szCs w:val="24"/>
        </w:rPr>
        <w:t xml:space="preserve">sprendimo vykdymo savo pačios ar savo piniginių lėšų atžvilgiu, o </w:t>
      </w:r>
      <w:r w:rsidRPr="0042617A">
        <w:rPr>
          <w:sz w:val="24"/>
          <w:szCs w:val="24"/>
        </w:rPr>
        <w:t>Privatus subjektas</w:t>
      </w:r>
      <w:r w:rsidRPr="0042617A">
        <w:rPr>
          <w:w w:val="103"/>
          <w:sz w:val="24"/>
          <w:szCs w:val="24"/>
        </w:rPr>
        <w:t xml:space="preserve"> ir Investuotojas – ir savo turto atžvilgiu.</w:t>
      </w:r>
      <w:bookmarkEnd w:id="1118"/>
    </w:p>
    <w:p w14:paraId="49EC7278" w14:textId="77777777" w:rsidR="00F467EC" w:rsidRPr="0042617A" w:rsidRDefault="00F467EC" w:rsidP="00BB2E2F">
      <w:pPr>
        <w:pStyle w:val="Antrat2"/>
        <w:ind w:left="1134"/>
        <w:rPr>
          <w:sz w:val="24"/>
          <w:szCs w:val="24"/>
        </w:rPr>
      </w:pPr>
      <w:bookmarkStart w:id="1119" w:name="_Ref284491700"/>
      <w:bookmarkStart w:id="1120" w:name="_Toc284496847"/>
      <w:bookmarkStart w:id="1121" w:name="_Toc293074495"/>
      <w:bookmarkStart w:id="1122" w:name="_Toc297646420"/>
      <w:bookmarkStart w:id="1123" w:name="_Toc300049767"/>
      <w:bookmarkStart w:id="1124" w:name="_Toc309205601"/>
      <w:bookmarkStart w:id="1125" w:name="_Toc98421459"/>
      <w:r w:rsidRPr="0042617A">
        <w:rPr>
          <w:sz w:val="24"/>
          <w:szCs w:val="24"/>
        </w:rPr>
        <w:lastRenderedPageBreak/>
        <w:t>Ginčų sprendimas</w:t>
      </w:r>
      <w:bookmarkEnd w:id="1114"/>
      <w:bookmarkEnd w:id="1115"/>
      <w:bookmarkEnd w:id="1116"/>
      <w:bookmarkEnd w:id="1119"/>
      <w:bookmarkEnd w:id="1120"/>
      <w:bookmarkEnd w:id="1121"/>
      <w:bookmarkEnd w:id="1122"/>
      <w:bookmarkEnd w:id="1123"/>
      <w:bookmarkEnd w:id="1124"/>
      <w:bookmarkEnd w:id="1125"/>
    </w:p>
    <w:p w14:paraId="0EF05431" w14:textId="77777777" w:rsidR="001A2AEA" w:rsidRPr="0042617A" w:rsidRDefault="00F467EC" w:rsidP="005C65BB">
      <w:pPr>
        <w:pStyle w:val="paragrafai"/>
        <w:ind w:left="1134"/>
        <w:rPr>
          <w:sz w:val="24"/>
          <w:szCs w:val="24"/>
        </w:rPr>
      </w:pPr>
      <w:bookmarkStart w:id="1126" w:name="_Toc284496848"/>
      <w:r w:rsidRPr="0042617A">
        <w:rPr>
          <w:w w:val="103"/>
          <w:sz w:val="24"/>
          <w:szCs w:val="24"/>
        </w:rPr>
        <w:t xml:space="preserve">Bet kurį iš Sutarties kylantį </w:t>
      </w:r>
      <w:r w:rsidR="001A2AEA" w:rsidRPr="0042617A">
        <w:rPr>
          <w:sz w:val="24"/>
          <w:szCs w:val="24"/>
        </w:rPr>
        <w:t xml:space="preserve">ar su ja susijusį </w:t>
      </w:r>
      <w:r w:rsidRPr="0042617A">
        <w:rPr>
          <w:w w:val="103"/>
          <w:sz w:val="24"/>
          <w:szCs w:val="24"/>
        </w:rPr>
        <w:t>ginčą</w:t>
      </w:r>
      <w:r w:rsidR="001A2AEA" w:rsidRPr="0042617A">
        <w:rPr>
          <w:w w:val="103"/>
          <w:sz w:val="24"/>
          <w:szCs w:val="24"/>
        </w:rPr>
        <w:t xml:space="preserve">, </w:t>
      </w:r>
      <w:r w:rsidR="001A2AEA" w:rsidRPr="0042617A">
        <w:rPr>
          <w:sz w:val="24"/>
          <w:szCs w:val="24"/>
        </w:rPr>
        <w:t>nesutarimą,</w:t>
      </w:r>
      <w:r w:rsidRPr="0042617A">
        <w:rPr>
          <w:w w:val="103"/>
          <w:sz w:val="24"/>
          <w:szCs w:val="24"/>
        </w:rPr>
        <w:t xml:space="preserve"> prieštaravimą</w:t>
      </w:r>
      <w:r w:rsidR="001A2AEA" w:rsidRPr="0042617A">
        <w:rPr>
          <w:w w:val="103"/>
          <w:sz w:val="24"/>
          <w:szCs w:val="24"/>
        </w:rPr>
        <w:t xml:space="preserve">, </w:t>
      </w:r>
      <w:r w:rsidR="001A2AEA" w:rsidRPr="0042617A">
        <w:rPr>
          <w:sz w:val="24"/>
          <w:szCs w:val="24"/>
        </w:rPr>
        <w:t>ar reikalavimą</w:t>
      </w:r>
      <w:r w:rsidRPr="0042617A">
        <w:rPr>
          <w:w w:val="103"/>
          <w:sz w:val="24"/>
          <w:szCs w:val="24"/>
        </w:rPr>
        <w:t xml:space="preserve"> Šalys bandys spręsti tarpusavio derybomis ir visapusiškai bendradarbiaudamos. </w:t>
      </w:r>
    </w:p>
    <w:p w14:paraId="34DA932C" w14:textId="77777777" w:rsidR="00AC019D" w:rsidRPr="00DA3AAE" w:rsidRDefault="00AC019D" w:rsidP="00187F18">
      <w:pPr>
        <w:pStyle w:val="paragrafai"/>
        <w:tabs>
          <w:tab w:val="num" w:pos="-4590"/>
          <w:tab w:val="num" w:pos="1134"/>
        </w:tabs>
        <w:ind w:left="993" w:hanging="425"/>
        <w:rPr>
          <w:sz w:val="24"/>
          <w:szCs w:val="24"/>
        </w:rPr>
      </w:pPr>
      <w:bookmarkStart w:id="1127" w:name="_Ref363564942"/>
      <w:r w:rsidRPr="00DA3AAE">
        <w:rPr>
          <w:sz w:val="24"/>
          <w:szCs w:val="24"/>
        </w:rPr>
        <w:t>Jei per 30 (trisdešimt) dienų nuo pranešimo kitai Šaliai apie iškilusį nesutarimą, ginčą, prieštaravimą ar reikalavimą datos Šalys nepasiekia bendro susitarimo arba nepradedamos tarpusavio derybos, bet kuris iš Sutarties kylantis nesutarimas, ginčas, prieštaravimas ar reikalavimas Šalių perduodamas spręsti komisijai, susidedančiai iš 3 (trijų) ekspertų. Į šią komisiją kiekviena Šalis (šio punkto tikslu Investuotojas ir Privatus subjektas laikomi viena Šalimi, Valdžios subjektas – kita Šalimi) ne vėliau kaip per 20 (dvidešimt) Darbo dienų po to, kai Šalys informuoja viena kitą apie ginčo sprendimo pavedimą ekspertų komisijai, skiria po vieną ekspertą – atitinkamos srities, dėl kurios kilo ginčas (Darbų, Paslaugų, finansinių, turto vertinimo ir pan.), specialistą, o tokiu būdu Šalių paskirti 2 (du) ekspertai bendru sutarimu skiria trečiąjį ekspertą. Šis terminas gali būti pratęstas iki 30 (trisdešimt) Darbo dienų, jeigu Valdžios subjektas</w:t>
      </w:r>
      <w:r w:rsidR="00CF0446">
        <w:rPr>
          <w:sz w:val="24"/>
          <w:szCs w:val="24"/>
        </w:rPr>
        <w:t>,</w:t>
      </w:r>
      <w:r w:rsidRPr="00DA3AAE">
        <w:rPr>
          <w:sz w:val="24"/>
          <w:szCs w:val="24"/>
        </w:rPr>
        <w:t xml:space="preserve"> skiriamo eksperto paslaugas turi pirkti Lietuvos Respublikos teisės aktų nustatyta tvarka. Šalis negali skirti ekspertu savo darbuotojo, buvusio darbuotojo ir / ar asmens, susijusio su Šalimi sutartiniais ar kitokiais prievoliniais ar pavaldumo santykiais (išskyrus santykius, susiklostančius dėl eksperto skyrimo). Jei Šalių paskirti ekspertai per 15 (penkiolika) Darbo dienų nuo jų paskyrimo dienos nesusitaria dėl bendro trečiojo eksperto kandidatūros, tokiu atveju abiejų Šalių prašymu trečiąjį ekspertą per 30 (trisdešimt) Darbo dienų </w:t>
      </w:r>
      <w:r>
        <w:rPr>
          <w:sz w:val="24"/>
          <w:szCs w:val="24"/>
        </w:rPr>
        <w:t>p</w:t>
      </w:r>
      <w:r w:rsidRPr="00DA3AAE">
        <w:rPr>
          <w:sz w:val="24"/>
          <w:szCs w:val="24"/>
        </w:rPr>
        <w:t>arenka Valdžios subjektas vadovaudamasi Lietuvos Respublikos teisės aktais. Išlaidas, susijusias su ekspertų komisijos paskyrimu ir jos suteiktomis paslaugomis, padengia ekspertų komisijos neteisia pripažinta Šalis. Jeigu ekspertų komisijos sprendimu neteisios yra abi Šalys:</w:t>
      </w:r>
    </w:p>
    <w:p w14:paraId="404CE1BD" w14:textId="77777777" w:rsidR="00AC019D" w:rsidRPr="00DA3AAE" w:rsidRDefault="00AC019D" w:rsidP="00D85CE6">
      <w:pPr>
        <w:pStyle w:val="paragrafesraas"/>
        <w:tabs>
          <w:tab w:val="num" w:pos="1560"/>
        </w:tabs>
        <w:ind w:left="1560" w:hanging="851"/>
        <w:rPr>
          <w:sz w:val="24"/>
          <w:szCs w:val="24"/>
        </w:rPr>
      </w:pPr>
      <w:r w:rsidRPr="00DA3AAE">
        <w:rPr>
          <w:sz w:val="24"/>
          <w:szCs w:val="24"/>
        </w:rPr>
        <w:t xml:space="preserve">ekspertų pripažinta neteisioji Šalis, kurios neteisėti veiksmai arba neveikimas turėjo esminę įtaką ginčui, nesutarimui, prieštaravimui ar reikalavimui, dengia 70 </w:t>
      </w:r>
      <w:r w:rsidR="008A46BB">
        <w:rPr>
          <w:sz w:val="24"/>
          <w:szCs w:val="24"/>
        </w:rPr>
        <w:t>(septyniasdešimt) procentų</w:t>
      </w:r>
      <w:r w:rsidRPr="00DA3AAE">
        <w:rPr>
          <w:sz w:val="24"/>
          <w:szCs w:val="24"/>
        </w:rPr>
        <w:t xml:space="preserve"> visų ekspertų išlaidų; </w:t>
      </w:r>
    </w:p>
    <w:p w14:paraId="607CF8EF" w14:textId="06C16972" w:rsidR="00AC019D" w:rsidRPr="00DA3AAE" w:rsidRDefault="00AC019D" w:rsidP="00D85CE6">
      <w:pPr>
        <w:pStyle w:val="paragrafesraas"/>
        <w:tabs>
          <w:tab w:val="num" w:pos="1560"/>
        </w:tabs>
        <w:ind w:left="1560" w:hanging="851"/>
        <w:rPr>
          <w:sz w:val="24"/>
          <w:szCs w:val="24"/>
        </w:rPr>
      </w:pPr>
      <w:r w:rsidRPr="00DA3AAE">
        <w:rPr>
          <w:sz w:val="24"/>
          <w:szCs w:val="24"/>
        </w:rPr>
        <w:t>kiekviena Šalis dengia savo paskirto eksperto išlaidas, o trečiojo eksperto išlaidos dengiamos lygiomis dalimis, jeigu ekspertai pripažįsta, kad abi Šalys yra vienodai neteisios dėl kilusio ginčo, nesutarimų, prieštaravimo ar reikalavimo</w:t>
      </w:r>
      <w:r w:rsidR="00D85CE6">
        <w:rPr>
          <w:sz w:val="24"/>
          <w:szCs w:val="24"/>
        </w:rPr>
        <w:t>.</w:t>
      </w:r>
    </w:p>
    <w:p w14:paraId="3566CA88" w14:textId="77777777" w:rsidR="00AC019D" w:rsidRDefault="00AC019D" w:rsidP="00D85CE6">
      <w:pPr>
        <w:pStyle w:val="paragrafai"/>
        <w:tabs>
          <w:tab w:val="clear" w:pos="1488"/>
          <w:tab w:val="num" w:pos="1134"/>
          <w:tab w:val="num" w:pos="1276"/>
          <w:tab w:val="num" w:pos="1560"/>
        </w:tabs>
        <w:ind w:left="1134" w:hanging="425"/>
        <w:rPr>
          <w:sz w:val="24"/>
          <w:szCs w:val="24"/>
        </w:rPr>
      </w:pPr>
      <w:r w:rsidRPr="00DA3AAE">
        <w:rPr>
          <w:sz w:val="24"/>
          <w:szCs w:val="24"/>
        </w:rPr>
        <w:t>Jeigu ekspertų komisijos sprendimas netenkina kurios nors iš Šalių, tokiu atveju ginčas ar nesutarimas bet kurios iš Šalių reikalavimu perduodamas spręsti Lietuvos Respublikos teismui pagal Valdžios subjekto registruotos buveinės vietą.</w:t>
      </w:r>
    </w:p>
    <w:p w14:paraId="437497DA" w14:textId="2F6AB53E" w:rsidR="005C65BB" w:rsidRDefault="005C65BB" w:rsidP="00D85CE6">
      <w:pPr>
        <w:pStyle w:val="paragrafai"/>
        <w:tabs>
          <w:tab w:val="clear" w:pos="1488"/>
          <w:tab w:val="num" w:pos="1134"/>
          <w:tab w:val="num" w:pos="1276"/>
          <w:tab w:val="num" w:pos="1560"/>
        </w:tabs>
        <w:ind w:left="1134" w:hanging="425"/>
        <w:rPr>
          <w:sz w:val="24"/>
          <w:szCs w:val="24"/>
        </w:rPr>
      </w:pPr>
      <w:r w:rsidRPr="0089398A">
        <w:rPr>
          <w:sz w:val="24"/>
          <w:szCs w:val="24"/>
        </w:rPr>
        <w:t>Ginčų tarp Šalių sprendimo rizika priskiriama tai Šaliai, kurios nenaudai kompetentinga institucija galutiniu sprendimu išsprendė ginčą</w:t>
      </w:r>
      <w:r>
        <w:rPr>
          <w:sz w:val="24"/>
          <w:szCs w:val="24"/>
        </w:rPr>
        <w:t>.</w:t>
      </w:r>
    </w:p>
    <w:p w14:paraId="6AF254DE" w14:textId="77777777" w:rsidR="005C65BB" w:rsidRPr="00DA3AAE" w:rsidRDefault="005C65BB" w:rsidP="00D85CE6">
      <w:pPr>
        <w:pStyle w:val="paragrafai"/>
        <w:tabs>
          <w:tab w:val="clear" w:pos="1488"/>
          <w:tab w:val="num" w:pos="1134"/>
          <w:tab w:val="num" w:pos="1276"/>
          <w:tab w:val="num" w:pos="1560"/>
        </w:tabs>
        <w:ind w:left="1134" w:hanging="425"/>
        <w:rPr>
          <w:sz w:val="24"/>
          <w:szCs w:val="24"/>
        </w:rPr>
      </w:pPr>
      <w:r w:rsidRPr="0089398A">
        <w:rPr>
          <w:color w:val="000000"/>
          <w:sz w:val="24"/>
          <w:szCs w:val="24"/>
        </w:rPr>
        <w:t>Ginčų tarp Investuotojo, Privataus subjekto, Finansuotojo, Kito paskolos teikėjo ir / ar Subtiekėjo sprendimo rizika priskiriama Privačiam subjektui</w:t>
      </w:r>
      <w:r>
        <w:rPr>
          <w:color w:val="000000"/>
          <w:sz w:val="24"/>
          <w:szCs w:val="24"/>
        </w:rPr>
        <w:t>.</w:t>
      </w:r>
    </w:p>
    <w:p w14:paraId="6DAEBE35" w14:textId="77777777" w:rsidR="00F467EC" w:rsidRPr="0042617A" w:rsidRDefault="00F467EC" w:rsidP="00BB2E2F">
      <w:pPr>
        <w:pStyle w:val="Antrat2"/>
        <w:ind w:left="1134"/>
        <w:rPr>
          <w:sz w:val="24"/>
          <w:szCs w:val="24"/>
        </w:rPr>
      </w:pPr>
      <w:bookmarkStart w:id="1128" w:name="_Toc141511384"/>
      <w:bookmarkStart w:id="1129" w:name="_Toc284496849"/>
      <w:bookmarkStart w:id="1130" w:name="_Toc293074496"/>
      <w:bookmarkStart w:id="1131" w:name="_Toc297646421"/>
      <w:bookmarkStart w:id="1132" w:name="_Toc300049768"/>
      <w:bookmarkStart w:id="1133" w:name="_Toc309205602"/>
      <w:bookmarkStart w:id="1134" w:name="_Toc98421460"/>
      <w:bookmarkStart w:id="1135" w:name="_Toc141511385"/>
      <w:bookmarkStart w:id="1136" w:name="_Toc141511387"/>
      <w:bookmarkEnd w:id="1126"/>
      <w:bookmarkEnd w:id="1127"/>
      <w:r w:rsidRPr="0042617A">
        <w:rPr>
          <w:sz w:val="24"/>
          <w:szCs w:val="24"/>
        </w:rPr>
        <w:t>Atskirų Sutarties nuostatų negaliojimas</w:t>
      </w:r>
      <w:bookmarkEnd w:id="1128"/>
      <w:bookmarkEnd w:id="1129"/>
      <w:bookmarkEnd w:id="1130"/>
      <w:bookmarkEnd w:id="1131"/>
      <w:bookmarkEnd w:id="1132"/>
      <w:bookmarkEnd w:id="1133"/>
      <w:bookmarkEnd w:id="1134"/>
    </w:p>
    <w:p w14:paraId="63C3F74E" w14:textId="77777777" w:rsidR="00F467EC" w:rsidRPr="0042617A" w:rsidRDefault="00F467EC" w:rsidP="00BB2E2F">
      <w:pPr>
        <w:pStyle w:val="paragrafai"/>
        <w:ind w:left="1134"/>
        <w:rPr>
          <w:b/>
          <w:bCs/>
          <w:color w:val="000000"/>
          <w:sz w:val="24"/>
          <w:szCs w:val="24"/>
        </w:rPr>
      </w:pPr>
      <w:bookmarkStart w:id="1137" w:name="_Toc284496850"/>
      <w:r w:rsidRPr="0042617A">
        <w:rPr>
          <w:sz w:val="24"/>
          <w:szCs w:val="24"/>
        </w:rPr>
        <w:t xml:space="preserve">Jeigu kuri nors Sutarties nuostata prieštarauja Lietuvos Respublikos teisės </w:t>
      </w:r>
      <w:r w:rsidR="00890564" w:rsidRPr="0042617A">
        <w:rPr>
          <w:sz w:val="24"/>
          <w:szCs w:val="24"/>
        </w:rPr>
        <w:t xml:space="preserve">imperatyvioms normoms ir / </w:t>
      </w:r>
      <w:r w:rsidRPr="0042617A">
        <w:rPr>
          <w:sz w:val="24"/>
          <w:szCs w:val="24"/>
        </w:rPr>
        <w:t xml:space="preserve"> arba dėl kurios nors priežasties tampa iš dalies arba visiškai negaliojančia, ji jokiomis sąlygomis nedaro negaliojančiomis likusių Sutarties nuostatų. Tokiu atveju Šalys susitaria pakeisti negaliojančią nuostatą teisiškai veiksminga kita nuostata, kuri turėtų kiek </w:t>
      </w:r>
      <w:r w:rsidRPr="0042617A">
        <w:rPr>
          <w:sz w:val="24"/>
          <w:szCs w:val="24"/>
        </w:rPr>
        <w:lastRenderedPageBreak/>
        <w:t>įmanoma artimesnį teisinį ir / ar ekonominį rezultatą pakeičiamai nuostatai</w:t>
      </w:r>
      <w:r w:rsidR="00890564" w:rsidRPr="0042617A">
        <w:rPr>
          <w:sz w:val="24"/>
          <w:szCs w:val="24"/>
        </w:rPr>
        <w:t>, tačiau būtų neprieštaraujanti Lietuvos Respublikos teisės imperatyvioms normoms ir nebūtų visiškai arba iš dalies negaliojanti</w:t>
      </w:r>
      <w:r w:rsidRPr="0042617A">
        <w:rPr>
          <w:sz w:val="24"/>
          <w:szCs w:val="24"/>
        </w:rPr>
        <w:t>.</w:t>
      </w:r>
      <w:bookmarkEnd w:id="1137"/>
    </w:p>
    <w:p w14:paraId="6FF35582" w14:textId="77777777" w:rsidR="00F467EC" w:rsidRPr="0042617A" w:rsidRDefault="00F467EC" w:rsidP="00BB2E2F">
      <w:pPr>
        <w:pStyle w:val="Antrat2"/>
        <w:ind w:left="1134"/>
        <w:rPr>
          <w:sz w:val="24"/>
          <w:szCs w:val="24"/>
        </w:rPr>
      </w:pPr>
      <w:bookmarkStart w:id="1138" w:name="_Toc284496851"/>
      <w:bookmarkStart w:id="1139" w:name="_Toc293074497"/>
      <w:bookmarkStart w:id="1140" w:name="_Toc297646422"/>
      <w:bookmarkStart w:id="1141" w:name="_Toc300049769"/>
      <w:bookmarkStart w:id="1142" w:name="_Toc309205603"/>
      <w:bookmarkStart w:id="1143" w:name="_Toc98421461"/>
      <w:r w:rsidRPr="0042617A">
        <w:rPr>
          <w:sz w:val="24"/>
          <w:szCs w:val="24"/>
        </w:rPr>
        <w:t>Sutarties egzemplioriai</w:t>
      </w:r>
      <w:bookmarkEnd w:id="1135"/>
      <w:bookmarkEnd w:id="1138"/>
      <w:bookmarkEnd w:id="1139"/>
      <w:bookmarkEnd w:id="1140"/>
      <w:bookmarkEnd w:id="1141"/>
      <w:bookmarkEnd w:id="1142"/>
      <w:bookmarkEnd w:id="1143"/>
    </w:p>
    <w:p w14:paraId="652444D3" w14:textId="77777777" w:rsidR="00F467EC" w:rsidRPr="0042617A" w:rsidRDefault="005D28FB" w:rsidP="00BB2E2F">
      <w:pPr>
        <w:pStyle w:val="paragrafai"/>
        <w:ind w:left="1134"/>
        <w:rPr>
          <w:color w:val="000000"/>
          <w:sz w:val="24"/>
          <w:szCs w:val="24"/>
        </w:rPr>
      </w:pPr>
      <w:bookmarkStart w:id="1144" w:name="_Toc284496852"/>
      <w:r>
        <w:rPr>
          <w:sz w:val="24"/>
          <w:szCs w:val="24"/>
        </w:rPr>
        <w:t>Sutartis sudaryta 4 (keturiais)</w:t>
      </w:r>
      <w:r w:rsidR="00F467EC" w:rsidRPr="0042617A">
        <w:rPr>
          <w:sz w:val="24"/>
          <w:szCs w:val="24"/>
        </w:rPr>
        <w:t xml:space="preserve"> originaliais egzemplioriais lietuvių kalba po </w:t>
      </w:r>
      <w:r w:rsidR="008A46BB">
        <w:rPr>
          <w:sz w:val="24"/>
          <w:szCs w:val="24"/>
        </w:rPr>
        <w:t>vieną Privačiam subjektui ir Investuotojui bei du – Valdžios subjektui</w:t>
      </w:r>
      <w:r w:rsidR="00F467EC" w:rsidRPr="0042617A">
        <w:rPr>
          <w:sz w:val="24"/>
          <w:szCs w:val="24"/>
        </w:rPr>
        <w:t>.</w:t>
      </w:r>
      <w:bookmarkEnd w:id="1144"/>
    </w:p>
    <w:p w14:paraId="3B71425F" w14:textId="77777777" w:rsidR="00F467EC" w:rsidRPr="0042617A" w:rsidRDefault="00F467EC" w:rsidP="00BB2E2F">
      <w:pPr>
        <w:pStyle w:val="Antrat2"/>
        <w:ind w:left="1134"/>
        <w:rPr>
          <w:sz w:val="24"/>
          <w:szCs w:val="24"/>
        </w:rPr>
      </w:pPr>
      <w:bookmarkStart w:id="1145" w:name="_Toc284496853"/>
      <w:bookmarkStart w:id="1146" w:name="_Toc293074498"/>
      <w:bookmarkStart w:id="1147" w:name="_Toc297646423"/>
      <w:bookmarkStart w:id="1148" w:name="_Toc300049770"/>
      <w:bookmarkStart w:id="1149" w:name="_Toc309205604"/>
      <w:bookmarkStart w:id="1150" w:name="_Ref396465011"/>
      <w:bookmarkStart w:id="1151" w:name="_Toc98421462"/>
      <w:r w:rsidRPr="0042617A">
        <w:rPr>
          <w:sz w:val="24"/>
          <w:szCs w:val="24"/>
        </w:rPr>
        <w:t>Sutarti</w:t>
      </w:r>
      <w:r w:rsidR="008A46BB">
        <w:rPr>
          <w:sz w:val="24"/>
          <w:szCs w:val="24"/>
        </w:rPr>
        <w:t>e</w:t>
      </w:r>
      <w:r w:rsidRPr="0042617A">
        <w:rPr>
          <w:sz w:val="24"/>
          <w:szCs w:val="24"/>
        </w:rPr>
        <w:t>s</w:t>
      </w:r>
      <w:bookmarkEnd w:id="1136"/>
      <w:bookmarkEnd w:id="1145"/>
      <w:bookmarkEnd w:id="1146"/>
      <w:bookmarkEnd w:id="1147"/>
      <w:bookmarkEnd w:id="1148"/>
      <w:bookmarkEnd w:id="1149"/>
      <w:bookmarkEnd w:id="1150"/>
      <w:r w:rsidR="008A46BB">
        <w:rPr>
          <w:sz w:val="24"/>
          <w:szCs w:val="24"/>
        </w:rPr>
        <w:t xml:space="preserve"> rengimas</w:t>
      </w:r>
      <w:bookmarkEnd w:id="1151"/>
    </w:p>
    <w:p w14:paraId="030C09B0" w14:textId="77777777" w:rsidR="001C62D1" w:rsidRPr="0042617A" w:rsidRDefault="00F467EC" w:rsidP="00BB2E2F">
      <w:pPr>
        <w:pStyle w:val="paragrafai"/>
        <w:tabs>
          <w:tab w:val="num" w:pos="567"/>
        </w:tabs>
        <w:ind w:left="1134"/>
        <w:rPr>
          <w:sz w:val="24"/>
          <w:szCs w:val="24"/>
        </w:rPr>
      </w:pPr>
      <w:bookmarkStart w:id="1152" w:name="_Toc284496854"/>
      <w:r w:rsidRPr="0042617A">
        <w:rPr>
          <w:sz w:val="24"/>
          <w:szCs w:val="24"/>
        </w:rPr>
        <w:t xml:space="preserve">Sutartis sudaryta Šalims sutarus ir sutinkant dėl visų Sutarties nuostatų ir teksto. Kiekviena Šalis patvirtina, kad ji </w:t>
      </w:r>
      <w:r w:rsidR="00795849" w:rsidRPr="005D28FB">
        <w:rPr>
          <w:sz w:val="24"/>
          <w:szCs w:val="24"/>
        </w:rPr>
        <w:t>dialogo</w:t>
      </w:r>
      <w:r w:rsidR="00795849" w:rsidRPr="0042617A">
        <w:rPr>
          <w:sz w:val="24"/>
          <w:szCs w:val="24"/>
        </w:rPr>
        <w:t xml:space="preserve"> </w:t>
      </w:r>
      <w:r w:rsidRPr="0042617A">
        <w:rPr>
          <w:sz w:val="24"/>
          <w:szCs w:val="24"/>
        </w:rPr>
        <w:t>dėl šios Sutarties laikotarpiu veikė sąžiningai.</w:t>
      </w:r>
      <w:bookmarkEnd w:id="1152"/>
      <w:r w:rsidR="001C62D1" w:rsidRPr="0042617A">
        <w:rPr>
          <w:sz w:val="24"/>
          <w:szCs w:val="24"/>
        </w:rPr>
        <w:t xml:space="preserve"> </w:t>
      </w:r>
    </w:p>
    <w:p w14:paraId="7FDC49E0" w14:textId="77777777" w:rsidR="001C62D1" w:rsidRPr="0042617A" w:rsidRDefault="001C62D1" w:rsidP="00BB2E2F">
      <w:pPr>
        <w:pStyle w:val="paragrafai"/>
        <w:tabs>
          <w:tab w:val="num" w:pos="567"/>
        </w:tabs>
        <w:ind w:left="1134"/>
        <w:rPr>
          <w:sz w:val="24"/>
          <w:szCs w:val="24"/>
        </w:rPr>
      </w:pPr>
      <w:r w:rsidRPr="0042617A">
        <w:rPr>
          <w:sz w:val="24"/>
          <w:szCs w:val="24"/>
        </w:rPr>
        <w:t xml:space="preserve">Investuotojas pareiškia ir patvirtina, kad nors Sutarties pradinis projektas buvo parengtas ir pateiktas Investuotojo parinkimo procedūrose Valdžios subjekto, tačiau Investuotojas turėjo tinkamas galimybes susipažinti su Sutarties projektu ir įvertinti jo sąlygas, o kartu ir savo pareigas, atsakomybę ir rizikas prieš pateikiant Pasiūlymą, vesti </w:t>
      </w:r>
      <w:r w:rsidRPr="005D28FB">
        <w:rPr>
          <w:sz w:val="24"/>
          <w:szCs w:val="24"/>
        </w:rPr>
        <w:t>dialogą</w:t>
      </w:r>
      <w:r w:rsidRPr="0042617A">
        <w:rPr>
          <w:sz w:val="24"/>
          <w:szCs w:val="24"/>
        </w:rPr>
        <w:t xml:space="preserve"> dėl Investuotojui ir Privačiam subjektui palankesnių Sutarties projekto sąlygų bei parengti Investuotojo atrankos procedūroms tokį Pasiūlymą, įskaitant ir finansinį pasiūlymą, kuriame Investuotojo pareigos, atsakomybė ir rizikos yra tinkamai Investuotojo įvertintos ir atspindėtos finansine išraiška.</w:t>
      </w:r>
    </w:p>
    <w:p w14:paraId="410B0545" w14:textId="77777777" w:rsidR="001C62D1" w:rsidRPr="0042617A" w:rsidRDefault="001C62D1" w:rsidP="00BB2E2F">
      <w:pPr>
        <w:pStyle w:val="paragrafai"/>
        <w:tabs>
          <w:tab w:val="num" w:pos="567"/>
        </w:tabs>
        <w:ind w:left="1134"/>
        <w:rPr>
          <w:sz w:val="24"/>
          <w:szCs w:val="24"/>
        </w:rPr>
      </w:pPr>
      <w:r w:rsidRPr="0042617A">
        <w:rPr>
          <w:sz w:val="24"/>
          <w:szCs w:val="24"/>
        </w:rPr>
        <w:t xml:space="preserve">Investuotojas ir Privatus subjektas pareiškia ir patvirtina, kad Privatus subjektas taip pat turėjo tinkamas galimybes susipažinti su Sutarties projektu prieš jo pasirašymą. Todėl laikytina, kad Šalys Sutartį sutiko pasirašyti tiktai tuomet, kai visos Sutarties nuostatos ir priedai bei jų tekstas tapo priimtini visoms Šalims. Todėl Sutartis negali būti laikoma suteikiančia pranašumą kuriai nors vienai Šaliai ar </w:t>
      </w:r>
      <w:proofErr w:type="spellStart"/>
      <w:r w:rsidRPr="0042617A">
        <w:rPr>
          <w:sz w:val="24"/>
          <w:szCs w:val="24"/>
        </w:rPr>
        <w:t>dviems</w:t>
      </w:r>
      <w:proofErr w:type="spellEnd"/>
      <w:r w:rsidRPr="0042617A">
        <w:rPr>
          <w:sz w:val="24"/>
          <w:szCs w:val="24"/>
        </w:rPr>
        <w:t xml:space="preserve"> Šalims ir negali būti aiškinama kurios nors vienos Šalies ar dviejų Šalių naudai ar kurios nors vienos Šalies ar dviejų Šalių nenaudai.</w:t>
      </w:r>
    </w:p>
    <w:p w14:paraId="5ED61263" w14:textId="77777777" w:rsidR="00F467EC" w:rsidRPr="0042617A" w:rsidRDefault="00F467EC" w:rsidP="00F467EC"/>
    <w:p w14:paraId="558C5680" w14:textId="77777777" w:rsidR="00F467EC" w:rsidRPr="0042617A" w:rsidRDefault="00F467EC" w:rsidP="00F467EC">
      <w:pPr>
        <w:pStyle w:val="Antrat1"/>
        <w:spacing w:before="0"/>
      </w:pPr>
      <w:bookmarkStart w:id="1153" w:name="_Toc141511389"/>
      <w:bookmarkStart w:id="1154" w:name="_Toc284496857"/>
      <w:bookmarkStart w:id="1155" w:name="_Toc293074499"/>
      <w:bookmarkStart w:id="1156" w:name="_Toc297646424"/>
      <w:bookmarkStart w:id="1157" w:name="_Toc300049771"/>
      <w:bookmarkStart w:id="1158" w:name="_Toc309205605"/>
      <w:bookmarkStart w:id="1159" w:name="_Toc20813603"/>
      <w:bookmarkStart w:id="1160" w:name="_Toc98421463"/>
      <w:r w:rsidRPr="0042617A">
        <w:t>SUTARTIES PRIEDAI:</w:t>
      </w:r>
      <w:bookmarkEnd w:id="1153"/>
      <w:bookmarkEnd w:id="1154"/>
      <w:bookmarkEnd w:id="1155"/>
      <w:bookmarkEnd w:id="1156"/>
      <w:bookmarkEnd w:id="1157"/>
      <w:bookmarkEnd w:id="1158"/>
      <w:bookmarkEnd w:id="1159"/>
      <w:bookmarkEnd w:id="1160"/>
    </w:p>
    <w:bookmarkStart w:id="1161" w:name="_Ref136256168"/>
    <w:bookmarkStart w:id="1162" w:name="_Ref135714242"/>
    <w:bookmarkStart w:id="1163" w:name="_Ref136255259"/>
    <w:bookmarkStart w:id="1164" w:name="_Ref135806987"/>
    <w:bookmarkStart w:id="1165" w:name="_Ref136050385"/>
    <w:bookmarkStart w:id="1166" w:name="_Ref136255831"/>
    <w:p w14:paraId="03DF53FB" w14:textId="06D47A1D" w:rsidR="00F467EC" w:rsidRPr="0042617A" w:rsidRDefault="00F467EC" w:rsidP="008D65A1">
      <w:pPr>
        <w:tabs>
          <w:tab w:val="left" w:pos="284"/>
        </w:tabs>
        <w:spacing w:line="360" w:lineRule="auto"/>
        <w:rPr>
          <w:b/>
          <w:bCs/>
          <w:color w:val="943634"/>
        </w:rPr>
      </w:pPr>
      <w:r w:rsidRPr="00C92AF3">
        <w:rPr>
          <w:b/>
          <w:bCs/>
          <w:color w:val="943634"/>
        </w:rPr>
        <w:fldChar w:fldCharType="begin"/>
      </w:r>
      <w:r w:rsidRPr="0042617A">
        <w:rPr>
          <w:b/>
          <w:bCs/>
          <w:color w:val="943634"/>
        </w:rPr>
        <w:instrText xml:space="preserve"> REF _Ref294008692 \r \h </w:instrText>
      </w:r>
      <w:r w:rsidR="002D5DCF" w:rsidRPr="0042617A">
        <w:rPr>
          <w:b/>
          <w:bCs/>
          <w:color w:val="943634"/>
        </w:rPr>
        <w:instrText xml:space="preserve"> \* MERGEFORMAT </w:instrText>
      </w:r>
      <w:r w:rsidRPr="00C92AF3">
        <w:rPr>
          <w:b/>
          <w:bCs/>
          <w:color w:val="943634"/>
        </w:rPr>
      </w:r>
      <w:r w:rsidRPr="00C92AF3">
        <w:rPr>
          <w:b/>
          <w:bCs/>
          <w:color w:val="943634"/>
        </w:rPr>
        <w:fldChar w:fldCharType="separate"/>
      </w:r>
      <w:r w:rsidR="00B87438">
        <w:rPr>
          <w:b/>
          <w:bCs/>
          <w:color w:val="943634"/>
        </w:rPr>
        <w:t>1</w:t>
      </w:r>
      <w:r w:rsidRPr="00C92AF3">
        <w:rPr>
          <w:b/>
          <w:bCs/>
          <w:color w:val="943634"/>
        </w:rPr>
        <w:fldChar w:fldCharType="end"/>
      </w:r>
      <w:r w:rsidRPr="0042617A">
        <w:rPr>
          <w:b/>
          <w:bCs/>
          <w:color w:val="943634"/>
        </w:rPr>
        <w:tab/>
      </w:r>
      <w:hyperlink w:anchor="pirkimo_salygos" w:history="1">
        <w:r w:rsidRPr="0042617A">
          <w:rPr>
            <w:b/>
            <w:bCs/>
            <w:color w:val="943634"/>
          </w:rPr>
          <w:t>Pirkimo sąlygos</w:t>
        </w:r>
        <w:bookmarkEnd w:id="1161"/>
      </w:hyperlink>
    </w:p>
    <w:bookmarkStart w:id="1167" w:name="_Ref136256205"/>
    <w:bookmarkStart w:id="1168" w:name="_Ref135814051"/>
    <w:bookmarkStart w:id="1169" w:name="_Ref137273021"/>
    <w:p w14:paraId="29A571BE" w14:textId="0E1B8C17" w:rsidR="00F467EC" w:rsidRPr="0042617A" w:rsidRDefault="00F467EC" w:rsidP="008D65A1">
      <w:pPr>
        <w:tabs>
          <w:tab w:val="left" w:pos="284"/>
        </w:tabs>
        <w:spacing w:line="360" w:lineRule="auto"/>
        <w:rPr>
          <w:b/>
          <w:bCs/>
          <w:color w:val="943634"/>
        </w:rPr>
      </w:pPr>
      <w:r w:rsidRPr="00C92AF3">
        <w:rPr>
          <w:b/>
          <w:bCs/>
          <w:color w:val="943634"/>
        </w:rPr>
        <w:fldChar w:fldCharType="begin"/>
      </w:r>
      <w:r w:rsidRPr="0042617A">
        <w:rPr>
          <w:b/>
          <w:bCs/>
          <w:color w:val="943634"/>
        </w:rPr>
        <w:instrText xml:space="preserve"> REF _Ref294008712 \r \h </w:instrText>
      </w:r>
      <w:r w:rsidR="002D5DCF" w:rsidRPr="0042617A">
        <w:rPr>
          <w:b/>
          <w:bCs/>
          <w:color w:val="943634"/>
        </w:rPr>
        <w:instrText xml:space="preserve"> \* MERGEFORMAT </w:instrText>
      </w:r>
      <w:r w:rsidRPr="00C92AF3">
        <w:rPr>
          <w:b/>
          <w:bCs/>
          <w:color w:val="943634"/>
        </w:rPr>
      </w:r>
      <w:r w:rsidRPr="00C92AF3">
        <w:rPr>
          <w:b/>
          <w:bCs/>
          <w:color w:val="943634"/>
        </w:rPr>
        <w:fldChar w:fldCharType="separate"/>
      </w:r>
      <w:r w:rsidR="00B87438">
        <w:rPr>
          <w:b/>
          <w:bCs/>
          <w:color w:val="943634"/>
        </w:rPr>
        <w:t>2</w:t>
      </w:r>
      <w:r w:rsidRPr="00C92AF3">
        <w:rPr>
          <w:b/>
          <w:bCs/>
          <w:color w:val="943634"/>
        </w:rPr>
        <w:fldChar w:fldCharType="end"/>
      </w:r>
      <w:r w:rsidRPr="0042617A">
        <w:rPr>
          <w:b/>
          <w:bCs/>
          <w:color w:val="943634"/>
        </w:rPr>
        <w:tab/>
      </w:r>
      <w:hyperlink w:anchor="Pasiulymas" w:history="1">
        <w:r w:rsidRPr="0042617A">
          <w:rPr>
            <w:b/>
            <w:bCs/>
            <w:color w:val="943634"/>
          </w:rPr>
          <w:t>Pasiūlymas</w:t>
        </w:r>
        <w:bookmarkEnd w:id="1167"/>
      </w:hyperlink>
    </w:p>
    <w:p w14:paraId="4B094A48" w14:textId="3692F6E0" w:rsidR="00F467EC" w:rsidRPr="0042617A" w:rsidRDefault="00F467EC" w:rsidP="008D65A1">
      <w:pPr>
        <w:tabs>
          <w:tab w:val="left" w:pos="284"/>
        </w:tabs>
        <w:spacing w:line="360" w:lineRule="auto"/>
        <w:rPr>
          <w:b/>
          <w:bCs/>
          <w:color w:val="943634"/>
        </w:rPr>
      </w:pPr>
      <w:r w:rsidRPr="00C92AF3">
        <w:rPr>
          <w:b/>
          <w:bCs/>
          <w:color w:val="943634"/>
        </w:rPr>
        <w:fldChar w:fldCharType="begin"/>
      </w:r>
      <w:r w:rsidRPr="0042617A">
        <w:rPr>
          <w:b/>
          <w:bCs/>
          <w:color w:val="943634"/>
        </w:rPr>
        <w:instrText xml:space="preserve"> REF _Ref294018341 \r \h </w:instrText>
      </w:r>
      <w:r w:rsidR="002D5DCF" w:rsidRPr="0042617A">
        <w:rPr>
          <w:b/>
          <w:bCs/>
          <w:color w:val="943634"/>
        </w:rPr>
        <w:instrText xml:space="preserve"> \* MERGEFORMAT </w:instrText>
      </w:r>
      <w:r w:rsidRPr="00C92AF3">
        <w:rPr>
          <w:b/>
          <w:bCs/>
          <w:color w:val="943634"/>
        </w:rPr>
      </w:r>
      <w:r w:rsidRPr="00C92AF3">
        <w:rPr>
          <w:b/>
          <w:bCs/>
          <w:color w:val="943634"/>
        </w:rPr>
        <w:fldChar w:fldCharType="separate"/>
      </w:r>
      <w:r w:rsidR="00B87438">
        <w:rPr>
          <w:b/>
          <w:bCs/>
          <w:color w:val="943634"/>
        </w:rPr>
        <w:t>3</w:t>
      </w:r>
      <w:r w:rsidRPr="00C92AF3">
        <w:rPr>
          <w:b/>
          <w:bCs/>
          <w:color w:val="943634"/>
        </w:rPr>
        <w:fldChar w:fldCharType="end"/>
      </w:r>
      <w:r w:rsidRPr="0042617A">
        <w:rPr>
          <w:b/>
          <w:bCs/>
          <w:color w:val="943634"/>
        </w:rPr>
        <w:tab/>
        <w:t>Atsiskaitymų ir mokėjimų  tvarka</w:t>
      </w:r>
    </w:p>
    <w:p w14:paraId="3E739834" w14:textId="3F15C05F" w:rsidR="00F467EC" w:rsidRPr="0042617A" w:rsidRDefault="00C71514" w:rsidP="008D65A1">
      <w:pPr>
        <w:tabs>
          <w:tab w:val="left" w:pos="284"/>
        </w:tabs>
        <w:spacing w:line="360" w:lineRule="auto"/>
        <w:rPr>
          <w:b/>
          <w:bCs/>
          <w:color w:val="943634"/>
        </w:rPr>
      </w:pPr>
      <w:bookmarkStart w:id="1170" w:name="_Ref286416075"/>
      <w:bookmarkEnd w:id="1168"/>
      <w:bookmarkEnd w:id="1169"/>
      <w:r w:rsidRPr="0042617A">
        <w:rPr>
          <w:b/>
          <w:bCs/>
          <w:color w:val="943634"/>
        </w:rPr>
        <w:t>4</w:t>
      </w:r>
      <w:r w:rsidR="00F467EC" w:rsidRPr="0042617A">
        <w:rPr>
          <w:b/>
          <w:bCs/>
          <w:color w:val="943634"/>
        </w:rPr>
        <w:tab/>
      </w:r>
      <w:hyperlink w:anchor="Rizikos_matrica" w:history="1">
        <w:r w:rsidR="00F467EC" w:rsidRPr="0042617A">
          <w:rPr>
            <w:b/>
            <w:bCs/>
            <w:color w:val="943634"/>
          </w:rPr>
          <w:t>Rizikos pasiskirstymo tarp šalių matrica</w:t>
        </w:r>
        <w:bookmarkEnd w:id="1170"/>
      </w:hyperlink>
    </w:p>
    <w:bookmarkEnd w:id="1162"/>
    <w:bookmarkEnd w:id="1163"/>
    <w:bookmarkEnd w:id="1164"/>
    <w:p w14:paraId="73A2D9E1" w14:textId="4081E3EA" w:rsidR="00F467EC" w:rsidRPr="0042617A" w:rsidRDefault="00F44D6F" w:rsidP="008D65A1">
      <w:pPr>
        <w:tabs>
          <w:tab w:val="left" w:pos="284"/>
        </w:tabs>
        <w:spacing w:line="360" w:lineRule="auto"/>
        <w:rPr>
          <w:b/>
          <w:bCs/>
          <w:color w:val="943634"/>
        </w:rPr>
      </w:pPr>
      <w:r w:rsidRPr="0042617A">
        <w:rPr>
          <w:b/>
          <w:bCs/>
          <w:color w:val="943634"/>
        </w:rPr>
        <w:t>5</w:t>
      </w:r>
      <w:r w:rsidR="00F467EC" w:rsidRPr="0042617A">
        <w:rPr>
          <w:b/>
          <w:bCs/>
          <w:color w:val="943634"/>
        </w:rPr>
        <w:tab/>
      </w:r>
      <w:hyperlink w:anchor="Draudimo_sutartys" w:history="1">
        <w:r w:rsidR="00F467EC" w:rsidRPr="0042617A">
          <w:rPr>
            <w:b/>
            <w:bCs/>
            <w:color w:val="943634"/>
          </w:rPr>
          <w:t>Privalomų draudim</w:t>
        </w:r>
        <w:bookmarkEnd w:id="1165"/>
        <w:r w:rsidR="00F467EC" w:rsidRPr="0042617A">
          <w:rPr>
            <w:b/>
            <w:bCs/>
            <w:color w:val="943634"/>
          </w:rPr>
          <w:t>o sutarčių sąrašas</w:t>
        </w:r>
        <w:bookmarkEnd w:id="1166"/>
      </w:hyperlink>
    </w:p>
    <w:p w14:paraId="498D8885" w14:textId="77777777" w:rsidR="00F467EC" w:rsidRPr="0042617A" w:rsidRDefault="00F44D6F" w:rsidP="008D65A1">
      <w:pPr>
        <w:tabs>
          <w:tab w:val="left" w:pos="284"/>
        </w:tabs>
        <w:spacing w:line="360" w:lineRule="auto"/>
        <w:rPr>
          <w:b/>
          <w:bCs/>
          <w:color w:val="943634"/>
        </w:rPr>
      </w:pPr>
      <w:r w:rsidRPr="0042617A">
        <w:rPr>
          <w:b/>
          <w:bCs/>
          <w:color w:val="943634"/>
        </w:rPr>
        <w:t>6</w:t>
      </w:r>
      <w:r w:rsidR="00F467EC" w:rsidRPr="0042617A">
        <w:rPr>
          <w:b/>
          <w:bCs/>
          <w:color w:val="943634"/>
        </w:rPr>
        <w:tab/>
        <w:t>Susijusių bendrovių sąrašas</w:t>
      </w:r>
    </w:p>
    <w:p w14:paraId="55BB32DA" w14:textId="77777777" w:rsidR="00F44D6F" w:rsidRDefault="00F44D6F" w:rsidP="008D65A1">
      <w:pPr>
        <w:tabs>
          <w:tab w:val="left" w:pos="284"/>
        </w:tabs>
        <w:spacing w:line="360" w:lineRule="auto"/>
        <w:rPr>
          <w:b/>
          <w:color w:val="943634"/>
        </w:rPr>
      </w:pPr>
      <w:r w:rsidRPr="0042617A">
        <w:rPr>
          <w:b/>
          <w:color w:val="943634"/>
        </w:rPr>
        <w:t>7</w:t>
      </w:r>
      <w:r w:rsidRPr="0042617A">
        <w:rPr>
          <w:b/>
          <w:color w:val="943634"/>
        </w:rPr>
        <w:tab/>
        <w:t>Specifikacijos</w:t>
      </w:r>
    </w:p>
    <w:p w14:paraId="099ABB8D" w14:textId="77777777" w:rsidR="00F44D6F" w:rsidRPr="001C3C3A" w:rsidRDefault="008D65A1" w:rsidP="008D65A1">
      <w:pPr>
        <w:tabs>
          <w:tab w:val="left" w:pos="284"/>
        </w:tabs>
        <w:spacing w:line="360" w:lineRule="auto"/>
        <w:rPr>
          <w:b/>
          <w:color w:val="943634"/>
        </w:rPr>
      </w:pPr>
      <w:r w:rsidRPr="001C3C3A">
        <w:rPr>
          <w:b/>
          <w:color w:val="943634"/>
        </w:rPr>
        <w:t xml:space="preserve">8   </w:t>
      </w:r>
      <w:r w:rsidR="00F44D6F" w:rsidRPr="008D65A1">
        <w:rPr>
          <w:b/>
          <w:color w:val="943634"/>
        </w:rPr>
        <w:t>Išankstinės Sutarties įsigaliojimo sąlygos</w:t>
      </w:r>
    </w:p>
    <w:p w14:paraId="1019C859" w14:textId="77777777" w:rsidR="003E05DE" w:rsidRDefault="008A46BB" w:rsidP="003C34AC">
      <w:pPr>
        <w:pStyle w:val="Sraopastraipa"/>
        <w:numPr>
          <w:ilvl w:val="0"/>
          <w:numId w:val="14"/>
        </w:numPr>
        <w:tabs>
          <w:tab w:val="left" w:pos="284"/>
        </w:tabs>
        <w:spacing w:before="120" w:line="360" w:lineRule="auto"/>
        <w:ind w:left="0" w:firstLine="0"/>
        <w:rPr>
          <w:b/>
          <w:color w:val="943634"/>
        </w:rPr>
      </w:pPr>
      <w:r>
        <w:rPr>
          <w:b/>
          <w:color w:val="943634"/>
        </w:rPr>
        <w:t>Turto gyvavimo trukmė</w:t>
      </w:r>
    </w:p>
    <w:p w14:paraId="4827B3AE" w14:textId="77777777" w:rsidR="00F44D6F" w:rsidRPr="005D28FB" w:rsidRDefault="00F44D6F" w:rsidP="003C34AC">
      <w:pPr>
        <w:pStyle w:val="Sraopastraipa"/>
        <w:numPr>
          <w:ilvl w:val="0"/>
          <w:numId w:val="14"/>
        </w:numPr>
        <w:tabs>
          <w:tab w:val="left" w:pos="284"/>
        </w:tabs>
        <w:spacing w:before="120" w:line="360" w:lineRule="auto"/>
        <w:ind w:left="0" w:firstLine="0"/>
        <w:rPr>
          <w:b/>
          <w:color w:val="943634"/>
        </w:rPr>
      </w:pPr>
      <w:r w:rsidRPr="00DA3AAE">
        <w:rPr>
          <w:b/>
          <w:color w:val="943634"/>
        </w:rPr>
        <w:t>Tiesioginis susitarimas</w:t>
      </w:r>
      <w:r w:rsidRPr="00DA3AAE">
        <w:rPr>
          <w:b/>
          <w:color w:val="632423"/>
        </w:rPr>
        <w:t xml:space="preserve"> </w:t>
      </w:r>
    </w:p>
    <w:p w14:paraId="362500A4" w14:textId="77777777" w:rsidR="00DF7731" w:rsidRDefault="00DF7731" w:rsidP="003C34AC">
      <w:pPr>
        <w:pStyle w:val="Sraopastraipa"/>
        <w:numPr>
          <w:ilvl w:val="0"/>
          <w:numId w:val="14"/>
        </w:numPr>
        <w:tabs>
          <w:tab w:val="left" w:pos="284"/>
        </w:tabs>
        <w:spacing w:before="120" w:line="360" w:lineRule="auto"/>
        <w:ind w:left="0" w:firstLine="0"/>
        <w:rPr>
          <w:b/>
          <w:color w:val="943634"/>
        </w:rPr>
      </w:pPr>
      <w:r w:rsidRPr="005D28FB">
        <w:rPr>
          <w:b/>
          <w:color w:val="943634"/>
        </w:rPr>
        <w:t>Darbų vertinimas ir priėmimas</w:t>
      </w:r>
    </w:p>
    <w:p w14:paraId="449652AB" w14:textId="77777777" w:rsidR="00EF63BB" w:rsidRPr="00DD4707" w:rsidRDefault="00DD4707" w:rsidP="003C34AC">
      <w:pPr>
        <w:pStyle w:val="Sraopastraipa"/>
        <w:numPr>
          <w:ilvl w:val="0"/>
          <w:numId w:val="14"/>
        </w:numPr>
        <w:tabs>
          <w:tab w:val="left" w:pos="284"/>
        </w:tabs>
        <w:spacing w:before="120" w:line="360" w:lineRule="auto"/>
        <w:ind w:left="0" w:firstLine="0"/>
        <w:rPr>
          <w:b/>
          <w:color w:val="943634"/>
        </w:rPr>
      </w:pPr>
      <w:r>
        <w:rPr>
          <w:b/>
          <w:color w:val="943634"/>
        </w:rPr>
        <w:t>Prievolių įvykdymo užtikrinimo formos</w:t>
      </w:r>
    </w:p>
    <w:p w14:paraId="55EE41B6" w14:textId="77777777" w:rsidR="00DF7731" w:rsidRDefault="00DF7731" w:rsidP="008C6D03">
      <w:pPr>
        <w:tabs>
          <w:tab w:val="left" w:pos="284"/>
        </w:tabs>
        <w:spacing w:line="360" w:lineRule="auto"/>
        <w:rPr>
          <w:b/>
          <w:bCs/>
          <w:color w:val="943634"/>
        </w:rPr>
      </w:pPr>
    </w:p>
    <w:p w14:paraId="305BC9EC" w14:textId="77777777" w:rsidR="00F467EC" w:rsidRPr="0042617A" w:rsidRDefault="00F467EC" w:rsidP="003F4389">
      <w:pPr>
        <w:spacing w:after="120" w:line="276" w:lineRule="auto"/>
        <w:rPr>
          <w:b/>
          <w:bCs/>
          <w:color w:val="943634"/>
        </w:rPr>
      </w:pPr>
      <w:r w:rsidRPr="0042617A">
        <w:br w:type="page"/>
      </w:r>
      <w:r w:rsidRPr="0042617A">
        <w:rPr>
          <w:b/>
          <w:bCs/>
          <w:color w:val="943634"/>
        </w:rPr>
        <w:lastRenderedPageBreak/>
        <w:t>Šalių atstovų parašai:</w:t>
      </w:r>
    </w:p>
    <w:p w14:paraId="4C5E1E4D" w14:textId="77777777" w:rsidR="00F467EC" w:rsidRPr="0042617A" w:rsidRDefault="00F467EC" w:rsidP="00F467EC">
      <w:pPr>
        <w:shd w:val="clear" w:color="auto" w:fill="FFFFFF"/>
        <w:spacing w:after="120" w:line="276" w:lineRule="auto"/>
        <w:ind w:left="720"/>
        <w:jc w:val="both"/>
      </w:pPr>
    </w:p>
    <w:tbl>
      <w:tblPr>
        <w:tblW w:w="9288" w:type="dxa"/>
        <w:tblLayout w:type="fixed"/>
        <w:tblLook w:val="01E0" w:firstRow="1" w:lastRow="1" w:firstColumn="1" w:lastColumn="1" w:noHBand="0" w:noVBand="0"/>
      </w:tblPr>
      <w:tblGrid>
        <w:gridCol w:w="4068"/>
        <w:gridCol w:w="5220"/>
      </w:tblGrid>
      <w:tr w:rsidR="00F467EC" w:rsidRPr="0042617A" w14:paraId="61EB558D" w14:textId="77777777" w:rsidTr="00FC13CD">
        <w:tc>
          <w:tcPr>
            <w:tcW w:w="4068" w:type="dxa"/>
          </w:tcPr>
          <w:p w14:paraId="51BD5952" w14:textId="77777777" w:rsidR="00F467EC" w:rsidRPr="0042617A" w:rsidRDefault="00F467EC" w:rsidP="00FC13CD">
            <w:pPr>
              <w:shd w:val="clear" w:color="auto" w:fill="FFFFFF"/>
              <w:tabs>
                <w:tab w:val="left" w:pos="5777"/>
              </w:tabs>
              <w:spacing w:after="120" w:line="276" w:lineRule="auto"/>
              <w:ind w:left="720"/>
              <w:rPr>
                <w:b/>
                <w:bCs/>
                <w:color w:val="000000"/>
              </w:rPr>
            </w:pPr>
            <w:r w:rsidRPr="0042617A">
              <w:rPr>
                <w:color w:val="FF0000"/>
              </w:rPr>
              <w:t>[</w:t>
            </w:r>
            <w:r w:rsidRPr="0042617A">
              <w:rPr>
                <w:b/>
                <w:bCs/>
                <w:i/>
                <w:iCs/>
                <w:color w:val="FF0000"/>
              </w:rPr>
              <w:t>Valdžios subjekto</w:t>
            </w:r>
            <w:r w:rsidRPr="0042617A">
              <w:rPr>
                <w:color w:val="FF0000"/>
              </w:rPr>
              <w:t>]</w:t>
            </w:r>
            <w:r w:rsidRPr="0042617A">
              <w:rPr>
                <w:b/>
                <w:bCs/>
                <w:color w:val="943634"/>
              </w:rPr>
              <w:t xml:space="preserve"> vardu:</w:t>
            </w:r>
          </w:p>
          <w:p w14:paraId="68188776" w14:textId="77777777" w:rsidR="00F467EC" w:rsidRPr="0042617A" w:rsidRDefault="00F467EC" w:rsidP="00FC13CD">
            <w:pPr>
              <w:shd w:val="clear" w:color="auto" w:fill="FFFFFF"/>
              <w:tabs>
                <w:tab w:val="left" w:pos="5777"/>
              </w:tabs>
              <w:spacing w:after="120" w:line="276" w:lineRule="auto"/>
              <w:ind w:left="720"/>
              <w:rPr>
                <w:b/>
                <w:bCs/>
                <w:color w:val="000000"/>
              </w:rPr>
            </w:pPr>
          </w:p>
        </w:tc>
        <w:tc>
          <w:tcPr>
            <w:tcW w:w="5220" w:type="dxa"/>
          </w:tcPr>
          <w:p w14:paraId="1011B08F" w14:textId="77777777" w:rsidR="00F467EC" w:rsidRPr="0042617A" w:rsidRDefault="00F467EC" w:rsidP="00FC13CD">
            <w:pPr>
              <w:shd w:val="clear" w:color="auto" w:fill="FFFFFF"/>
              <w:tabs>
                <w:tab w:val="left" w:pos="5777"/>
              </w:tabs>
              <w:spacing w:after="120" w:line="276" w:lineRule="auto"/>
              <w:ind w:left="720"/>
              <w:rPr>
                <w:w w:val="101"/>
                <w:highlight w:val="lightGray"/>
              </w:rPr>
            </w:pPr>
            <w:r w:rsidRPr="0042617A">
              <w:rPr>
                <w:color w:val="FF0000"/>
              </w:rPr>
              <w:t>[</w:t>
            </w:r>
            <w:r w:rsidRPr="0042617A">
              <w:rPr>
                <w:i/>
                <w:iCs/>
                <w:color w:val="FF0000"/>
              </w:rPr>
              <w:t>Pareigos, vardas, pavardė</w:t>
            </w:r>
            <w:r w:rsidRPr="0042617A">
              <w:rPr>
                <w:color w:val="FF0000"/>
              </w:rPr>
              <w:t>]</w:t>
            </w:r>
          </w:p>
          <w:p w14:paraId="11AF06A3" w14:textId="77777777" w:rsidR="00F467EC" w:rsidRPr="0042617A" w:rsidRDefault="00F467EC" w:rsidP="00FC13CD">
            <w:pPr>
              <w:shd w:val="clear" w:color="auto" w:fill="FFFFFF"/>
              <w:tabs>
                <w:tab w:val="left" w:pos="5777"/>
              </w:tabs>
              <w:spacing w:after="120" w:line="276" w:lineRule="auto"/>
              <w:ind w:left="720"/>
              <w:rPr>
                <w:color w:val="000000"/>
              </w:rPr>
            </w:pPr>
          </w:p>
          <w:p w14:paraId="029E66E6" w14:textId="77777777" w:rsidR="00F467EC" w:rsidRPr="0042617A" w:rsidRDefault="00F467EC" w:rsidP="00FC13CD">
            <w:pPr>
              <w:shd w:val="clear" w:color="auto" w:fill="FFFFFF"/>
              <w:tabs>
                <w:tab w:val="left" w:pos="5777"/>
              </w:tabs>
              <w:spacing w:after="120" w:line="276" w:lineRule="auto"/>
              <w:ind w:left="720"/>
              <w:rPr>
                <w:color w:val="000000"/>
              </w:rPr>
            </w:pPr>
            <w:r w:rsidRPr="0042617A">
              <w:rPr>
                <w:color w:val="000000"/>
              </w:rPr>
              <w:t>________________________</w:t>
            </w:r>
          </w:p>
          <w:p w14:paraId="11DE2434" w14:textId="77777777" w:rsidR="00F467EC" w:rsidRPr="0042617A" w:rsidRDefault="00F467EC" w:rsidP="00FC13CD">
            <w:pPr>
              <w:shd w:val="clear" w:color="auto" w:fill="FFFFFF"/>
              <w:tabs>
                <w:tab w:val="left" w:pos="5777"/>
              </w:tabs>
              <w:spacing w:after="120" w:line="276" w:lineRule="auto"/>
              <w:ind w:left="720"/>
              <w:rPr>
                <w:color w:val="000000"/>
              </w:rPr>
            </w:pPr>
            <w:r w:rsidRPr="0042617A">
              <w:rPr>
                <w:color w:val="000000"/>
              </w:rPr>
              <w:t>parašas</w:t>
            </w:r>
          </w:p>
          <w:p w14:paraId="121F9D89" w14:textId="77777777" w:rsidR="00F467EC" w:rsidRPr="0042617A" w:rsidRDefault="00F467EC" w:rsidP="00FC13CD">
            <w:pPr>
              <w:shd w:val="clear" w:color="auto" w:fill="FFFFFF"/>
              <w:tabs>
                <w:tab w:val="left" w:pos="5777"/>
              </w:tabs>
              <w:spacing w:after="120" w:line="276" w:lineRule="auto"/>
              <w:ind w:left="720"/>
              <w:rPr>
                <w:color w:val="000000"/>
              </w:rPr>
            </w:pPr>
          </w:p>
        </w:tc>
      </w:tr>
      <w:tr w:rsidR="00F467EC" w:rsidRPr="0042617A" w14:paraId="3AE027AC" w14:textId="77777777" w:rsidTr="00FC13CD">
        <w:tc>
          <w:tcPr>
            <w:tcW w:w="4068" w:type="dxa"/>
          </w:tcPr>
          <w:p w14:paraId="1C3DF8B0" w14:textId="77777777" w:rsidR="00F467EC" w:rsidRPr="0042617A" w:rsidRDefault="00F467EC" w:rsidP="00FC13CD">
            <w:pPr>
              <w:shd w:val="clear" w:color="auto" w:fill="FFFFFF"/>
              <w:tabs>
                <w:tab w:val="left" w:pos="5777"/>
              </w:tabs>
              <w:spacing w:after="120" w:line="276" w:lineRule="auto"/>
              <w:ind w:left="720"/>
              <w:rPr>
                <w:b/>
                <w:bCs/>
                <w:color w:val="000000"/>
              </w:rPr>
            </w:pPr>
          </w:p>
        </w:tc>
        <w:tc>
          <w:tcPr>
            <w:tcW w:w="5220" w:type="dxa"/>
          </w:tcPr>
          <w:p w14:paraId="107A3216" w14:textId="77777777" w:rsidR="00F467EC" w:rsidRPr="0042617A" w:rsidRDefault="00F467EC" w:rsidP="00FC13CD">
            <w:pPr>
              <w:shd w:val="clear" w:color="auto" w:fill="FFFFFF"/>
              <w:tabs>
                <w:tab w:val="left" w:pos="5777"/>
              </w:tabs>
              <w:spacing w:after="120" w:line="276" w:lineRule="auto"/>
              <w:ind w:left="720"/>
              <w:rPr>
                <w:color w:val="000000"/>
              </w:rPr>
            </w:pPr>
          </w:p>
        </w:tc>
      </w:tr>
      <w:tr w:rsidR="00F467EC" w:rsidRPr="0042617A" w14:paraId="42F8D030" w14:textId="77777777" w:rsidTr="00FC1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14:paraId="445EB55F" w14:textId="77777777" w:rsidR="00F467EC" w:rsidRPr="0042617A" w:rsidRDefault="00F467EC" w:rsidP="00FC13CD">
            <w:pPr>
              <w:shd w:val="clear" w:color="auto" w:fill="FFFFFF"/>
              <w:tabs>
                <w:tab w:val="left" w:pos="5777"/>
              </w:tabs>
              <w:spacing w:after="120" w:line="276" w:lineRule="auto"/>
              <w:ind w:left="720"/>
              <w:rPr>
                <w:b/>
                <w:bCs/>
                <w:color w:val="000000"/>
              </w:rPr>
            </w:pPr>
            <w:r w:rsidRPr="0042617A">
              <w:rPr>
                <w:color w:val="FF0000"/>
              </w:rPr>
              <w:t>[</w:t>
            </w:r>
            <w:r w:rsidRPr="0042617A">
              <w:rPr>
                <w:b/>
                <w:bCs/>
                <w:i/>
                <w:iCs/>
                <w:color w:val="FF0000"/>
              </w:rPr>
              <w:t>Privataus subjekto</w:t>
            </w:r>
            <w:r w:rsidRPr="0042617A">
              <w:rPr>
                <w:color w:val="FF0000"/>
              </w:rPr>
              <w:t>]</w:t>
            </w:r>
            <w:r w:rsidRPr="0042617A">
              <w:rPr>
                <w:b/>
                <w:bCs/>
                <w:color w:val="943634"/>
              </w:rPr>
              <w:t xml:space="preserve"> vardu:</w:t>
            </w:r>
          </w:p>
          <w:p w14:paraId="0060C6B9" w14:textId="77777777" w:rsidR="00F467EC" w:rsidRPr="0042617A" w:rsidRDefault="00F467EC" w:rsidP="00FC13CD">
            <w:pPr>
              <w:shd w:val="clear" w:color="auto" w:fill="FFFFFF"/>
              <w:tabs>
                <w:tab w:val="left" w:pos="5777"/>
              </w:tabs>
              <w:spacing w:after="120" w:line="276" w:lineRule="auto"/>
              <w:ind w:left="720"/>
              <w:rPr>
                <w:color w:val="000000"/>
              </w:rPr>
            </w:pPr>
          </w:p>
        </w:tc>
        <w:tc>
          <w:tcPr>
            <w:tcW w:w="5220" w:type="dxa"/>
            <w:tcBorders>
              <w:top w:val="nil"/>
              <w:left w:val="nil"/>
              <w:bottom w:val="nil"/>
              <w:right w:val="nil"/>
            </w:tcBorders>
          </w:tcPr>
          <w:p w14:paraId="1BB44614" w14:textId="77777777" w:rsidR="00F467EC" w:rsidRPr="0042617A" w:rsidRDefault="00F467EC" w:rsidP="00FC13CD">
            <w:pPr>
              <w:shd w:val="clear" w:color="auto" w:fill="FFFFFF"/>
              <w:tabs>
                <w:tab w:val="left" w:pos="5777"/>
              </w:tabs>
              <w:spacing w:after="120" w:line="276" w:lineRule="auto"/>
              <w:ind w:left="720"/>
              <w:rPr>
                <w:w w:val="101"/>
                <w:highlight w:val="lightGray"/>
              </w:rPr>
            </w:pPr>
            <w:r w:rsidRPr="0042617A">
              <w:rPr>
                <w:color w:val="FF0000"/>
              </w:rPr>
              <w:t>[</w:t>
            </w:r>
            <w:r w:rsidRPr="0042617A">
              <w:rPr>
                <w:i/>
                <w:iCs/>
                <w:color w:val="FF0000"/>
              </w:rPr>
              <w:t>Pareigos, vardas, pavardė</w:t>
            </w:r>
            <w:r w:rsidRPr="0042617A">
              <w:rPr>
                <w:color w:val="FF0000"/>
              </w:rPr>
              <w:t>]</w:t>
            </w:r>
          </w:p>
          <w:p w14:paraId="6DF140CF" w14:textId="77777777" w:rsidR="00F467EC" w:rsidRPr="0042617A" w:rsidRDefault="00F467EC" w:rsidP="00FC13CD">
            <w:pPr>
              <w:shd w:val="clear" w:color="auto" w:fill="FFFFFF"/>
              <w:tabs>
                <w:tab w:val="left" w:pos="5777"/>
              </w:tabs>
              <w:spacing w:after="120" w:line="276" w:lineRule="auto"/>
              <w:ind w:left="720"/>
              <w:rPr>
                <w:color w:val="000000"/>
              </w:rPr>
            </w:pPr>
          </w:p>
          <w:p w14:paraId="5B5041BB" w14:textId="77777777" w:rsidR="00F467EC" w:rsidRPr="0042617A" w:rsidRDefault="00F467EC" w:rsidP="00FC13CD">
            <w:pPr>
              <w:shd w:val="clear" w:color="auto" w:fill="FFFFFF"/>
              <w:tabs>
                <w:tab w:val="left" w:pos="5777"/>
              </w:tabs>
              <w:spacing w:after="120" w:line="276" w:lineRule="auto"/>
              <w:ind w:left="720"/>
              <w:rPr>
                <w:color w:val="000000"/>
              </w:rPr>
            </w:pPr>
            <w:r w:rsidRPr="0042617A">
              <w:rPr>
                <w:color w:val="000000"/>
              </w:rPr>
              <w:t>________________________</w:t>
            </w:r>
          </w:p>
          <w:p w14:paraId="30F67894" w14:textId="77777777" w:rsidR="00F467EC" w:rsidRPr="0042617A" w:rsidRDefault="00F467EC" w:rsidP="00FC13CD">
            <w:pPr>
              <w:shd w:val="clear" w:color="auto" w:fill="FFFFFF"/>
              <w:tabs>
                <w:tab w:val="left" w:pos="5777"/>
              </w:tabs>
              <w:spacing w:after="120" w:line="276" w:lineRule="auto"/>
              <w:ind w:left="720"/>
              <w:rPr>
                <w:color w:val="000000"/>
              </w:rPr>
            </w:pPr>
            <w:r w:rsidRPr="0042617A">
              <w:rPr>
                <w:color w:val="000000"/>
              </w:rPr>
              <w:t>parašas</w:t>
            </w:r>
          </w:p>
          <w:p w14:paraId="7A7C90D7" w14:textId="77777777" w:rsidR="00F467EC" w:rsidRPr="0042617A" w:rsidRDefault="00F467EC" w:rsidP="00FC13CD">
            <w:pPr>
              <w:shd w:val="clear" w:color="auto" w:fill="FFFFFF"/>
              <w:tabs>
                <w:tab w:val="left" w:pos="5777"/>
              </w:tabs>
              <w:spacing w:after="120" w:line="276" w:lineRule="auto"/>
              <w:ind w:left="720"/>
              <w:rPr>
                <w:color w:val="000000"/>
              </w:rPr>
            </w:pPr>
          </w:p>
          <w:p w14:paraId="17CD8876" w14:textId="77777777" w:rsidR="00F467EC" w:rsidRPr="0042617A" w:rsidRDefault="00F467EC" w:rsidP="00FC13CD">
            <w:pPr>
              <w:shd w:val="clear" w:color="auto" w:fill="FFFFFF"/>
              <w:tabs>
                <w:tab w:val="left" w:pos="5777"/>
              </w:tabs>
              <w:spacing w:after="120" w:line="276" w:lineRule="auto"/>
              <w:ind w:left="720"/>
              <w:rPr>
                <w:color w:val="000000"/>
              </w:rPr>
            </w:pPr>
          </w:p>
        </w:tc>
      </w:tr>
      <w:tr w:rsidR="00F467EC" w:rsidRPr="0042617A" w14:paraId="1AD7C23F" w14:textId="77777777" w:rsidTr="00FC1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14:paraId="5E57998D" w14:textId="77777777" w:rsidR="00F467EC" w:rsidRPr="0042617A" w:rsidRDefault="00F467EC" w:rsidP="00FC13CD">
            <w:pPr>
              <w:shd w:val="clear" w:color="auto" w:fill="FFFFFF"/>
              <w:tabs>
                <w:tab w:val="left" w:pos="5777"/>
              </w:tabs>
              <w:spacing w:after="120" w:line="276" w:lineRule="auto"/>
              <w:ind w:left="720"/>
              <w:rPr>
                <w:b/>
                <w:bCs/>
                <w:color w:val="000000"/>
              </w:rPr>
            </w:pPr>
            <w:r w:rsidRPr="0042617A">
              <w:rPr>
                <w:color w:val="FF0000"/>
              </w:rPr>
              <w:t>[</w:t>
            </w:r>
            <w:r w:rsidRPr="0042617A">
              <w:rPr>
                <w:b/>
                <w:bCs/>
                <w:i/>
                <w:iCs/>
                <w:color w:val="FF0000"/>
              </w:rPr>
              <w:t>Investuotojo</w:t>
            </w:r>
            <w:r w:rsidRPr="0042617A">
              <w:rPr>
                <w:color w:val="FF0000"/>
              </w:rPr>
              <w:t>]</w:t>
            </w:r>
            <w:r w:rsidRPr="0042617A">
              <w:rPr>
                <w:b/>
                <w:bCs/>
                <w:color w:val="943634"/>
              </w:rPr>
              <w:t xml:space="preserve"> vardu:</w:t>
            </w:r>
          </w:p>
          <w:p w14:paraId="61AAA770" w14:textId="77777777" w:rsidR="00F467EC" w:rsidRPr="0042617A" w:rsidRDefault="00F467EC" w:rsidP="00FC13CD">
            <w:pPr>
              <w:shd w:val="clear" w:color="auto" w:fill="FFFFFF"/>
              <w:tabs>
                <w:tab w:val="left" w:pos="5777"/>
              </w:tabs>
              <w:spacing w:after="120" w:line="276" w:lineRule="auto"/>
              <w:ind w:left="720"/>
              <w:rPr>
                <w:color w:val="FF0000"/>
              </w:rPr>
            </w:pPr>
          </w:p>
        </w:tc>
        <w:tc>
          <w:tcPr>
            <w:tcW w:w="5220" w:type="dxa"/>
            <w:tcBorders>
              <w:top w:val="nil"/>
              <w:left w:val="nil"/>
              <w:bottom w:val="nil"/>
              <w:right w:val="nil"/>
            </w:tcBorders>
          </w:tcPr>
          <w:p w14:paraId="6AE65F22" w14:textId="77777777" w:rsidR="00F467EC" w:rsidRPr="0042617A" w:rsidRDefault="00F467EC" w:rsidP="00FC13CD">
            <w:pPr>
              <w:shd w:val="clear" w:color="auto" w:fill="FFFFFF"/>
              <w:tabs>
                <w:tab w:val="left" w:pos="5777"/>
              </w:tabs>
              <w:spacing w:after="120" w:line="276" w:lineRule="auto"/>
              <w:ind w:left="720"/>
              <w:rPr>
                <w:w w:val="101"/>
                <w:highlight w:val="lightGray"/>
              </w:rPr>
            </w:pPr>
            <w:r w:rsidRPr="0042617A">
              <w:rPr>
                <w:color w:val="FF0000"/>
              </w:rPr>
              <w:t>[</w:t>
            </w:r>
            <w:r w:rsidRPr="0042617A">
              <w:rPr>
                <w:i/>
                <w:iCs/>
                <w:color w:val="FF0000"/>
              </w:rPr>
              <w:t>Pareigos, vardas, pavardė</w:t>
            </w:r>
            <w:r w:rsidRPr="0042617A">
              <w:rPr>
                <w:color w:val="FF0000"/>
              </w:rPr>
              <w:t>]</w:t>
            </w:r>
          </w:p>
          <w:p w14:paraId="22DC8753" w14:textId="77777777" w:rsidR="00F467EC" w:rsidRPr="0042617A" w:rsidRDefault="00F467EC" w:rsidP="00FC13CD">
            <w:pPr>
              <w:shd w:val="clear" w:color="auto" w:fill="FFFFFF"/>
              <w:tabs>
                <w:tab w:val="left" w:pos="5777"/>
              </w:tabs>
              <w:spacing w:after="120" w:line="276" w:lineRule="auto"/>
              <w:ind w:left="720"/>
              <w:rPr>
                <w:color w:val="000000"/>
              </w:rPr>
            </w:pPr>
          </w:p>
          <w:p w14:paraId="01404B41" w14:textId="77777777" w:rsidR="00F467EC" w:rsidRPr="0042617A" w:rsidRDefault="00F467EC" w:rsidP="00FC13CD">
            <w:pPr>
              <w:shd w:val="clear" w:color="auto" w:fill="FFFFFF"/>
              <w:tabs>
                <w:tab w:val="left" w:pos="5777"/>
              </w:tabs>
              <w:spacing w:after="120" w:line="276" w:lineRule="auto"/>
              <w:ind w:left="720"/>
              <w:rPr>
                <w:color w:val="000000"/>
              </w:rPr>
            </w:pPr>
            <w:r w:rsidRPr="0042617A">
              <w:rPr>
                <w:color w:val="000000"/>
              </w:rPr>
              <w:t>________________________</w:t>
            </w:r>
          </w:p>
          <w:p w14:paraId="1A93B6C3" w14:textId="77777777" w:rsidR="00F467EC" w:rsidRPr="0042617A" w:rsidRDefault="00F467EC" w:rsidP="00FC13CD">
            <w:pPr>
              <w:shd w:val="clear" w:color="auto" w:fill="FFFFFF"/>
              <w:tabs>
                <w:tab w:val="left" w:pos="5777"/>
              </w:tabs>
              <w:spacing w:after="120" w:line="276" w:lineRule="auto"/>
              <w:ind w:left="720"/>
              <w:rPr>
                <w:color w:val="000000"/>
              </w:rPr>
            </w:pPr>
            <w:r w:rsidRPr="0042617A">
              <w:rPr>
                <w:color w:val="000000"/>
              </w:rPr>
              <w:t>parašas</w:t>
            </w:r>
          </w:p>
          <w:p w14:paraId="2FD70885" w14:textId="77777777" w:rsidR="00F467EC" w:rsidRPr="0042617A" w:rsidRDefault="00F467EC" w:rsidP="00FC13CD">
            <w:pPr>
              <w:shd w:val="clear" w:color="auto" w:fill="FFFFFF"/>
              <w:tabs>
                <w:tab w:val="left" w:pos="5777"/>
              </w:tabs>
              <w:spacing w:after="120" w:line="276" w:lineRule="auto"/>
              <w:ind w:left="720"/>
              <w:rPr>
                <w:color w:val="000000"/>
              </w:rPr>
            </w:pPr>
          </w:p>
          <w:p w14:paraId="676EA5B3" w14:textId="77777777" w:rsidR="00F467EC" w:rsidRPr="0042617A" w:rsidRDefault="00F467EC" w:rsidP="00FC13CD">
            <w:pPr>
              <w:shd w:val="clear" w:color="auto" w:fill="FFFFFF"/>
              <w:tabs>
                <w:tab w:val="left" w:pos="5777"/>
              </w:tabs>
              <w:spacing w:after="120" w:line="276" w:lineRule="auto"/>
              <w:ind w:left="720"/>
              <w:rPr>
                <w:color w:val="FF0000"/>
              </w:rPr>
            </w:pPr>
          </w:p>
        </w:tc>
      </w:tr>
      <w:tr w:rsidR="00F467EC" w:rsidRPr="0042617A" w14:paraId="0E101054" w14:textId="77777777" w:rsidTr="00FC1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14:paraId="6243B091" w14:textId="77777777" w:rsidR="00F467EC" w:rsidRPr="0042617A" w:rsidRDefault="00F467EC" w:rsidP="00FC13CD">
            <w:pPr>
              <w:shd w:val="clear" w:color="auto" w:fill="FFFFFF"/>
              <w:tabs>
                <w:tab w:val="left" w:pos="5777"/>
              </w:tabs>
              <w:spacing w:after="120" w:line="276" w:lineRule="auto"/>
              <w:ind w:left="720"/>
              <w:rPr>
                <w:b/>
                <w:bCs/>
                <w:color w:val="000000"/>
              </w:rPr>
            </w:pPr>
          </w:p>
        </w:tc>
        <w:tc>
          <w:tcPr>
            <w:tcW w:w="5220" w:type="dxa"/>
            <w:tcBorders>
              <w:top w:val="nil"/>
              <w:left w:val="nil"/>
              <w:bottom w:val="nil"/>
              <w:right w:val="nil"/>
            </w:tcBorders>
          </w:tcPr>
          <w:p w14:paraId="59D9A808" w14:textId="77777777" w:rsidR="00F467EC" w:rsidRPr="0042617A" w:rsidRDefault="00F467EC" w:rsidP="00FC13CD">
            <w:pPr>
              <w:shd w:val="clear" w:color="auto" w:fill="FFFFFF"/>
              <w:tabs>
                <w:tab w:val="left" w:pos="5777"/>
              </w:tabs>
              <w:spacing w:after="120" w:line="276" w:lineRule="auto"/>
              <w:ind w:left="720"/>
              <w:rPr>
                <w:color w:val="000000"/>
              </w:rPr>
            </w:pPr>
          </w:p>
        </w:tc>
      </w:tr>
      <w:tr w:rsidR="00F467EC" w:rsidRPr="0042617A" w14:paraId="77895F5D" w14:textId="77777777" w:rsidTr="00FC1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14:paraId="194F1CB1" w14:textId="77777777" w:rsidR="00F467EC" w:rsidRPr="0042617A" w:rsidRDefault="00F467EC" w:rsidP="00FC13CD">
            <w:pPr>
              <w:shd w:val="clear" w:color="auto" w:fill="FFFFFF"/>
              <w:tabs>
                <w:tab w:val="left" w:pos="5777"/>
              </w:tabs>
              <w:spacing w:after="120" w:line="276" w:lineRule="auto"/>
              <w:ind w:left="720"/>
              <w:rPr>
                <w:color w:val="000000"/>
              </w:rPr>
            </w:pPr>
          </w:p>
        </w:tc>
        <w:tc>
          <w:tcPr>
            <w:tcW w:w="5220" w:type="dxa"/>
            <w:tcBorders>
              <w:top w:val="nil"/>
              <w:left w:val="nil"/>
              <w:bottom w:val="nil"/>
              <w:right w:val="nil"/>
            </w:tcBorders>
          </w:tcPr>
          <w:p w14:paraId="0B0C724B" w14:textId="77777777" w:rsidR="00F467EC" w:rsidRPr="0042617A" w:rsidRDefault="00F467EC" w:rsidP="00FC13CD">
            <w:pPr>
              <w:shd w:val="clear" w:color="auto" w:fill="FFFFFF"/>
              <w:tabs>
                <w:tab w:val="left" w:pos="5777"/>
              </w:tabs>
              <w:spacing w:after="120" w:line="276" w:lineRule="auto"/>
              <w:ind w:left="720"/>
              <w:rPr>
                <w:color w:val="000000"/>
              </w:rPr>
            </w:pPr>
          </w:p>
        </w:tc>
      </w:tr>
    </w:tbl>
    <w:p w14:paraId="6C1C74DC" w14:textId="77777777" w:rsidR="00F467EC" w:rsidRPr="0042617A" w:rsidRDefault="00F467EC" w:rsidP="00F467EC">
      <w:pPr>
        <w:shd w:val="clear" w:color="auto" w:fill="FFFFFF"/>
        <w:spacing w:after="120" w:line="276" w:lineRule="auto"/>
        <w:jc w:val="both"/>
        <w:sectPr w:rsidR="00F467EC" w:rsidRPr="0042617A" w:rsidSect="006502E1">
          <w:headerReference w:type="default" r:id="rId11"/>
          <w:pgSz w:w="11906" w:h="16838" w:code="9"/>
          <w:pgMar w:top="1418" w:right="849" w:bottom="1276" w:left="1134" w:header="567" w:footer="567" w:gutter="0"/>
          <w:cols w:space="708"/>
          <w:docGrid w:linePitch="360"/>
        </w:sectPr>
      </w:pPr>
    </w:p>
    <w:p w14:paraId="1ABC025A" w14:textId="77777777" w:rsidR="00F467EC" w:rsidRPr="0042617A" w:rsidRDefault="00F467EC" w:rsidP="003C34AC">
      <w:pPr>
        <w:pStyle w:val="Pavadinimas"/>
        <w:numPr>
          <w:ilvl w:val="0"/>
          <w:numId w:val="10"/>
        </w:numPr>
        <w:tabs>
          <w:tab w:val="left" w:pos="8080"/>
        </w:tabs>
        <w:ind w:left="7797" w:hanging="284"/>
        <w:jc w:val="center"/>
        <w:rPr>
          <w:sz w:val="24"/>
          <w:szCs w:val="24"/>
        </w:rPr>
      </w:pPr>
      <w:bookmarkStart w:id="1171" w:name="_Ref294008692"/>
      <w:bookmarkStart w:id="1172" w:name="vienas"/>
      <w:bookmarkStart w:id="1173" w:name="pirkimo_salygos"/>
      <w:r w:rsidRPr="0042617A">
        <w:rPr>
          <w:sz w:val="24"/>
          <w:szCs w:val="24"/>
        </w:rPr>
        <w:lastRenderedPageBreak/>
        <w:t>Sutarties priedas</w:t>
      </w:r>
      <w:bookmarkEnd w:id="1171"/>
    </w:p>
    <w:bookmarkEnd w:id="1172"/>
    <w:bookmarkEnd w:id="1173"/>
    <w:p w14:paraId="39B2F5DC" w14:textId="77777777" w:rsidR="00F467EC" w:rsidRPr="0042617A" w:rsidRDefault="00F467EC" w:rsidP="00F467EC">
      <w:pPr>
        <w:spacing w:after="120" w:line="276" w:lineRule="auto"/>
        <w:jc w:val="both"/>
        <w:rPr>
          <w:color w:val="632423"/>
        </w:rPr>
      </w:pPr>
    </w:p>
    <w:p w14:paraId="218ED77C" w14:textId="77777777" w:rsidR="00F467EC" w:rsidRPr="0042617A" w:rsidRDefault="00F467EC" w:rsidP="00F467EC">
      <w:pPr>
        <w:spacing w:after="120" w:line="276" w:lineRule="auto"/>
        <w:jc w:val="center"/>
        <w:rPr>
          <w:b/>
          <w:bCs/>
          <w:color w:val="632423"/>
        </w:rPr>
      </w:pPr>
      <w:r w:rsidRPr="0042617A">
        <w:rPr>
          <w:b/>
          <w:bCs/>
          <w:color w:val="632423"/>
        </w:rPr>
        <w:t>PIRKIMO SĄLYGOS</w:t>
      </w:r>
    </w:p>
    <w:p w14:paraId="7FED6C5C" w14:textId="77777777" w:rsidR="00F467EC" w:rsidRPr="0042617A" w:rsidRDefault="00F467EC" w:rsidP="00F467EC">
      <w:pPr>
        <w:shd w:val="clear" w:color="auto" w:fill="FFFFFF"/>
        <w:spacing w:after="120" w:line="276" w:lineRule="auto"/>
        <w:jc w:val="both"/>
      </w:pPr>
    </w:p>
    <w:p w14:paraId="52630E17" w14:textId="77777777" w:rsidR="00F467EC" w:rsidRPr="0042617A" w:rsidRDefault="00F467EC" w:rsidP="00F467EC">
      <w:pPr>
        <w:spacing w:after="120" w:line="276" w:lineRule="auto"/>
        <w:jc w:val="both"/>
      </w:pPr>
      <w:r w:rsidRPr="0042617A">
        <w:rPr>
          <w:color w:val="FF0000"/>
        </w:rPr>
        <w:t>[</w:t>
      </w:r>
      <w:r w:rsidRPr="0042617A">
        <w:rPr>
          <w:i/>
          <w:iCs/>
          <w:color w:val="FF0000"/>
        </w:rPr>
        <w:t>Pridėti Pirkimo sąlygas</w:t>
      </w:r>
      <w:r w:rsidRPr="0042617A">
        <w:rPr>
          <w:color w:val="FF0000"/>
        </w:rPr>
        <w:t>.]</w:t>
      </w:r>
    </w:p>
    <w:p w14:paraId="3D206E2F" w14:textId="77777777" w:rsidR="00F467EC" w:rsidRPr="0042617A" w:rsidRDefault="00F467EC" w:rsidP="00F467EC">
      <w:pPr>
        <w:spacing w:after="120" w:line="276" w:lineRule="auto"/>
        <w:jc w:val="both"/>
      </w:pPr>
    </w:p>
    <w:p w14:paraId="202FD525" w14:textId="77777777" w:rsidR="00F467EC" w:rsidRPr="0042617A" w:rsidRDefault="00F467EC" w:rsidP="00F467EC">
      <w:pPr>
        <w:pStyle w:val="paragrafai"/>
        <w:rPr>
          <w:sz w:val="24"/>
          <w:szCs w:val="24"/>
        </w:rPr>
        <w:sectPr w:rsidR="00F467EC" w:rsidRPr="0042617A" w:rsidSect="00FC13CD">
          <w:pgSz w:w="11906" w:h="16838" w:code="9"/>
          <w:pgMar w:top="1418" w:right="1134" w:bottom="1418" w:left="1134" w:header="567" w:footer="567" w:gutter="0"/>
          <w:pgNumType w:start="1"/>
          <w:cols w:space="708"/>
          <w:docGrid w:linePitch="360"/>
        </w:sectPr>
      </w:pPr>
    </w:p>
    <w:p w14:paraId="6610BEA3" w14:textId="77777777" w:rsidR="00F467EC" w:rsidRPr="0042617A" w:rsidRDefault="00F467EC" w:rsidP="003C34AC">
      <w:pPr>
        <w:pStyle w:val="Pavadinimas"/>
        <w:numPr>
          <w:ilvl w:val="0"/>
          <w:numId w:val="10"/>
        </w:numPr>
        <w:ind w:left="7797" w:hanging="284"/>
        <w:rPr>
          <w:sz w:val="24"/>
          <w:szCs w:val="24"/>
        </w:rPr>
      </w:pPr>
      <w:bookmarkStart w:id="1174" w:name="_Ref294008712"/>
      <w:bookmarkStart w:id="1175" w:name="Pasiulymas"/>
      <w:r w:rsidRPr="0042617A">
        <w:rPr>
          <w:sz w:val="24"/>
          <w:szCs w:val="24"/>
        </w:rPr>
        <w:lastRenderedPageBreak/>
        <w:t>Sutarties priedas</w:t>
      </w:r>
      <w:bookmarkEnd w:id="1174"/>
    </w:p>
    <w:bookmarkEnd w:id="1175"/>
    <w:p w14:paraId="2B6E5705" w14:textId="77777777" w:rsidR="00F467EC" w:rsidRPr="0042617A" w:rsidRDefault="00F467EC" w:rsidP="00F467EC">
      <w:pPr>
        <w:spacing w:after="120" w:line="276" w:lineRule="auto"/>
        <w:jc w:val="both"/>
        <w:rPr>
          <w:color w:val="632423"/>
        </w:rPr>
      </w:pPr>
    </w:p>
    <w:p w14:paraId="430D328F" w14:textId="77777777" w:rsidR="00F467EC" w:rsidRPr="0042617A" w:rsidRDefault="00F467EC" w:rsidP="00F467EC">
      <w:pPr>
        <w:spacing w:after="120" w:line="276" w:lineRule="auto"/>
        <w:jc w:val="center"/>
        <w:rPr>
          <w:b/>
          <w:bCs/>
          <w:color w:val="632423"/>
        </w:rPr>
      </w:pPr>
      <w:r w:rsidRPr="0042617A">
        <w:rPr>
          <w:b/>
          <w:bCs/>
          <w:color w:val="632423"/>
        </w:rPr>
        <w:t>PASIŪLYMAS</w:t>
      </w:r>
    </w:p>
    <w:p w14:paraId="6C596652" w14:textId="77777777" w:rsidR="00F467EC" w:rsidRPr="0042617A" w:rsidRDefault="00F467EC" w:rsidP="00F467EC">
      <w:pPr>
        <w:shd w:val="clear" w:color="auto" w:fill="FFFFFF"/>
        <w:spacing w:after="120" w:line="276" w:lineRule="auto"/>
        <w:jc w:val="both"/>
      </w:pPr>
    </w:p>
    <w:p w14:paraId="3CB757D8" w14:textId="77777777" w:rsidR="00F467EC" w:rsidRPr="0042617A" w:rsidRDefault="00F467EC" w:rsidP="00F467EC">
      <w:pPr>
        <w:spacing w:after="120" w:line="276" w:lineRule="auto"/>
        <w:jc w:val="both"/>
      </w:pPr>
      <w:r w:rsidRPr="0042617A">
        <w:rPr>
          <w:color w:val="FF0000"/>
        </w:rPr>
        <w:t>[</w:t>
      </w:r>
      <w:r w:rsidRPr="0042617A">
        <w:rPr>
          <w:i/>
          <w:iCs/>
          <w:color w:val="FF0000"/>
        </w:rPr>
        <w:t>Pridėti Investuotojo pateiktą Pasiūlymą</w:t>
      </w:r>
      <w:r w:rsidRPr="0042617A">
        <w:rPr>
          <w:color w:val="FF0000"/>
        </w:rPr>
        <w:t>.]</w:t>
      </w:r>
    </w:p>
    <w:p w14:paraId="60B1BD47" w14:textId="77777777" w:rsidR="00F467EC" w:rsidRPr="0042617A" w:rsidRDefault="00F467EC" w:rsidP="00F467EC">
      <w:pPr>
        <w:spacing w:after="120" w:line="276" w:lineRule="auto"/>
        <w:jc w:val="both"/>
      </w:pPr>
    </w:p>
    <w:p w14:paraId="1DB73565" w14:textId="77777777" w:rsidR="00F467EC" w:rsidRPr="0042617A" w:rsidRDefault="00F467EC" w:rsidP="00F467EC">
      <w:pPr>
        <w:spacing w:after="120" w:line="276" w:lineRule="auto"/>
        <w:jc w:val="both"/>
        <w:sectPr w:rsidR="00F467EC" w:rsidRPr="0042617A" w:rsidSect="00FC13CD">
          <w:pgSz w:w="11906" w:h="16838" w:code="9"/>
          <w:pgMar w:top="1418" w:right="1134" w:bottom="1418" w:left="1134" w:header="567" w:footer="567" w:gutter="0"/>
          <w:pgNumType w:start="1"/>
          <w:cols w:space="708"/>
          <w:docGrid w:linePitch="360"/>
        </w:sectPr>
      </w:pPr>
    </w:p>
    <w:p w14:paraId="18882D0D" w14:textId="77777777" w:rsidR="00F467EC" w:rsidRPr="0042617A" w:rsidRDefault="00F467EC" w:rsidP="003C34AC">
      <w:pPr>
        <w:pStyle w:val="Pavadinimas"/>
        <w:numPr>
          <w:ilvl w:val="0"/>
          <w:numId w:val="10"/>
        </w:numPr>
        <w:ind w:left="7513" w:hanging="283"/>
        <w:rPr>
          <w:sz w:val="24"/>
          <w:szCs w:val="24"/>
        </w:rPr>
      </w:pPr>
      <w:bookmarkStart w:id="1176" w:name="_Ref294018341"/>
      <w:r w:rsidRPr="0042617A">
        <w:rPr>
          <w:sz w:val="24"/>
          <w:szCs w:val="24"/>
        </w:rPr>
        <w:lastRenderedPageBreak/>
        <w:t>Sutarties priedas</w:t>
      </w:r>
      <w:bookmarkEnd w:id="1176"/>
    </w:p>
    <w:p w14:paraId="3B34F888" w14:textId="77777777" w:rsidR="00F467EC" w:rsidRDefault="00F467EC" w:rsidP="00F467EC">
      <w:pPr>
        <w:spacing w:after="120" w:line="276" w:lineRule="auto"/>
        <w:jc w:val="both"/>
        <w:rPr>
          <w:color w:val="632423"/>
        </w:rPr>
      </w:pPr>
    </w:p>
    <w:p w14:paraId="7A2F44B5" w14:textId="77777777" w:rsidR="00A044F8" w:rsidRPr="00A044F8" w:rsidRDefault="00A044F8" w:rsidP="00A044F8">
      <w:pPr>
        <w:spacing w:after="120" w:line="276" w:lineRule="auto"/>
        <w:jc w:val="center"/>
        <w:rPr>
          <w:b/>
          <w:bCs/>
          <w:color w:val="632423"/>
        </w:rPr>
      </w:pPr>
      <w:r w:rsidRPr="00A044F8">
        <w:rPr>
          <w:b/>
          <w:bCs/>
          <w:color w:val="632423"/>
        </w:rPr>
        <w:t>ATSISKAITYMŲ IR MOKĖJIMŲ TVARKA</w:t>
      </w:r>
    </w:p>
    <w:p w14:paraId="026BC2A7" w14:textId="77777777" w:rsidR="00A044F8" w:rsidRPr="00A044F8" w:rsidRDefault="00A044F8" w:rsidP="00A044F8">
      <w:pPr>
        <w:spacing w:after="120" w:line="276" w:lineRule="auto"/>
        <w:jc w:val="center"/>
        <w:rPr>
          <w:b/>
          <w:color w:val="632423"/>
        </w:rPr>
      </w:pPr>
    </w:p>
    <w:p w14:paraId="7B172D8C" w14:textId="77777777" w:rsidR="00A044F8" w:rsidRPr="00A044F8" w:rsidRDefault="00A044F8" w:rsidP="00187F18">
      <w:pPr>
        <w:numPr>
          <w:ilvl w:val="0"/>
          <w:numId w:val="43"/>
        </w:numPr>
        <w:spacing w:after="120" w:line="276" w:lineRule="auto"/>
        <w:jc w:val="center"/>
        <w:outlineLvl w:val="0"/>
      </w:pPr>
      <w:bookmarkStart w:id="1177" w:name="_Toc239425796"/>
      <w:bookmarkStart w:id="1178" w:name="_Toc239425810"/>
      <w:bookmarkStart w:id="1179" w:name="_Toc369279831"/>
      <w:bookmarkStart w:id="1180" w:name="_Toc502211417"/>
      <w:bookmarkStart w:id="1181" w:name="_Toc20813604"/>
      <w:bookmarkStart w:id="1182" w:name="_Toc61335810"/>
      <w:bookmarkStart w:id="1183" w:name="_Toc98421464"/>
      <w:r w:rsidRPr="00A044F8">
        <w:rPr>
          <w:rFonts w:eastAsia="Times New Roman"/>
          <w:b/>
          <w:bCs/>
          <w:smallCaps/>
          <w:color w:val="632423"/>
        </w:rPr>
        <w:t>Bendrosios nuostato</w:t>
      </w:r>
      <w:bookmarkEnd w:id="1177"/>
      <w:bookmarkEnd w:id="1178"/>
      <w:r w:rsidRPr="00A044F8">
        <w:rPr>
          <w:rFonts w:eastAsia="Times New Roman"/>
          <w:b/>
          <w:bCs/>
          <w:smallCaps/>
          <w:color w:val="632423"/>
        </w:rPr>
        <w:t>s</w:t>
      </w:r>
      <w:bookmarkEnd w:id="1179"/>
      <w:bookmarkEnd w:id="1180"/>
      <w:bookmarkEnd w:id="1181"/>
      <w:bookmarkEnd w:id="1182"/>
      <w:bookmarkEnd w:id="1183"/>
    </w:p>
    <w:p w14:paraId="433B4C7F" w14:textId="77777777" w:rsidR="00A044F8" w:rsidRPr="00A044F8" w:rsidRDefault="00A044F8" w:rsidP="00A044F8">
      <w:pPr>
        <w:numPr>
          <w:ilvl w:val="0"/>
          <w:numId w:val="26"/>
        </w:numPr>
        <w:spacing w:after="120" w:line="276" w:lineRule="auto"/>
        <w:ind w:left="810"/>
        <w:jc w:val="both"/>
        <w:rPr>
          <w:bCs/>
        </w:rPr>
      </w:pPr>
      <w:r w:rsidRPr="00A044F8">
        <w:rPr>
          <w:bCs/>
        </w:rPr>
        <w:t>Šiame priede vartojamos sąvokos turi tokią pačią reikšmę, kokia joms suteikta Sutartyje, nebent aiškiai būtų pasakyta kitaip arba kontekstas aiškiai suteiktų kitą prasmę.</w:t>
      </w:r>
    </w:p>
    <w:p w14:paraId="54F27FA0" w14:textId="77777777" w:rsidR="00A044F8" w:rsidRPr="00A044F8" w:rsidRDefault="00A044F8" w:rsidP="00A044F8">
      <w:pPr>
        <w:numPr>
          <w:ilvl w:val="0"/>
          <w:numId w:val="26"/>
        </w:numPr>
        <w:spacing w:after="120" w:line="276" w:lineRule="auto"/>
        <w:ind w:left="810"/>
        <w:jc w:val="both"/>
        <w:rPr>
          <w:bCs/>
        </w:rPr>
      </w:pPr>
      <w:r w:rsidRPr="00A044F8">
        <w:rPr>
          <w:bCs/>
        </w:rPr>
        <w:t>Iškilus ginčams dėl šio dokumento nuostatų taikymo, jie sprendžiami Sutartyje nustatyta tvarka.</w:t>
      </w:r>
    </w:p>
    <w:p w14:paraId="7616EEA5" w14:textId="77777777" w:rsidR="00A044F8" w:rsidRPr="00A044F8" w:rsidRDefault="00A044F8" w:rsidP="00A044F8">
      <w:pPr>
        <w:numPr>
          <w:ilvl w:val="0"/>
          <w:numId w:val="26"/>
        </w:numPr>
        <w:spacing w:after="120" w:line="276" w:lineRule="auto"/>
        <w:ind w:left="810"/>
        <w:jc w:val="both"/>
        <w:rPr>
          <w:bCs/>
        </w:rPr>
      </w:pPr>
      <w:r w:rsidRPr="00A044F8">
        <w:rPr>
          <w:bCs/>
        </w:rPr>
        <w:t>Metinio atlyginimo apskaičiavimo ir mokėjimų grafiko sudarymo pagrindas yra Investuotojo parengtas ir kartu su Pasiūlymu pateiktas Finansinis veiklos modelis (toliau – FVM).</w:t>
      </w:r>
      <w:r w:rsidRPr="00A044F8">
        <w:t xml:space="preserve"> </w:t>
      </w:r>
      <w:r w:rsidRPr="00A044F8">
        <w:rPr>
          <w:bCs/>
        </w:rPr>
        <w:t>(Pasiūlymo Finansinės dalies Priedas Nr. 1).</w:t>
      </w:r>
    </w:p>
    <w:p w14:paraId="68CE21C1" w14:textId="77777777" w:rsidR="00A044F8" w:rsidRPr="00A044F8" w:rsidRDefault="00A044F8" w:rsidP="00A044F8">
      <w:pPr>
        <w:spacing w:after="120" w:line="276" w:lineRule="auto"/>
        <w:ind w:left="810"/>
        <w:contextualSpacing/>
        <w:jc w:val="both"/>
        <w:rPr>
          <w:bCs/>
        </w:rPr>
      </w:pPr>
    </w:p>
    <w:p w14:paraId="46F1E605" w14:textId="77777777" w:rsidR="00A044F8" w:rsidRPr="00A044F8" w:rsidRDefault="00A044F8" w:rsidP="00A044F8">
      <w:pPr>
        <w:spacing w:after="120" w:line="276" w:lineRule="auto"/>
        <w:ind w:left="720"/>
        <w:outlineLvl w:val="0"/>
        <w:rPr>
          <w:rFonts w:eastAsia="Times New Roman"/>
          <w:b/>
          <w:bCs/>
          <w:smallCaps/>
          <w:color w:val="632423"/>
        </w:rPr>
      </w:pPr>
      <w:bookmarkStart w:id="1184" w:name="_Toc369279832"/>
    </w:p>
    <w:p w14:paraId="49121FCA" w14:textId="77777777" w:rsidR="00A044F8" w:rsidRPr="00A044F8" w:rsidRDefault="00A044F8" w:rsidP="00A044F8">
      <w:pPr>
        <w:numPr>
          <w:ilvl w:val="0"/>
          <w:numId w:val="28"/>
        </w:numPr>
        <w:spacing w:after="120" w:line="276" w:lineRule="auto"/>
        <w:jc w:val="center"/>
        <w:outlineLvl w:val="0"/>
        <w:rPr>
          <w:rFonts w:eastAsia="Times New Roman"/>
          <w:b/>
          <w:bCs/>
          <w:smallCaps/>
          <w:color w:val="632423"/>
        </w:rPr>
      </w:pPr>
      <w:bookmarkStart w:id="1185" w:name="_Toc502211418"/>
      <w:bookmarkStart w:id="1186" w:name="_Toc20813605"/>
      <w:bookmarkStart w:id="1187" w:name="_Toc61335811"/>
      <w:bookmarkStart w:id="1188" w:name="_Toc98421465"/>
      <w:r w:rsidRPr="00A044F8">
        <w:rPr>
          <w:rFonts w:eastAsia="Times New Roman"/>
          <w:b/>
          <w:bCs/>
          <w:smallCaps/>
          <w:color w:val="632423"/>
        </w:rPr>
        <w:t>Metinis atlyginimas</w:t>
      </w:r>
      <w:bookmarkEnd w:id="1184"/>
      <w:bookmarkEnd w:id="1185"/>
      <w:bookmarkEnd w:id="1186"/>
      <w:bookmarkEnd w:id="1187"/>
      <w:bookmarkEnd w:id="1188"/>
      <w:r w:rsidRPr="00A044F8">
        <w:rPr>
          <w:rFonts w:eastAsia="Times New Roman"/>
          <w:b/>
          <w:bCs/>
          <w:smallCaps/>
          <w:color w:val="632423"/>
        </w:rPr>
        <w:t xml:space="preserve"> </w:t>
      </w:r>
    </w:p>
    <w:p w14:paraId="575A5748" w14:textId="77777777" w:rsidR="00A044F8" w:rsidRPr="00A044F8" w:rsidRDefault="00A044F8" w:rsidP="00A044F8">
      <w:pPr>
        <w:numPr>
          <w:ilvl w:val="0"/>
          <w:numId w:val="26"/>
        </w:numPr>
        <w:spacing w:after="120" w:line="276" w:lineRule="auto"/>
        <w:ind w:left="810"/>
        <w:jc w:val="both"/>
        <w:rPr>
          <w:bCs/>
        </w:rPr>
      </w:pPr>
      <w:r w:rsidRPr="00A044F8">
        <w:rPr>
          <w:bCs/>
        </w:rPr>
        <w:t>Metinis atlyginimas yra Valdžios subjekto Privačiam subjektui mokamas periodinis fiksuotas mokėjimas, apskaičiuotas šiame dokumente nustatyta tvarka.</w:t>
      </w:r>
    </w:p>
    <w:p w14:paraId="3FD34943" w14:textId="77777777" w:rsidR="00A044F8" w:rsidRPr="00A044F8" w:rsidRDefault="00A044F8" w:rsidP="00A044F8">
      <w:pPr>
        <w:numPr>
          <w:ilvl w:val="0"/>
          <w:numId w:val="26"/>
        </w:numPr>
        <w:spacing w:after="120" w:line="276" w:lineRule="auto"/>
        <w:ind w:left="810"/>
        <w:jc w:val="both"/>
        <w:rPr>
          <w:bCs/>
        </w:rPr>
      </w:pPr>
      <w:r w:rsidRPr="00A044F8">
        <w:rPr>
          <w:bCs/>
        </w:rPr>
        <w:t>Metinį atlyginimą (</w:t>
      </w:r>
      <w:r w:rsidRPr="00A044F8">
        <w:rPr>
          <w:b/>
          <w:bCs/>
        </w:rPr>
        <w:t>M</w:t>
      </w:r>
      <w:r w:rsidRPr="00A044F8">
        <w:rPr>
          <w:bCs/>
        </w:rPr>
        <w:t>) sudaro šios dalys:</w:t>
      </w:r>
    </w:p>
    <w:tbl>
      <w:tblPr>
        <w:tblW w:w="0" w:type="auto"/>
        <w:tblInd w:w="108" w:type="dxa"/>
        <w:tblLook w:val="04A0" w:firstRow="1" w:lastRow="0" w:firstColumn="1" w:lastColumn="0" w:noHBand="0" w:noVBand="1"/>
      </w:tblPr>
      <w:tblGrid>
        <w:gridCol w:w="1231"/>
        <w:gridCol w:w="8299"/>
      </w:tblGrid>
      <w:tr w:rsidR="00A044F8" w:rsidRPr="00A044F8" w14:paraId="0D969770" w14:textId="77777777" w:rsidTr="00D7001F">
        <w:trPr>
          <w:tblHeader/>
        </w:trPr>
        <w:tc>
          <w:tcPr>
            <w:tcW w:w="1231" w:type="dxa"/>
          </w:tcPr>
          <w:p w14:paraId="27AE5C98" w14:textId="77777777" w:rsidR="00A044F8" w:rsidRPr="00A044F8" w:rsidRDefault="00A044F8" w:rsidP="00A044F8">
            <w:pPr>
              <w:spacing w:after="120" w:line="276" w:lineRule="auto"/>
              <w:ind w:left="360"/>
              <w:jc w:val="right"/>
              <w:rPr>
                <w:rFonts w:eastAsia="Times New Roman"/>
                <w:lang w:val="en-US" w:eastAsia="lt-LT"/>
              </w:rPr>
            </w:pPr>
            <w:r w:rsidRPr="00A044F8">
              <w:rPr>
                <w:rFonts w:eastAsia="Times New Roman"/>
                <w:lang w:eastAsia="lt-LT"/>
              </w:rPr>
              <w:t>M</w:t>
            </w:r>
            <w:r w:rsidRPr="00A044F8">
              <w:rPr>
                <w:rFonts w:eastAsia="Times New Roman"/>
                <w:lang w:val="en-US" w:eastAsia="lt-LT"/>
              </w:rPr>
              <w:t>S</w:t>
            </w:r>
          </w:p>
        </w:tc>
        <w:tc>
          <w:tcPr>
            <w:tcW w:w="8299" w:type="dxa"/>
            <w:hideMark/>
          </w:tcPr>
          <w:p w14:paraId="6722F11C" w14:textId="77777777"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 xml:space="preserve">Skolinto ir nuosavo kapitalo srautai </w:t>
            </w:r>
          </w:p>
          <w:p w14:paraId="42889A5C" w14:textId="77777777"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(MS</w:t>
            </w:r>
            <w:r w:rsidRPr="003F6A48">
              <w:rPr>
                <w:rFonts w:eastAsia="Times New Roman"/>
                <w:lang w:val="es-ES" w:eastAsia="lt-LT"/>
              </w:rPr>
              <w:t>=(</w:t>
            </w:r>
            <w:r w:rsidRPr="00A044F8">
              <w:rPr>
                <w:rFonts w:eastAsia="Times New Roman"/>
                <w:lang w:eastAsia="lt-LT"/>
              </w:rPr>
              <w:t>M1) Kredito srautai + (M2) Nuosavo kapitalo srautai);</w:t>
            </w:r>
          </w:p>
        </w:tc>
      </w:tr>
      <w:tr w:rsidR="00A044F8" w:rsidRPr="00A044F8" w14:paraId="4CA0AFAC" w14:textId="77777777" w:rsidTr="00D7001F">
        <w:trPr>
          <w:tblHeader/>
        </w:trPr>
        <w:tc>
          <w:tcPr>
            <w:tcW w:w="1231" w:type="dxa"/>
          </w:tcPr>
          <w:p w14:paraId="653C5942" w14:textId="77777777" w:rsidR="00A044F8" w:rsidRPr="00A044F8" w:rsidRDefault="00A044F8" w:rsidP="00A044F8">
            <w:pPr>
              <w:spacing w:after="120" w:line="276" w:lineRule="auto"/>
              <w:ind w:left="360"/>
              <w:jc w:val="right"/>
              <w:rPr>
                <w:rFonts w:eastAsia="Times New Roman"/>
                <w:lang w:val="en-US" w:eastAsia="lt-LT"/>
              </w:rPr>
            </w:pPr>
            <w:r w:rsidRPr="00A044F8">
              <w:rPr>
                <w:rFonts w:eastAsia="Times New Roman"/>
                <w:lang w:eastAsia="lt-LT"/>
              </w:rPr>
              <w:t>M</w:t>
            </w:r>
            <w:r w:rsidRPr="00A044F8">
              <w:rPr>
                <w:rFonts w:eastAsia="Times New Roman"/>
                <w:lang w:val="en-US" w:eastAsia="lt-LT"/>
              </w:rPr>
              <w:t>3</w:t>
            </w:r>
          </w:p>
          <w:p w14:paraId="5739344F" w14:textId="77777777" w:rsidR="00A044F8" w:rsidRPr="00A044F8" w:rsidRDefault="00A044F8" w:rsidP="00A044F8">
            <w:pPr>
              <w:spacing w:after="120" w:line="276" w:lineRule="auto"/>
              <w:ind w:left="360"/>
              <w:jc w:val="right"/>
              <w:rPr>
                <w:rFonts w:eastAsia="Times New Roman"/>
                <w:lang w:val="en-US" w:eastAsia="lt-LT"/>
              </w:rPr>
            </w:pPr>
            <w:r w:rsidRPr="00A044F8">
              <w:rPr>
                <w:rFonts w:eastAsia="Times New Roman"/>
                <w:lang w:val="en-US" w:eastAsia="lt-LT"/>
              </w:rPr>
              <w:t>M3</w:t>
            </w:r>
            <w:r w:rsidRPr="00A044F8">
              <w:rPr>
                <w:rFonts w:eastAsia="Times New Roman"/>
                <w:vertAlign w:val="superscript"/>
                <w:lang w:val="en-US" w:eastAsia="lt-LT"/>
              </w:rPr>
              <w:t>1</w:t>
            </w:r>
          </w:p>
          <w:p w14:paraId="489893CA" w14:textId="77777777" w:rsidR="00A044F8" w:rsidRPr="00A044F8" w:rsidRDefault="00A044F8" w:rsidP="00A044F8">
            <w:pPr>
              <w:spacing w:after="120" w:line="276" w:lineRule="auto"/>
              <w:ind w:left="360"/>
              <w:jc w:val="right"/>
              <w:rPr>
                <w:rFonts w:eastAsia="Times New Roman"/>
                <w:lang w:eastAsia="lt-LT"/>
              </w:rPr>
            </w:pPr>
            <w:r w:rsidRPr="00A044F8">
              <w:rPr>
                <w:rFonts w:eastAsia="Times New Roman"/>
                <w:lang w:val="en-US" w:eastAsia="lt-LT"/>
              </w:rPr>
              <w:t>M3</w:t>
            </w:r>
            <w:r w:rsidRPr="00A044F8">
              <w:rPr>
                <w:rFonts w:eastAsia="Times New Roman"/>
                <w:vertAlign w:val="superscript"/>
                <w:lang w:val="en-US" w:eastAsia="lt-LT"/>
              </w:rPr>
              <w:t>2</w:t>
            </w:r>
          </w:p>
        </w:tc>
        <w:tc>
          <w:tcPr>
            <w:tcW w:w="8299" w:type="dxa"/>
          </w:tcPr>
          <w:p w14:paraId="206A851A" w14:textId="77777777" w:rsidR="00A044F8" w:rsidRPr="00A044F8" w:rsidRDefault="00A044F8" w:rsidP="00A044F8">
            <w:pPr>
              <w:spacing w:after="120" w:line="276" w:lineRule="auto"/>
              <w:ind w:firstLine="426"/>
              <w:jc w:val="both"/>
              <w:outlineLvl w:val="2"/>
              <w:rPr>
                <w:rFonts w:eastAsia="Times New Roman"/>
                <w:i/>
                <w:lang w:eastAsia="lt-LT"/>
              </w:rPr>
            </w:pPr>
            <w:r w:rsidRPr="00A044F8">
              <w:rPr>
                <w:rFonts w:eastAsia="Times New Roman"/>
                <w:lang w:eastAsia="lt-LT"/>
              </w:rPr>
              <w:t>Finansinės ir investicinės veiklos pajamos:</w:t>
            </w:r>
          </w:p>
          <w:p w14:paraId="3180EC52" w14:textId="77777777"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Finansinės veiklos (palūkanų) pajamos;</w:t>
            </w:r>
          </w:p>
          <w:p w14:paraId="39F6D045" w14:textId="77777777"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Investicinė</w:t>
            </w:r>
            <w:r w:rsidR="00D7215E">
              <w:rPr>
                <w:rFonts w:eastAsia="Times New Roman"/>
                <w:lang w:eastAsia="lt-LT"/>
              </w:rPr>
              <w:t>s</w:t>
            </w:r>
            <w:r w:rsidRPr="00A044F8">
              <w:rPr>
                <w:rFonts w:eastAsia="Times New Roman"/>
                <w:lang w:eastAsia="lt-LT"/>
              </w:rPr>
              <w:t xml:space="preserve"> veiklos ir nuosavo kapitalo pajamos;</w:t>
            </w:r>
          </w:p>
        </w:tc>
      </w:tr>
      <w:tr w:rsidR="00A044F8" w:rsidRPr="00A044F8" w14:paraId="54AE317F" w14:textId="77777777" w:rsidTr="00D7001F">
        <w:trPr>
          <w:tblHeader/>
        </w:trPr>
        <w:tc>
          <w:tcPr>
            <w:tcW w:w="1231" w:type="dxa"/>
          </w:tcPr>
          <w:p w14:paraId="4B8033B3" w14:textId="77777777" w:rsidR="00A044F8" w:rsidRPr="00A044F8" w:rsidRDefault="00A044F8" w:rsidP="00A044F8">
            <w:pPr>
              <w:spacing w:after="120" w:line="276" w:lineRule="auto"/>
              <w:ind w:left="360"/>
              <w:jc w:val="right"/>
              <w:rPr>
                <w:rFonts w:eastAsia="Times New Roman"/>
                <w:lang w:eastAsia="lt-LT"/>
              </w:rPr>
            </w:pPr>
            <w:r w:rsidRPr="00A044F8">
              <w:rPr>
                <w:rFonts w:eastAsia="Times New Roman"/>
                <w:lang w:eastAsia="lt-LT"/>
              </w:rPr>
              <w:t>M4</w:t>
            </w:r>
          </w:p>
        </w:tc>
        <w:tc>
          <w:tcPr>
            <w:tcW w:w="8299" w:type="dxa"/>
          </w:tcPr>
          <w:p w14:paraId="104C282E" w14:textId="77777777" w:rsidR="00A044F8" w:rsidRPr="00A044F8" w:rsidRDefault="00A044F8" w:rsidP="00977CC9">
            <w:pPr>
              <w:spacing w:after="120" w:line="276" w:lineRule="auto"/>
              <w:ind w:firstLine="426"/>
              <w:jc w:val="both"/>
              <w:outlineLvl w:val="2"/>
              <w:rPr>
                <w:rFonts w:eastAsia="Times New Roman"/>
                <w:lang w:eastAsia="lt-LT"/>
              </w:rPr>
            </w:pPr>
            <w:r w:rsidRPr="00A044F8">
              <w:rPr>
                <w:rFonts w:eastAsia="Times New Roman"/>
                <w:lang w:eastAsia="lt-LT"/>
              </w:rPr>
              <w:t xml:space="preserve">Paslaugų teikimo ir </w:t>
            </w:r>
            <w:r w:rsidR="00977CC9">
              <w:rPr>
                <w:rFonts w:eastAsia="Times New Roman"/>
                <w:lang w:eastAsia="lt-LT"/>
              </w:rPr>
              <w:t xml:space="preserve">Atnaujinimo </w:t>
            </w:r>
            <w:r w:rsidR="001702E0">
              <w:rPr>
                <w:rFonts w:eastAsia="Times New Roman"/>
                <w:lang w:eastAsia="lt-LT"/>
              </w:rPr>
              <w:t xml:space="preserve">ir remonto </w:t>
            </w:r>
            <w:r w:rsidRPr="00A044F8">
              <w:rPr>
                <w:rFonts w:eastAsia="Times New Roman"/>
                <w:lang w:eastAsia="lt-LT"/>
              </w:rPr>
              <w:t>darbų pajamos:</w:t>
            </w:r>
          </w:p>
        </w:tc>
      </w:tr>
      <w:tr w:rsidR="00A044F8" w:rsidRPr="00A044F8" w14:paraId="4825BB60" w14:textId="77777777" w:rsidTr="00D7001F">
        <w:trPr>
          <w:tblHeader/>
        </w:trPr>
        <w:tc>
          <w:tcPr>
            <w:tcW w:w="1231" w:type="dxa"/>
          </w:tcPr>
          <w:p w14:paraId="39ADA53C" w14:textId="77777777" w:rsidR="00A044F8" w:rsidRPr="00A044F8" w:rsidRDefault="00A044F8" w:rsidP="00A044F8">
            <w:pPr>
              <w:spacing w:after="120" w:line="276" w:lineRule="auto"/>
              <w:ind w:left="360"/>
              <w:jc w:val="right"/>
              <w:rPr>
                <w:rFonts w:eastAsia="Times New Roman"/>
                <w:vertAlign w:val="superscript"/>
                <w:lang w:eastAsia="lt-LT"/>
              </w:rPr>
            </w:pPr>
            <w:r w:rsidRPr="00A044F8">
              <w:rPr>
                <w:rFonts w:eastAsia="Times New Roman"/>
                <w:lang w:eastAsia="lt-LT"/>
              </w:rPr>
              <w:t>M4</w:t>
            </w:r>
            <w:r w:rsidRPr="00A044F8">
              <w:rPr>
                <w:rFonts w:eastAsia="Times New Roman"/>
                <w:vertAlign w:val="superscript"/>
                <w:lang w:eastAsia="lt-LT"/>
              </w:rPr>
              <w:t>1</w:t>
            </w:r>
          </w:p>
        </w:tc>
        <w:tc>
          <w:tcPr>
            <w:tcW w:w="8299" w:type="dxa"/>
          </w:tcPr>
          <w:p w14:paraId="55A8CF4E" w14:textId="3F0DDB0B" w:rsidR="00A044F8" w:rsidRPr="00A044F8" w:rsidRDefault="00A044F8" w:rsidP="006D5068">
            <w:pPr>
              <w:spacing w:after="120" w:line="276" w:lineRule="auto"/>
              <w:ind w:firstLine="426"/>
              <w:jc w:val="both"/>
              <w:outlineLvl w:val="2"/>
              <w:rPr>
                <w:rFonts w:eastAsia="Times New Roman"/>
                <w:lang w:eastAsia="lt-LT"/>
              </w:rPr>
            </w:pPr>
            <w:r w:rsidRPr="00A044F8">
              <w:rPr>
                <w:rFonts w:eastAsia="Times New Roman"/>
                <w:lang w:eastAsia="lt-LT"/>
              </w:rPr>
              <w:t>Paslaugų teiki</w:t>
            </w:r>
            <w:r w:rsidR="00977CC9">
              <w:rPr>
                <w:rFonts w:eastAsia="Times New Roman"/>
                <w:lang w:eastAsia="lt-LT"/>
              </w:rPr>
              <w:t>m</w:t>
            </w:r>
            <w:r w:rsidRPr="00A044F8">
              <w:rPr>
                <w:rFonts w:eastAsia="Times New Roman"/>
                <w:lang w:eastAsia="lt-LT"/>
              </w:rPr>
              <w:t>o pajamos;</w:t>
            </w:r>
          </w:p>
        </w:tc>
      </w:tr>
      <w:tr w:rsidR="00A044F8" w:rsidRPr="00A044F8" w14:paraId="73A4909C" w14:textId="77777777" w:rsidTr="00D7001F">
        <w:trPr>
          <w:tblHeader/>
        </w:trPr>
        <w:tc>
          <w:tcPr>
            <w:tcW w:w="1231" w:type="dxa"/>
          </w:tcPr>
          <w:p w14:paraId="6A923C1F" w14:textId="77777777" w:rsidR="00A044F8" w:rsidRPr="00A044F8" w:rsidRDefault="00A044F8" w:rsidP="00A044F8">
            <w:pPr>
              <w:spacing w:after="120" w:line="276" w:lineRule="auto"/>
              <w:ind w:left="360"/>
              <w:jc w:val="right"/>
              <w:rPr>
                <w:rFonts w:eastAsia="Times New Roman"/>
                <w:vertAlign w:val="superscript"/>
                <w:lang w:eastAsia="lt-LT"/>
              </w:rPr>
            </w:pPr>
            <w:r w:rsidRPr="00A044F8">
              <w:rPr>
                <w:rFonts w:eastAsia="Times New Roman"/>
                <w:lang w:eastAsia="lt-LT"/>
              </w:rPr>
              <w:t>M4</w:t>
            </w:r>
            <w:r w:rsidRPr="00A044F8">
              <w:rPr>
                <w:rFonts w:eastAsia="Times New Roman"/>
                <w:vertAlign w:val="superscript"/>
                <w:lang w:eastAsia="lt-LT"/>
              </w:rPr>
              <w:t>2</w:t>
            </w:r>
          </w:p>
        </w:tc>
        <w:tc>
          <w:tcPr>
            <w:tcW w:w="8299" w:type="dxa"/>
          </w:tcPr>
          <w:p w14:paraId="071960D5" w14:textId="77777777" w:rsidR="00A044F8" w:rsidRPr="00A044F8" w:rsidRDefault="00977CC9" w:rsidP="00977CC9">
            <w:pPr>
              <w:spacing w:after="120" w:line="276" w:lineRule="auto"/>
              <w:ind w:firstLine="426"/>
              <w:jc w:val="both"/>
              <w:outlineLvl w:val="2"/>
              <w:rPr>
                <w:rFonts w:eastAsia="Times New Roman"/>
                <w:lang w:eastAsia="lt-LT"/>
              </w:rPr>
            </w:pPr>
            <w:r>
              <w:rPr>
                <w:rFonts w:eastAsia="Times New Roman"/>
                <w:lang w:eastAsia="lt-LT"/>
              </w:rPr>
              <w:t xml:space="preserve">Atnaujinimo </w:t>
            </w:r>
            <w:r w:rsidR="001702E0">
              <w:rPr>
                <w:rFonts w:eastAsia="Times New Roman"/>
                <w:lang w:eastAsia="lt-LT"/>
              </w:rPr>
              <w:t xml:space="preserve">ir remonto </w:t>
            </w:r>
            <w:r w:rsidR="00A044F8" w:rsidRPr="00A044F8">
              <w:rPr>
                <w:rFonts w:eastAsia="Times New Roman"/>
                <w:lang w:eastAsia="lt-LT"/>
              </w:rPr>
              <w:t>darbų pajamos;</w:t>
            </w:r>
          </w:p>
        </w:tc>
      </w:tr>
      <w:tr w:rsidR="00A044F8" w:rsidRPr="00A044F8" w14:paraId="7BA8EDCD" w14:textId="77777777" w:rsidTr="00D7001F">
        <w:trPr>
          <w:tblHeader/>
        </w:trPr>
        <w:tc>
          <w:tcPr>
            <w:tcW w:w="1231" w:type="dxa"/>
          </w:tcPr>
          <w:p w14:paraId="0B4CAA95" w14:textId="77777777" w:rsidR="00A044F8" w:rsidRPr="00A044F8" w:rsidRDefault="00A044F8" w:rsidP="00A044F8">
            <w:pPr>
              <w:spacing w:after="120" w:line="276" w:lineRule="auto"/>
              <w:ind w:left="360"/>
              <w:jc w:val="right"/>
              <w:rPr>
                <w:rFonts w:eastAsia="Times New Roman"/>
                <w:lang w:val="en-US" w:eastAsia="lt-LT"/>
              </w:rPr>
            </w:pPr>
            <w:r w:rsidRPr="00A044F8">
              <w:rPr>
                <w:rFonts w:eastAsia="Times New Roman"/>
                <w:lang w:eastAsia="lt-LT"/>
              </w:rPr>
              <w:t>M5</w:t>
            </w:r>
          </w:p>
        </w:tc>
        <w:tc>
          <w:tcPr>
            <w:tcW w:w="8299" w:type="dxa"/>
          </w:tcPr>
          <w:p w14:paraId="1738DDFD" w14:textId="77777777"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 xml:space="preserve">Administravimo ir valdymo pajamos. </w:t>
            </w:r>
          </w:p>
        </w:tc>
      </w:tr>
    </w:tbl>
    <w:p w14:paraId="1AB7C8D6" w14:textId="77777777" w:rsidR="00574DB3" w:rsidRDefault="00574DB3" w:rsidP="00187F18">
      <w:pPr>
        <w:spacing w:after="120" w:line="276" w:lineRule="auto"/>
        <w:ind w:left="720"/>
        <w:outlineLvl w:val="0"/>
        <w:rPr>
          <w:rFonts w:eastAsia="Times New Roman"/>
          <w:b/>
          <w:bCs/>
          <w:smallCaps/>
          <w:color w:val="632423"/>
        </w:rPr>
      </w:pPr>
      <w:bookmarkStart w:id="1189" w:name="_Toc369279842"/>
      <w:bookmarkStart w:id="1190" w:name="_Toc502211419"/>
      <w:bookmarkStart w:id="1191" w:name="_Toc20813606"/>
    </w:p>
    <w:p w14:paraId="17A07ADC" w14:textId="77777777"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192" w:name="_Toc61335812"/>
      <w:bookmarkStart w:id="1193" w:name="_Toc98421466"/>
      <w:r w:rsidRPr="00A044F8">
        <w:rPr>
          <w:rFonts w:eastAsia="Times New Roman"/>
          <w:b/>
          <w:bCs/>
          <w:smallCaps/>
          <w:color w:val="632423"/>
        </w:rPr>
        <w:t>Metinio atlyginimo apskaičiavimas ir perskaičiavimas</w:t>
      </w:r>
      <w:bookmarkEnd w:id="1189"/>
      <w:bookmarkEnd w:id="1190"/>
      <w:bookmarkEnd w:id="1191"/>
      <w:bookmarkEnd w:id="1192"/>
      <w:bookmarkEnd w:id="1193"/>
    </w:p>
    <w:p w14:paraId="0295F77B" w14:textId="77777777" w:rsidR="00A044F8" w:rsidRPr="00A044F8" w:rsidRDefault="00A044F8" w:rsidP="00A044F8">
      <w:pPr>
        <w:numPr>
          <w:ilvl w:val="0"/>
          <w:numId w:val="26"/>
        </w:numPr>
        <w:spacing w:after="120" w:line="276" w:lineRule="auto"/>
        <w:ind w:left="810"/>
        <w:contextualSpacing/>
        <w:jc w:val="both"/>
      </w:pPr>
      <w:r w:rsidRPr="00A044F8">
        <w:t>Atitinkamų kalendorinių metų  Metinis atlyginimas</w:t>
      </w:r>
      <w:r w:rsidR="000C7DFD">
        <w:t xml:space="preserve"> </w:t>
      </w:r>
      <w:r w:rsidRPr="00A044F8">
        <w:t xml:space="preserve">pagal Sutarties nuostatas yra apskaičiuojamos pagal tokią formulę: </w:t>
      </w:r>
    </w:p>
    <w:p w14:paraId="4E43EDF1" w14:textId="77777777" w:rsidR="00A044F8" w:rsidRPr="00A044F8" w:rsidRDefault="00A044F8" w:rsidP="00A044F8">
      <w:pPr>
        <w:spacing w:after="120" w:line="276" w:lineRule="auto"/>
        <w:ind w:left="810"/>
        <w:jc w:val="both"/>
        <w:rPr>
          <w:bCs/>
        </w:rPr>
      </w:pPr>
    </w:p>
    <w:p w14:paraId="1F0C229A" w14:textId="77777777" w:rsidR="00A044F8" w:rsidRPr="00A044F8" w:rsidRDefault="007321B9" w:rsidP="00A044F8">
      <w:pPr>
        <w:spacing w:after="120" w:line="276" w:lineRule="auto"/>
        <w:ind w:firstLine="426"/>
        <w:jc w:val="both"/>
        <w:rPr>
          <w:lang w:val="en-US" w:eastAsia="lt-LT"/>
        </w:rPr>
      </w:pPr>
      <m:oMathPara>
        <m:oMathParaPr>
          <m:jc m:val="center"/>
        </m:oMathParaPr>
        <m:oMath>
          <m:sSub>
            <m:sSubPr>
              <m:ctrlPr>
                <w:rPr>
                  <w:rFonts w:ascii="Cambria Math" w:eastAsia="Times New Roman" w:hAnsi="Cambria Math"/>
                  <w:i/>
                  <w:lang w:eastAsia="lt-LT"/>
                </w:rPr>
              </m:ctrlPr>
            </m:sSubPr>
            <m:e>
              <m:r>
                <w:rPr>
                  <w:rFonts w:ascii="Cambria Math" w:eastAsia="Times New Roman" w:hAnsi="Cambria Math"/>
                  <w:lang w:eastAsia="lt-LT"/>
                </w:rPr>
                <m:t>M</m:t>
              </m:r>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MS</m:t>
              </m:r>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M</m:t>
              </m:r>
              <m:sSup>
                <m:sSupPr>
                  <m:ctrlPr>
                    <w:rPr>
                      <w:rFonts w:ascii="Cambria Math" w:eastAsia="Times New Roman" w:hAnsi="Cambria Math"/>
                      <w:i/>
                      <w:lang w:eastAsia="lt-LT"/>
                    </w:rPr>
                  </m:ctrlPr>
                </m:sSupPr>
                <m:e>
                  <m:r>
                    <w:rPr>
                      <w:rFonts w:ascii="Cambria Math" w:eastAsia="Times New Roman" w:hAnsi="Cambria Math"/>
                      <w:lang w:eastAsia="lt-LT"/>
                    </w:rPr>
                    <m:t>3</m:t>
                  </m:r>
                </m:e>
                <m:sup>
                  <m:r>
                    <w:rPr>
                      <w:rFonts w:ascii="Cambria Math" w:eastAsia="Times New Roman" w:hAnsi="Cambria Math"/>
                      <w:lang w:eastAsia="lt-LT"/>
                    </w:rPr>
                    <m:t>1</m:t>
                  </m:r>
                </m:sup>
              </m:sSup>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M</m:t>
              </m:r>
              <m:sSup>
                <m:sSupPr>
                  <m:ctrlPr>
                    <w:rPr>
                      <w:rFonts w:ascii="Cambria Math" w:eastAsia="Times New Roman" w:hAnsi="Cambria Math"/>
                      <w:i/>
                      <w:lang w:eastAsia="lt-LT"/>
                    </w:rPr>
                  </m:ctrlPr>
                </m:sSupPr>
                <m:e>
                  <m:r>
                    <w:rPr>
                      <w:rFonts w:ascii="Cambria Math" w:eastAsia="Times New Roman" w:hAnsi="Cambria Math"/>
                      <w:lang w:eastAsia="lt-LT"/>
                    </w:rPr>
                    <m:t>3</m:t>
                  </m:r>
                </m:e>
                <m:sup>
                  <m:r>
                    <w:rPr>
                      <w:rFonts w:ascii="Cambria Math" w:eastAsia="Times New Roman" w:hAnsi="Cambria Math"/>
                      <w:lang w:eastAsia="lt-LT"/>
                    </w:rPr>
                    <m:t>2</m:t>
                  </m:r>
                </m:sup>
              </m:sSup>
            </m:e>
            <m:sub>
              <m:r>
                <w:rPr>
                  <w:rFonts w:ascii="Cambria Math" w:eastAsia="Times New Roman" w:hAnsi="Cambria Math"/>
                  <w:lang w:eastAsia="lt-LT"/>
                </w:rPr>
                <m:t>n</m:t>
              </m:r>
            </m:sub>
          </m:sSub>
          <m:r>
            <w:rPr>
              <w:rFonts w:ascii="Cambria Math" w:eastAsia="Times New Roman" w:hAnsi="Cambria Math"/>
              <w:lang w:eastAsia="lt-LT"/>
            </w:rPr>
            <m:t xml:space="preserve">+ </m:t>
          </m:r>
          <m:sSub>
            <m:sSubPr>
              <m:ctrlPr>
                <w:rPr>
                  <w:rFonts w:ascii="Cambria Math" w:eastAsia="Times New Roman" w:hAnsi="Cambria Math"/>
                  <w:i/>
                  <w:lang w:eastAsia="lt-LT"/>
                </w:rPr>
              </m:ctrlPr>
            </m:sSubPr>
            <m:e>
              <m:r>
                <w:rPr>
                  <w:rFonts w:ascii="Cambria Math" w:eastAsia="Times New Roman" w:hAnsi="Cambria Math"/>
                  <w:lang w:eastAsia="lt-LT"/>
                </w:rPr>
                <m:t>M</m:t>
              </m:r>
              <m:sSup>
                <m:sSupPr>
                  <m:ctrlPr>
                    <w:rPr>
                      <w:rFonts w:ascii="Cambria Math" w:eastAsia="Times New Roman" w:hAnsi="Cambria Math"/>
                      <w:i/>
                      <w:lang w:eastAsia="lt-LT"/>
                    </w:rPr>
                  </m:ctrlPr>
                </m:sSupPr>
                <m:e>
                  <m:r>
                    <w:rPr>
                      <w:rFonts w:ascii="Cambria Math" w:eastAsia="Times New Roman" w:hAnsi="Cambria Math"/>
                      <w:lang w:eastAsia="lt-LT"/>
                    </w:rPr>
                    <m:t>4</m:t>
                  </m:r>
                </m:e>
                <m:sup>
                  <m:r>
                    <w:rPr>
                      <w:rFonts w:ascii="Cambria Math" w:eastAsia="Times New Roman" w:hAnsi="Cambria Math"/>
                      <w:lang w:eastAsia="lt-LT"/>
                    </w:rPr>
                    <m:t>1</m:t>
                  </m:r>
                </m:sup>
              </m:sSup>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M</m:t>
              </m:r>
              <m:sSup>
                <m:sSupPr>
                  <m:ctrlPr>
                    <w:rPr>
                      <w:rFonts w:ascii="Cambria Math" w:eastAsia="Times New Roman" w:hAnsi="Cambria Math"/>
                      <w:i/>
                      <w:lang w:eastAsia="lt-LT"/>
                    </w:rPr>
                  </m:ctrlPr>
                </m:sSupPr>
                <m:e>
                  <m:r>
                    <w:rPr>
                      <w:rFonts w:ascii="Cambria Math" w:eastAsia="Times New Roman" w:hAnsi="Cambria Math"/>
                      <w:lang w:eastAsia="lt-LT"/>
                    </w:rPr>
                    <m:t>4</m:t>
                  </m:r>
                </m:e>
                <m:sup>
                  <m:r>
                    <w:rPr>
                      <w:rFonts w:ascii="Cambria Math" w:eastAsia="Times New Roman" w:hAnsi="Cambria Math"/>
                      <w:lang w:eastAsia="lt-LT"/>
                    </w:rPr>
                    <m:t>2</m:t>
                  </m:r>
                </m:sup>
              </m:sSup>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M5</m:t>
              </m:r>
            </m:e>
            <m:sub>
              <m:r>
                <w:rPr>
                  <w:rFonts w:ascii="Cambria Math" w:eastAsia="Times New Roman" w:hAnsi="Cambria Math"/>
                  <w:lang w:eastAsia="lt-LT"/>
                </w:rPr>
                <m:t>n</m:t>
              </m:r>
            </m:sub>
          </m:sSub>
        </m:oMath>
      </m:oMathPara>
    </w:p>
    <w:p w14:paraId="2F983594" w14:textId="77777777" w:rsidR="00A044F8" w:rsidRPr="00A044F8" w:rsidRDefault="00A044F8" w:rsidP="00A044F8">
      <w:pPr>
        <w:spacing w:after="120" w:line="276" w:lineRule="auto"/>
        <w:ind w:firstLine="426"/>
        <w:jc w:val="both"/>
        <w:rPr>
          <w:lang w:eastAsia="lt-LT"/>
        </w:rPr>
      </w:pPr>
      <w:r w:rsidRPr="00A044F8">
        <w:rPr>
          <w:rFonts w:eastAsia="Times New Roman"/>
          <w:lang w:eastAsia="lt-LT"/>
        </w:rPr>
        <w:t>kur:</w:t>
      </w:r>
    </w:p>
    <w:tbl>
      <w:tblPr>
        <w:tblW w:w="0" w:type="auto"/>
        <w:tblInd w:w="108" w:type="dxa"/>
        <w:tblLook w:val="04A0" w:firstRow="1" w:lastRow="0" w:firstColumn="1" w:lastColumn="0" w:noHBand="0" w:noVBand="1"/>
      </w:tblPr>
      <w:tblGrid>
        <w:gridCol w:w="1338"/>
        <w:gridCol w:w="8192"/>
      </w:tblGrid>
      <w:tr w:rsidR="00A044F8" w:rsidRPr="00A044F8" w14:paraId="31768968" w14:textId="77777777" w:rsidTr="00D7001F">
        <w:trPr>
          <w:tblHeader/>
        </w:trPr>
        <w:tc>
          <w:tcPr>
            <w:tcW w:w="1338" w:type="dxa"/>
            <w:hideMark/>
          </w:tcPr>
          <w:p w14:paraId="7D4C3B1D" w14:textId="77777777" w:rsidR="00A044F8" w:rsidRPr="00A044F8" w:rsidRDefault="00A044F8" w:rsidP="00A044F8">
            <w:pPr>
              <w:spacing w:after="120" w:line="276" w:lineRule="auto"/>
              <w:ind w:left="176" w:firstLine="426"/>
              <w:rPr>
                <w:rFonts w:eastAsia="Times New Roman"/>
                <w:i/>
                <w:lang w:eastAsia="lt-LT"/>
              </w:rPr>
            </w:pPr>
            <w:proofErr w:type="spellStart"/>
            <w:r w:rsidRPr="00A044F8">
              <w:rPr>
                <w:rFonts w:eastAsia="Times New Roman"/>
                <w:i/>
                <w:lang w:eastAsia="lt-LT"/>
              </w:rPr>
              <w:lastRenderedPageBreak/>
              <w:t>Mn</w:t>
            </w:r>
            <w:proofErr w:type="spellEnd"/>
          </w:p>
        </w:tc>
        <w:tc>
          <w:tcPr>
            <w:tcW w:w="8192" w:type="dxa"/>
            <w:hideMark/>
          </w:tcPr>
          <w:p w14:paraId="7084CB42" w14:textId="77777777" w:rsidR="00A044F8" w:rsidRPr="00A044F8" w:rsidRDefault="00A044F8" w:rsidP="00A044F8">
            <w:pPr>
              <w:spacing w:after="120" w:line="276" w:lineRule="auto"/>
              <w:ind w:firstLine="426"/>
              <w:jc w:val="both"/>
              <w:rPr>
                <w:rFonts w:eastAsia="Times New Roman"/>
                <w:lang w:eastAsia="lt-LT"/>
              </w:rPr>
            </w:pPr>
            <w:r w:rsidRPr="00A044F8">
              <w:rPr>
                <w:rFonts w:eastAsia="Times New Roman"/>
                <w:lang w:eastAsia="lt-LT"/>
              </w:rPr>
              <w:t xml:space="preserve">Metinis atlyginimas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p>
        </w:tc>
      </w:tr>
      <w:tr w:rsidR="00A044F8" w:rsidRPr="00A044F8" w14:paraId="239EFFA4" w14:textId="77777777" w:rsidTr="00D7001F">
        <w:trPr>
          <w:tblHeader/>
        </w:trPr>
        <w:tc>
          <w:tcPr>
            <w:tcW w:w="1338" w:type="dxa"/>
          </w:tcPr>
          <w:p w14:paraId="2B8219F3" w14:textId="77777777" w:rsidR="00A044F8" w:rsidRPr="00A044F8" w:rsidRDefault="00A044F8" w:rsidP="00A044F8">
            <w:pPr>
              <w:spacing w:after="120" w:line="276" w:lineRule="auto"/>
              <w:ind w:left="602"/>
              <w:jc w:val="both"/>
              <w:rPr>
                <w:rFonts w:eastAsia="Times New Roman"/>
                <w:i/>
                <w:lang w:eastAsia="lt-LT"/>
              </w:rPr>
            </w:pPr>
            <w:proofErr w:type="spellStart"/>
            <w:r w:rsidRPr="00A044F8">
              <w:rPr>
                <w:rFonts w:eastAsia="Times New Roman"/>
                <w:i/>
                <w:lang w:eastAsia="lt-LT"/>
              </w:rPr>
              <w:t>MSn</w:t>
            </w:r>
            <w:proofErr w:type="spellEnd"/>
          </w:p>
        </w:tc>
        <w:tc>
          <w:tcPr>
            <w:tcW w:w="8192" w:type="dxa"/>
            <w:hideMark/>
          </w:tcPr>
          <w:p w14:paraId="392A3779" w14:textId="77777777"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 xml:space="preserve">Skolinto ir nuosavo kapitalo srautai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p>
        </w:tc>
      </w:tr>
      <w:tr w:rsidR="00A044F8" w:rsidRPr="00A044F8" w14:paraId="38686583" w14:textId="77777777" w:rsidTr="00D7001F">
        <w:trPr>
          <w:tblHeader/>
        </w:trPr>
        <w:tc>
          <w:tcPr>
            <w:tcW w:w="1241" w:type="dxa"/>
          </w:tcPr>
          <w:p w14:paraId="25C1F286" w14:textId="77777777" w:rsidR="00A044F8" w:rsidRPr="00A044F8" w:rsidRDefault="00A044F8" w:rsidP="00A044F8">
            <w:pPr>
              <w:spacing w:after="120" w:line="276" w:lineRule="auto"/>
              <w:ind w:left="602"/>
              <w:jc w:val="both"/>
              <w:rPr>
                <w:rFonts w:eastAsia="Times New Roman"/>
                <w:i/>
                <w:lang w:eastAsia="lt-LT"/>
              </w:rPr>
            </w:pPr>
            <w:r w:rsidRPr="00A044F8">
              <w:rPr>
                <w:rFonts w:eastAsia="Times New Roman"/>
                <w:i/>
                <w:lang w:eastAsia="lt-LT"/>
              </w:rPr>
              <w:t>M3</w:t>
            </w:r>
            <w:r w:rsidRPr="00A044F8">
              <w:rPr>
                <w:rFonts w:eastAsia="Times New Roman"/>
                <w:i/>
                <w:vertAlign w:val="superscript"/>
                <w:lang w:eastAsia="lt-LT"/>
              </w:rPr>
              <w:t>1</w:t>
            </w:r>
            <w:r w:rsidRPr="00A044F8">
              <w:rPr>
                <w:rFonts w:eastAsia="Times New Roman"/>
                <w:i/>
                <w:lang w:eastAsia="lt-LT"/>
              </w:rPr>
              <w:t>n</w:t>
            </w:r>
          </w:p>
        </w:tc>
        <w:tc>
          <w:tcPr>
            <w:tcW w:w="8289" w:type="dxa"/>
            <w:hideMark/>
          </w:tcPr>
          <w:p w14:paraId="1C81BE25" w14:textId="77777777"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 xml:space="preserve">Finansinės veiklos (palūkanų) pajamos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p>
        </w:tc>
      </w:tr>
      <w:tr w:rsidR="00A044F8" w:rsidRPr="00A044F8" w14:paraId="526B7465" w14:textId="77777777" w:rsidTr="00D7001F">
        <w:trPr>
          <w:tblHeader/>
        </w:trPr>
        <w:tc>
          <w:tcPr>
            <w:tcW w:w="1241" w:type="dxa"/>
          </w:tcPr>
          <w:p w14:paraId="180B24CA" w14:textId="77777777" w:rsidR="00A044F8" w:rsidRPr="00A044F8" w:rsidRDefault="00A044F8" w:rsidP="00A044F8">
            <w:pPr>
              <w:spacing w:after="120" w:line="276" w:lineRule="auto"/>
              <w:ind w:left="602"/>
              <w:jc w:val="both"/>
              <w:rPr>
                <w:rFonts w:eastAsia="Times New Roman"/>
                <w:i/>
                <w:lang w:eastAsia="lt-LT"/>
              </w:rPr>
            </w:pPr>
            <w:r w:rsidRPr="00A044F8">
              <w:rPr>
                <w:rFonts w:eastAsia="Times New Roman"/>
                <w:i/>
                <w:lang w:eastAsia="lt-LT"/>
              </w:rPr>
              <w:t>M3</w:t>
            </w:r>
            <w:r w:rsidRPr="00A044F8">
              <w:rPr>
                <w:rFonts w:eastAsia="Times New Roman"/>
                <w:i/>
                <w:vertAlign w:val="superscript"/>
                <w:lang w:eastAsia="lt-LT"/>
              </w:rPr>
              <w:t>2</w:t>
            </w:r>
            <w:r w:rsidRPr="00A044F8">
              <w:rPr>
                <w:rFonts w:eastAsia="Times New Roman"/>
                <w:i/>
                <w:lang w:eastAsia="lt-LT"/>
              </w:rPr>
              <w:t>n</w:t>
            </w:r>
          </w:p>
        </w:tc>
        <w:tc>
          <w:tcPr>
            <w:tcW w:w="8289" w:type="dxa"/>
          </w:tcPr>
          <w:p w14:paraId="7E8F16D2" w14:textId="77777777"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 xml:space="preserve">Investicinės veiklos ir nuosavo </w:t>
            </w:r>
            <w:proofErr w:type="spellStart"/>
            <w:r w:rsidRPr="00A044F8">
              <w:rPr>
                <w:rFonts w:eastAsia="Times New Roman"/>
                <w:lang w:eastAsia="lt-LT"/>
              </w:rPr>
              <w:t>kaipitalo</w:t>
            </w:r>
            <w:proofErr w:type="spellEnd"/>
            <w:r w:rsidRPr="00A044F8">
              <w:rPr>
                <w:rFonts w:eastAsia="Times New Roman"/>
                <w:lang w:eastAsia="lt-LT"/>
              </w:rPr>
              <w:t xml:space="preserve"> pajamos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p>
        </w:tc>
      </w:tr>
      <w:tr w:rsidR="00A044F8" w:rsidRPr="00A044F8" w14:paraId="0AA0A06D" w14:textId="77777777" w:rsidTr="00D7001F">
        <w:trPr>
          <w:tblHeader/>
        </w:trPr>
        <w:tc>
          <w:tcPr>
            <w:tcW w:w="1338" w:type="dxa"/>
          </w:tcPr>
          <w:p w14:paraId="7F5D1523" w14:textId="77777777" w:rsidR="00A044F8" w:rsidRPr="00A044F8" w:rsidRDefault="00A044F8" w:rsidP="00A044F8">
            <w:pPr>
              <w:spacing w:after="120" w:line="276" w:lineRule="auto"/>
              <w:ind w:left="602"/>
              <w:jc w:val="both"/>
              <w:rPr>
                <w:rFonts w:eastAsia="Times New Roman"/>
                <w:i/>
                <w:lang w:eastAsia="lt-LT"/>
              </w:rPr>
            </w:pPr>
            <w:r w:rsidRPr="00A044F8">
              <w:rPr>
                <w:rFonts w:eastAsia="Times New Roman"/>
                <w:i/>
                <w:lang w:eastAsia="lt-LT"/>
              </w:rPr>
              <w:t>M4</w:t>
            </w:r>
            <w:r w:rsidRPr="00A044F8">
              <w:rPr>
                <w:rFonts w:eastAsia="Times New Roman"/>
                <w:i/>
                <w:vertAlign w:val="superscript"/>
                <w:lang w:eastAsia="lt-LT"/>
              </w:rPr>
              <w:t>1</w:t>
            </w:r>
            <w:r w:rsidRPr="00A044F8">
              <w:rPr>
                <w:rFonts w:eastAsia="Times New Roman"/>
                <w:i/>
                <w:lang w:eastAsia="lt-LT"/>
              </w:rPr>
              <w:t>n</w:t>
            </w:r>
          </w:p>
        </w:tc>
        <w:tc>
          <w:tcPr>
            <w:tcW w:w="8192" w:type="dxa"/>
          </w:tcPr>
          <w:p w14:paraId="3100E6BD" w14:textId="119917D4" w:rsidR="00A044F8" w:rsidRPr="00A044F8" w:rsidRDefault="00A044F8" w:rsidP="00B04212">
            <w:pPr>
              <w:spacing w:after="120" w:line="276" w:lineRule="auto"/>
              <w:ind w:firstLine="426"/>
              <w:jc w:val="both"/>
              <w:outlineLvl w:val="2"/>
              <w:rPr>
                <w:rFonts w:eastAsia="Times New Roman"/>
                <w:lang w:eastAsia="lt-LT"/>
              </w:rPr>
            </w:pPr>
            <w:r w:rsidRPr="00A044F8">
              <w:rPr>
                <w:rFonts w:eastAsia="Times New Roman"/>
                <w:lang w:eastAsia="lt-LT"/>
              </w:rPr>
              <w:t>Paslaugų teikimo pajamos</w:t>
            </w:r>
            <w:r w:rsidRPr="00A044F8">
              <w:rPr>
                <w:rFonts w:eastAsia="Times New Roman"/>
                <w:i/>
                <w:lang w:eastAsia="lt-LT"/>
              </w:rPr>
              <w:t xml:space="preserve"> 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 </w:t>
            </w:r>
          </w:p>
        </w:tc>
      </w:tr>
      <w:tr w:rsidR="00A044F8" w:rsidRPr="00A044F8" w14:paraId="58C7D989" w14:textId="77777777" w:rsidTr="00D7001F">
        <w:trPr>
          <w:tblHeader/>
        </w:trPr>
        <w:tc>
          <w:tcPr>
            <w:tcW w:w="1338" w:type="dxa"/>
          </w:tcPr>
          <w:p w14:paraId="4F373F2D" w14:textId="77777777" w:rsidR="00A044F8" w:rsidRPr="00A044F8" w:rsidRDefault="00A044F8" w:rsidP="00A044F8">
            <w:pPr>
              <w:spacing w:after="120" w:line="276" w:lineRule="auto"/>
              <w:ind w:left="602"/>
              <w:jc w:val="both"/>
              <w:rPr>
                <w:rFonts w:eastAsia="Times New Roman"/>
                <w:i/>
                <w:lang w:eastAsia="lt-LT"/>
              </w:rPr>
            </w:pPr>
            <w:r w:rsidRPr="00A044F8">
              <w:rPr>
                <w:rFonts w:eastAsia="Times New Roman"/>
                <w:i/>
                <w:lang w:eastAsia="lt-LT"/>
              </w:rPr>
              <w:t>M4</w:t>
            </w:r>
            <w:r w:rsidRPr="00A044F8">
              <w:rPr>
                <w:rFonts w:eastAsia="Times New Roman"/>
                <w:i/>
                <w:vertAlign w:val="superscript"/>
                <w:lang w:eastAsia="lt-LT"/>
              </w:rPr>
              <w:t>2</w:t>
            </w:r>
            <w:r w:rsidRPr="00A044F8">
              <w:rPr>
                <w:rFonts w:eastAsia="Times New Roman"/>
                <w:i/>
                <w:lang w:eastAsia="lt-LT"/>
              </w:rPr>
              <w:t>n</w:t>
            </w:r>
          </w:p>
        </w:tc>
        <w:tc>
          <w:tcPr>
            <w:tcW w:w="8192" w:type="dxa"/>
          </w:tcPr>
          <w:p w14:paraId="157F896D" w14:textId="77777777" w:rsidR="00A044F8" w:rsidRPr="00A044F8" w:rsidRDefault="00BB2D9B" w:rsidP="00A044F8">
            <w:pPr>
              <w:spacing w:after="120" w:line="276" w:lineRule="auto"/>
              <w:ind w:firstLine="426"/>
              <w:jc w:val="both"/>
              <w:outlineLvl w:val="2"/>
              <w:rPr>
                <w:rFonts w:eastAsia="Times New Roman"/>
                <w:lang w:eastAsia="lt-LT"/>
              </w:rPr>
            </w:pPr>
            <w:r>
              <w:rPr>
                <w:rFonts w:eastAsia="Times New Roman"/>
                <w:lang w:eastAsia="lt-LT"/>
              </w:rPr>
              <w:t>Atnaujinimo</w:t>
            </w:r>
            <w:r w:rsidRPr="00A044F8">
              <w:rPr>
                <w:rFonts w:eastAsia="Times New Roman"/>
                <w:lang w:eastAsia="lt-LT"/>
              </w:rPr>
              <w:t xml:space="preserve"> </w:t>
            </w:r>
            <w:r w:rsidR="00B04212">
              <w:rPr>
                <w:rFonts w:eastAsia="Times New Roman"/>
                <w:lang w:eastAsia="lt-LT"/>
              </w:rPr>
              <w:t xml:space="preserve">ir remonto </w:t>
            </w:r>
            <w:r w:rsidR="00A044F8" w:rsidRPr="00A044F8">
              <w:rPr>
                <w:rFonts w:eastAsia="Times New Roman"/>
                <w:lang w:eastAsia="lt-LT"/>
              </w:rPr>
              <w:t>darbų pajamos</w:t>
            </w:r>
            <w:r w:rsidR="00A044F8" w:rsidRPr="00A044F8">
              <w:rPr>
                <w:rFonts w:eastAsia="Times New Roman"/>
                <w:i/>
                <w:lang w:eastAsia="lt-LT"/>
              </w:rPr>
              <w:t xml:space="preserve"> n</w:t>
            </w:r>
            <w:r w:rsidR="00A044F8" w:rsidRPr="00A044F8">
              <w:rPr>
                <w:rFonts w:eastAsia="Times New Roman"/>
                <w:lang w:eastAsia="lt-LT"/>
              </w:rPr>
              <w:t>-</w:t>
            </w:r>
            <w:proofErr w:type="spellStart"/>
            <w:r w:rsidR="00A044F8" w:rsidRPr="00A044F8">
              <w:rPr>
                <w:rFonts w:eastAsia="Times New Roman"/>
                <w:lang w:eastAsia="lt-LT"/>
              </w:rPr>
              <w:t>aisiais</w:t>
            </w:r>
            <w:proofErr w:type="spellEnd"/>
            <w:r w:rsidR="00A044F8" w:rsidRPr="00A044F8">
              <w:rPr>
                <w:rFonts w:eastAsia="Times New Roman"/>
                <w:lang w:eastAsia="lt-LT"/>
              </w:rPr>
              <w:t xml:space="preserve"> metais </w:t>
            </w:r>
          </w:p>
        </w:tc>
      </w:tr>
      <w:tr w:rsidR="00A044F8" w:rsidRPr="00A044F8" w14:paraId="615808FE" w14:textId="77777777" w:rsidTr="00D7001F">
        <w:trPr>
          <w:tblHeader/>
        </w:trPr>
        <w:tc>
          <w:tcPr>
            <w:tcW w:w="1338" w:type="dxa"/>
          </w:tcPr>
          <w:p w14:paraId="05F14CCB" w14:textId="77777777" w:rsidR="00A044F8" w:rsidRPr="00A044F8" w:rsidRDefault="00A044F8" w:rsidP="00A044F8">
            <w:pPr>
              <w:spacing w:after="120" w:line="276" w:lineRule="auto"/>
              <w:ind w:left="602"/>
              <w:jc w:val="both"/>
              <w:rPr>
                <w:rFonts w:eastAsia="Times New Roman"/>
                <w:i/>
                <w:lang w:eastAsia="lt-LT"/>
              </w:rPr>
            </w:pPr>
            <w:r w:rsidRPr="00A044F8">
              <w:rPr>
                <w:rFonts w:eastAsia="Times New Roman"/>
                <w:i/>
                <w:lang w:eastAsia="lt-LT"/>
              </w:rPr>
              <w:t>M5n</w:t>
            </w:r>
          </w:p>
        </w:tc>
        <w:tc>
          <w:tcPr>
            <w:tcW w:w="8192" w:type="dxa"/>
          </w:tcPr>
          <w:p w14:paraId="151BAA11" w14:textId="77777777"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 xml:space="preserve">Administravimo ir valdymo pajamos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p>
        </w:tc>
      </w:tr>
    </w:tbl>
    <w:p w14:paraId="095DE8AB" w14:textId="77777777" w:rsidR="00A044F8" w:rsidRPr="00A044F8" w:rsidRDefault="00A044F8" w:rsidP="00A044F8">
      <w:pPr>
        <w:spacing w:after="120" w:line="276" w:lineRule="auto"/>
        <w:ind w:left="405"/>
        <w:contextualSpacing/>
        <w:jc w:val="both"/>
      </w:pPr>
    </w:p>
    <w:p w14:paraId="72B3AD47" w14:textId="77777777"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194" w:name="_Toc369279843"/>
      <w:bookmarkStart w:id="1195" w:name="_Toc502211420"/>
      <w:bookmarkStart w:id="1196" w:name="_Toc20813607"/>
      <w:bookmarkStart w:id="1197" w:name="_Toc61335813"/>
      <w:bookmarkStart w:id="1198" w:name="_Toc98421467"/>
      <w:r w:rsidRPr="00A044F8">
        <w:rPr>
          <w:rFonts w:eastAsia="Times New Roman"/>
          <w:b/>
          <w:bCs/>
          <w:smallCaps/>
          <w:color w:val="632423"/>
        </w:rPr>
        <w:t>Metinio atlyginimo mokėjimas</w:t>
      </w:r>
      <w:bookmarkEnd w:id="1194"/>
      <w:bookmarkEnd w:id="1195"/>
      <w:bookmarkEnd w:id="1196"/>
      <w:bookmarkEnd w:id="1197"/>
      <w:bookmarkEnd w:id="1198"/>
    </w:p>
    <w:p w14:paraId="720B6FBB" w14:textId="77777777" w:rsidR="00A044F8" w:rsidRPr="00A044F8" w:rsidRDefault="00A044F8" w:rsidP="00A044F8">
      <w:pPr>
        <w:numPr>
          <w:ilvl w:val="0"/>
          <w:numId w:val="26"/>
        </w:numPr>
        <w:spacing w:after="120" w:line="276" w:lineRule="auto"/>
        <w:ind w:left="810"/>
        <w:contextualSpacing/>
        <w:jc w:val="both"/>
      </w:pPr>
      <w:r w:rsidRPr="00A044F8">
        <w:t>Metinis atlyginimas pradedamas mokėti nuo Eksploatacijos pradžios. Valdžios subjektas PVM nuo Investicijų, skirtų Turto sukūrimui, vertės moka lygiomis dalimis kartu su kiekvieno mėnesio Metiniu atlyginimu, išskyrus jei Privačiam subjektui atsirastų prievolė visą PVM nuo Investicijų vertės sumokėti užbaigus Darbus. Jei Privačiam subjektui atsirastų prievolė visą PVM nuo Investicijų vertės sumokėti užbaigus Darbus, tokiu atveju Valdžios subjektas sumokės standartinį PVM tarifą, apskaičiuotą nuo Investicijų, skirtų Turto sukūrimui, vertės, kuri pagal pateiktą Investuotojo pasiūlymą yra [</w:t>
      </w:r>
      <w:r w:rsidRPr="00A044F8">
        <w:rPr>
          <w:i/>
          <w:color w:val="FF0000"/>
        </w:rPr>
        <w:t>nurodoma suma iš FVM</w:t>
      </w:r>
      <w:r w:rsidRPr="00A044F8">
        <w:t>] EUR, išskyrus, jei tokia Investicijų vertė buvo keičiama Sutartyje nustatytais atvejais, neatsižvelgiant į tai, kad už Investicijas Valdžios subjektas mokės dalimis visą Sutartyje nustatytą laikotarpį šio priedo nustatyta tvarka.</w:t>
      </w:r>
    </w:p>
    <w:p w14:paraId="3BCA4B5A" w14:textId="77777777" w:rsidR="00A044F8" w:rsidRPr="00A044F8" w:rsidRDefault="00A044F8" w:rsidP="00A044F8">
      <w:pPr>
        <w:numPr>
          <w:ilvl w:val="0"/>
          <w:numId w:val="26"/>
        </w:numPr>
        <w:spacing w:after="120" w:line="276" w:lineRule="auto"/>
        <w:ind w:left="810"/>
        <w:contextualSpacing/>
        <w:jc w:val="both"/>
      </w:pPr>
      <w:r w:rsidRPr="00A044F8">
        <w:t xml:space="preserve">Metinis atlyginimas kiekvienais metais nevertinant indeksavimo (infliacijos, kainų, užmokesčio (toliau – DU) pokyčių) realia verte yra vienodo dydžio (išskyrus pirmuosius ir paskutinius mokėjimų metus, jeigu Metinis atlyginimas pradedami mokėti ne nuo kalendorinių metų pradžios). </w:t>
      </w:r>
    </w:p>
    <w:p w14:paraId="5AB97D42" w14:textId="166BEE0C" w:rsidR="00A044F8" w:rsidRPr="00A044F8" w:rsidRDefault="0029633F" w:rsidP="00A044F8">
      <w:pPr>
        <w:numPr>
          <w:ilvl w:val="0"/>
          <w:numId w:val="26"/>
        </w:numPr>
        <w:spacing w:after="120" w:line="276" w:lineRule="auto"/>
        <w:ind w:left="810"/>
        <w:contextualSpacing/>
        <w:jc w:val="both"/>
      </w:pPr>
      <w:r>
        <w:t>Metinio</w:t>
      </w:r>
      <w:r w:rsidR="00A044F8" w:rsidRPr="00A044F8">
        <w:t xml:space="preserve"> atlyginimo dedamųjų dalių mokėjimo grafik</w:t>
      </w:r>
      <w:r w:rsidR="00AD4AF1">
        <w:t>a</w:t>
      </w:r>
      <w:r w:rsidR="00A044F8" w:rsidRPr="00A044F8">
        <w:t xml:space="preserve">s realiomis (neindeksuotomis) vertėmis pateikiamas pagal šio Sutarties 1 priedėlio </w:t>
      </w:r>
      <w:r w:rsidR="00A044F8" w:rsidRPr="00A044F8">
        <w:rPr>
          <w:i/>
        </w:rPr>
        <w:t>Metinio atlyginimo mokėjimo grafikas</w:t>
      </w:r>
      <w:r w:rsidR="00A044F8" w:rsidRPr="00A044F8">
        <w:t xml:space="preserve"> 1 lentelę. </w:t>
      </w:r>
    </w:p>
    <w:p w14:paraId="19072458" w14:textId="77777777" w:rsidR="00A044F8" w:rsidRPr="00A044F8" w:rsidRDefault="00A044F8" w:rsidP="00A044F8">
      <w:pPr>
        <w:numPr>
          <w:ilvl w:val="0"/>
          <w:numId w:val="26"/>
        </w:numPr>
        <w:spacing w:after="120" w:line="276" w:lineRule="auto"/>
        <w:ind w:left="810"/>
        <w:contextualSpacing/>
        <w:jc w:val="both"/>
      </w:pPr>
      <w:r w:rsidRPr="00A044F8">
        <w:t xml:space="preserve">Šiame priede nustatyta tvarka apskaičiuotas kiekvienų atitinkamų kalendorinių metų Metinis atlyginimas (neindeksuotomis) vertėmis yra pateikiamas pagal šio Sutarties priedo 1 priedėlio </w:t>
      </w:r>
      <w:r w:rsidRPr="00A044F8">
        <w:rPr>
          <w:i/>
        </w:rPr>
        <w:t>Metinio atlyginimo mokėjimo grafikas</w:t>
      </w:r>
      <w:r w:rsidRPr="00A044F8">
        <w:t xml:space="preserve"> 2 lentelę.</w:t>
      </w:r>
    </w:p>
    <w:p w14:paraId="420A15DE" w14:textId="77777777" w:rsidR="00A044F8" w:rsidRPr="00A044F8" w:rsidRDefault="00A044F8" w:rsidP="00A044F8">
      <w:pPr>
        <w:numPr>
          <w:ilvl w:val="0"/>
          <w:numId w:val="26"/>
        </w:numPr>
        <w:spacing w:after="120" w:line="276" w:lineRule="auto"/>
        <w:ind w:left="810"/>
        <w:contextualSpacing/>
        <w:jc w:val="both"/>
      </w:pPr>
      <w:r w:rsidRPr="00A044F8">
        <w:t xml:space="preserve">Kiekvienų Sutarties kalendorinių metų pradžioje Privatus subjektas, vadovaudamasis šio priedo VII skyriumi (Indeksavimas), atnaujina šio Sutarties priedo 1 priedėlio </w:t>
      </w:r>
      <w:r w:rsidRPr="00A044F8">
        <w:rPr>
          <w:i/>
        </w:rPr>
        <w:t>Metinio atlyginimo mokėjimo grafikas</w:t>
      </w:r>
      <w:r w:rsidRPr="00A044F8">
        <w:t xml:space="preserve"> 2 lentelę, patikslinant nurodytą atitinkamų metų nominalią Metinio atlyginimo sumą ir pateikia ją Valdžios subjektui derinti. Valdžios subjektas per 10 (dešimt) Darbo dienų </w:t>
      </w:r>
      <w:r w:rsidR="00CF0446">
        <w:t xml:space="preserve">nuo lentelės gavimo dienos </w:t>
      </w:r>
      <w:r w:rsidRPr="00A044F8">
        <w:t xml:space="preserve">turi suderinti šio priedo 1 priedėlio </w:t>
      </w:r>
      <w:r w:rsidRPr="00A044F8">
        <w:rPr>
          <w:i/>
        </w:rPr>
        <w:t>Metinio atlyginimo mokėjimo grafikas</w:t>
      </w:r>
      <w:r w:rsidRPr="00A044F8">
        <w:t xml:space="preserve"> 2 lentelės pakeitimą arba pateikti motyvuotą atsisakymą derinti p</w:t>
      </w:r>
      <w:r w:rsidR="00CF0446">
        <w:t>a</w:t>
      </w:r>
      <w:r w:rsidRPr="00A044F8">
        <w:t>keitimus. Jeigu per šiame pun</w:t>
      </w:r>
      <w:r w:rsidR="00CF0446">
        <w:t>k</w:t>
      </w:r>
      <w:r w:rsidRPr="00A044F8">
        <w:t xml:space="preserve">te nustatytą laiką Valdžios subjektas nesuderina 2 lentelės pakeitimo arba nepateikia motyvuoto atsisakymo derinti pakeitimą, laikoma, kad Valdžios subjektas suderino šio priedo 1 priedėlio </w:t>
      </w:r>
      <w:r w:rsidRPr="00A044F8">
        <w:rPr>
          <w:i/>
        </w:rPr>
        <w:t>Metinio atlyginimo mokėjimo grafikas</w:t>
      </w:r>
      <w:r w:rsidRPr="00A044F8">
        <w:t xml:space="preserve">  2 lentelę be pastabų.</w:t>
      </w:r>
    </w:p>
    <w:p w14:paraId="17F5AD95" w14:textId="0FE94E1D" w:rsidR="00A044F8" w:rsidRPr="00A044F8" w:rsidRDefault="00A044F8" w:rsidP="00A044F8">
      <w:pPr>
        <w:numPr>
          <w:ilvl w:val="0"/>
          <w:numId w:val="26"/>
        </w:numPr>
        <w:spacing w:after="120" w:line="276" w:lineRule="auto"/>
        <w:ind w:left="810"/>
        <w:jc w:val="both"/>
      </w:pPr>
      <w:r w:rsidRPr="00A044F8">
        <w:rPr>
          <w:bCs/>
        </w:rPr>
        <w:t xml:space="preserve">Metinio atlyginimo mokėjimai atliekami kiekvieną mėnesį per </w:t>
      </w:r>
      <w:r w:rsidR="00065563" w:rsidRPr="00326936">
        <w:rPr>
          <w:bCs/>
        </w:rPr>
        <w:t>21</w:t>
      </w:r>
      <w:r w:rsidRPr="00326936">
        <w:rPr>
          <w:bCs/>
        </w:rPr>
        <w:t xml:space="preserve"> (</w:t>
      </w:r>
      <w:r w:rsidR="00065563" w:rsidRPr="00326936">
        <w:rPr>
          <w:bCs/>
        </w:rPr>
        <w:t>dvidešimt vieną</w:t>
      </w:r>
      <w:r w:rsidRPr="00326936">
        <w:rPr>
          <w:bCs/>
        </w:rPr>
        <w:t>) dien</w:t>
      </w:r>
      <w:r w:rsidR="00065563" w:rsidRPr="00326936">
        <w:rPr>
          <w:bCs/>
        </w:rPr>
        <w:t>ą</w:t>
      </w:r>
      <w:r w:rsidRPr="00326936">
        <w:rPr>
          <w:bCs/>
        </w:rPr>
        <w:t xml:space="preserve"> nuo tos dienos, kai Privatus subjektas pateikia ir suderina</w:t>
      </w:r>
      <w:r w:rsidRPr="00A044F8">
        <w:rPr>
          <w:bCs/>
        </w:rPr>
        <w:t xml:space="preserve"> su Valdžios subjektu mėnesinę </w:t>
      </w:r>
      <w:r w:rsidRPr="00A044F8">
        <w:rPr>
          <w:bCs/>
        </w:rPr>
        <w:lastRenderedPageBreak/>
        <w:t>atskaitą ir PVM sąskait</w:t>
      </w:r>
      <w:r w:rsidR="00D7001F">
        <w:rPr>
          <w:bCs/>
        </w:rPr>
        <w:t>ą</w:t>
      </w:r>
      <w:r w:rsidRPr="00A044F8">
        <w:rPr>
          <w:bCs/>
        </w:rPr>
        <w:t xml:space="preserve"> – faktūrą. Valdžios subjektas mėnesinę ataskaitą turi suderinti per 5 (penkias) Darbo dienas</w:t>
      </w:r>
      <w:r w:rsidR="00CF0446">
        <w:rPr>
          <w:bCs/>
        </w:rPr>
        <w:t xml:space="preserve"> nuo jos gavimo dienos</w:t>
      </w:r>
      <w:r w:rsidRPr="00A044F8">
        <w:rPr>
          <w:bCs/>
        </w:rPr>
        <w:t>. Jeigu Valdžios subjekt</w:t>
      </w:r>
      <w:r w:rsidR="00D35914">
        <w:rPr>
          <w:bCs/>
        </w:rPr>
        <w:t>a</w:t>
      </w:r>
      <w:r w:rsidRPr="00A044F8">
        <w:rPr>
          <w:bCs/>
        </w:rPr>
        <w:t xml:space="preserve">s neturi esminių pastabų, turinčių įtakos Metinio atlyginimo apskaičiavimui ir mokėjimui, laikoma, kad Valdžios subjektas suderino ataskaitą. </w:t>
      </w:r>
    </w:p>
    <w:p w14:paraId="4710EEFE" w14:textId="77777777" w:rsidR="00A044F8" w:rsidRPr="00A044F8" w:rsidRDefault="00A044F8" w:rsidP="00A044F8">
      <w:pPr>
        <w:numPr>
          <w:ilvl w:val="0"/>
          <w:numId w:val="26"/>
        </w:numPr>
        <w:spacing w:after="120" w:line="276" w:lineRule="auto"/>
        <w:ind w:left="810"/>
        <w:jc w:val="both"/>
      </w:pPr>
      <w:r w:rsidRPr="00A044F8">
        <w:rPr>
          <w:bCs/>
        </w:rPr>
        <w:t xml:space="preserve">Metinio atlyginimo mėnesio dalis apskaičiuojama </w:t>
      </w:r>
      <w:r w:rsidRPr="00A044F8">
        <w:t xml:space="preserve">pagal tokią formulę: </w:t>
      </w:r>
    </w:p>
    <w:p w14:paraId="6FAD5326" w14:textId="77777777" w:rsidR="00A044F8" w:rsidRPr="00A044F8" w:rsidRDefault="00A044F8" w:rsidP="00A044F8">
      <w:pPr>
        <w:tabs>
          <w:tab w:val="left" w:pos="3105"/>
        </w:tabs>
        <w:spacing w:after="120" w:line="276" w:lineRule="auto"/>
        <w:jc w:val="both"/>
      </w:pPr>
      <w:r w:rsidRPr="00A044F8">
        <w:tab/>
      </w:r>
      <m:oMath>
        <m:sSub>
          <m:sSubPr>
            <m:ctrlPr>
              <w:rPr>
                <w:rFonts w:ascii="Cambria Math" w:hAnsi="Cambria Math"/>
                <w:i/>
              </w:rPr>
            </m:ctrlPr>
          </m:sSubPr>
          <m:e>
            <m:r>
              <w:rPr>
                <w:rFonts w:ascii="Cambria Math" w:hAnsi="Cambria Math"/>
              </w:rPr>
              <m:t>m</m:t>
            </m:r>
          </m:e>
          <m:sub>
            <m:r>
              <w:rPr>
                <w:rFonts w:ascii="Cambria Math" w:hAnsi="Cambria Math"/>
              </w:rPr>
              <m:t>nk</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n</m:t>
                </m:r>
              </m:sub>
            </m:sSub>
          </m:num>
          <m:den>
            <m:r>
              <w:rPr>
                <w:rFonts w:ascii="Cambria Math" w:hAnsi="Cambria Math"/>
              </w:rPr>
              <m:t>12</m:t>
            </m:r>
          </m:den>
        </m:f>
      </m:oMath>
    </w:p>
    <w:p w14:paraId="675BC094" w14:textId="77777777" w:rsidR="00A044F8" w:rsidRPr="00A044F8" w:rsidRDefault="00A044F8" w:rsidP="00A044F8">
      <w:pPr>
        <w:spacing w:after="120" w:line="276" w:lineRule="auto"/>
        <w:ind w:firstLine="426"/>
        <w:jc w:val="both"/>
        <w:rPr>
          <w:rFonts w:eastAsia="Times New Roman"/>
          <w:lang w:eastAsia="lt-LT"/>
        </w:rPr>
      </w:pPr>
      <w:r w:rsidRPr="00A044F8">
        <w:rPr>
          <w:rFonts w:eastAsia="Times New Roman"/>
          <w:lang w:eastAsia="lt-LT"/>
        </w:rPr>
        <w:t>kur:</w:t>
      </w:r>
    </w:p>
    <w:tbl>
      <w:tblPr>
        <w:tblW w:w="8930" w:type="dxa"/>
        <w:tblInd w:w="817" w:type="dxa"/>
        <w:tblLook w:val="04A0" w:firstRow="1" w:lastRow="0" w:firstColumn="1" w:lastColumn="0" w:noHBand="0" w:noVBand="1"/>
      </w:tblPr>
      <w:tblGrid>
        <w:gridCol w:w="1242"/>
        <w:gridCol w:w="7688"/>
      </w:tblGrid>
      <w:tr w:rsidR="00A044F8" w:rsidRPr="00A044F8" w14:paraId="4C40506D" w14:textId="77777777" w:rsidTr="00D7001F">
        <w:trPr>
          <w:tblHeader/>
        </w:trPr>
        <w:tc>
          <w:tcPr>
            <w:tcW w:w="1242" w:type="dxa"/>
          </w:tcPr>
          <w:p w14:paraId="45F7DDA2" w14:textId="77777777" w:rsidR="00A044F8" w:rsidRPr="00A044F8" w:rsidRDefault="00A044F8" w:rsidP="00A044F8">
            <w:pPr>
              <w:tabs>
                <w:tab w:val="left" w:pos="900"/>
              </w:tabs>
              <w:spacing w:after="120" w:line="276" w:lineRule="auto"/>
              <w:ind w:left="176"/>
              <w:rPr>
                <w:rFonts w:eastAsia="Times New Roman"/>
                <w:i/>
                <w:lang w:eastAsia="lt-LT"/>
              </w:rPr>
            </w:pPr>
            <w:proofErr w:type="spellStart"/>
            <w:r w:rsidRPr="00A044F8">
              <w:rPr>
                <w:rFonts w:eastAsia="Times New Roman"/>
                <w:i/>
                <w:lang w:eastAsia="lt-LT"/>
              </w:rPr>
              <w:t>m</w:t>
            </w:r>
            <w:r w:rsidRPr="00A044F8">
              <w:rPr>
                <w:rFonts w:eastAsia="Times New Roman"/>
                <w:i/>
                <w:vertAlign w:val="subscript"/>
                <w:lang w:eastAsia="lt-LT"/>
              </w:rPr>
              <w:t>nk</w:t>
            </w:r>
            <w:proofErr w:type="spellEnd"/>
            <w:r w:rsidRPr="00A044F8">
              <w:rPr>
                <w:rFonts w:eastAsia="Times New Roman"/>
                <w:i/>
                <w:vertAlign w:val="subscript"/>
                <w:lang w:eastAsia="lt-LT"/>
              </w:rPr>
              <w:tab/>
            </w:r>
          </w:p>
        </w:tc>
        <w:tc>
          <w:tcPr>
            <w:tcW w:w="7688" w:type="dxa"/>
          </w:tcPr>
          <w:p w14:paraId="50FE70F5" w14:textId="77777777"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 xml:space="preserve">Metinio atlyginimo </w:t>
            </w:r>
            <w:r w:rsidRPr="00A044F8">
              <w:rPr>
                <w:rFonts w:eastAsia="Times New Roman"/>
                <w:i/>
                <w:lang w:eastAsia="lt-LT"/>
              </w:rPr>
              <w:t>k</w:t>
            </w:r>
            <w:r w:rsidRPr="00A044F8">
              <w:rPr>
                <w:rFonts w:eastAsia="Times New Roman"/>
                <w:lang w:eastAsia="lt-LT"/>
              </w:rPr>
              <w:t>-</w:t>
            </w:r>
            <w:proofErr w:type="spellStart"/>
            <w:r w:rsidRPr="00A044F8">
              <w:rPr>
                <w:rFonts w:eastAsia="Times New Roman"/>
                <w:lang w:eastAsia="lt-LT"/>
              </w:rPr>
              <w:t>ojo</w:t>
            </w:r>
            <w:proofErr w:type="spellEnd"/>
            <w:r w:rsidRPr="00A044F8">
              <w:rPr>
                <w:rFonts w:eastAsia="Times New Roman"/>
                <w:lang w:eastAsia="lt-LT"/>
              </w:rPr>
              <w:t xml:space="preserve"> mėnesio dalis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p>
        </w:tc>
      </w:tr>
      <w:tr w:rsidR="00A044F8" w:rsidRPr="00A044F8" w14:paraId="648F23CA" w14:textId="77777777" w:rsidTr="00D7001F">
        <w:trPr>
          <w:tblHeader/>
        </w:trPr>
        <w:tc>
          <w:tcPr>
            <w:tcW w:w="1242" w:type="dxa"/>
          </w:tcPr>
          <w:p w14:paraId="5A5A553D" w14:textId="77777777" w:rsidR="00A044F8" w:rsidRPr="00A044F8" w:rsidRDefault="00A044F8" w:rsidP="00A044F8">
            <w:pPr>
              <w:spacing w:after="120" w:line="276" w:lineRule="auto"/>
              <w:ind w:left="176"/>
              <w:rPr>
                <w:rFonts w:eastAsia="Times New Roman"/>
                <w:i/>
                <w:lang w:eastAsia="lt-LT"/>
              </w:rPr>
            </w:pPr>
            <w:proofErr w:type="spellStart"/>
            <w:r w:rsidRPr="00A044F8">
              <w:rPr>
                <w:rFonts w:eastAsia="Times New Roman"/>
                <w:i/>
                <w:lang w:eastAsia="lt-LT"/>
              </w:rPr>
              <w:t>Mn</w:t>
            </w:r>
            <w:proofErr w:type="spellEnd"/>
          </w:p>
        </w:tc>
        <w:tc>
          <w:tcPr>
            <w:tcW w:w="7688" w:type="dxa"/>
          </w:tcPr>
          <w:p w14:paraId="5684F7B9"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 xml:space="preserve">Metinis atlyginimas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p>
          <w:p w14:paraId="462069FF" w14:textId="77777777" w:rsidR="00A044F8" w:rsidRPr="00A044F8" w:rsidRDefault="00A044F8" w:rsidP="00A044F8">
            <w:pPr>
              <w:spacing w:after="120" w:line="276" w:lineRule="auto"/>
              <w:ind w:left="810"/>
              <w:outlineLvl w:val="2"/>
              <w:rPr>
                <w:rFonts w:eastAsia="Times New Roman"/>
                <w:lang w:eastAsia="lt-LT"/>
              </w:rPr>
            </w:pPr>
          </w:p>
        </w:tc>
      </w:tr>
    </w:tbl>
    <w:p w14:paraId="625CF983" w14:textId="77777777" w:rsidR="00A044F8" w:rsidRPr="00A044F8" w:rsidRDefault="00A044F8" w:rsidP="00A044F8">
      <w:pPr>
        <w:numPr>
          <w:ilvl w:val="0"/>
          <w:numId w:val="26"/>
        </w:numPr>
        <w:spacing w:after="120" w:line="276" w:lineRule="auto"/>
        <w:ind w:left="810"/>
        <w:contextualSpacing/>
        <w:jc w:val="both"/>
      </w:pPr>
      <w:r w:rsidRPr="00A044F8">
        <w:t>Tuo atveju, jeigu Objekto sukūrimo laikotarpis trunka ilgiau nei numatyta (numatyta Eksploatacijos pradžia vėluoja), pi</w:t>
      </w:r>
      <w:r w:rsidR="00CF0446">
        <w:t>r</w:t>
      </w:r>
      <w:r w:rsidRPr="00A044F8">
        <w:t xml:space="preserve">maisiais ir vėlesniais Sutarties Metinio atlyginimo mokėjimo metais, priklausomai nuo to, kiek vėluoja Eksploatacijos pradžia, FVM apskaičiuotas kiekvienų metų Metinis atlyginimas mokamas ne FVM numatytą mėnesių skaičių per metus, o išdėstant Metinį atlyginimą per likusį mėnesių skaičių nuo Eksploatacijos pradžios iki </w:t>
      </w:r>
      <w:proofErr w:type="spellStart"/>
      <w:r w:rsidRPr="00A044F8">
        <w:t>kalendornių</w:t>
      </w:r>
      <w:proofErr w:type="spellEnd"/>
      <w:r w:rsidRPr="00A044F8">
        <w:t xml:space="preserve"> metų pabaigos tokia tvarka, kad Metinio atlyginimo (MS, M3 ir M4</w:t>
      </w:r>
      <w:r w:rsidRPr="00A044F8">
        <w:rPr>
          <w:vertAlign w:val="superscript"/>
        </w:rPr>
        <w:t>2</w:t>
      </w:r>
      <w:r w:rsidRPr="00A044F8">
        <w:t>) mėnesinė</w:t>
      </w:r>
      <w:r w:rsidR="00D35914">
        <w:t>s</w:t>
      </w:r>
      <w:r w:rsidRPr="00A044F8">
        <w:t xml:space="preserve"> dalys apskaičiuojamos šių dalių Metinį atlyginimą išdėstant lygiomis dalimis likusiems mėnesiams nuo Eksploatacijos pradžios iki kalendorinių metų pabaigos, o M4</w:t>
      </w:r>
      <w:r w:rsidRPr="00A044F8">
        <w:rPr>
          <w:vertAlign w:val="superscript"/>
        </w:rPr>
        <w:t>1</w:t>
      </w:r>
      <w:r w:rsidRPr="00A044F8">
        <w:t xml:space="preserve"> ir M5 dalys mokamos tik tiek likusių mėnesių, kiek liko nuo Eksploatacijos </w:t>
      </w:r>
      <w:proofErr w:type="spellStart"/>
      <w:r w:rsidRPr="00A044F8">
        <w:t>praadžios</w:t>
      </w:r>
      <w:proofErr w:type="spellEnd"/>
      <w:r w:rsidRPr="00A044F8">
        <w:t xml:space="preserve"> datos iki kalendorinių metų pabaigos, kaip numatyta FVM. Šiuo atveju pirmųjų metų Metinis atlyginimas susidėtų tik iš likusių atitinkamų Sutarties mėnesių tais kalendoriniais metais. Ši taisyklė yra taikoma per visą Eksploatacijos laikotarpį. Formulė, pagal kurią susidariusioje situacijoje būtų apskaičiuojamas Metinis atlyginimas atitinkamą mėnesį, yra tokia:</w:t>
      </w:r>
    </w:p>
    <w:p w14:paraId="23DCFD78" w14:textId="77777777" w:rsidR="00A044F8" w:rsidRPr="00A044F8" w:rsidRDefault="00A044F8" w:rsidP="00A044F8">
      <w:pPr>
        <w:spacing w:after="120" w:line="276" w:lineRule="auto"/>
        <w:ind w:left="405"/>
        <w:contextualSpacing/>
        <w:jc w:val="both"/>
      </w:pPr>
    </w:p>
    <w:p w14:paraId="6FF4A721" w14:textId="77777777" w:rsidR="00A044F8" w:rsidRPr="00A044F8" w:rsidRDefault="007321B9" w:rsidP="00A044F8">
      <w:pPr>
        <w:spacing w:after="120" w:line="276" w:lineRule="auto"/>
        <w:jc w:val="both"/>
        <w:rPr>
          <w:rFonts w:eastAsia="Times New Roman"/>
          <w:lang w:eastAsia="lt-LT"/>
        </w:rPr>
      </w:pPr>
      <m:oMath>
        <m:sSub>
          <m:sSubPr>
            <m:ctrlPr>
              <w:rPr>
                <w:rFonts w:ascii="Cambria Math" w:eastAsia="Times New Roman" w:hAnsi="Cambria Math"/>
                <w:i/>
                <w:lang w:eastAsia="lt-LT"/>
              </w:rPr>
            </m:ctrlPr>
          </m:sSubPr>
          <m:e>
            <m:r>
              <w:rPr>
                <w:rFonts w:ascii="Cambria Math" w:eastAsia="Times New Roman" w:hAnsi="Cambria Math"/>
                <w:lang w:eastAsia="lt-LT"/>
              </w:rPr>
              <m:t>m</m:t>
            </m:r>
          </m:e>
          <m:sub>
            <m:r>
              <w:rPr>
                <w:rFonts w:ascii="Cambria Math" w:eastAsia="Times New Roman" w:hAnsi="Cambria Math"/>
                <w:lang w:eastAsia="lt-LT"/>
              </w:rPr>
              <m:t>nm</m:t>
            </m:r>
          </m:sub>
        </m:sSub>
        <m:r>
          <w:rPr>
            <w:rFonts w:ascii="Cambria Math" w:eastAsia="Times New Roman" w:hAnsi="Cambria Math"/>
            <w:lang w:eastAsia="lt-LT"/>
          </w:rPr>
          <m:t>=</m:t>
        </m:r>
        <m:f>
          <m:fPr>
            <m:ctrlPr>
              <w:rPr>
                <w:rFonts w:ascii="Cambria Math" w:eastAsia="Times New Roman" w:hAnsi="Cambria Math"/>
                <w:i/>
                <w:lang w:eastAsia="lt-LT"/>
              </w:rPr>
            </m:ctrlPr>
          </m:fPr>
          <m:num>
            <m:sSub>
              <m:sSubPr>
                <m:ctrlPr>
                  <w:rPr>
                    <w:rFonts w:ascii="Cambria Math" w:eastAsia="Times New Roman" w:hAnsi="Cambria Math"/>
                    <w:i/>
                    <w:lang w:eastAsia="lt-LT"/>
                  </w:rPr>
                </m:ctrlPr>
              </m:sSubPr>
              <m:e>
                <m:r>
                  <w:rPr>
                    <w:rFonts w:ascii="Cambria Math" w:eastAsia="Times New Roman" w:hAnsi="Cambria Math"/>
                    <w:lang w:eastAsia="lt-LT"/>
                  </w:rPr>
                  <m:t>M</m:t>
                </m:r>
              </m:e>
              <m:sub>
                <m:r>
                  <w:rPr>
                    <w:rFonts w:ascii="Cambria Math" w:eastAsia="Times New Roman" w:hAnsi="Cambria Math"/>
                    <w:lang w:eastAsia="lt-LT"/>
                  </w:rPr>
                  <m:t>Cn</m:t>
                </m:r>
              </m:sub>
            </m:sSub>
          </m:num>
          <m:den>
            <m:r>
              <w:rPr>
                <w:rFonts w:ascii="Cambria Math" w:eastAsia="Times New Roman" w:hAnsi="Cambria Math"/>
                <w:lang w:eastAsia="lt-LT"/>
              </w:rPr>
              <m:t>L</m:t>
            </m:r>
          </m:den>
        </m:f>
        <m:r>
          <w:rPr>
            <w:rFonts w:ascii="Cambria Math" w:eastAsia="Times New Roman" w:hAnsi="Cambria Math"/>
            <w:lang w:eastAsia="lt-LT"/>
          </w:rPr>
          <m:t xml:space="preserve">+ </m:t>
        </m:r>
        <m:sSub>
          <m:sSubPr>
            <m:ctrlPr>
              <w:rPr>
                <w:rFonts w:ascii="Cambria Math" w:eastAsia="Times New Roman" w:hAnsi="Cambria Math"/>
                <w:i/>
                <w:lang w:eastAsia="lt-LT"/>
              </w:rPr>
            </m:ctrlPr>
          </m:sSubPr>
          <m:e>
            <m:r>
              <w:rPr>
                <w:rFonts w:ascii="Cambria Math" w:eastAsia="Times New Roman" w:hAnsi="Cambria Math"/>
                <w:lang w:eastAsia="lt-LT"/>
              </w:rPr>
              <m:t>Mp</m:t>
            </m:r>
          </m:e>
          <m:sub>
            <m:r>
              <w:rPr>
                <w:rFonts w:ascii="Cambria Math" w:eastAsia="Times New Roman" w:hAnsi="Cambria Math"/>
                <w:lang w:eastAsia="lt-LT"/>
              </w:rPr>
              <m:t>nm</m:t>
            </m:r>
          </m:sub>
        </m:sSub>
      </m:oMath>
      <w:r w:rsidR="00A044F8" w:rsidRPr="00A044F8">
        <w:rPr>
          <w:rFonts w:eastAsia="Times New Roman"/>
          <w:i/>
          <w:lang w:eastAsia="lt-LT"/>
        </w:rPr>
        <w:t xml:space="preserve"> </w:t>
      </w:r>
      <w:r w:rsidR="00A044F8" w:rsidRPr="00A044F8">
        <w:rPr>
          <w:rFonts w:eastAsia="Times New Roman"/>
          <w:lang w:eastAsia="lt-LT"/>
        </w:rPr>
        <w:t>, kur:</w:t>
      </w:r>
    </w:p>
    <w:tbl>
      <w:tblPr>
        <w:tblW w:w="9600" w:type="dxa"/>
        <w:tblInd w:w="250" w:type="dxa"/>
        <w:tblLayout w:type="fixed"/>
        <w:tblLook w:val="04A0" w:firstRow="1" w:lastRow="0" w:firstColumn="1" w:lastColumn="0" w:noHBand="0" w:noVBand="1"/>
      </w:tblPr>
      <w:tblGrid>
        <w:gridCol w:w="1665"/>
        <w:gridCol w:w="7935"/>
      </w:tblGrid>
      <w:tr w:rsidR="00A044F8" w:rsidRPr="00A044F8" w14:paraId="62861C94" w14:textId="77777777" w:rsidTr="00D7001F">
        <w:trPr>
          <w:tblHeader/>
        </w:trPr>
        <w:tc>
          <w:tcPr>
            <w:tcW w:w="1665" w:type="dxa"/>
          </w:tcPr>
          <w:p w14:paraId="17BC8238" w14:textId="77777777" w:rsidR="00A044F8" w:rsidRPr="00A044F8" w:rsidRDefault="007321B9" w:rsidP="00A044F8">
            <w:pPr>
              <w:spacing w:after="120" w:line="276" w:lineRule="auto"/>
              <w:rPr>
                <w:rFonts w:eastAsia="Times New Roman"/>
                <w:lang w:eastAsia="lt-LT"/>
              </w:rPr>
            </w:pPr>
            <m:oMathPara>
              <m:oMath>
                <m:sSub>
                  <m:sSubPr>
                    <m:ctrlPr>
                      <w:rPr>
                        <w:rFonts w:ascii="Cambria Math" w:eastAsia="Times New Roman" w:hAnsi="Cambria Math"/>
                        <w:i/>
                        <w:lang w:eastAsia="lt-LT"/>
                      </w:rPr>
                    </m:ctrlPr>
                  </m:sSubPr>
                  <m:e>
                    <m:r>
                      <w:rPr>
                        <w:rFonts w:ascii="Cambria Math" w:eastAsia="Times New Roman" w:hAnsi="Cambria Math"/>
                        <w:lang w:eastAsia="lt-LT"/>
                      </w:rPr>
                      <m:t>m</m:t>
                    </m:r>
                  </m:e>
                  <m:sub>
                    <m:r>
                      <w:rPr>
                        <w:rFonts w:ascii="Cambria Math" w:eastAsia="Times New Roman" w:hAnsi="Cambria Math"/>
                        <w:lang w:eastAsia="lt-LT"/>
                      </w:rPr>
                      <m:t>nm</m:t>
                    </m:r>
                  </m:sub>
                </m:sSub>
              </m:oMath>
            </m:oMathPara>
          </w:p>
        </w:tc>
        <w:tc>
          <w:tcPr>
            <w:tcW w:w="7935" w:type="dxa"/>
          </w:tcPr>
          <w:p w14:paraId="35DC611B" w14:textId="77777777"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 xml:space="preserve">Metinio atlyginimo </w:t>
            </w:r>
            <w:r w:rsidRPr="00A044F8">
              <w:rPr>
                <w:rFonts w:eastAsia="Times New Roman"/>
                <w:i/>
                <w:lang w:eastAsia="lt-LT"/>
              </w:rPr>
              <w:t>m</w:t>
            </w:r>
            <w:r w:rsidRPr="00A044F8">
              <w:rPr>
                <w:rFonts w:eastAsia="Times New Roman"/>
                <w:lang w:eastAsia="lt-LT"/>
              </w:rPr>
              <w:t xml:space="preserve">-tojo mėnesio dalis nominalia (indeksuota) verte </w:t>
            </w:r>
            <w:r w:rsidRPr="00A044F8">
              <w:rPr>
                <w:rFonts w:eastAsia="Times New Roman"/>
                <w:i/>
                <w:lang w:eastAsia="lt-LT"/>
              </w:rPr>
              <w:t>n - taisiais</w:t>
            </w:r>
            <w:r w:rsidRPr="00A044F8">
              <w:rPr>
                <w:rFonts w:eastAsia="Times New Roman"/>
                <w:lang w:eastAsia="lt-LT"/>
              </w:rPr>
              <w:t xml:space="preserve"> metais;</w:t>
            </w:r>
          </w:p>
        </w:tc>
      </w:tr>
      <w:tr w:rsidR="00A044F8" w:rsidRPr="00A044F8" w14:paraId="4DAC6034" w14:textId="77777777" w:rsidTr="00D7001F">
        <w:trPr>
          <w:tblHeader/>
        </w:trPr>
        <w:tc>
          <w:tcPr>
            <w:tcW w:w="1665" w:type="dxa"/>
          </w:tcPr>
          <w:p w14:paraId="4E033674" w14:textId="77777777" w:rsidR="00A044F8" w:rsidRPr="00A044F8" w:rsidRDefault="007321B9" w:rsidP="00A044F8">
            <w:pPr>
              <w:spacing w:after="120" w:line="276" w:lineRule="auto"/>
              <w:ind w:left="176"/>
              <w:jc w:val="center"/>
              <w:rPr>
                <w:lang w:eastAsia="lt-LT"/>
              </w:rPr>
            </w:pPr>
            <m:oMathPara>
              <m:oMath>
                <m:sSub>
                  <m:sSubPr>
                    <m:ctrlPr>
                      <w:rPr>
                        <w:rFonts w:ascii="Cambria Math" w:hAnsi="Cambria Math"/>
                        <w:i/>
                        <w:lang w:eastAsia="lt-LT"/>
                      </w:rPr>
                    </m:ctrlPr>
                  </m:sSubPr>
                  <m:e>
                    <m:r>
                      <w:rPr>
                        <w:rFonts w:ascii="Cambria Math" w:hAnsi="Cambria Math"/>
                        <w:lang w:eastAsia="lt-LT"/>
                      </w:rPr>
                      <m:t>Mc</m:t>
                    </m:r>
                  </m:e>
                  <m:sub>
                    <m:r>
                      <w:rPr>
                        <w:rFonts w:ascii="Cambria Math" w:hAnsi="Cambria Math"/>
                        <w:lang w:eastAsia="lt-LT"/>
                      </w:rPr>
                      <m:t>n</m:t>
                    </m:r>
                  </m:sub>
                </m:sSub>
              </m:oMath>
            </m:oMathPara>
          </w:p>
          <w:p w14:paraId="6C4CCE10" w14:textId="77777777" w:rsidR="00A044F8" w:rsidRPr="00A044F8" w:rsidRDefault="00A044F8" w:rsidP="00A044F8">
            <w:pPr>
              <w:spacing w:after="120" w:line="276" w:lineRule="auto"/>
              <w:ind w:left="176"/>
              <w:jc w:val="center"/>
              <w:rPr>
                <w:lang w:eastAsia="lt-LT"/>
              </w:rPr>
            </w:pPr>
            <w:r w:rsidRPr="00A044F8">
              <w:rPr>
                <w:lang w:eastAsia="lt-LT"/>
              </w:rPr>
              <w:t>L</w:t>
            </w:r>
          </w:p>
          <w:p w14:paraId="598A386B" w14:textId="77777777" w:rsidR="00A044F8" w:rsidRPr="00A044F8" w:rsidRDefault="00A044F8" w:rsidP="00A044F8">
            <w:pPr>
              <w:spacing w:after="120" w:line="276" w:lineRule="auto"/>
              <w:ind w:left="176"/>
              <w:jc w:val="center"/>
              <w:rPr>
                <w:lang w:eastAsia="lt-LT"/>
              </w:rPr>
            </w:pPr>
          </w:p>
          <w:p w14:paraId="26A33D69" w14:textId="77777777" w:rsidR="00A044F8" w:rsidRPr="00A044F8" w:rsidRDefault="007321B9" w:rsidP="00A044F8">
            <w:pPr>
              <w:spacing w:after="120" w:line="276" w:lineRule="auto"/>
              <w:ind w:left="176"/>
              <w:jc w:val="center"/>
              <w:rPr>
                <w:lang w:eastAsia="lt-LT"/>
              </w:rPr>
            </w:pPr>
            <m:oMathPara>
              <m:oMath>
                <m:sSub>
                  <m:sSubPr>
                    <m:ctrlPr>
                      <w:rPr>
                        <w:rFonts w:ascii="Cambria Math" w:hAnsi="Cambria Math"/>
                        <w:i/>
                        <w:lang w:eastAsia="lt-LT"/>
                      </w:rPr>
                    </m:ctrlPr>
                  </m:sSubPr>
                  <m:e>
                    <m:r>
                      <w:rPr>
                        <w:rFonts w:ascii="Cambria Math" w:hAnsi="Cambria Math"/>
                        <w:lang w:eastAsia="lt-LT"/>
                      </w:rPr>
                      <m:t>Mp</m:t>
                    </m:r>
                  </m:e>
                  <m:sub>
                    <m:r>
                      <w:rPr>
                        <w:rFonts w:ascii="Cambria Math" w:hAnsi="Cambria Math"/>
                        <w:lang w:eastAsia="lt-LT"/>
                      </w:rPr>
                      <m:t>nm</m:t>
                    </m:r>
                  </m:sub>
                </m:sSub>
              </m:oMath>
            </m:oMathPara>
          </w:p>
          <w:p w14:paraId="5F77A522" w14:textId="77777777" w:rsidR="00A044F8" w:rsidRPr="00A044F8" w:rsidRDefault="00A044F8" w:rsidP="00A044F8">
            <w:pPr>
              <w:spacing w:after="120" w:line="276" w:lineRule="auto"/>
              <w:rPr>
                <w:rFonts w:eastAsia="Times New Roman"/>
                <w:lang w:eastAsia="lt-LT"/>
              </w:rPr>
            </w:pPr>
          </w:p>
        </w:tc>
        <w:tc>
          <w:tcPr>
            <w:tcW w:w="7935" w:type="dxa"/>
          </w:tcPr>
          <w:p w14:paraId="0C06E7D7" w14:textId="77777777" w:rsidR="00A044F8" w:rsidRPr="00A044F8" w:rsidRDefault="00A044F8" w:rsidP="00A044F8">
            <w:pPr>
              <w:spacing w:after="120" w:line="276" w:lineRule="auto"/>
              <w:ind w:left="-108"/>
              <w:jc w:val="both"/>
              <w:rPr>
                <w:rFonts w:eastAsia="Times New Roman"/>
                <w:lang w:eastAsia="lt-LT"/>
              </w:rPr>
            </w:pPr>
            <w:r w:rsidRPr="00A044F8">
              <w:rPr>
                <w:rFonts w:eastAsia="Times New Roman"/>
                <w:lang w:eastAsia="lt-LT"/>
              </w:rPr>
              <w:t>Metinio atlyginimo dalis už MS, M3 ir M4</w:t>
            </w:r>
            <w:r w:rsidRPr="00A044F8">
              <w:rPr>
                <w:rFonts w:eastAsia="Times New Roman"/>
                <w:vertAlign w:val="superscript"/>
                <w:lang w:eastAsia="lt-LT"/>
              </w:rPr>
              <w:t>2</w:t>
            </w:r>
            <w:r w:rsidRPr="00A044F8">
              <w:rPr>
                <w:rFonts w:eastAsia="Times New Roman"/>
                <w:lang w:eastAsia="lt-LT"/>
              </w:rPr>
              <w:t xml:space="preserve"> atlyginimo dalis </w:t>
            </w:r>
            <w:r w:rsidRPr="00A044F8">
              <w:rPr>
                <w:rFonts w:eastAsia="Times New Roman"/>
                <w:i/>
                <w:lang w:eastAsia="lt-LT"/>
              </w:rPr>
              <w:t>n - taisiais</w:t>
            </w:r>
            <w:r w:rsidRPr="00A044F8">
              <w:rPr>
                <w:rFonts w:eastAsia="Times New Roman"/>
                <w:lang w:eastAsia="lt-LT"/>
              </w:rPr>
              <w:t xml:space="preserve"> metais;</w:t>
            </w:r>
          </w:p>
          <w:p w14:paraId="7FF8D873" w14:textId="77777777" w:rsidR="00A044F8" w:rsidRPr="00A044F8" w:rsidRDefault="00A044F8" w:rsidP="00A044F8">
            <w:pPr>
              <w:spacing w:after="120" w:line="276" w:lineRule="auto"/>
              <w:ind w:left="-108"/>
              <w:jc w:val="both"/>
              <w:rPr>
                <w:rFonts w:eastAsia="Times New Roman"/>
                <w:lang w:eastAsia="lt-LT"/>
              </w:rPr>
            </w:pPr>
            <w:r w:rsidRPr="00A044F8">
              <w:rPr>
                <w:rFonts w:eastAsia="Times New Roman"/>
                <w:lang w:eastAsia="lt-LT"/>
              </w:rPr>
              <w:t>nepilnų Sutarties metų mėnesių skaičius</w:t>
            </w:r>
            <w:r w:rsidR="00380C56">
              <w:rPr>
                <w:rFonts w:eastAsia="Times New Roman"/>
                <w:lang w:eastAsia="lt-LT"/>
              </w:rPr>
              <w:t>,</w:t>
            </w:r>
            <w:r w:rsidRPr="00A044F8">
              <w:rPr>
                <w:rFonts w:eastAsia="Times New Roman"/>
                <w:lang w:eastAsia="lt-LT"/>
              </w:rPr>
              <w:t xml:space="preserve"> likęs nuo faktinės Eksploatacijos pradžios iki kalendorinių metų pabaigos;</w:t>
            </w:r>
          </w:p>
          <w:p w14:paraId="0894C092" w14:textId="77777777" w:rsidR="00A044F8" w:rsidRPr="00A044F8" w:rsidRDefault="00A044F8" w:rsidP="00A044F8">
            <w:pPr>
              <w:spacing w:after="120" w:line="276" w:lineRule="auto"/>
              <w:ind w:left="-108"/>
              <w:jc w:val="both"/>
              <w:rPr>
                <w:rFonts w:eastAsia="Times New Roman"/>
                <w:lang w:eastAsia="lt-LT"/>
              </w:rPr>
            </w:pPr>
            <w:r w:rsidRPr="00A044F8">
              <w:rPr>
                <w:rFonts w:eastAsia="Times New Roman"/>
                <w:lang w:eastAsia="lt-LT"/>
              </w:rPr>
              <w:t xml:space="preserve">Metinio atlyginimo </w:t>
            </w:r>
            <w:r w:rsidRPr="00A044F8">
              <w:rPr>
                <w:rFonts w:eastAsia="Times New Roman"/>
                <w:i/>
                <w:lang w:eastAsia="lt-LT"/>
              </w:rPr>
              <w:t>m</w:t>
            </w:r>
            <w:r w:rsidRPr="00A044F8">
              <w:rPr>
                <w:rFonts w:eastAsia="Times New Roman"/>
                <w:lang w:eastAsia="lt-LT"/>
              </w:rPr>
              <w:t>-tojo mėnesio dalis už M4</w:t>
            </w:r>
            <w:r w:rsidRPr="00A044F8">
              <w:rPr>
                <w:rFonts w:eastAsia="Times New Roman"/>
                <w:vertAlign w:val="superscript"/>
                <w:lang w:eastAsia="lt-LT"/>
              </w:rPr>
              <w:t>1</w:t>
            </w:r>
            <w:r w:rsidRPr="00A044F8">
              <w:rPr>
                <w:rFonts w:eastAsia="Times New Roman"/>
                <w:lang w:eastAsia="lt-LT"/>
              </w:rPr>
              <w:t xml:space="preserve"> ir M5 atlyginimo dalis nominalia (indeksuota) verte </w:t>
            </w:r>
            <w:r w:rsidRPr="00A044F8">
              <w:rPr>
                <w:rFonts w:eastAsia="Times New Roman"/>
                <w:i/>
                <w:lang w:eastAsia="lt-LT"/>
              </w:rPr>
              <w:t>n - taisiais</w:t>
            </w:r>
            <w:r w:rsidRPr="00A044F8">
              <w:rPr>
                <w:rFonts w:eastAsia="Times New Roman"/>
                <w:lang w:eastAsia="lt-LT"/>
              </w:rPr>
              <w:t xml:space="preserve"> metais.</w:t>
            </w:r>
          </w:p>
        </w:tc>
      </w:tr>
    </w:tbl>
    <w:p w14:paraId="68F38973" w14:textId="77777777" w:rsidR="00A044F8" w:rsidRPr="00A044F8" w:rsidRDefault="00A044F8" w:rsidP="00A044F8">
      <w:pPr>
        <w:numPr>
          <w:ilvl w:val="0"/>
          <w:numId w:val="26"/>
        </w:numPr>
        <w:spacing w:after="120" w:line="276" w:lineRule="auto"/>
        <w:ind w:left="810"/>
        <w:contextualSpacing/>
        <w:jc w:val="both"/>
      </w:pPr>
      <w:bookmarkStart w:id="1199" w:name="_Ref57730938"/>
      <w:r w:rsidRPr="00A044F8">
        <w:rPr>
          <w:bCs/>
        </w:rPr>
        <w:t xml:space="preserve">Tuo atveju, jeigu faktiška </w:t>
      </w:r>
      <w:r w:rsidRPr="00A044F8">
        <w:t>E</w:t>
      </w:r>
      <w:r w:rsidRPr="00A044F8">
        <w:rPr>
          <w:bCs/>
        </w:rPr>
        <w:t xml:space="preserve">ksploatacijos pradžios data yra vėlesnė </w:t>
      </w:r>
      <w:r w:rsidR="00D35914">
        <w:rPr>
          <w:bCs/>
        </w:rPr>
        <w:t>nei</w:t>
      </w:r>
      <w:r w:rsidR="00D35914" w:rsidRPr="00A044F8">
        <w:rPr>
          <w:bCs/>
        </w:rPr>
        <w:t xml:space="preserve"> </w:t>
      </w:r>
      <w:r w:rsidRPr="00A044F8">
        <w:rPr>
          <w:bCs/>
        </w:rPr>
        <w:t xml:space="preserve">Sutartyje nustatytas Darbų atlikimo terminas (įskaitant galimus Darbų pratęsimus), tuomet ta Metinio atlyginimo dalis, kuri buvo numatyta nuo Pasiūlyme ir Sutartyje nurodytos Eksploatacijos pradžios, įskaitant Darbų termino pratęsimus pagal Sutarties nuostatas, datos iki faktinės Eksploatacijos pradžios datos Privačiam subjektui nemokama, o mokama tik nuo faktinės </w:t>
      </w:r>
      <w:r w:rsidRPr="00A044F8">
        <w:rPr>
          <w:bCs/>
        </w:rPr>
        <w:lastRenderedPageBreak/>
        <w:t>Eksploatacijos pradžios datos iki Sutarties galiojimo pabaigos (jeigu Sutartis nenutraukiama anksčiau laiko).</w:t>
      </w:r>
      <w:bookmarkEnd w:id="1199"/>
      <w:r w:rsidR="00037669">
        <w:rPr>
          <w:bCs/>
        </w:rPr>
        <w:t xml:space="preserve"> Tuo tikslu Privatus subjektas turi pakeisti FVM, kaip nurodyta šio priedo XIII skyriuje.</w:t>
      </w:r>
    </w:p>
    <w:p w14:paraId="61ECE375" w14:textId="7F5E5CE1" w:rsidR="00A044F8" w:rsidRPr="00326936" w:rsidRDefault="00A044F8" w:rsidP="00C52A08">
      <w:pPr>
        <w:spacing w:after="120" w:line="276" w:lineRule="auto"/>
        <w:ind w:left="810"/>
        <w:contextualSpacing/>
        <w:jc w:val="both"/>
      </w:pPr>
      <w:r w:rsidRPr="00A044F8">
        <w:t xml:space="preserve">Tuo atveju, </w:t>
      </w:r>
      <w:r w:rsidR="003C6680">
        <w:t>jeigu Darbų vykdymo terminas pratęsiamas dėl Privataus subjekto kaltės arba jo rizikai priskirtinų priežasčių, jam skaičiuojamos baudos, num</w:t>
      </w:r>
      <w:r w:rsidR="003C6680" w:rsidRPr="00326936">
        <w:t xml:space="preserve">atytos Sutarties </w:t>
      </w:r>
      <w:r w:rsidR="0029633F" w:rsidRPr="00326936">
        <w:fldChar w:fldCharType="begin"/>
      </w:r>
      <w:r w:rsidR="0029633F" w:rsidRPr="00326936">
        <w:instrText xml:space="preserve"> REF _Ref94781387 \r \h  \* MERGEFORMAT </w:instrText>
      </w:r>
      <w:r w:rsidR="0029633F" w:rsidRPr="00326936">
        <w:fldChar w:fldCharType="separate"/>
      </w:r>
      <w:r w:rsidR="00B87438">
        <w:t>46.4</w:t>
      </w:r>
      <w:r w:rsidR="0029633F" w:rsidRPr="00326936">
        <w:fldChar w:fldCharType="end"/>
      </w:r>
      <w:r w:rsidR="003C6680" w:rsidRPr="00326936">
        <w:rPr>
          <w:strike/>
        </w:rPr>
        <w:fldChar w:fldCharType="begin"/>
      </w:r>
      <w:r w:rsidR="003C6680" w:rsidRPr="00326936">
        <w:rPr>
          <w:strike/>
        </w:rPr>
        <w:instrText xml:space="preserve"> REF _Ref89248326 \r \h </w:instrText>
      </w:r>
      <w:r w:rsidR="0029633F" w:rsidRPr="00326936">
        <w:rPr>
          <w:strike/>
        </w:rPr>
        <w:instrText xml:space="preserve"> \* MERGEFORMAT </w:instrText>
      </w:r>
      <w:r w:rsidR="003C6680" w:rsidRPr="00326936">
        <w:rPr>
          <w:strike/>
        </w:rPr>
      </w:r>
      <w:r w:rsidR="003C6680" w:rsidRPr="00326936">
        <w:rPr>
          <w:strike/>
        </w:rPr>
        <w:fldChar w:fldCharType="separate"/>
      </w:r>
      <w:r w:rsidR="00B87438">
        <w:rPr>
          <w:strike/>
        </w:rPr>
        <w:t>46.3</w:t>
      </w:r>
      <w:r w:rsidR="003C6680" w:rsidRPr="00326936">
        <w:rPr>
          <w:strike/>
        </w:rPr>
        <w:fldChar w:fldCharType="end"/>
      </w:r>
      <w:r w:rsidR="003C6680" w:rsidRPr="00326936">
        <w:t xml:space="preserve"> punkte. </w:t>
      </w:r>
      <w:r w:rsidRPr="00326936">
        <w:t xml:space="preserve"> </w:t>
      </w:r>
      <w:r w:rsidR="00D6021C" w:rsidRPr="00326936">
        <w:t xml:space="preserve">Tokiu atveju Paslaugų teikimo trukmė nėra pratęsiama, o </w:t>
      </w:r>
      <w:r w:rsidRPr="00326936">
        <w:t xml:space="preserve">Metinis atlyginimas Privačiam subjektui pradedamas mokėti nuo faktinės Eksploatacijos pradžios ir sumokamas per visą likusį Sutarties galiojimo laikotarpį. Tuo tikslu Privatus subjektas turi pakeisti FVM šio priedo </w:t>
      </w:r>
      <w:r w:rsidRPr="00326936">
        <w:fldChar w:fldCharType="begin"/>
      </w:r>
      <w:r w:rsidRPr="00326936">
        <w:instrText xml:space="preserve"> REF _Ref60813103 \r \h </w:instrText>
      </w:r>
      <w:r w:rsidR="00326936">
        <w:instrText xml:space="preserve"> \* MERGEFORMAT </w:instrText>
      </w:r>
      <w:r w:rsidRPr="00326936">
        <w:fldChar w:fldCharType="separate"/>
      </w:r>
      <w:r w:rsidR="00B87438">
        <w:t>XIII</w:t>
      </w:r>
      <w:r w:rsidRPr="00326936">
        <w:fldChar w:fldCharType="end"/>
      </w:r>
      <w:r w:rsidRPr="00326936">
        <w:t xml:space="preserve"> skyriuje nustatyta tvarka.</w:t>
      </w:r>
    </w:p>
    <w:p w14:paraId="57DEE1CF" w14:textId="17D7986D" w:rsidR="00D35914" w:rsidRDefault="00D35914" w:rsidP="004C650C">
      <w:pPr>
        <w:numPr>
          <w:ilvl w:val="0"/>
          <w:numId w:val="26"/>
        </w:numPr>
        <w:spacing w:after="120" w:line="276" w:lineRule="auto"/>
        <w:contextualSpacing/>
        <w:jc w:val="both"/>
      </w:pPr>
      <w:r w:rsidRPr="00326936">
        <w:t xml:space="preserve">Privataus subjekto gautos komercinės pajamos vykdant veiklą Objekte ar jo dalyje tarp Privataus ir Valdžios subjektų atitinkamai dalinamos santykiu </w:t>
      </w:r>
      <w:r w:rsidR="00753DC6" w:rsidRPr="00326936">
        <w:t>85</w:t>
      </w:r>
      <w:r w:rsidRPr="00326936">
        <w:t xml:space="preserve"> (</w:t>
      </w:r>
      <w:r w:rsidR="00753DC6" w:rsidRPr="00326936">
        <w:t>aštuonias</w:t>
      </w:r>
      <w:r w:rsidRPr="00326936">
        <w:t>dešimt</w:t>
      </w:r>
      <w:r w:rsidR="00753DC6" w:rsidRPr="00326936">
        <w:t xml:space="preserve"> penki</w:t>
      </w:r>
      <w:r w:rsidRPr="00326936">
        <w:t>) procent</w:t>
      </w:r>
      <w:r w:rsidR="00753DC6" w:rsidRPr="00326936">
        <w:t>ai</w:t>
      </w:r>
      <w:r w:rsidRPr="00326936">
        <w:t xml:space="preserve"> ir </w:t>
      </w:r>
      <w:r w:rsidR="00753DC6" w:rsidRPr="00326936">
        <w:t>15</w:t>
      </w:r>
      <w:r w:rsidRPr="00326936">
        <w:t xml:space="preserve"> (penki</w:t>
      </w:r>
      <w:r w:rsidR="00753DC6" w:rsidRPr="00326936">
        <w:t>olika</w:t>
      </w:r>
      <w:r w:rsidRPr="00326936">
        <w:t xml:space="preserve">) </w:t>
      </w:r>
      <w:proofErr w:type="spellStart"/>
      <w:r w:rsidRPr="00326936">
        <w:t>procentų</w:t>
      </w:r>
      <w:r>
        <w:t>.</w:t>
      </w:r>
      <w:r w:rsidR="00810D1D" w:rsidRPr="00810D1D">
        <w:t>Tačiau</w:t>
      </w:r>
      <w:proofErr w:type="spellEnd"/>
      <w:r w:rsidR="00810D1D" w:rsidRPr="00810D1D">
        <w:t xml:space="preserve"> Valdžios subjektui tenkanti </w:t>
      </w:r>
      <w:r w:rsidR="0034041A">
        <w:t xml:space="preserve">komercinių pajamų </w:t>
      </w:r>
      <w:r w:rsidR="00810D1D" w:rsidRPr="00810D1D">
        <w:t>dalis negali viršyti 5 (penkių) procentų atitinkamo mėnesio Metinio atlyginimo.</w:t>
      </w:r>
      <w:r w:rsidR="0034041A">
        <w:t xml:space="preserve"> </w:t>
      </w:r>
      <w:r>
        <w:t>Metinis atlyginimas mažinamas Valdžios subjektui mokėtina papildomų komercinių pajamų suma.</w:t>
      </w:r>
      <w:r w:rsidR="004C650C" w:rsidRPr="004C650C">
        <w:t xml:space="preserve"> Jeigu dalinantis komercinių pajamų suma pagal šiame</w:t>
      </w:r>
      <w:r w:rsidR="004C650C">
        <w:t xml:space="preserve"> Sutarties </w:t>
      </w:r>
      <w:r w:rsidR="004C650C" w:rsidRPr="004C650C">
        <w:t xml:space="preserve"> punkte nurodomą proporciją Valdžios subjektui tenkanti dalis viršytų 5 (penkis) procentus atitinkamo mėnesio Metini</w:t>
      </w:r>
      <w:r w:rsidR="004C650C">
        <w:t xml:space="preserve">o atlyginimo, ši </w:t>
      </w:r>
      <w:r w:rsidR="004C650C" w:rsidRPr="004C650C">
        <w:t>5 (penkis) procentus</w:t>
      </w:r>
      <w:r w:rsidR="004C650C">
        <w:t xml:space="preserve"> viršijanti suma neišskaitoma iš Metinio atlyginimo.</w:t>
      </w:r>
    </w:p>
    <w:p w14:paraId="1C89A807" w14:textId="77777777" w:rsidR="00A044F8" w:rsidRPr="00A044F8" w:rsidRDefault="00A044F8" w:rsidP="00A044F8">
      <w:pPr>
        <w:numPr>
          <w:ilvl w:val="0"/>
          <w:numId w:val="26"/>
        </w:numPr>
        <w:spacing w:after="120" w:line="276" w:lineRule="auto"/>
        <w:ind w:left="810"/>
        <w:contextualSpacing/>
        <w:jc w:val="both"/>
      </w:pPr>
      <w:r w:rsidRPr="00A044F8">
        <w:t xml:space="preserve">Privačiam subjektui mokama Metinio atlyginimo mėnesio suma </w:t>
      </w:r>
      <w:r w:rsidRPr="00A044F8">
        <w:rPr>
          <w:bCs/>
        </w:rPr>
        <w:t xml:space="preserve">apskaičiuojama </w:t>
      </w:r>
      <w:r w:rsidRPr="00A044F8">
        <w:t xml:space="preserve">pagal tokią formulę: </w:t>
      </w:r>
    </w:p>
    <w:p w14:paraId="67FFE89C" w14:textId="77777777" w:rsidR="00D35914" w:rsidRPr="00D35914" w:rsidRDefault="007321B9" w:rsidP="009F07ED">
      <w:pPr>
        <w:pStyle w:val="Sraopastraipa"/>
        <w:numPr>
          <w:ilvl w:val="0"/>
          <w:numId w:val="26"/>
        </w:numPr>
        <w:spacing w:after="120" w:line="276" w:lineRule="auto"/>
        <w:jc w:val="center"/>
        <w:rPr>
          <w:rFonts w:eastAsia="Times New Roman"/>
          <w:i/>
          <w:lang w:eastAsia="lt-LT"/>
        </w:rPr>
      </w:pPr>
      <m:oMath>
        <m:sSub>
          <m:sSubPr>
            <m:ctrlPr>
              <w:rPr>
                <w:rFonts w:ascii="Cambria Math" w:eastAsia="Times New Roman" w:hAnsi="Cambria Math"/>
                <w:i/>
                <w:lang w:eastAsia="lt-LT"/>
              </w:rPr>
            </m:ctrlPr>
          </m:sSubPr>
          <m:e>
            <m:r>
              <w:rPr>
                <w:rFonts w:ascii="Cambria Math" w:eastAsia="Times New Roman" w:hAnsi="Cambria Math"/>
                <w:lang w:eastAsia="lt-LT"/>
              </w:rPr>
              <m:t>S</m:t>
            </m:r>
          </m:e>
          <m:sub>
            <m:r>
              <w:rPr>
                <w:rFonts w:ascii="Cambria Math" w:eastAsia="Times New Roman" w:hAnsi="Cambria Math"/>
                <w:lang w:eastAsia="lt-LT"/>
              </w:rPr>
              <m:t>nk</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m</m:t>
            </m:r>
          </m:e>
          <m:sub>
            <m:r>
              <w:rPr>
                <w:rFonts w:ascii="Cambria Math" w:eastAsia="Times New Roman" w:hAnsi="Cambria Math"/>
                <w:lang w:eastAsia="lt-LT"/>
              </w:rPr>
              <m:t>nk</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I</m:t>
            </m:r>
          </m:e>
          <m:sub>
            <m:r>
              <w:rPr>
                <w:rFonts w:ascii="Cambria Math" w:eastAsia="Times New Roman" w:hAnsi="Cambria Math"/>
                <w:lang w:eastAsia="lt-LT"/>
              </w:rPr>
              <m:t>P</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I</m:t>
            </m:r>
          </m:e>
          <m:sub>
            <m:r>
              <w:rPr>
                <w:rFonts w:ascii="Cambria Math" w:eastAsia="Times New Roman" w:hAnsi="Cambria Math"/>
                <w:lang w:eastAsia="lt-LT"/>
              </w:rPr>
              <m:t>K</m:t>
            </m:r>
          </m:sub>
        </m:sSub>
        <m:r>
          <w:rPr>
            <w:rFonts w:ascii="Cambria Math" w:eastAsia="Times New Roman" w:hAnsi="Cambria Math"/>
            <w:lang w:eastAsia="lt-LT"/>
          </w:rPr>
          <m:t>+KD-</m:t>
        </m:r>
        <m:sSub>
          <m:sSubPr>
            <m:ctrlPr>
              <w:rPr>
                <w:rFonts w:ascii="Cambria Math" w:eastAsia="Times New Roman" w:hAnsi="Cambria Math"/>
                <w:i/>
                <w:lang w:eastAsia="lt-LT"/>
              </w:rPr>
            </m:ctrlPr>
          </m:sSubPr>
          <m:e>
            <m:r>
              <w:rPr>
                <w:rFonts w:ascii="Cambria Math" w:eastAsia="Times New Roman" w:hAnsi="Cambria Math"/>
                <w:lang w:eastAsia="lt-LT"/>
              </w:rPr>
              <m:t>KP</m:t>
            </m:r>
          </m:e>
          <m:sub>
            <m:r>
              <w:rPr>
                <w:rFonts w:ascii="Cambria Math" w:eastAsia="Times New Roman" w:hAnsi="Cambria Math"/>
                <w:lang w:eastAsia="lt-LT"/>
              </w:rPr>
              <m:t>nk</m:t>
            </m:r>
          </m:sub>
        </m:sSub>
        <m:r>
          <w:rPr>
            <w:rFonts w:ascii="Cambria Math" w:eastAsia="Times New Roman" w:hAnsi="Cambria Math"/>
            <w:lang w:eastAsia="lt-LT"/>
          </w:rPr>
          <m:t>+KS-KI-</m:t>
        </m:r>
        <m:sSub>
          <m:sSubPr>
            <m:ctrlPr>
              <w:rPr>
                <w:rFonts w:ascii="Cambria Math" w:eastAsia="Times New Roman" w:hAnsi="Cambria Math"/>
                <w:i/>
                <w:lang w:eastAsia="lt-LT"/>
              </w:rPr>
            </m:ctrlPr>
          </m:sSubPr>
          <m:e>
            <m:r>
              <w:rPr>
                <w:rFonts w:ascii="Cambria Math" w:eastAsia="Times New Roman" w:hAnsi="Cambria Math"/>
                <w:lang w:eastAsia="lt-LT"/>
              </w:rPr>
              <m:t>I</m:t>
            </m:r>
          </m:e>
          <m:sub>
            <m:r>
              <w:rPr>
                <w:rFonts w:ascii="Cambria Math" w:eastAsia="Times New Roman" w:hAnsi="Cambria Math"/>
                <w:lang w:eastAsia="lt-LT"/>
              </w:rPr>
              <m:t>A</m:t>
            </m:r>
          </m:sub>
        </m:sSub>
      </m:oMath>
    </w:p>
    <w:p w14:paraId="5F8BA13B" w14:textId="77777777" w:rsidR="00A044F8" w:rsidRPr="00A044F8" w:rsidRDefault="00A044F8" w:rsidP="00A044F8">
      <w:pPr>
        <w:tabs>
          <w:tab w:val="center" w:pos="5032"/>
        </w:tabs>
        <w:spacing w:after="120" w:line="276" w:lineRule="auto"/>
        <w:jc w:val="both"/>
        <w:rPr>
          <w:rFonts w:eastAsia="Times New Roman"/>
          <w:lang w:eastAsia="lt-LT"/>
        </w:rPr>
      </w:pPr>
      <w:r w:rsidRPr="00A044F8">
        <w:rPr>
          <w:rFonts w:eastAsia="Times New Roman"/>
          <w:lang w:eastAsia="lt-LT"/>
        </w:rPr>
        <w:t>kur:</w:t>
      </w:r>
      <w:r w:rsidRPr="00A044F8">
        <w:rPr>
          <w:rFonts w:eastAsia="Times New Roman"/>
          <w:lang w:eastAsia="lt-LT"/>
        </w:rPr>
        <w:tab/>
      </w:r>
    </w:p>
    <w:tbl>
      <w:tblPr>
        <w:tblW w:w="8930" w:type="dxa"/>
        <w:tblInd w:w="817" w:type="dxa"/>
        <w:tblLook w:val="04A0" w:firstRow="1" w:lastRow="0" w:firstColumn="1" w:lastColumn="0" w:noHBand="0" w:noVBand="1"/>
      </w:tblPr>
      <w:tblGrid>
        <w:gridCol w:w="1242"/>
        <w:gridCol w:w="7688"/>
      </w:tblGrid>
      <w:tr w:rsidR="00A044F8" w:rsidRPr="00A044F8" w14:paraId="300E934B" w14:textId="77777777" w:rsidTr="00D7001F">
        <w:trPr>
          <w:tblHeader/>
        </w:trPr>
        <w:tc>
          <w:tcPr>
            <w:tcW w:w="1242" w:type="dxa"/>
          </w:tcPr>
          <w:p w14:paraId="0AB5383E" w14:textId="77777777" w:rsidR="00A044F8" w:rsidRPr="00A044F8" w:rsidRDefault="00A044F8" w:rsidP="00A044F8">
            <w:pPr>
              <w:tabs>
                <w:tab w:val="left" w:pos="900"/>
              </w:tabs>
              <w:spacing w:after="120" w:line="276" w:lineRule="auto"/>
              <w:ind w:left="176"/>
              <w:rPr>
                <w:rFonts w:eastAsia="Times New Roman"/>
                <w:i/>
                <w:lang w:eastAsia="lt-LT"/>
              </w:rPr>
            </w:pPr>
            <w:proofErr w:type="spellStart"/>
            <w:r w:rsidRPr="00A044F8">
              <w:rPr>
                <w:rFonts w:eastAsia="Times New Roman"/>
                <w:i/>
                <w:lang w:eastAsia="lt-LT"/>
              </w:rPr>
              <w:t>S</w:t>
            </w:r>
            <w:r w:rsidRPr="00A044F8">
              <w:rPr>
                <w:rFonts w:eastAsia="Times New Roman"/>
                <w:i/>
                <w:vertAlign w:val="subscript"/>
                <w:lang w:eastAsia="lt-LT"/>
              </w:rPr>
              <w:t>nk</w:t>
            </w:r>
            <w:proofErr w:type="spellEnd"/>
          </w:p>
        </w:tc>
        <w:tc>
          <w:tcPr>
            <w:tcW w:w="7688" w:type="dxa"/>
          </w:tcPr>
          <w:p w14:paraId="653B53E6" w14:textId="77777777"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 xml:space="preserve">Privačiam subjektui mokama suma </w:t>
            </w:r>
            <w:r w:rsidRPr="00A044F8">
              <w:rPr>
                <w:rFonts w:eastAsia="Times New Roman"/>
                <w:i/>
                <w:lang w:eastAsia="lt-LT"/>
              </w:rPr>
              <w:t>k</w:t>
            </w:r>
            <w:r w:rsidRPr="00A044F8">
              <w:rPr>
                <w:rFonts w:eastAsia="Times New Roman"/>
                <w:lang w:eastAsia="lt-LT"/>
              </w:rPr>
              <w:t xml:space="preserve">-tąjį mėnesį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p>
        </w:tc>
      </w:tr>
      <w:tr w:rsidR="00A044F8" w:rsidRPr="00A044F8" w14:paraId="2BC7F65E" w14:textId="77777777" w:rsidTr="00D7001F">
        <w:trPr>
          <w:tblHeader/>
        </w:trPr>
        <w:tc>
          <w:tcPr>
            <w:tcW w:w="1242" w:type="dxa"/>
          </w:tcPr>
          <w:p w14:paraId="3A357DF0" w14:textId="77777777" w:rsidR="00A044F8" w:rsidRPr="00A044F8" w:rsidRDefault="00A044F8" w:rsidP="00A044F8">
            <w:pPr>
              <w:spacing w:after="120" w:line="276" w:lineRule="auto"/>
              <w:ind w:left="176"/>
              <w:rPr>
                <w:rFonts w:eastAsia="Times New Roman"/>
                <w:i/>
                <w:lang w:eastAsia="lt-LT"/>
              </w:rPr>
            </w:pPr>
            <w:proofErr w:type="spellStart"/>
            <w:r w:rsidRPr="00A044F8">
              <w:rPr>
                <w:rFonts w:eastAsia="Times New Roman"/>
                <w:i/>
                <w:lang w:eastAsia="lt-LT"/>
              </w:rPr>
              <w:t>m</w:t>
            </w:r>
            <w:r w:rsidRPr="00A044F8">
              <w:rPr>
                <w:rFonts w:eastAsia="Times New Roman"/>
                <w:i/>
                <w:vertAlign w:val="subscript"/>
                <w:lang w:eastAsia="lt-LT"/>
              </w:rPr>
              <w:t>nk</w:t>
            </w:r>
            <w:proofErr w:type="spellEnd"/>
          </w:p>
        </w:tc>
        <w:tc>
          <w:tcPr>
            <w:tcW w:w="7688" w:type="dxa"/>
          </w:tcPr>
          <w:p w14:paraId="312D23ED"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 xml:space="preserve">Metinio atlyginimo </w:t>
            </w:r>
            <w:r w:rsidRPr="00A044F8">
              <w:rPr>
                <w:rFonts w:eastAsia="Times New Roman"/>
                <w:i/>
                <w:lang w:eastAsia="lt-LT"/>
              </w:rPr>
              <w:t>k</w:t>
            </w:r>
            <w:r w:rsidRPr="00A044F8">
              <w:rPr>
                <w:rFonts w:eastAsia="Times New Roman"/>
                <w:lang w:eastAsia="lt-LT"/>
              </w:rPr>
              <w:t>-</w:t>
            </w:r>
            <w:proofErr w:type="spellStart"/>
            <w:r w:rsidRPr="00A044F8">
              <w:rPr>
                <w:rFonts w:eastAsia="Times New Roman"/>
                <w:lang w:eastAsia="lt-LT"/>
              </w:rPr>
              <w:t>ojo</w:t>
            </w:r>
            <w:proofErr w:type="spellEnd"/>
            <w:r w:rsidRPr="00A044F8">
              <w:rPr>
                <w:rFonts w:eastAsia="Times New Roman"/>
                <w:lang w:eastAsia="lt-LT"/>
              </w:rPr>
              <w:t xml:space="preserve"> mėnesio dalis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p>
        </w:tc>
      </w:tr>
      <w:tr w:rsidR="00A044F8" w:rsidRPr="00A044F8" w14:paraId="41A1518F" w14:textId="77777777" w:rsidTr="00D7001F">
        <w:trPr>
          <w:tblHeader/>
        </w:trPr>
        <w:tc>
          <w:tcPr>
            <w:tcW w:w="1242" w:type="dxa"/>
          </w:tcPr>
          <w:p w14:paraId="314341A0" w14:textId="77777777" w:rsidR="00A044F8" w:rsidRPr="00A044F8" w:rsidRDefault="00A044F8" w:rsidP="00A044F8">
            <w:pPr>
              <w:spacing w:after="120" w:line="276" w:lineRule="auto"/>
              <w:ind w:left="176"/>
              <w:rPr>
                <w:rFonts w:eastAsia="Times New Roman"/>
                <w:i/>
                <w:vertAlign w:val="subscript"/>
                <w:lang w:eastAsia="lt-LT"/>
              </w:rPr>
            </w:pPr>
            <w:r w:rsidRPr="00A044F8">
              <w:rPr>
                <w:rFonts w:eastAsia="Times New Roman"/>
                <w:i/>
                <w:lang w:eastAsia="lt-LT"/>
              </w:rPr>
              <w:t>I</w:t>
            </w:r>
            <w:r w:rsidRPr="00A044F8">
              <w:rPr>
                <w:rFonts w:eastAsia="Times New Roman"/>
                <w:i/>
                <w:vertAlign w:val="subscript"/>
                <w:lang w:eastAsia="lt-LT"/>
              </w:rPr>
              <w:t>P</w:t>
            </w:r>
          </w:p>
        </w:tc>
        <w:tc>
          <w:tcPr>
            <w:tcW w:w="7688" w:type="dxa"/>
          </w:tcPr>
          <w:p w14:paraId="7C3969EB"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išskaita dėl Funkcionavimo pažeidimo;</w:t>
            </w:r>
          </w:p>
        </w:tc>
      </w:tr>
      <w:tr w:rsidR="00A044F8" w:rsidRPr="00A044F8" w14:paraId="7AFDD4A9" w14:textId="77777777" w:rsidTr="00D7001F">
        <w:trPr>
          <w:tblHeader/>
        </w:trPr>
        <w:tc>
          <w:tcPr>
            <w:tcW w:w="1242" w:type="dxa"/>
          </w:tcPr>
          <w:p w14:paraId="64C2B815" w14:textId="77777777" w:rsidR="00A044F8" w:rsidRPr="00A044F8" w:rsidRDefault="00A044F8" w:rsidP="00A044F8">
            <w:pPr>
              <w:spacing w:after="120" w:line="276" w:lineRule="auto"/>
              <w:ind w:left="176"/>
              <w:rPr>
                <w:rFonts w:eastAsia="Times New Roman"/>
                <w:i/>
                <w:vertAlign w:val="subscript"/>
                <w:lang w:eastAsia="lt-LT"/>
              </w:rPr>
            </w:pPr>
            <w:r w:rsidRPr="00A044F8">
              <w:rPr>
                <w:rFonts w:eastAsia="Times New Roman"/>
                <w:i/>
                <w:lang w:eastAsia="lt-LT"/>
              </w:rPr>
              <w:t>I</w:t>
            </w:r>
            <w:r w:rsidRPr="00A044F8">
              <w:rPr>
                <w:rFonts w:eastAsia="Times New Roman"/>
                <w:i/>
                <w:vertAlign w:val="subscript"/>
                <w:lang w:eastAsia="lt-LT"/>
              </w:rPr>
              <w:t>K</w:t>
            </w:r>
          </w:p>
        </w:tc>
        <w:tc>
          <w:tcPr>
            <w:tcW w:w="7688" w:type="dxa"/>
          </w:tcPr>
          <w:p w14:paraId="1D1CF55E"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išskaita dėl Kokybės pažeidimo;</w:t>
            </w:r>
          </w:p>
        </w:tc>
      </w:tr>
      <w:tr w:rsidR="00A044F8" w:rsidRPr="00A044F8" w14:paraId="3F412BF9" w14:textId="77777777" w:rsidTr="00D7001F">
        <w:trPr>
          <w:tblHeader/>
        </w:trPr>
        <w:tc>
          <w:tcPr>
            <w:tcW w:w="1242" w:type="dxa"/>
          </w:tcPr>
          <w:p w14:paraId="76D45C77" w14:textId="77777777" w:rsidR="00A044F8" w:rsidRPr="00A044F8" w:rsidRDefault="00A044F8" w:rsidP="00A044F8">
            <w:pPr>
              <w:spacing w:after="120" w:line="276" w:lineRule="auto"/>
              <w:ind w:left="176"/>
              <w:rPr>
                <w:rFonts w:eastAsia="Times New Roman"/>
                <w:i/>
                <w:lang w:eastAsia="lt-LT"/>
              </w:rPr>
            </w:pPr>
            <w:r w:rsidRPr="00A044F8">
              <w:rPr>
                <w:rFonts w:eastAsia="Times New Roman"/>
                <w:i/>
                <w:lang w:eastAsia="lt-LT"/>
              </w:rPr>
              <w:t>KD</w:t>
            </w:r>
          </w:p>
        </w:tc>
        <w:tc>
          <w:tcPr>
            <w:tcW w:w="7688" w:type="dxa"/>
          </w:tcPr>
          <w:p w14:paraId="4BEC31D9"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kompensacija dėl Kompensavimo įvykio;</w:t>
            </w:r>
          </w:p>
        </w:tc>
      </w:tr>
      <w:tr w:rsidR="00D35914" w:rsidRPr="00A044F8" w14:paraId="1886B6C6" w14:textId="77777777" w:rsidTr="00D7001F">
        <w:trPr>
          <w:tblHeader/>
        </w:trPr>
        <w:tc>
          <w:tcPr>
            <w:tcW w:w="1242" w:type="dxa"/>
          </w:tcPr>
          <w:p w14:paraId="4240B6A4" w14:textId="77777777" w:rsidR="00D35914" w:rsidRPr="00A044F8" w:rsidRDefault="00D35914" w:rsidP="00D35914">
            <w:pPr>
              <w:spacing w:after="120" w:line="276" w:lineRule="auto"/>
              <w:ind w:left="176"/>
              <w:rPr>
                <w:rFonts w:eastAsia="Times New Roman"/>
                <w:i/>
                <w:lang w:eastAsia="lt-LT"/>
              </w:rPr>
            </w:pPr>
            <w:proofErr w:type="spellStart"/>
            <w:r>
              <w:rPr>
                <w:rFonts w:eastAsia="Times New Roman"/>
                <w:i/>
                <w:lang w:eastAsia="lt-LT"/>
              </w:rPr>
              <w:t>KP</w:t>
            </w:r>
            <w:r w:rsidRPr="00A044F8">
              <w:rPr>
                <w:rFonts w:eastAsia="Times New Roman"/>
                <w:i/>
                <w:vertAlign w:val="subscript"/>
                <w:lang w:eastAsia="lt-LT"/>
              </w:rPr>
              <w:t>nk</w:t>
            </w:r>
            <w:proofErr w:type="spellEnd"/>
          </w:p>
        </w:tc>
        <w:tc>
          <w:tcPr>
            <w:tcW w:w="7688" w:type="dxa"/>
          </w:tcPr>
          <w:p w14:paraId="47AB7A7C" w14:textId="77777777" w:rsidR="00D35914" w:rsidRPr="00A044F8" w:rsidRDefault="00D35914" w:rsidP="00D35914">
            <w:pPr>
              <w:spacing w:after="120" w:line="276" w:lineRule="auto"/>
              <w:jc w:val="both"/>
              <w:outlineLvl w:val="2"/>
              <w:rPr>
                <w:rFonts w:eastAsia="Times New Roman"/>
                <w:lang w:eastAsia="lt-LT"/>
              </w:rPr>
            </w:pPr>
            <w:r>
              <w:rPr>
                <w:rFonts w:eastAsia="Times New Roman"/>
                <w:lang w:eastAsia="lt-LT"/>
              </w:rPr>
              <w:t xml:space="preserve">Valdžios subjektui mokėtinų Privataus subjekto komercinių pajamų suma </w:t>
            </w:r>
            <w:r w:rsidRPr="00A044F8">
              <w:rPr>
                <w:rFonts w:eastAsia="Times New Roman"/>
                <w:i/>
                <w:lang w:eastAsia="lt-LT"/>
              </w:rPr>
              <w:t>k</w:t>
            </w:r>
            <w:r w:rsidRPr="00A044F8">
              <w:rPr>
                <w:rFonts w:eastAsia="Times New Roman"/>
                <w:lang w:eastAsia="lt-LT"/>
              </w:rPr>
              <w:t xml:space="preserve">-tąjį mėnesį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r w:rsidR="00FF0EBB">
              <w:rPr>
                <w:rFonts w:eastAsia="Times New Roman"/>
                <w:lang w:eastAsia="lt-LT"/>
              </w:rPr>
              <w:t xml:space="preserve">, kuri negali viršyti </w:t>
            </w:r>
            <w:r w:rsidR="00FF0EBB" w:rsidRPr="00FF0EBB">
              <w:rPr>
                <w:rFonts w:eastAsia="Times New Roman"/>
                <w:lang w:eastAsia="lt-LT"/>
              </w:rPr>
              <w:t>5 (penkių) procentų</w:t>
            </w:r>
            <w:r w:rsidR="00FF0EBB">
              <w:rPr>
                <w:rFonts w:eastAsia="Times New Roman"/>
                <w:lang w:eastAsia="lt-LT"/>
              </w:rPr>
              <w:t xml:space="preserve"> </w:t>
            </w:r>
            <w:proofErr w:type="spellStart"/>
            <w:r w:rsidR="00FF0EBB">
              <w:rPr>
                <w:rFonts w:eastAsia="Times New Roman"/>
                <w:lang w:eastAsia="lt-LT"/>
              </w:rPr>
              <w:t>S</w:t>
            </w:r>
            <w:r w:rsidR="00FF0EBB" w:rsidRPr="002B519A">
              <w:rPr>
                <w:rFonts w:eastAsia="Times New Roman"/>
                <w:vertAlign w:val="subscript"/>
                <w:lang w:eastAsia="lt-LT"/>
              </w:rPr>
              <w:t>nk</w:t>
            </w:r>
            <w:proofErr w:type="spellEnd"/>
            <w:r w:rsidRPr="00A044F8">
              <w:rPr>
                <w:rFonts w:eastAsia="Times New Roman"/>
                <w:lang w:eastAsia="lt-LT"/>
              </w:rPr>
              <w:t>;</w:t>
            </w:r>
          </w:p>
        </w:tc>
      </w:tr>
      <w:tr w:rsidR="00A044F8" w:rsidRPr="00A044F8" w14:paraId="795B0CA9" w14:textId="77777777" w:rsidTr="00D7001F">
        <w:trPr>
          <w:tblHeader/>
        </w:trPr>
        <w:tc>
          <w:tcPr>
            <w:tcW w:w="1242" w:type="dxa"/>
          </w:tcPr>
          <w:p w14:paraId="031E879A" w14:textId="77777777" w:rsidR="00A044F8" w:rsidRPr="00A044F8" w:rsidRDefault="00A044F8" w:rsidP="00A044F8">
            <w:pPr>
              <w:spacing w:after="120" w:line="276" w:lineRule="auto"/>
              <w:ind w:left="176"/>
              <w:rPr>
                <w:rFonts w:eastAsia="Times New Roman"/>
                <w:i/>
                <w:lang w:eastAsia="lt-LT"/>
              </w:rPr>
            </w:pPr>
            <w:r w:rsidRPr="00A044F8">
              <w:rPr>
                <w:rFonts w:eastAsia="Times New Roman"/>
                <w:i/>
                <w:lang w:eastAsia="lt-LT"/>
              </w:rPr>
              <w:t>KS</w:t>
            </w:r>
          </w:p>
        </w:tc>
        <w:tc>
          <w:tcPr>
            <w:tcW w:w="7688" w:type="dxa"/>
          </w:tcPr>
          <w:p w14:paraId="4544BEDD"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kitos Privačiam subjektui pagal Sutartį mokėtinos sumos;</w:t>
            </w:r>
          </w:p>
        </w:tc>
      </w:tr>
      <w:tr w:rsidR="00A044F8" w:rsidRPr="00A044F8" w14:paraId="7E25D5DD" w14:textId="77777777" w:rsidTr="00D7001F">
        <w:trPr>
          <w:tblHeader/>
        </w:trPr>
        <w:tc>
          <w:tcPr>
            <w:tcW w:w="1242" w:type="dxa"/>
          </w:tcPr>
          <w:p w14:paraId="3501A136" w14:textId="77777777" w:rsidR="00A044F8" w:rsidRPr="00A044F8" w:rsidRDefault="00A044F8" w:rsidP="00A044F8">
            <w:pPr>
              <w:spacing w:after="120" w:line="276" w:lineRule="auto"/>
              <w:ind w:left="176"/>
              <w:rPr>
                <w:rFonts w:eastAsia="Times New Roman"/>
                <w:i/>
                <w:lang w:eastAsia="lt-LT"/>
              </w:rPr>
            </w:pPr>
            <w:r w:rsidRPr="00A044F8">
              <w:rPr>
                <w:rFonts w:eastAsia="Times New Roman"/>
                <w:i/>
                <w:lang w:eastAsia="lt-LT"/>
              </w:rPr>
              <w:t>KI</w:t>
            </w:r>
          </w:p>
        </w:tc>
        <w:tc>
          <w:tcPr>
            <w:tcW w:w="7688" w:type="dxa"/>
          </w:tcPr>
          <w:p w14:paraId="1A926B29"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kitos Valdžios subjektui pagal Sutartį mokėtinos sumos;</w:t>
            </w:r>
          </w:p>
        </w:tc>
      </w:tr>
      <w:tr w:rsidR="00A044F8" w:rsidRPr="00A044F8" w14:paraId="19CF6ADB" w14:textId="77777777" w:rsidTr="00D7001F">
        <w:trPr>
          <w:trHeight w:val="250"/>
          <w:tblHeader/>
        </w:trPr>
        <w:tc>
          <w:tcPr>
            <w:tcW w:w="1242" w:type="dxa"/>
          </w:tcPr>
          <w:p w14:paraId="0C8A748D" w14:textId="77777777" w:rsidR="00A044F8" w:rsidRPr="00A044F8" w:rsidRDefault="00A044F8" w:rsidP="00A044F8">
            <w:pPr>
              <w:spacing w:after="120" w:line="276" w:lineRule="auto"/>
              <w:ind w:left="176"/>
              <w:rPr>
                <w:rFonts w:eastAsia="Times New Roman"/>
                <w:i/>
                <w:lang w:eastAsia="lt-LT"/>
              </w:rPr>
            </w:pPr>
            <w:r w:rsidRPr="00A044F8">
              <w:rPr>
                <w:rFonts w:eastAsia="Times New Roman"/>
                <w:i/>
                <w:lang w:eastAsia="lt-LT"/>
              </w:rPr>
              <w:t>I</w:t>
            </w:r>
            <w:r w:rsidRPr="00A044F8">
              <w:rPr>
                <w:rFonts w:eastAsia="Times New Roman"/>
                <w:i/>
                <w:vertAlign w:val="subscript"/>
                <w:lang w:eastAsia="lt-LT"/>
              </w:rPr>
              <w:t>A</w:t>
            </w:r>
          </w:p>
        </w:tc>
        <w:tc>
          <w:tcPr>
            <w:tcW w:w="7688" w:type="dxa"/>
          </w:tcPr>
          <w:p w14:paraId="36A6030A" w14:textId="3827D3F4" w:rsidR="00A044F8" w:rsidRPr="00A044F8" w:rsidRDefault="00A044F8" w:rsidP="003F4C77">
            <w:pPr>
              <w:spacing w:after="120" w:line="276" w:lineRule="auto"/>
              <w:jc w:val="both"/>
              <w:outlineLvl w:val="2"/>
              <w:rPr>
                <w:rFonts w:eastAsia="Times New Roman"/>
                <w:lang w:eastAsia="lt-LT"/>
              </w:rPr>
            </w:pPr>
            <w:r w:rsidRPr="00A044F8">
              <w:rPr>
                <w:rFonts w:eastAsia="Times New Roman"/>
                <w:lang w:eastAsia="lt-LT"/>
              </w:rPr>
              <w:t xml:space="preserve">išskaita pagal šio priedo </w:t>
            </w:r>
            <w:r w:rsidR="003F4C77">
              <w:rPr>
                <w:rFonts w:eastAsia="Times New Roman"/>
                <w:lang w:eastAsia="lt-LT"/>
              </w:rPr>
              <w:fldChar w:fldCharType="begin"/>
            </w:r>
            <w:r w:rsidR="003F4C77">
              <w:rPr>
                <w:rFonts w:eastAsia="Times New Roman"/>
                <w:lang w:eastAsia="lt-LT"/>
              </w:rPr>
              <w:instrText xml:space="preserve"> REF _Ref89181422 \r \h </w:instrText>
            </w:r>
            <w:r w:rsidR="003F4C77">
              <w:rPr>
                <w:rFonts w:eastAsia="Times New Roman"/>
                <w:lang w:eastAsia="lt-LT"/>
              </w:rPr>
            </w:r>
            <w:r w:rsidR="003F4C77">
              <w:rPr>
                <w:rFonts w:eastAsia="Times New Roman"/>
                <w:lang w:eastAsia="lt-LT"/>
              </w:rPr>
              <w:fldChar w:fldCharType="separate"/>
            </w:r>
            <w:r w:rsidR="00B87438">
              <w:rPr>
                <w:rFonts w:eastAsia="Times New Roman"/>
                <w:lang w:eastAsia="lt-LT"/>
              </w:rPr>
              <w:t>44</w:t>
            </w:r>
            <w:r w:rsidR="003F4C77">
              <w:rPr>
                <w:rFonts w:eastAsia="Times New Roman"/>
                <w:lang w:eastAsia="lt-LT"/>
              </w:rPr>
              <w:fldChar w:fldCharType="end"/>
            </w:r>
            <w:r w:rsidRPr="00A044F8">
              <w:rPr>
                <w:rFonts w:eastAsia="Times New Roman"/>
                <w:lang w:eastAsia="lt-LT"/>
              </w:rPr>
              <w:t xml:space="preserve"> punktą dėl netinkamo Objekto ar jo dalies.</w:t>
            </w:r>
          </w:p>
        </w:tc>
      </w:tr>
    </w:tbl>
    <w:p w14:paraId="45430D54" w14:textId="77777777" w:rsidR="00A044F8" w:rsidRPr="00A044F8" w:rsidRDefault="00A044F8" w:rsidP="00A044F8">
      <w:pPr>
        <w:spacing w:after="120" w:line="276" w:lineRule="auto"/>
        <w:ind w:left="810"/>
        <w:contextualSpacing/>
        <w:jc w:val="both"/>
      </w:pPr>
    </w:p>
    <w:p w14:paraId="38632B14" w14:textId="77777777" w:rsidR="00A044F8" w:rsidRPr="00A044F8" w:rsidRDefault="00A044F8" w:rsidP="00187F18">
      <w:pPr>
        <w:numPr>
          <w:ilvl w:val="0"/>
          <w:numId w:val="28"/>
        </w:numPr>
        <w:spacing w:after="120" w:line="276" w:lineRule="auto"/>
        <w:ind w:left="720"/>
        <w:jc w:val="center"/>
        <w:outlineLvl w:val="0"/>
      </w:pPr>
      <w:bookmarkStart w:id="1200" w:name="_Toc369279844"/>
      <w:bookmarkStart w:id="1201" w:name="_Toc502211421"/>
      <w:bookmarkStart w:id="1202" w:name="_Toc20813608"/>
      <w:bookmarkStart w:id="1203" w:name="_Toc61335814"/>
      <w:bookmarkStart w:id="1204" w:name="_Toc98421468"/>
      <w:r w:rsidRPr="00A044F8">
        <w:rPr>
          <w:rFonts w:eastAsia="Times New Roman"/>
          <w:b/>
          <w:bCs/>
          <w:smallCaps/>
          <w:color w:val="632423"/>
        </w:rPr>
        <w:t>Metinio atlyginimo sudedamųjų dalių apskaičiavimas</w:t>
      </w:r>
      <w:bookmarkEnd w:id="1200"/>
      <w:bookmarkEnd w:id="1201"/>
      <w:bookmarkEnd w:id="1202"/>
      <w:bookmarkEnd w:id="1203"/>
      <w:bookmarkEnd w:id="1204"/>
    </w:p>
    <w:p w14:paraId="4F7876C1" w14:textId="77777777" w:rsidR="00A044F8" w:rsidRPr="00A044F8" w:rsidRDefault="00D35914" w:rsidP="009F07ED">
      <w:pPr>
        <w:spacing w:after="120" w:line="276" w:lineRule="auto"/>
        <w:contextualSpacing/>
      </w:pPr>
      <w:r>
        <w:t xml:space="preserve">19. </w:t>
      </w:r>
      <w:r w:rsidR="00A044F8" w:rsidRPr="00A044F8">
        <w:t xml:space="preserve">Metinio atlyginimo dalis </w:t>
      </w:r>
      <w:r w:rsidR="00A044F8" w:rsidRPr="00A044F8">
        <w:rPr>
          <w:b/>
        </w:rPr>
        <w:t>MS – Skolinto ir nuosavo kapitalo srautai - (Neindeksuojama Metinio atlyginimo dalis)</w:t>
      </w:r>
      <w:r w:rsidR="00A044F8" w:rsidRPr="00A044F8">
        <w:t>:</w:t>
      </w:r>
    </w:p>
    <w:p w14:paraId="5B70B7CF" w14:textId="77777777" w:rsidR="00A044F8" w:rsidRPr="00A044F8" w:rsidRDefault="00A044F8" w:rsidP="00A044F8">
      <w:pPr>
        <w:numPr>
          <w:ilvl w:val="1"/>
          <w:numId w:val="26"/>
        </w:numPr>
        <w:spacing w:after="120" w:line="276" w:lineRule="auto"/>
        <w:ind w:left="810"/>
        <w:contextualSpacing/>
        <w:jc w:val="both"/>
      </w:pPr>
      <w:r w:rsidRPr="00A044F8">
        <w:t>susideda iš :</w:t>
      </w:r>
    </w:p>
    <w:p w14:paraId="0E48570B" w14:textId="13D714E2" w:rsidR="00A044F8" w:rsidRPr="00A044F8" w:rsidRDefault="00A044F8" w:rsidP="00A044F8">
      <w:pPr>
        <w:numPr>
          <w:ilvl w:val="0"/>
          <w:numId w:val="27"/>
        </w:numPr>
        <w:spacing w:after="120" w:line="276" w:lineRule="auto"/>
        <w:contextualSpacing/>
        <w:jc w:val="both"/>
      </w:pPr>
      <w:r w:rsidRPr="00A044F8">
        <w:rPr>
          <w:b/>
        </w:rPr>
        <w:t>M1</w:t>
      </w:r>
      <w:r w:rsidRPr="00A044F8">
        <w:t xml:space="preserve"> Kredito srautai – Metinio atlyginimo dalis, skirta Finansuotojo suteikiamos paskolos, skirtos sukurti </w:t>
      </w:r>
      <w:proofErr w:type="spellStart"/>
      <w:r w:rsidR="00447141">
        <w:t>Objektą</w:t>
      </w:r>
      <w:r w:rsidRPr="00A044F8">
        <w:t>apmokė</w:t>
      </w:r>
      <w:r w:rsidR="00380C56">
        <w:t>jimui</w:t>
      </w:r>
      <w:proofErr w:type="spellEnd"/>
      <w:r w:rsidRPr="00A044F8">
        <w:t>;</w:t>
      </w:r>
    </w:p>
    <w:p w14:paraId="0840087B" w14:textId="3D48D0EF" w:rsidR="00A044F8" w:rsidRPr="00A044F8" w:rsidRDefault="00A044F8" w:rsidP="00A044F8">
      <w:pPr>
        <w:numPr>
          <w:ilvl w:val="0"/>
          <w:numId w:val="27"/>
        </w:numPr>
        <w:spacing w:after="120" w:line="276" w:lineRule="auto"/>
        <w:contextualSpacing/>
        <w:jc w:val="both"/>
      </w:pPr>
      <w:r w:rsidRPr="00A044F8">
        <w:rPr>
          <w:b/>
        </w:rPr>
        <w:lastRenderedPageBreak/>
        <w:t>M2</w:t>
      </w:r>
      <w:r w:rsidRPr="00A044F8">
        <w:t xml:space="preserve"> Nuosavo kapitalo srautai – Metinio atlyginimo dalis, skirta nuosavo kapitalo srautams</w:t>
      </w:r>
      <w:r w:rsidR="00380C56">
        <w:t>,</w:t>
      </w:r>
      <w:r w:rsidRPr="00A044F8">
        <w:t xml:space="preserve"> </w:t>
      </w:r>
      <w:proofErr w:type="spellStart"/>
      <w:r w:rsidRPr="00A044F8">
        <w:t>t.y</w:t>
      </w:r>
      <w:proofErr w:type="spellEnd"/>
      <w:r w:rsidRPr="00A044F8">
        <w:t>. investuoto kapitalo ir Kitų paskolos teikėjų suteikto</w:t>
      </w:r>
      <w:r w:rsidR="00D35914">
        <w:t>m</w:t>
      </w:r>
      <w:r w:rsidRPr="00A044F8">
        <w:t xml:space="preserve">s subordinuotoms paskoloms, skirtoms sukurti </w:t>
      </w:r>
      <w:proofErr w:type="spellStart"/>
      <w:r w:rsidR="00447141">
        <w:t>Objektą</w:t>
      </w:r>
      <w:r w:rsidRPr="00A044F8">
        <w:t>apmokėti</w:t>
      </w:r>
      <w:proofErr w:type="spellEnd"/>
      <w:r w:rsidRPr="00A044F8">
        <w:t>;</w:t>
      </w:r>
    </w:p>
    <w:p w14:paraId="1B92151A" w14:textId="77777777" w:rsidR="00A044F8" w:rsidRPr="00A044F8" w:rsidRDefault="00A044F8" w:rsidP="00A044F8">
      <w:pPr>
        <w:numPr>
          <w:ilvl w:val="1"/>
          <w:numId w:val="26"/>
        </w:numPr>
        <w:spacing w:after="120" w:line="276" w:lineRule="auto"/>
        <w:ind w:left="810"/>
        <w:contextualSpacing/>
        <w:jc w:val="both"/>
      </w:pPr>
      <w:r w:rsidRPr="00A044F8">
        <w:t>Apskaičiuojama atsižvelgiant į :</w:t>
      </w:r>
    </w:p>
    <w:p w14:paraId="4E4045AF" w14:textId="77777777" w:rsidR="00A044F8" w:rsidRPr="00A044F8" w:rsidRDefault="00A044F8" w:rsidP="00A044F8">
      <w:pPr>
        <w:numPr>
          <w:ilvl w:val="2"/>
          <w:numId w:val="26"/>
        </w:numPr>
        <w:spacing w:after="120" w:line="276" w:lineRule="auto"/>
        <w:ind w:left="1125"/>
        <w:contextualSpacing/>
        <w:jc w:val="both"/>
      </w:pPr>
      <w:r w:rsidRPr="00A044F8">
        <w:t>FVM nurodytas Finansuotojo suteiktos paskolos sąlygas: paskolos dydis, trukmė,  atidėjimo laikotarpis, paskolos grąžinimo būdas, paskolos grąžinimo grafikas ir kt.;</w:t>
      </w:r>
    </w:p>
    <w:p w14:paraId="12BE301B" w14:textId="77777777" w:rsidR="00A044F8" w:rsidRPr="00A044F8" w:rsidRDefault="00A044F8" w:rsidP="00A044F8">
      <w:pPr>
        <w:numPr>
          <w:ilvl w:val="2"/>
          <w:numId w:val="26"/>
        </w:numPr>
        <w:spacing w:after="120" w:line="276" w:lineRule="auto"/>
        <w:ind w:left="1125"/>
        <w:contextualSpacing/>
        <w:jc w:val="both"/>
      </w:pPr>
      <w:r w:rsidRPr="00A044F8">
        <w:t>FVM nurodytas atitinkamų Kitų paskolos teikėjų suteiktos subordinuotos ar nesubordinuotos paskolos (jei tokia būtų) sąlygas (paskolos dydis, trukmė, atidėjimo laikotarpis, paskolos grąžinimo būdas, paskolos grąžinimo grafikas ir kt.);</w:t>
      </w:r>
    </w:p>
    <w:p w14:paraId="25483402" w14:textId="77777777" w:rsidR="00A044F8" w:rsidRPr="00D35914" w:rsidRDefault="00A044F8" w:rsidP="00A044F8">
      <w:pPr>
        <w:numPr>
          <w:ilvl w:val="2"/>
          <w:numId w:val="26"/>
        </w:numPr>
        <w:spacing w:after="120" w:line="276" w:lineRule="auto"/>
        <w:ind w:left="1125"/>
        <w:contextualSpacing/>
        <w:jc w:val="both"/>
      </w:pPr>
      <w:r w:rsidRPr="00D35914">
        <w:t>FVM nurodytas nuosavo kapitalo suteikimo sąlygas (dydis, nuosavo kapitalo vidinė grąžos norma ir kt.);</w:t>
      </w:r>
    </w:p>
    <w:p w14:paraId="5DFFED0B" w14:textId="77777777" w:rsidR="00A044F8" w:rsidRPr="00A044F8" w:rsidRDefault="00A044F8" w:rsidP="00A044F8">
      <w:pPr>
        <w:numPr>
          <w:ilvl w:val="2"/>
          <w:numId w:val="26"/>
        </w:numPr>
        <w:spacing w:after="120" w:line="276" w:lineRule="auto"/>
        <w:ind w:left="1125"/>
        <w:contextualSpacing/>
        <w:jc w:val="both"/>
      </w:pPr>
      <w:r w:rsidRPr="00832628">
        <w:t>Objekto sukūrimo laikotarpiu iki Eksploatacijos pradžios investuotą Pasiūlyme nurodytą Investicijų sumą, neviršijant Investuotojo Pasiūlyme nurodytų Investicijų (įskaitant Objekto sukūrimo finansavimo ir visas kitas Sąnaudas iki Eksploatacijos p</w:t>
      </w:r>
      <w:r w:rsidRPr="00586712">
        <w:t>radžios)</w:t>
      </w:r>
      <w:r w:rsidRPr="00A044F8">
        <w:t xml:space="preserve"> sumos, kuri lygi </w:t>
      </w:r>
      <w:r w:rsidRPr="00A044F8">
        <w:rPr>
          <w:i/>
          <w:color w:val="FF0000"/>
        </w:rPr>
        <w:t>[suma]</w:t>
      </w:r>
      <w:r w:rsidRPr="00A044F8">
        <w:t xml:space="preserve"> EUR (be PVM), nebent ji keičiama Sutartyje numatytais atvejais;</w:t>
      </w:r>
    </w:p>
    <w:p w14:paraId="3E35A14D" w14:textId="77777777" w:rsidR="00A044F8" w:rsidRPr="00A044F8" w:rsidRDefault="00A044F8" w:rsidP="00A044F8">
      <w:pPr>
        <w:numPr>
          <w:ilvl w:val="2"/>
          <w:numId w:val="26"/>
        </w:numPr>
        <w:spacing w:after="120" w:line="276" w:lineRule="auto"/>
        <w:ind w:left="1125"/>
        <w:contextualSpacing/>
        <w:jc w:val="both"/>
      </w:pPr>
      <w:r w:rsidRPr="00A044F8">
        <w:t>Likusią negrąžintą Finansuotojo ar Kito paskolos teikėjo suteiktos paskolos ir/ar subordinuotos paskolos bei neišmokėtą Privataus subjekto nuosavo kapitalo dalį, tačiau ne didesnę, nei Pasiūlyme nurodyta atitinkamam laikotarpiui likusi Finansuotojo ar Kito paskolos teikėjo suteiktos paskolos ar subordinuotos, ar nesubordinuotos paskolos dalis, nebent Sutartyje numatytais atvejais buvo padidinta Investicijų suma. Tokiu atveju, Pasiūlyme nurodyta atitinkamam laikotarpiui likusi Finansuotojo ir / ar Kito paskolos teikėjo suteiktos paskolos dalis didinama atitinkama negrąžintos padidėjusios Investicijų sumos dalimi;</w:t>
      </w:r>
    </w:p>
    <w:p w14:paraId="2A79ECCD" w14:textId="77777777" w:rsidR="00A044F8" w:rsidRPr="00A044F8" w:rsidRDefault="00A044F8" w:rsidP="00A044F8">
      <w:pPr>
        <w:numPr>
          <w:ilvl w:val="0"/>
          <w:numId w:val="26"/>
        </w:numPr>
        <w:spacing w:after="120" w:line="276" w:lineRule="auto"/>
        <w:ind w:left="810"/>
        <w:contextualSpacing/>
        <w:jc w:val="both"/>
      </w:pPr>
      <w:r w:rsidRPr="00A044F8">
        <w:t xml:space="preserve">Metinio atlyginimo dalis </w:t>
      </w:r>
      <w:r w:rsidRPr="00A044F8">
        <w:rPr>
          <w:b/>
        </w:rPr>
        <w:t>M3 – Finansinės ir investicinės veiklos pajamos - (Neindeksuojama Metinio atlyginimo dalis):</w:t>
      </w:r>
    </w:p>
    <w:p w14:paraId="227E488B" w14:textId="77777777" w:rsidR="00A044F8" w:rsidRPr="00A044F8" w:rsidRDefault="00A044F8" w:rsidP="00A044F8">
      <w:pPr>
        <w:numPr>
          <w:ilvl w:val="1"/>
          <w:numId w:val="26"/>
        </w:numPr>
        <w:spacing w:after="120" w:line="276" w:lineRule="auto"/>
        <w:ind w:left="810"/>
        <w:contextualSpacing/>
        <w:jc w:val="both"/>
      </w:pPr>
      <w:r w:rsidRPr="00A044F8">
        <w:t>Susideda iš:</w:t>
      </w:r>
    </w:p>
    <w:p w14:paraId="61B1CEB1" w14:textId="77777777" w:rsidR="00A044F8" w:rsidRPr="00D35914" w:rsidRDefault="00A044F8" w:rsidP="009F7F1E">
      <w:pPr>
        <w:numPr>
          <w:ilvl w:val="2"/>
          <w:numId w:val="26"/>
        </w:numPr>
        <w:tabs>
          <w:tab w:val="left" w:pos="1276"/>
        </w:tabs>
        <w:spacing w:after="120" w:line="276" w:lineRule="auto"/>
        <w:ind w:left="851" w:hanging="294"/>
        <w:contextualSpacing/>
        <w:jc w:val="both"/>
      </w:pPr>
      <w:r w:rsidRPr="00A044F8">
        <w:t>M3</w:t>
      </w:r>
      <w:r w:rsidRPr="00A044F8">
        <w:rPr>
          <w:vertAlign w:val="superscript"/>
        </w:rPr>
        <w:t>1</w:t>
      </w:r>
      <w:r w:rsidRPr="00A044F8">
        <w:t xml:space="preserve"> - </w:t>
      </w:r>
      <w:r w:rsidRPr="00D35914">
        <w:t>Metinio atlyginimo dalies, skirtos Finansuotojo paskolai, Kito paskolos teikėjo suteiktos subordinuotos paskolos palūkanoms ir su šiomis paskolomis susijusių finansavimo, paskolos sutarties sudarymo mokesči</w:t>
      </w:r>
      <w:r w:rsidR="00D35914">
        <w:t>ų</w:t>
      </w:r>
      <w:r w:rsidRPr="00D35914">
        <w:t xml:space="preserve"> apmokė</w:t>
      </w:r>
      <w:r w:rsidR="00D35914">
        <w:t>jimui</w:t>
      </w:r>
      <w:r w:rsidRPr="00D35914">
        <w:t>;</w:t>
      </w:r>
    </w:p>
    <w:p w14:paraId="7D53401A" w14:textId="77777777" w:rsidR="00A044F8" w:rsidRPr="00D35914" w:rsidRDefault="00A044F8" w:rsidP="009F7F1E">
      <w:pPr>
        <w:numPr>
          <w:ilvl w:val="2"/>
          <w:numId w:val="26"/>
        </w:numPr>
        <w:tabs>
          <w:tab w:val="left" w:pos="1276"/>
        </w:tabs>
        <w:spacing w:after="120" w:line="276" w:lineRule="auto"/>
        <w:ind w:left="851" w:hanging="294"/>
        <w:contextualSpacing/>
        <w:jc w:val="both"/>
      </w:pPr>
      <w:r w:rsidRPr="00D35914">
        <w:t>M3</w:t>
      </w:r>
      <w:r w:rsidRPr="00D35914">
        <w:rPr>
          <w:vertAlign w:val="superscript"/>
        </w:rPr>
        <w:t>2</w:t>
      </w:r>
      <w:r w:rsidRPr="00D35914">
        <w:t xml:space="preserve"> – Metinio atlyginimo dalies, skirtos Privataus subjekto nuosavo kapitalo grąžai</w:t>
      </w:r>
      <w:r w:rsidR="00D35914">
        <w:t xml:space="preserve"> užtikrinti</w:t>
      </w:r>
      <w:r w:rsidRPr="00D35914">
        <w:t xml:space="preserve"> ir su subordinuotomis paskolomis susijusių finansavimo ir paskolos sutarties sudarymo mokesči</w:t>
      </w:r>
      <w:r w:rsidR="00D35914">
        <w:t>ų</w:t>
      </w:r>
      <w:r w:rsidRPr="00D35914">
        <w:t xml:space="preserve"> apmokė</w:t>
      </w:r>
      <w:r w:rsidR="00D35914">
        <w:t>jimui</w:t>
      </w:r>
      <w:r w:rsidRPr="00D35914">
        <w:t>.</w:t>
      </w:r>
    </w:p>
    <w:p w14:paraId="7DCF238C" w14:textId="77777777" w:rsidR="00A044F8" w:rsidRPr="00A044F8" w:rsidRDefault="00A044F8" w:rsidP="00A044F8">
      <w:pPr>
        <w:numPr>
          <w:ilvl w:val="1"/>
          <w:numId w:val="26"/>
        </w:numPr>
        <w:spacing w:after="120" w:line="276" w:lineRule="auto"/>
        <w:ind w:left="810"/>
        <w:contextualSpacing/>
        <w:jc w:val="both"/>
      </w:pPr>
      <w:r w:rsidRPr="00A044F8">
        <w:t>Apskaičiuojamos atsižvelgiant į:</w:t>
      </w:r>
    </w:p>
    <w:p w14:paraId="0E93A6AD" w14:textId="77777777" w:rsidR="00A044F8" w:rsidRPr="00D35914" w:rsidRDefault="00A044F8" w:rsidP="009F7F1E">
      <w:pPr>
        <w:numPr>
          <w:ilvl w:val="2"/>
          <w:numId w:val="26"/>
        </w:numPr>
        <w:spacing w:after="120" w:line="276" w:lineRule="auto"/>
        <w:ind w:left="1276"/>
        <w:contextualSpacing/>
        <w:jc w:val="both"/>
      </w:pPr>
      <w:r w:rsidRPr="00D35914">
        <w:t>FVM nurodytas Finansuotojo suteiktos paskolos sąlygas: paskolos dydis, paskolos sutarties sudarymo mokesčiai, paskolos trukmė, palūkanų norma, atidėjimo laikotarpis, paskolos grąžinimo būdas, paskolos grąžinimo grafikas ir kt.;</w:t>
      </w:r>
    </w:p>
    <w:p w14:paraId="516DF537" w14:textId="77777777" w:rsidR="00A044F8" w:rsidRPr="00586712" w:rsidRDefault="00A044F8" w:rsidP="009F7F1E">
      <w:pPr>
        <w:numPr>
          <w:ilvl w:val="2"/>
          <w:numId w:val="26"/>
        </w:numPr>
        <w:spacing w:after="120" w:line="276" w:lineRule="auto"/>
        <w:ind w:left="1276"/>
        <w:contextualSpacing/>
        <w:jc w:val="both"/>
      </w:pPr>
      <w:r w:rsidRPr="00832628">
        <w:t>FVM nurodytas Kito paskolos teikėjo suteiktos subordinuotos ar nesubordinuotos paskolos (jei tokia būtų) sąlygas (paskolos dydis, palūkanų norma, paskolos sudarymo mokesčiai, paskolos trukmė, atidėjimo laikotarpis, paskolos grąžinimo būdas, pa</w:t>
      </w:r>
      <w:r w:rsidRPr="00586712">
        <w:t>skolos grąžinimo grafikas ir kt.);</w:t>
      </w:r>
    </w:p>
    <w:p w14:paraId="02652BEE" w14:textId="77777777" w:rsidR="00A044F8" w:rsidRPr="00586712" w:rsidRDefault="00A044F8" w:rsidP="009F7F1E">
      <w:pPr>
        <w:numPr>
          <w:ilvl w:val="2"/>
          <w:numId w:val="26"/>
        </w:numPr>
        <w:spacing w:after="120" w:line="276" w:lineRule="auto"/>
        <w:ind w:left="1276"/>
        <w:contextualSpacing/>
        <w:jc w:val="both"/>
      </w:pPr>
      <w:r w:rsidRPr="00586712">
        <w:t>FVM nurodytas nuosavo kapitalo suteikimo sąlygas (dydis, nuosavo kapitalo vidinė grąžos norma ir kt.);</w:t>
      </w:r>
    </w:p>
    <w:p w14:paraId="7E5300FB" w14:textId="4C762AD2" w:rsidR="00A044F8" w:rsidRPr="00A044F8" w:rsidRDefault="00A044F8" w:rsidP="00A044F8">
      <w:pPr>
        <w:numPr>
          <w:ilvl w:val="0"/>
          <w:numId w:val="26"/>
        </w:numPr>
        <w:spacing w:after="120" w:line="276" w:lineRule="auto"/>
        <w:ind w:left="810"/>
        <w:contextualSpacing/>
        <w:jc w:val="both"/>
        <w:rPr>
          <w:b/>
        </w:rPr>
      </w:pPr>
      <w:r w:rsidRPr="00A044F8">
        <w:t xml:space="preserve">Metinio atlyginimo dalis </w:t>
      </w:r>
      <w:r w:rsidRPr="00A044F8">
        <w:rPr>
          <w:b/>
        </w:rPr>
        <w:t xml:space="preserve">M4 – Paslaugų teikimo pajamos – (indeksuojama Metinio atlyginimo dalis) </w:t>
      </w:r>
      <w:r w:rsidRPr="00A044F8">
        <w:t>susideda iš</w:t>
      </w:r>
      <w:r w:rsidRPr="00A044F8">
        <w:rPr>
          <w:b/>
        </w:rPr>
        <w:t>:</w:t>
      </w:r>
    </w:p>
    <w:p w14:paraId="51598DE1" w14:textId="6C559A1F" w:rsidR="00A044F8" w:rsidRPr="00A044F8" w:rsidRDefault="00A044F8" w:rsidP="009F7F1E">
      <w:pPr>
        <w:numPr>
          <w:ilvl w:val="1"/>
          <w:numId w:val="26"/>
        </w:numPr>
        <w:tabs>
          <w:tab w:val="left" w:pos="993"/>
        </w:tabs>
        <w:spacing w:after="120" w:line="276" w:lineRule="auto"/>
        <w:ind w:left="810"/>
        <w:contextualSpacing/>
        <w:jc w:val="both"/>
      </w:pPr>
      <w:r w:rsidRPr="00A044F8">
        <w:lastRenderedPageBreak/>
        <w:t>M4</w:t>
      </w:r>
      <w:r w:rsidRPr="00A044F8">
        <w:rPr>
          <w:vertAlign w:val="superscript"/>
        </w:rPr>
        <w:t>1</w:t>
      </w:r>
      <w:r w:rsidRPr="00A044F8">
        <w:t xml:space="preserve"> – Metinio atlyginimo dalies, skirtos Paslaugų teikimo Sąnaudoms nuo Eksploatacijos pradžios padengti. Apskaičiuojama šio Sutarties priedo 1 priedėlio </w:t>
      </w:r>
      <w:r w:rsidRPr="00A044F8">
        <w:rPr>
          <w:i/>
        </w:rPr>
        <w:t>Metinio atlyginimo mokėjimų grafikas</w:t>
      </w:r>
      <w:r w:rsidRPr="00A044F8">
        <w:t xml:space="preserve"> 1 lentelėje nurodytą M4</w:t>
      </w:r>
      <w:r w:rsidRPr="00A044F8">
        <w:rPr>
          <w:vertAlign w:val="superscript"/>
        </w:rPr>
        <w:t>1</w:t>
      </w:r>
      <w:r w:rsidRPr="00A044F8">
        <w:t xml:space="preserve"> reikšmę (t. y. metinę Paslaugų teikimo Sąnaudų sumą Pasiūlymo pateikimo metu galiojančiomis (bazinėmis) kainomis), indeksavus šiame priede nustatyta tvarka</w:t>
      </w:r>
      <w:r w:rsidRPr="00A044F8" w:rsidDel="00690BEA">
        <w:t xml:space="preserve"> </w:t>
      </w:r>
      <w:r w:rsidRPr="00A044F8">
        <w:t>;</w:t>
      </w:r>
    </w:p>
    <w:p w14:paraId="73A4C27B" w14:textId="77777777" w:rsidR="00A044F8" w:rsidRPr="00A044F8" w:rsidRDefault="00A044F8" w:rsidP="009F7F1E">
      <w:pPr>
        <w:numPr>
          <w:ilvl w:val="1"/>
          <w:numId w:val="26"/>
        </w:numPr>
        <w:tabs>
          <w:tab w:val="left" w:pos="993"/>
        </w:tabs>
        <w:spacing w:after="120" w:line="276" w:lineRule="auto"/>
        <w:ind w:left="810"/>
        <w:contextualSpacing/>
        <w:jc w:val="both"/>
      </w:pPr>
      <w:r w:rsidRPr="00A044F8">
        <w:t>M4</w:t>
      </w:r>
      <w:r w:rsidRPr="00A044F8">
        <w:rPr>
          <w:vertAlign w:val="superscript"/>
        </w:rPr>
        <w:t>2</w:t>
      </w:r>
      <w:r w:rsidRPr="00A044F8">
        <w:t xml:space="preserve"> – Metinio atlyginimo dalies, skirtos </w:t>
      </w:r>
      <w:r w:rsidR="00650041">
        <w:t>Atnaujinim</w:t>
      </w:r>
      <w:r w:rsidR="00650041" w:rsidRPr="00A044F8">
        <w:t xml:space="preserve">o </w:t>
      </w:r>
      <w:r w:rsidR="00447141">
        <w:t xml:space="preserve">ir remonto </w:t>
      </w:r>
      <w:r w:rsidRPr="00A044F8">
        <w:t xml:space="preserve">darbų Sąnaudoms nuo Eksploatacijos pradžios padengti. Apskaičiuojama šio Sutarties priedo 1 priedėlio </w:t>
      </w:r>
      <w:r w:rsidRPr="00A044F8">
        <w:rPr>
          <w:i/>
        </w:rPr>
        <w:t>Metinio atlyginimo mokėjimų grafikas</w:t>
      </w:r>
      <w:r w:rsidRPr="00A044F8">
        <w:t xml:space="preserve"> 1 lentelėje nurodytą M4</w:t>
      </w:r>
      <w:r w:rsidRPr="00A044F8">
        <w:rPr>
          <w:vertAlign w:val="superscript"/>
        </w:rPr>
        <w:t>2</w:t>
      </w:r>
      <w:r w:rsidRPr="00A044F8">
        <w:t xml:space="preserve"> reikšmę (t. y. metinę </w:t>
      </w:r>
      <w:r w:rsidR="00650041">
        <w:t>Atnaujinimo</w:t>
      </w:r>
      <w:r w:rsidR="00650041" w:rsidRPr="00A044F8">
        <w:t xml:space="preserve"> </w:t>
      </w:r>
      <w:r w:rsidR="00447141">
        <w:t xml:space="preserve">ir remonto </w:t>
      </w:r>
      <w:r w:rsidRPr="00A044F8">
        <w:t>darbų Sąnaudų sumą Pasiūlymo pateikimo metu galiojančiomis (bazinėmis) kainomis), indeksavus šiame priede nustatyta tvarka.</w:t>
      </w:r>
    </w:p>
    <w:p w14:paraId="12C5EF68" w14:textId="77777777" w:rsidR="00A044F8" w:rsidRPr="00A044F8" w:rsidRDefault="00A044F8" w:rsidP="00A044F8">
      <w:pPr>
        <w:numPr>
          <w:ilvl w:val="0"/>
          <w:numId w:val="26"/>
        </w:numPr>
        <w:spacing w:after="120" w:line="276" w:lineRule="auto"/>
        <w:ind w:left="810"/>
        <w:contextualSpacing/>
        <w:jc w:val="both"/>
        <w:rPr>
          <w:b/>
        </w:rPr>
      </w:pPr>
      <w:r w:rsidRPr="00A044F8">
        <w:t xml:space="preserve">Metinio atlyginimo dalis </w:t>
      </w:r>
      <w:r w:rsidRPr="00A044F8">
        <w:rPr>
          <w:b/>
        </w:rPr>
        <w:t>M5 – Administravimo ir valdymo pajamos – (Indeksuojama Metinio atlyginimo dalis):</w:t>
      </w:r>
    </w:p>
    <w:p w14:paraId="4E7E3309" w14:textId="77777777" w:rsidR="00A044F8" w:rsidRPr="00D35914" w:rsidRDefault="00A044F8" w:rsidP="009F7F1E">
      <w:pPr>
        <w:numPr>
          <w:ilvl w:val="1"/>
          <w:numId w:val="26"/>
        </w:numPr>
        <w:tabs>
          <w:tab w:val="left" w:pos="993"/>
        </w:tabs>
        <w:spacing w:after="120" w:line="276" w:lineRule="auto"/>
        <w:ind w:left="851"/>
        <w:contextualSpacing/>
        <w:jc w:val="both"/>
      </w:pPr>
      <w:r w:rsidRPr="00D35914">
        <w:t>Metinio atlyginimo dalis, skirta Administravimo ir valdymo sąnaudoms nuo Eksploatacijos pradžios padengti;</w:t>
      </w:r>
    </w:p>
    <w:p w14:paraId="5A78BA55" w14:textId="77777777" w:rsidR="00A044F8" w:rsidRPr="00832628" w:rsidRDefault="00A044F8" w:rsidP="009F7F1E">
      <w:pPr>
        <w:numPr>
          <w:ilvl w:val="1"/>
          <w:numId w:val="26"/>
        </w:numPr>
        <w:tabs>
          <w:tab w:val="left" w:pos="993"/>
        </w:tabs>
        <w:spacing w:after="120" w:line="276" w:lineRule="auto"/>
        <w:ind w:left="851"/>
        <w:contextualSpacing/>
        <w:jc w:val="both"/>
      </w:pPr>
      <w:r w:rsidRPr="00832628">
        <w:t xml:space="preserve">Apskaičiuojama pagal šio priedo 1 priedėlio </w:t>
      </w:r>
      <w:r w:rsidRPr="00832628">
        <w:rPr>
          <w:i/>
        </w:rPr>
        <w:t>Metinio atlyginimo mokėjimų grafikas</w:t>
      </w:r>
      <w:r w:rsidRPr="00832628">
        <w:t xml:space="preserve"> 1 lentelėje nurodytą M5 reikšmę (</w:t>
      </w:r>
      <w:proofErr w:type="spellStart"/>
      <w:r w:rsidRPr="00832628">
        <w:t>t.y</w:t>
      </w:r>
      <w:proofErr w:type="spellEnd"/>
      <w:r w:rsidRPr="00832628">
        <w:t>. metinę Administravimo ir valdymo sąnaudų sumą Pasiūlymo pateikimo metu galiojančiomis (bazinėmis) kainomis), indeksavus ją šio priedo VII skyriuje nustatyta tvarka.</w:t>
      </w:r>
    </w:p>
    <w:p w14:paraId="64913574" w14:textId="77777777" w:rsidR="00574DB3" w:rsidRPr="00832628" w:rsidRDefault="00574DB3" w:rsidP="00187F18">
      <w:pPr>
        <w:spacing w:after="120" w:line="276" w:lineRule="auto"/>
        <w:ind w:left="810"/>
        <w:contextualSpacing/>
        <w:jc w:val="both"/>
      </w:pPr>
    </w:p>
    <w:p w14:paraId="31BC9688" w14:textId="77777777"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205" w:name="_Toc369279845"/>
      <w:bookmarkStart w:id="1206" w:name="_Toc502211422"/>
      <w:bookmarkStart w:id="1207" w:name="_Toc20813609"/>
      <w:bookmarkStart w:id="1208" w:name="_Toc61335815"/>
      <w:bookmarkStart w:id="1209" w:name="_Ref62228404"/>
      <w:bookmarkStart w:id="1210" w:name="_Toc98421469"/>
      <w:r w:rsidRPr="00A044F8">
        <w:rPr>
          <w:rFonts w:eastAsia="Times New Roman"/>
          <w:b/>
          <w:bCs/>
          <w:smallCaps/>
          <w:color w:val="632423"/>
        </w:rPr>
        <w:t>Komunalinių mokesčių apskaičiavimas ir mokėjimas</w:t>
      </w:r>
      <w:bookmarkEnd w:id="1205"/>
      <w:bookmarkEnd w:id="1206"/>
      <w:bookmarkEnd w:id="1207"/>
      <w:bookmarkEnd w:id="1208"/>
      <w:bookmarkEnd w:id="1209"/>
      <w:bookmarkEnd w:id="1210"/>
    </w:p>
    <w:p w14:paraId="2AE7AEC2" w14:textId="77777777" w:rsidR="00A044F8" w:rsidRPr="00A044F8" w:rsidRDefault="00A044F8" w:rsidP="00A044F8">
      <w:pPr>
        <w:numPr>
          <w:ilvl w:val="0"/>
          <w:numId w:val="26"/>
        </w:numPr>
        <w:spacing w:after="120" w:line="276" w:lineRule="auto"/>
        <w:ind w:left="810"/>
        <w:jc w:val="both"/>
      </w:pPr>
      <w:r w:rsidRPr="00A044F8">
        <w:t>Privatus subjektas visas patirtas Komunalinių paslaugų sąnaudas, susijusias su Objekto sukūrimu, iki (bet neįskaitant) Eksploatacijos pradžios apmoka savo lėšomis.</w:t>
      </w:r>
    </w:p>
    <w:p w14:paraId="152809AB" w14:textId="77777777" w:rsidR="00A044F8" w:rsidRPr="00A044F8" w:rsidRDefault="00A044F8" w:rsidP="00A044F8">
      <w:pPr>
        <w:numPr>
          <w:ilvl w:val="0"/>
          <w:numId w:val="26"/>
        </w:numPr>
        <w:spacing w:after="120" w:line="276" w:lineRule="auto"/>
        <w:ind w:left="810"/>
        <w:jc w:val="both"/>
      </w:pPr>
      <w:bookmarkStart w:id="1211" w:name="_Ref57628105"/>
      <w:r w:rsidRPr="00A044F8">
        <w:t>Nuo Eksploatacijos pradžios datos iki Sutarties pabaigos Komunalinių paslaugų stebėjimas bei kiekių nustatymas vykdomas visame Objekte. Komunalinių paslaugų (išskyrus Komunalinių paslaugų organizavimą ir koordinavimą) sąnaudos neįtraukiamos į Metinį atlyginimą ir apmokamos pagal atskirą Privataus subjekto pateiktą sąskaitą išlaidų kompensavimui, kurioje išskiriamos šios Komunalinės paslaugos:</w:t>
      </w:r>
      <w:bookmarkEnd w:id="1211"/>
      <w:r w:rsidRPr="00A044F8">
        <w:t xml:space="preserve"> </w:t>
      </w:r>
    </w:p>
    <w:p w14:paraId="3C0799A5" w14:textId="20885E2B" w:rsidR="00A044F8" w:rsidRPr="00A044F8" w:rsidRDefault="00A044F8" w:rsidP="009F7F1E">
      <w:pPr>
        <w:numPr>
          <w:ilvl w:val="1"/>
          <w:numId w:val="26"/>
        </w:numPr>
        <w:tabs>
          <w:tab w:val="left" w:pos="993"/>
        </w:tabs>
        <w:spacing w:after="120" w:line="276" w:lineRule="auto"/>
        <w:jc w:val="both"/>
      </w:pPr>
      <w:r w:rsidRPr="00A044F8">
        <w:t>šilumos energija (Objekto patalpų šildymui, vėdinimui ir karšto van</w:t>
      </w:r>
      <w:r w:rsidR="0029633F">
        <w:t>d</w:t>
      </w:r>
      <w:r w:rsidRPr="00A044F8">
        <w:t>ens paruošimui);</w:t>
      </w:r>
    </w:p>
    <w:p w14:paraId="0A9E3572" w14:textId="77777777" w:rsidR="00A044F8" w:rsidRPr="00A044F8" w:rsidRDefault="00A044F8" w:rsidP="009F7F1E">
      <w:pPr>
        <w:numPr>
          <w:ilvl w:val="1"/>
          <w:numId w:val="26"/>
        </w:numPr>
        <w:tabs>
          <w:tab w:val="left" w:pos="993"/>
        </w:tabs>
        <w:spacing w:after="120" w:line="276" w:lineRule="auto"/>
        <w:jc w:val="both"/>
      </w:pPr>
      <w:r w:rsidRPr="00A044F8">
        <w:t>elektra (užtikrinti Objekto funkcionavimą, karšto vandens paruošimą, naudojamą telekomunikacijai, technikai, ryšiams ir t.t.);</w:t>
      </w:r>
    </w:p>
    <w:p w14:paraId="72751C78" w14:textId="77777777" w:rsidR="00A044F8" w:rsidRPr="00A044F8" w:rsidRDefault="00A044F8" w:rsidP="009F7F1E">
      <w:pPr>
        <w:numPr>
          <w:ilvl w:val="1"/>
          <w:numId w:val="26"/>
        </w:numPr>
        <w:tabs>
          <w:tab w:val="left" w:pos="993"/>
        </w:tabs>
        <w:spacing w:after="120" w:line="276" w:lineRule="auto"/>
        <w:jc w:val="both"/>
      </w:pPr>
      <w:r w:rsidRPr="00A044F8">
        <w:t>šaltas vanduo ir buitinės nuotekos;</w:t>
      </w:r>
    </w:p>
    <w:p w14:paraId="11D2216E" w14:textId="77777777" w:rsidR="00A044F8" w:rsidRPr="00A044F8" w:rsidRDefault="00A044F8" w:rsidP="009F7F1E">
      <w:pPr>
        <w:numPr>
          <w:ilvl w:val="1"/>
          <w:numId w:val="26"/>
        </w:numPr>
        <w:tabs>
          <w:tab w:val="left" w:pos="993"/>
        </w:tabs>
        <w:spacing w:after="120" w:line="276" w:lineRule="auto"/>
        <w:jc w:val="both"/>
      </w:pPr>
      <w:r w:rsidRPr="00A044F8">
        <w:t>dujos;</w:t>
      </w:r>
    </w:p>
    <w:p w14:paraId="455939EC" w14:textId="77777777" w:rsidR="00A044F8" w:rsidRPr="00A044F8" w:rsidRDefault="00A044F8" w:rsidP="009F7F1E">
      <w:pPr>
        <w:numPr>
          <w:ilvl w:val="1"/>
          <w:numId w:val="26"/>
        </w:numPr>
        <w:tabs>
          <w:tab w:val="left" w:pos="993"/>
        </w:tabs>
        <w:spacing w:after="120" w:line="276" w:lineRule="auto"/>
        <w:jc w:val="both"/>
      </w:pPr>
      <w:r w:rsidRPr="00A044F8">
        <w:t>atliekų tvarkymas;</w:t>
      </w:r>
    </w:p>
    <w:p w14:paraId="0B0FFF16" w14:textId="77777777" w:rsidR="00A044F8" w:rsidRPr="00A044F8" w:rsidRDefault="00A044F8" w:rsidP="009F7F1E">
      <w:pPr>
        <w:numPr>
          <w:ilvl w:val="1"/>
          <w:numId w:val="26"/>
        </w:numPr>
        <w:tabs>
          <w:tab w:val="left" w:pos="993"/>
        </w:tabs>
        <w:spacing w:after="120" w:line="276" w:lineRule="auto"/>
        <w:jc w:val="both"/>
      </w:pPr>
      <w:r w:rsidRPr="00A044F8">
        <w:t xml:space="preserve">kitos Komunalinės paslaugos. </w:t>
      </w:r>
    </w:p>
    <w:p w14:paraId="7FB99521" w14:textId="4FC9548D" w:rsidR="00A044F8" w:rsidRDefault="00A044F8" w:rsidP="00A044F8">
      <w:pPr>
        <w:numPr>
          <w:ilvl w:val="0"/>
          <w:numId w:val="26"/>
        </w:numPr>
        <w:spacing w:after="120" w:line="276" w:lineRule="auto"/>
        <w:contextualSpacing/>
        <w:jc w:val="both"/>
      </w:pPr>
      <w:r w:rsidRPr="00A044F8">
        <w:t xml:space="preserve">Komunalinių paslaugų sąnaudos, nurodytos šio priedo </w:t>
      </w:r>
      <w:r w:rsidRPr="00A044F8">
        <w:fldChar w:fldCharType="begin"/>
      </w:r>
      <w:r w:rsidRPr="00A044F8">
        <w:instrText xml:space="preserve"> REF _Ref57628105 \r \h </w:instrText>
      </w:r>
      <w:r w:rsidRPr="00A044F8">
        <w:fldChar w:fldCharType="separate"/>
      </w:r>
      <w:r w:rsidR="00B87438">
        <w:t>23</w:t>
      </w:r>
      <w:r w:rsidRPr="00A044F8">
        <w:fldChar w:fldCharType="end"/>
      </w:r>
      <w:r w:rsidRPr="00A044F8">
        <w:t xml:space="preserve"> punkte</w:t>
      </w:r>
      <w:r w:rsidR="00380C56">
        <w:t>,</w:t>
      </w:r>
      <w:r w:rsidRPr="00A044F8">
        <w:t xml:space="preserve"> yra laikomos perleidžiamomis sąnaudomis (angl. </w:t>
      </w:r>
      <w:proofErr w:type="spellStart"/>
      <w:r w:rsidRPr="00A044F8">
        <w:t>Pass-through</w:t>
      </w:r>
      <w:proofErr w:type="spellEnd"/>
      <w:r w:rsidRPr="00A044F8">
        <w:t xml:space="preserve"> </w:t>
      </w:r>
      <w:proofErr w:type="spellStart"/>
      <w:r w:rsidRPr="00A044F8">
        <w:t>costs</w:t>
      </w:r>
      <w:proofErr w:type="spellEnd"/>
      <w:r w:rsidRPr="00A044F8">
        <w:t>) ir jas apmoka Valdžios subjektas pagal faktinius suvartojimo duomenis</w:t>
      </w:r>
      <w:r w:rsidR="00832628">
        <w:t xml:space="preserve">, išskyrus šio priedo </w:t>
      </w:r>
      <w:r w:rsidR="00832628">
        <w:fldChar w:fldCharType="begin"/>
      </w:r>
      <w:r w:rsidR="00832628">
        <w:instrText xml:space="preserve"> REF _Ref62227282 \r \h </w:instrText>
      </w:r>
      <w:r w:rsidR="00832628">
        <w:fldChar w:fldCharType="separate"/>
      </w:r>
      <w:r w:rsidR="00B87438">
        <w:t>25</w:t>
      </w:r>
      <w:r w:rsidR="00832628">
        <w:fldChar w:fldCharType="end"/>
      </w:r>
      <w:r w:rsidR="00832628">
        <w:t xml:space="preserve"> punkte nurodytą atvejį</w:t>
      </w:r>
      <w:r w:rsidRPr="00A044F8">
        <w:t>. Valdžios subjektas gali tikrinti Privataus subjekto pateiktos informacijos, susijusios su Komunalinėmis paslaugomis, pagrįstumą.</w:t>
      </w:r>
    </w:p>
    <w:p w14:paraId="0D9AFE4A" w14:textId="77777777" w:rsidR="00D35914" w:rsidRDefault="00832628" w:rsidP="00A044F8">
      <w:pPr>
        <w:numPr>
          <w:ilvl w:val="0"/>
          <w:numId w:val="26"/>
        </w:numPr>
        <w:spacing w:after="120" w:line="276" w:lineRule="auto"/>
        <w:contextualSpacing/>
        <w:jc w:val="both"/>
      </w:pPr>
      <w:bookmarkStart w:id="1212" w:name="_Ref62227282"/>
      <w:r>
        <w:lastRenderedPageBreak/>
        <w:t>Jeigu Privačiam subjektui suteikta teisė vykdyti komercines veiklas atskirose Objekto dalyse, tokiu atveju Komunalinių paslaugų sąnaudos apskaičiuojamos ir mokamos proporcingai Objekto ar jo dalies užimamam laikui pagal žemiau nurodytą formulę:</w:t>
      </w:r>
      <w:bookmarkEnd w:id="1212"/>
      <w:r>
        <w:t xml:space="preserve"> </w:t>
      </w:r>
    </w:p>
    <w:p w14:paraId="0E1A148F" w14:textId="77777777" w:rsidR="00832628" w:rsidRPr="009F07ED" w:rsidRDefault="007321B9" w:rsidP="00832628">
      <w:pPr>
        <w:spacing w:after="120" w:line="276" w:lineRule="auto"/>
        <w:jc w:val="both"/>
        <w:rPr>
          <w:rFonts w:eastAsia="Times New Roman"/>
          <w:i/>
          <w:lang w:eastAsia="lt-LT"/>
        </w:rPr>
      </w:pPr>
      <m:oMathPara>
        <m:oMathParaPr>
          <m:jc m:val="center"/>
        </m:oMathParaPr>
        <m:oMath>
          <m:sSub>
            <m:sSubPr>
              <m:ctrlPr>
                <w:rPr>
                  <w:rFonts w:ascii="Cambria Math" w:eastAsia="Times New Roman" w:hAnsi="Cambria Math"/>
                  <w:i/>
                  <w:lang w:eastAsia="lt-LT"/>
                </w:rPr>
              </m:ctrlPr>
            </m:sSubPr>
            <m:e>
              <m:r>
                <w:rPr>
                  <w:rFonts w:ascii="Cambria Math" w:eastAsia="Times New Roman" w:hAnsi="Cambria Math"/>
                  <w:lang w:eastAsia="lt-LT"/>
                </w:rPr>
                <m:t>KPS</m:t>
              </m:r>
            </m:e>
            <m:sub>
              <m:r>
                <w:rPr>
                  <w:rFonts w:ascii="Cambria Math" w:eastAsia="Times New Roman" w:hAnsi="Cambria Math"/>
                  <w:lang w:eastAsia="lt-LT"/>
                </w:rPr>
                <m:t>nk</m:t>
              </m:r>
            </m:sub>
          </m:sSub>
          <m:r>
            <w:rPr>
              <w:rFonts w:ascii="Cambria Math" w:eastAsia="Times New Roman" w:hAnsi="Cambria Math"/>
              <w:lang w:eastAsia="lt-LT"/>
            </w:rPr>
            <m:t>=</m:t>
          </m:r>
          <m:f>
            <m:fPr>
              <m:ctrlPr>
                <w:rPr>
                  <w:rFonts w:ascii="Cambria Math" w:eastAsia="Times New Roman" w:hAnsi="Cambria Math"/>
                  <w:lang w:eastAsia="lt-LT"/>
                </w:rPr>
              </m:ctrlPr>
            </m:fPr>
            <m:num>
              <m:sSub>
                <m:sSubPr>
                  <m:ctrlPr>
                    <w:rPr>
                      <w:rFonts w:ascii="Cambria Math" w:eastAsia="Times New Roman" w:hAnsi="Cambria Math"/>
                      <w:i/>
                      <w:lang w:eastAsia="lt-LT"/>
                    </w:rPr>
                  </m:ctrlPr>
                </m:sSubPr>
                <m:e>
                  <m:r>
                    <w:rPr>
                      <w:rFonts w:ascii="Cambria Math" w:eastAsia="Times New Roman" w:hAnsi="Cambria Math"/>
                      <w:lang w:eastAsia="lt-LT"/>
                    </w:rPr>
                    <m:t>h</m:t>
                  </m:r>
                </m:e>
                <m:sub>
                  <m:r>
                    <w:rPr>
                      <w:rFonts w:ascii="Cambria Math" w:eastAsia="Times New Roman" w:hAnsi="Cambria Math"/>
                      <w:lang w:eastAsia="lt-LT"/>
                    </w:rPr>
                    <m:t>nk1</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h</m:t>
                  </m:r>
                </m:e>
                <m:sub>
                  <m:r>
                    <w:rPr>
                      <w:rFonts w:ascii="Cambria Math" w:eastAsia="Times New Roman" w:hAnsi="Cambria Math"/>
                      <w:lang w:eastAsia="lt-LT"/>
                    </w:rPr>
                    <m:t>kv1</m:t>
                  </m:r>
                </m:sub>
              </m:sSub>
            </m:num>
            <m:den>
              <m:sSub>
                <m:sSubPr>
                  <m:ctrlPr>
                    <w:rPr>
                      <w:rFonts w:ascii="Cambria Math" w:eastAsia="Times New Roman" w:hAnsi="Cambria Math"/>
                      <w:i/>
                      <w:lang w:eastAsia="lt-LT"/>
                    </w:rPr>
                  </m:ctrlPr>
                </m:sSubPr>
                <m:e>
                  <m:r>
                    <w:rPr>
                      <w:rFonts w:ascii="Cambria Math" w:eastAsia="Times New Roman" w:hAnsi="Cambria Math"/>
                      <w:lang w:eastAsia="lt-LT"/>
                    </w:rPr>
                    <m:t>h</m:t>
                  </m:r>
                </m:e>
                <m:sub>
                  <m:r>
                    <w:rPr>
                      <w:rFonts w:ascii="Cambria Math" w:eastAsia="Times New Roman" w:hAnsi="Cambria Math"/>
                      <w:lang w:eastAsia="lt-LT"/>
                    </w:rPr>
                    <m:t>nk1</m:t>
                  </m:r>
                </m:sub>
              </m:sSub>
            </m:den>
          </m:f>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KPS</m:t>
              </m:r>
            </m:e>
            <m:sub>
              <m:r>
                <w:rPr>
                  <w:rFonts w:ascii="Cambria Math" w:eastAsia="Times New Roman" w:hAnsi="Cambria Math"/>
                  <w:lang w:eastAsia="lt-LT"/>
                </w:rPr>
                <m:t>nkb1</m:t>
              </m:r>
            </m:sub>
          </m:sSub>
          <m:r>
            <w:rPr>
              <w:rFonts w:ascii="Cambria Math" w:eastAsia="Times New Roman" w:hAnsi="Cambria Math"/>
              <w:lang w:eastAsia="lt-LT"/>
            </w:rPr>
            <m:t>+</m:t>
          </m:r>
          <m:f>
            <m:fPr>
              <m:ctrlPr>
                <w:rPr>
                  <w:rFonts w:ascii="Cambria Math" w:eastAsia="Times New Roman" w:hAnsi="Cambria Math"/>
                  <w:lang w:eastAsia="lt-LT"/>
                </w:rPr>
              </m:ctrlPr>
            </m:fPr>
            <m:num>
              <m:sSub>
                <m:sSubPr>
                  <m:ctrlPr>
                    <w:rPr>
                      <w:rFonts w:ascii="Cambria Math" w:eastAsia="Times New Roman" w:hAnsi="Cambria Math"/>
                      <w:i/>
                      <w:lang w:eastAsia="lt-LT"/>
                    </w:rPr>
                  </m:ctrlPr>
                </m:sSubPr>
                <m:e>
                  <m:r>
                    <w:rPr>
                      <w:rFonts w:ascii="Cambria Math" w:eastAsia="Times New Roman" w:hAnsi="Cambria Math"/>
                      <w:lang w:eastAsia="lt-LT"/>
                    </w:rPr>
                    <m:t>h</m:t>
                  </m:r>
                </m:e>
                <m:sub>
                  <m:r>
                    <w:rPr>
                      <w:rFonts w:ascii="Cambria Math" w:eastAsia="Times New Roman" w:hAnsi="Cambria Math"/>
                      <w:lang w:eastAsia="lt-LT"/>
                    </w:rPr>
                    <m:t>nk2</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h</m:t>
                  </m:r>
                </m:e>
                <m:sub>
                  <m:r>
                    <w:rPr>
                      <w:rFonts w:ascii="Cambria Math" w:eastAsia="Times New Roman" w:hAnsi="Cambria Math"/>
                      <w:lang w:eastAsia="lt-LT"/>
                    </w:rPr>
                    <m:t>kv2</m:t>
                  </m:r>
                </m:sub>
              </m:sSub>
            </m:num>
            <m:den>
              <m:sSub>
                <m:sSubPr>
                  <m:ctrlPr>
                    <w:rPr>
                      <w:rFonts w:ascii="Cambria Math" w:eastAsia="Times New Roman" w:hAnsi="Cambria Math"/>
                      <w:i/>
                      <w:lang w:eastAsia="lt-LT"/>
                    </w:rPr>
                  </m:ctrlPr>
                </m:sSubPr>
                <m:e>
                  <m:r>
                    <w:rPr>
                      <w:rFonts w:ascii="Cambria Math" w:eastAsia="Times New Roman" w:hAnsi="Cambria Math"/>
                      <w:lang w:eastAsia="lt-LT"/>
                    </w:rPr>
                    <m:t>h</m:t>
                  </m:r>
                </m:e>
                <m:sub>
                  <m:r>
                    <w:rPr>
                      <w:rFonts w:ascii="Cambria Math" w:eastAsia="Times New Roman" w:hAnsi="Cambria Math"/>
                      <w:lang w:eastAsia="lt-LT"/>
                    </w:rPr>
                    <m:t>nk2</m:t>
                  </m:r>
                </m:sub>
              </m:sSub>
            </m:den>
          </m:f>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KPS</m:t>
              </m:r>
            </m:e>
            <m:sub>
              <m:r>
                <w:rPr>
                  <w:rFonts w:ascii="Cambria Math" w:eastAsia="Times New Roman" w:hAnsi="Cambria Math"/>
                  <w:lang w:eastAsia="lt-LT"/>
                </w:rPr>
                <m:t>nkb2</m:t>
              </m:r>
            </m:sub>
          </m:sSub>
          <m:r>
            <w:rPr>
              <w:rFonts w:ascii="Cambria Math" w:eastAsia="Times New Roman" w:hAnsi="Cambria Math"/>
              <w:lang w:eastAsia="lt-LT"/>
            </w:rPr>
            <m:t>+…</m:t>
          </m:r>
        </m:oMath>
      </m:oMathPara>
    </w:p>
    <w:p w14:paraId="199363DB" w14:textId="77777777" w:rsidR="00832628" w:rsidRPr="00A044F8" w:rsidRDefault="00832628" w:rsidP="00832628">
      <w:pPr>
        <w:spacing w:after="120" w:line="276" w:lineRule="auto"/>
        <w:contextualSpacing/>
        <w:jc w:val="both"/>
      </w:pPr>
    </w:p>
    <w:p w14:paraId="466A7AFC" w14:textId="77777777" w:rsidR="00A044F8" w:rsidRDefault="00832628" w:rsidP="00A044F8">
      <w:pPr>
        <w:spacing w:after="120" w:line="276" w:lineRule="auto"/>
        <w:ind w:left="810"/>
        <w:jc w:val="both"/>
      </w:pPr>
      <w:r>
        <w:t>kur:</w:t>
      </w:r>
    </w:p>
    <w:tbl>
      <w:tblPr>
        <w:tblW w:w="26790" w:type="dxa"/>
        <w:tblInd w:w="817" w:type="dxa"/>
        <w:tblLook w:val="04A0" w:firstRow="1" w:lastRow="0" w:firstColumn="1" w:lastColumn="0" w:noHBand="0" w:noVBand="1"/>
      </w:tblPr>
      <w:tblGrid>
        <w:gridCol w:w="884"/>
        <w:gridCol w:w="16976"/>
        <w:gridCol w:w="8930"/>
      </w:tblGrid>
      <w:tr w:rsidR="00832628" w:rsidRPr="00A044F8" w14:paraId="50D70668" w14:textId="77777777" w:rsidTr="009F07ED">
        <w:trPr>
          <w:tblHeader/>
        </w:trPr>
        <w:tc>
          <w:tcPr>
            <w:tcW w:w="884" w:type="dxa"/>
          </w:tcPr>
          <w:p w14:paraId="7DFCF8C0" w14:textId="77777777" w:rsidR="00832628" w:rsidRDefault="00832628" w:rsidP="00832628">
            <w:pPr>
              <w:spacing w:after="120" w:line="276" w:lineRule="auto"/>
              <w:jc w:val="both"/>
              <w:rPr>
                <w:rFonts w:eastAsia="Times New Roman"/>
                <w:lang w:eastAsia="lt-LT"/>
              </w:rPr>
            </w:pPr>
            <w:proofErr w:type="spellStart"/>
            <w:r>
              <w:rPr>
                <w:rFonts w:eastAsia="Times New Roman"/>
                <w:i/>
                <w:lang w:eastAsia="lt-LT"/>
              </w:rPr>
              <w:t>KP</w:t>
            </w:r>
            <w:r w:rsidRPr="00A044F8">
              <w:rPr>
                <w:rFonts w:eastAsia="Times New Roman"/>
                <w:i/>
                <w:lang w:eastAsia="lt-LT"/>
              </w:rPr>
              <w:t>S</w:t>
            </w:r>
            <w:r w:rsidRPr="00A044F8">
              <w:rPr>
                <w:rFonts w:eastAsia="Times New Roman"/>
                <w:i/>
                <w:vertAlign w:val="subscript"/>
                <w:lang w:eastAsia="lt-LT"/>
              </w:rPr>
              <w:t>nk</w:t>
            </w:r>
            <w:proofErr w:type="spellEnd"/>
          </w:p>
        </w:tc>
        <w:tc>
          <w:tcPr>
            <w:tcW w:w="16976" w:type="dxa"/>
          </w:tcPr>
          <w:p w14:paraId="6CDFCA78" w14:textId="77777777" w:rsidR="00832628" w:rsidRDefault="00832628" w:rsidP="00832628">
            <w:pPr>
              <w:spacing w:after="120" w:line="276" w:lineRule="auto"/>
              <w:jc w:val="both"/>
              <w:rPr>
                <w:rFonts w:eastAsia="Times New Roman"/>
                <w:lang w:eastAsia="lt-LT"/>
              </w:rPr>
            </w:pPr>
            <w:r>
              <w:rPr>
                <w:rFonts w:eastAsia="Times New Roman"/>
                <w:lang w:eastAsia="lt-LT"/>
              </w:rPr>
              <w:t>Valdžios subjekto</w:t>
            </w:r>
            <w:r w:rsidRPr="00A044F8">
              <w:rPr>
                <w:rFonts w:eastAsia="Times New Roman"/>
                <w:lang w:eastAsia="lt-LT"/>
              </w:rPr>
              <w:t xml:space="preserve"> mokama </w:t>
            </w:r>
            <w:r>
              <w:rPr>
                <w:rFonts w:eastAsia="Times New Roman"/>
                <w:lang w:eastAsia="lt-LT"/>
              </w:rPr>
              <w:t xml:space="preserve">Komunalinių paslaugų sąnaudų </w:t>
            </w:r>
            <w:r w:rsidRPr="00A044F8">
              <w:rPr>
                <w:rFonts w:eastAsia="Times New Roman"/>
                <w:lang w:eastAsia="lt-LT"/>
              </w:rPr>
              <w:t xml:space="preserve">suma </w:t>
            </w:r>
            <w:r w:rsidRPr="00A044F8">
              <w:rPr>
                <w:rFonts w:eastAsia="Times New Roman"/>
                <w:i/>
                <w:lang w:eastAsia="lt-LT"/>
              </w:rPr>
              <w:t>k</w:t>
            </w:r>
            <w:r w:rsidRPr="00A044F8">
              <w:rPr>
                <w:rFonts w:eastAsia="Times New Roman"/>
                <w:lang w:eastAsia="lt-LT"/>
              </w:rPr>
              <w:t>-tąjį mėnesį</w:t>
            </w:r>
          </w:p>
          <w:p w14:paraId="60674D03" w14:textId="77777777" w:rsidR="00832628" w:rsidRDefault="00832628" w:rsidP="00832628">
            <w:pPr>
              <w:spacing w:after="120" w:line="276" w:lineRule="auto"/>
              <w:jc w:val="both"/>
              <w:rPr>
                <w:rFonts w:eastAsia="Times New Roman"/>
                <w:lang w:eastAsia="lt-LT"/>
              </w:rPr>
            </w:pP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p>
        </w:tc>
        <w:tc>
          <w:tcPr>
            <w:tcW w:w="8930" w:type="dxa"/>
          </w:tcPr>
          <w:p w14:paraId="760249D2" w14:textId="77777777" w:rsidR="00832628" w:rsidRPr="00A044F8" w:rsidRDefault="00832628" w:rsidP="00832628">
            <w:pPr>
              <w:spacing w:after="120" w:line="276" w:lineRule="auto"/>
              <w:jc w:val="both"/>
              <w:rPr>
                <w:rFonts w:eastAsia="Times New Roman"/>
                <w:lang w:eastAsia="lt-LT"/>
              </w:rPr>
            </w:pPr>
            <w:r>
              <w:rPr>
                <w:rFonts w:eastAsia="Times New Roman"/>
                <w:lang w:eastAsia="lt-LT"/>
              </w:rPr>
              <w:t>Valdžios subjekto</w:t>
            </w:r>
            <w:r w:rsidRPr="00A044F8">
              <w:rPr>
                <w:rFonts w:eastAsia="Times New Roman"/>
                <w:lang w:eastAsia="lt-LT"/>
              </w:rPr>
              <w:t xml:space="preserve"> mokama </w:t>
            </w:r>
            <w:r>
              <w:rPr>
                <w:rFonts w:eastAsia="Times New Roman"/>
                <w:lang w:eastAsia="lt-LT"/>
              </w:rPr>
              <w:t xml:space="preserve">komunalinių paslaugų sąnaudų </w:t>
            </w:r>
            <w:r w:rsidRPr="00A044F8">
              <w:rPr>
                <w:rFonts w:eastAsia="Times New Roman"/>
                <w:lang w:eastAsia="lt-LT"/>
              </w:rPr>
              <w:t xml:space="preserve">suma </w:t>
            </w:r>
            <w:r w:rsidRPr="00A044F8">
              <w:rPr>
                <w:rFonts w:eastAsia="Times New Roman"/>
                <w:i/>
                <w:lang w:eastAsia="lt-LT"/>
              </w:rPr>
              <w:t>k</w:t>
            </w:r>
            <w:r w:rsidRPr="00A044F8">
              <w:rPr>
                <w:rFonts w:eastAsia="Times New Roman"/>
                <w:lang w:eastAsia="lt-LT"/>
              </w:rPr>
              <w:t xml:space="preserve">-tąjį mėnesį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p>
        </w:tc>
      </w:tr>
      <w:tr w:rsidR="00832628" w:rsidRPr="00A044F8" w14:paraId="79F3B1E1" w14:textId="77777777" w:rsidTr="009F07ED">
        <w:trPr>
          <w:tblHeader/>
        </w:trPr>
        <w:tc>
          <w:tcPr>
            <w:tcW w:w="884" w:type="dxa"/>
          </w:tcPr>
          <w:p w14:paraId="641DAD34" w14:textId="77777777" w:rsidR="00832628" w:rsidRDefault="00832628" w:rsidP="00832628">
            <w:pPr>
              <w:spacing w:after="120" w:line="276" w:lineRule="auto"/>
              <w:jc w:val="both"/>
              <w:outlineLvl w:val="2"/>
              <w:rPr>
                <w:rFonts w:eastAsia="Times New Roman"/>
                <w:lang w:eastAsia="lt-LT"/>
              </w:rPr>
            </w:pPr>
            <w:proofErr w:type="spellStart"/>
            <w:r>
              <w:rPr>
                <w:rFonts w:eastAsia="Times New Roman"/>
                <w:i/>
                <w:lang w:eastAsia="lt-LT"/>
              </w:rPr>
              <w:t>h</w:t>
            </w:r>
            <w:r w:rsidRPr="00A044F8">
              <w:rPr>
                <w:rFonts w:eastAsia="Times New Roman"/>
                <w:i/>
                <w:vertAlign w:val="subscript"/>
                <w:lang w:eastAsia="lt-LT"/>
              </w:rPr>
              <w:t>nk</w:t>
            </w:r>
            <w:proofErr w:type="spellEnd"/>
          </w:p>
        </w:tc>
        <w:tc>
          <w:tcPr>
            <w:tcW w:w="16976" w:type="dxa"/>
          </w:tcPr>
          <w:p w14:paraId="618A9388" w14:textId="77777777" w:rsidR="00832628" w:rsidRDefault="00832628" w:rsidP="00832628">
            <w:pPr>
              <w:spacing w:after="120" w:line="276" w:lineRule="auto"/>
              <w:jc w:val="both"/>
              <w:outlineLvl w:val="2"/>
              <w:rPr>
                <w:rFonts w:eastAsia="Times New Roman"/>
                <w:lang w:eastAsia="lt-LT"/>
              </w:rPr>
            </w:pPr>
            <w:r>
              <w:rPr>
                <w:rFonts w:eastAsia="Times New Roman"/>
                <w:lang w:eastAsia="lt-LT"/>
              </w:rPr>
              <w:t xml:space="preserve">Objekto dalies (1, 2 ir t. t.) bendras veikimo laikas </w:t>
            </w:r>
            <w:r w:rsidRPr="00D54A3F">
              <w:rPr>
                <w:rFonts w:eastAsia="Times New Roman"/>
                <w:i/>
                <w:iCs/>
                <w:lang w:eastAsia="lt-LT"/>
              </w:rPr>
              <w:t>k</w:t>
            </w:r>
            <w:r w:rsidRPr="003473B1">
              <w:rPr>
                <w:rFonts w:eastAsia="Times New Roman"/>
                <w:lang w:eastAsia="lt-LT"/>
              </w:rPr>
              <w:t xml:space="preserve">-tąjį mėnesį </w:t>
            </w:r>
            <w:r w:rsidRPr="00D54A3F">
              <w:rPr>
                <w:rFonts w:eastAsia="Times New Roman"/>
                <w:i/>
                <w:iCs/>
                <w:lang w:eastAsia="lt-LT"/>
              </w:rPr>
              <w:t>n</w:t>
            </w:r>
            <w:r w:rsidRPr="003473B1">
              <w:rPr>
                <w:rFonts w:eastAsia="Times New Roman"/>
                <w:lang w:eastAsia="lt-LT"/>
              </w:rPr>
              <w:t>-</w:t>
            </w:r>
            <w:proofErr w:type="spellStart"/>
            <w:r w:rsidRPr="003473B1">
              <w:rPr>
                <w:rFonts w:eastAsia="Times New Roman"/>
                <w:lang w:eastAsia="lt-LT"/>
              </w:rPr>
              <w:t>aisiais</w:t>
            </w:r>
            <w:proofErr w:type="spellEnd"/>
            <w:r w:rsidRPr="003473B1">
              <w:rPr>
                <w:rFonts w:eastAsia="Times New Roman"/>
                <w:lang w:eastAsia="lt-LT"/>
              </w:rPr>
              <w:t xml:space="preserve"> metais</w:t>
            </w:r>
            <w:r w:rsidRPr="00A044F8">
              <w:rPr>
                <w:rFonts w:eastAsia="Times New Roman"/>
                <w:lang w:eastAsia="lt-LT"/>
              </w:rPr>
              <w:t>;</w:t>
            </w:r>
          </w:p>
        </w:tc>
        <w:tc>
          <w:tcPr>
            <w:tcW w:w="8930" w:type="dxa"/>
          </w:tcPr>
          <w:p w14:paraId="1C4ABAF9" w14:textId="77777777" w:rsidR="00832628" w:rsidRPr="00A044F8" w:rsidRDefault="00832628" w:rsidP="00832628">
            <w:pPr>
              <w:spacing w:after="120" w:line="276" w:lineRule="auto"/>
              <w:jc w:val="both"/>
              <w:outlineLvl w:val="2"/>
              <w:rPr>
                <w:rFonts w:eastAsia="Times New Roman"/>
                <w:lang w:eastAsia="lt-LT"/>
              </w:rPr>
            </w:pPr>
            <w:r>
              <w:rPr>
                <w:rFonts w:eastAsia="Times New Roman"/>
                <w:lang w:eastAsia="lt-LT"/>
              </w:rPr>
              <w:t xml:space="preserve">Objekto dalies (1, 2 ir t. t.) bendras veikimo laikas </w:t>
            </w:r>
            <w:r w:rsidRPr="00D54A3F">
              <w:rPr>
                <w:rFonts w:eastAsia="Times New Roman"/>
                <w:i/>
                <w:iCs/>
                <w:lang w:eastAsia="lt-LT"/>
              </w:rPr>
              <w:t>k</w:t>
            </w:r>
            <w:r w:rsidRPr="003473B1">
              <w:rPr>
                <w:rFonts w:eastAsia="Times New Roman"/>
                <w:lang w:eastAsia="lt-LT"/>
              </w:rPr>
              <w:t xml:space="preserve">-tąjį mėnesį </w:t>
            </w:r>
            <w:r w:rsidRPr="00D54A3F">
              <w:rPr>
                <w:rFonts w:eastAsia="Times New Roman"/>
                <w:i/>
                <w:iCs/>
                <w:lang w:eastAsia="lt-LT"/>
              </w:rPr>
              <w:t>n</w:t>
            </w:r>
            <w:r w:rsidRPr="003473B1">
              <w:rPr>
                <w:rFonts w:eastAsia="Times New Roman"/>
                <w:lang w:eastAsia="lt-LT"/>
              </w:rPr>
              <w:t>-</w:t>
            </w:r>
            <w:proofErr w:type="spellStart"/>
            <w:r w:rsidRPr="003473B1">
              <w:rPr>
                <w:rFonts w:eastAsia="Times New Roman"/>
                <w:lang w:eastAsia="lt-LT"/>
              </w:rPr>
              <w:t>aisiais</w:t>
            </w:r>
            <w:proofErr w:type="spellEnd"/>
            <w:r w:rsidRPr="003473B1">
              <w:rPr>
                <w:rFonts w:eastAsia="Times New Roman"/>
                <w:lang w:eastAsia="lt-LT"/>
              </w:rPr>
              <w:t xml:space="preserve"> metais</w:t>
            </w:r>
            <w:r w:rsidRPr="00A044F8">
              <w:rPr>
                <w:rFonts w:eastAsia="Times New Roman"/>
                <w:lang w:eastAsia="lt-LT"/>
              </w:rPr>
              <w:t>;</w:t>
            </w:r>
          </w:p>
        </w:tc>
      </w:tr>
      <w:tr w:rsidR="00832628" w14:paraId="3DB71392" w14:textId="77777777" w:rsidTr="009F07ED">
        <w:trPr>
          <w:tblHeader/>
        </w:trPr>
        <w:tc>
          <w:tcPr>
            <w:tcW w:w="884" w:type="dxa"/>
          </w:tcPr>
          <w:p w14:paraId="14FBF343" w14:textId="77777777" w:rsidR="00832628" w:rsidRDefault="00832628" w:rsidP="00832628">
            <w:pPr>
              <w:spacing w:after="120" w:line="276" w:lineRule="auto"/>
              <w:jc w:val="both"/>
              <w:outlineLvl w:val="2"/>
              <w:rPr>
                <w:rFonts w:eastAsia="Times New Roman"/>
                <w:lang w:eastAsia="lt-LT"/>
              </w:rPr>
            </w:pPr>
            <w:proofErr w:type="spellStart"/>
            <w:r>
              <w:rPr>
                <w:rFonts w:eastAsia="Times New Roman"/>
                <w:i/>
                <w:lang w:eastAsia="lt-LT"/>
              </w:rPr>
              <w:t>h</w:t>
            </w:r>
            <w:r w:rsidRPr="00A044F8">
              <w:rPr>
                <w:rFonts w:eastAsia="Times New Roman"/>
                <w:i/>
                <w:vertAlign w:val="subscript"/>
                <w:lang w:eastAsia="lt-LT"/>
              </w:rPr>
              <w:t>k</w:t>
            </w:r>
            <w:r>
              <w:rPr>
                <w:rFonts w:eastAsia="Times New Roman"/>
                <w:i/>
                <w:vertAlign w:val="subscript"/>
                <w:lang w:eastAsia="lt-LT"/>
              </w:rPr>
              <w:t>v</w:t>
            </w:r>
            <w:proofErr w:type="spellEnd"/>
          </w:p>
        </w:tc>
        <w:tc>
          <w:tcPr>
            <w:tcW w:w="16976" w:type="dxa"/>
          </w:tcPr>
          <w:p w14:paraId="20B001D2" w14:textId="77777777" w:rsidR="00832628" w:rsidRDefault="00832628" w:rsidP="00832628">
            <w:pPr>
              <w:spacing w:after="120" w:line="276" w:lineRule="auto"/>
              <w:jc w:val="both"/>
              <w:outlineLvl w:val="2"/>
              <w:rPr>
                <w:rFonts w:eastAsia="Times New Roman"/>
                <w:lang w:eastAsia="lt-LT"/>
              </w:rPr>
            </w:pPr>
            <w:r>
              <w:rPr>
                <w:rFonts w:eastAsia="Times New Roman"/>
                <w:lang w:eastAsia="lt-LT"/>
              </w:rPr>
              <w:t>Objekto dalies (1, 2 ir t. t.) naudojimo Privataus subjekto komercinei veiklai</w:t>
            </w:r>
          </w:p>
          <w:p w14:paraId="1B429CC6" w14:textId="77777777" w:rsidR="00832628" w:rsidRDefault="00832628" w:rsidP="00832628">
            <w:pPr>
              <w:spacing w:after="120" w:line="276" w:lineRule="auto"/>
              <w:jc w:val="both"/>
              <w:outlineLvl w:val="2"/>
              <w:rPr>
                <w:rFonts w:eastAsia="Times New Roman"/>
                <w:lang w:eastAsia="lt-LT"/>
              </w:rPr>
            </w:pPr>
            <w:r>
              <w:rPr>
                <w:rFonts w:eastAsia="Times New Roman"/>
                <w:lang w:eastAsia="lt-LT"/>
              </w:rPr>
              <w:t xml:space="preserve"> laikas </w:t>
            </w:r>
            <w:r w:rsidRPr="00D54A3F">
              <w:rPr>
                <w:rFonts w:eastAsia="Times New Roman"/>
                <w:i/>
                <w:iCs/>
                <w:lang w:eastAsia="lt-LT"/>
              </w:rPr>
              <w:t>k</w:t>
            </w:r>
            <w:r w:rsidRPr="003473B1">
              <w:rPr>
                <w:rFonts w:eastAsia="Times New Roman"/>
                <w:lang w:eastAsia="lt-LT"/>
              </w:rPr>
              <w:t xml:space="preserve">-tąjį mėnesį </w:t>
            </w:r>
            <w:r w:rsidRPr="00D54A3F">
              <w:rPr>
                <w:rFonts w:eastAsia="Times New Roman"/>
                <w:i/>
                <w:iCs/>
                <w:lang w:eastAsia="lt-LT"/>
              </w:rPr>
              <w:t>n</w:t>
            </w:r>
            <w:r w:rsidRPr="003473B1">
              <w:rPr>
                <w:rFonts w:eastAsia="Times New Roman"/>
                <w:lang w:eastAsia="lt-LT"/>
              </w:rPr>
              <w:t>-</w:t>
            </w:r>
            <w:proofErr w:type="spellStart"/>
            <w:r w:rsidRPr="003473B1">
              <w:rPr>
                <w:rFonts w:eastAsia="Times New Roman"/>
                <w:lang w:eastAsia="lt-LT"/>
              </w:rPr>
              <w:t>aisiais</w:t>
            </w:r>
            <w:proofErr w:type="spellEnd"/>
            <w:r w:rsidRPr="003473B1">
              <w:rPr>
                <w:rFonts w:eastAsia="Times New Roman"/>
                <w:lang w:eastAsia="lt-LT"/>
              </w:rPr>
              <w:t xml:space="preserve"> metais</w:t>
            </w:r>
            <w:r w:rsidRPr="00A044F8">
              <w:rPr>
                <w:rFonts w:eastAsia="Times New Roman"/>
                <w:lang w:eastAsia="lt-LT"/>
              </w:rPr>
              <w:t>;</w:t>
            </w:r>
          </w:p>
        </w:tc>
        <w:tc>
          <w:tcPr>
            <w:tcW w:w="8930" w:type="dxa"/>
          </w:tcPr>
          <w:p w14:paraId="65851658" w14:textId="77777777" w:rsidR="00832628" w:rsidRDefault="00832628" w:rsidP="00832628">
            <w:pPr>
              <w:spacing w:after="120" w:line="276" w:lineRule="auto"/>
              <w:jc w:val="both"/>
              <w:outlineLvl w:val="2"/>
              <w:rPr>
                <w:rFonts w:eastAsia="Times New Roman"/>
                <w:lang w:eastAsia="lt-LT"/>
              </w:rPr>
            </w:pPr>
            <w:r>
              <w:rPr>
                <w:rFonts w:eastAsia="Times New Roman"/>
                <w:lang w:eastAsia="lt-LT"/>
              </w:rPr>
              <w:t xml:space="preserve">Objekto dalies (1, 2 ir t. t.) naudojimo Privataus subjekto komercinei veiklai laikas </w:t>
            </w:r>
            <w:r w:rsidRPr="00D54A3F">
              <w:rPr>
                <w:rFonts w:eastAsia="Times New Roman"/>
                <w:i/>
                <w:iCs/>
                <w:lang w:eastAsia="lt-LT"/>
              </w:rPr>
              <w:t>k</w:t>
            </w:r>
            <w:r w:rsidRPr="003473B1">
              <w:rPr>
                <w:rFonts w:eastAsia="Times New Roman"/>
                <w:lang w:eastAsia="lt-LT"/>
              </w:rPr>
              <w:t xml:space="preserve">-tąjį mėnesį </w:t>
            </w:r>
            <w:r w:rsidRPr="00D54A3F">
              <w:rPr>
                <w:rFonts w:eastAsia="Times New Roman"/>
                <w:i/>
                <w:iCs/>
                <w:lang w:eastAsia="lt-LT"/>
              </w:rPr>
              <w:t>n</w:t>
            </w:r>
            <w:r w:rsidRPr="003473B1">
              <w:rPr>
                <w:rFonts w:eastAsia="Times New Roman"/>
                <w:lang w:eastAsia="lt-LT"/>
              </w:rPr>
              <w:t>-</w:t>
            </w:r>
            <w:proofErr w:type="spellStart"/>
            <w:r w:rsidRPr="003473B1">
              <w:rPr>
                <w:rFonts w:eastAsia="Times New Roman"/>
                <w:lang w:eastAsia="lt-LT"/>
              </w:rPr>
              <w:t>aisiais</w:t>
            </w:r>
            <w:proofErr w:type="spellEnd"/>
            <w:r w:rsidRPr="003473B1">
              <w:rPr>
                <w:rFonts w:eastAsia="Times New Roman"/>
                <w:lang w:eastAsia="lt-LT"/>
              </w:rPr>
              <w:t xml:space="preserve"> metais</w:t>
            </w:r>
            <w:r w:rsidRPr="00A044F8">
              <w:rPr>
                <w:rFonts w:eastAsia="Times New Roman"/>
                <w:lang w:eastAsia="lt-LT"/>
              </w:rPr>
              <w:t>;</w:t>
            </w:r>
          </w:p>
        </w:tc>
      </w:tr>
      <w:tr w:rsidR="00832628" w:rsidRPr="00A044F8" w14:paraId="2DF61BD3" w14:textId="77777777" w:rsidTr="009F07ED">
        <w:trPr>
          <w:tblHeader/>
        </w:trPr>
        <w:tc>
          <w:tcPr>
            <w:tcW w:w="884" w:type="dxa"/>
          </w:tcPr>
          <w:p w14:paraId="3376AD91" w14:textId="77777777" w:rsidR="00832628" w:rsidRDefault="00832628" w:rsidP="00832628">
            <w:pPr>
              <w:spacing w:after="120" w:line="276" w:lineRule="auto"/>
              <w:jc w:val="both"/>
              <w:outlineLvl w:val="2"/>
              <w:rPr>
                <w:rFonts w:eastAsia="Times New Roman"/>
                <w:lang w:eastAsia="lt-LT"/>
              </w:rPr>
            </w:pPr>
            <w:proofErr w:type="spellStart"/>
            <w:r>
              <w:rPr>
                <w:rFonts w:eastAsia="Times New Roman"/>
                <w:i/>
                <w:lang w:eastAsia="lt-LT"/>
              </w:rPr>
              <w:t>KPS</w:t>
            </w:r>
            <w:r>
              <w:rPr>
                <w:rFonts w:eastAsia="Times New Roman"/>
                <w:i/>
                <w:vertAlign w:val="subscript"/>
                <w:lang w:eastAsia="lt-LT"/>
              </w:rPr>
              <w:t>nkb</w:t>
            </w:r>
            <w:proofErr w:type="spellEnd"/>
          </w:p>
        </w:tc>
        <w:tc>
          <w:tcPr>
            <w:tcW w:w="16976" w:type="dxa"/>
          </w:tcPr>
          <w:p w14:paraId="6AED723C" w14:textId="77777777" w:rsidR="00832628" w:rsidRDefault="00832628" w:rsidP="00832628">
            <w:pPr>
              <w:spacing w:after="120" w:line="276" w:lineRule="auto"/>
              <w:jc w:val="both"/>
              <w:outlineLvl w:val="2"/>
              <w:rPr>
                <w:rFonts w:eastAsia="Times New Roman"/>
                <w:lang w:eastAsia="lt-LT"/>
              </w:rPr>
            </w:pPr>
            <w:r>
              <w:rPr>
                <w:rFonts w:eastAsia="Times New Roman"/>
                <w:lang w:eastAsia="lt-LT"/>
              </w:rPr>
              <w:t xml:space="preserve">Objekto dalies (1, 2 ir t.t.) bendra Komunalinių paslaugų sąnaudų suma </w:t>
            </w:r>
            <w:r w:rsidRPr="00A044F8">
              <w:rPr>
                <w:rFonts w:eastAsia="Times New Roman"/>
                <w:i/>
                <w:lang w:eastAsia="lt-LT"/>
              </w:rPr>
              <w:t>k</w:t>
            </w:r>
            <w:r w:rsidRPr="00A044F8">
              <w:rPr>
                <w:rFonts w:eastAsia="Times New Roman"/>
                <w:lang w:eastAsia="lt-LT"/>
              </w:rPr>
              <w:t xml:space="preserve">-tąjį </w:t>
            </w:r>
          </w:p>
          <w:p w14:paraId="32444A7B" w14:textId="77777777" w:rsidR="00832628" w:rsidRDefault="00832628" w:rsidP="00832628">
            <w:pPr>
              <w:spacing w:after="120" w:line="276" w:lineRule="auto"/>
              <w:jc w:val="both"/>
              <w:outlineLvl w:val="2"/>
              <w:rPr>
                <w:rFonts w:eastAsia="Times New Roman"/>
                <w:lang w:eastAsia="lt-LT"/>
              </w:rPr>
            </w:pPr>
            <w:r w:rsidRPr="00A044F8">
              <w:rPr>
                <w:rFonts w:eastAsia="Times New Roman"/>
                <w:lang w:eastAsia="lt-LT"/>
              </w:rPr>
              <w:t xml:space="preserve">mėnesį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r>
              <w:rPr>
                <w:rFonts w:eastAsia="Times New Roman"/>
                <w:lang w:eastAsia="lt-LT"/>
              </w:rPr>
              <w:t>.</w:t>
            </w:r>
          </w:p>
        </w:tc>
        <w:tc>
          <w:tcPr>
            <w:tcW w:w="8930" w:type="dxa"/>
          </w:tcPr>
          <w:p w14:paraId="00EA0CB5" w14:textId="77777777" w:rsidR="00832628" w:rsidRPr="00A044F8" w:rsidRDefault="00832628" w:rsidP="00832628">
            <w:pPr>
              <w:spacing w:after="120" w:line="276" w:lineRule="auto"/>
              <w:jc w:val="both"/>
              <w:outlineLvl w:val="2"/>
              <w:rPr>
                <w:rFonts w:eastAsia="Times New Roman"/>
                <w:lang w:eastAsia="lt-LT"/>
              </w:rPr>
            </w:pPr>
            <w:r>
              <w:rPr>
                <w:rFonts w:eastAsia="Times New Roman"/>
                <w:lang w:eastAsia="lt-LT"/>
              </w:rPr>
              <w:t xml:space="preserve">Objekto dalies (1, 2 ir t.t.) bendra komunalinių paslaugų sąnaudų suma </w:t>
            </w:r>
            <w:r w:rsidRPr="00A044F8">
              <w:rPr>
                <w:rFonts w:eastAsia="Times New Roman"/>
                <w:i/>
                <w:lang w:eastAsia="lt-LT"/>
              </w:rPr>
              <w:t>k</w:t>
            </w:r>
            <w:r w:rsidRPr="00A044F8">
              <w:rPr>
                <w:rFonts w:eastAsia="Times New Roman"/>
                <w:lang w:eastAsia="lt-LT"/>
              </w:rPr>
              <w:t xml:space="preserve">-tąjį mėnesį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r>
              <w:rPr>
                <w:rFonts w:eastAsia="Times New Roman"/>
                <w:lang w:eastAsia="lt-LT"/>
              </w:rPr>
              <w:t>.</w:t>
            </w:r>
          </w:p>
        </w:tc>
      </w:tr>
    </w:tbl>
    <w:p w14:paraId="55963D9A" w14:textId="77777777" w:rsidR="00832628" w:rsidRPr="00A044F8" w:rsidRDefault="00832628" w:rsidP="00A044F8">
      <w:pPr>
        <w:spacing w:after="120" w:line="276" w:lineRule="auto"/>
        <w:ind w:left="810"/>
        <w:jc w:val="both"/>
      </w:pPr>
    </w:p>
    <w:p w14:paraId="7FC61B04" w14:textId="77777777"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213" w:name="_Toc239425798"/>
      <w:bookmarkStart w:id="1214" w:name="_Toc239425812"/>
      <w:bookmarkStart w:id="1215" w:name="_Toc369279847"/>
      <w:bookmarkStart w:id="1216" w:name="_Toc502211423"/>
      <w:bookmarkStart w:id="1217" w:name="_Toc20813610"/>
      <w:bookmarkStart w:id="1218" w:name="_Ref57950670"/>
      <w:bookmarkStart w:id="1219" w:name="_Ref57950708"/>
      <w:bookmarkStart w:id="1220" w:name="_Toc61335816"/>
      <w:bookmarkStart w:id="1221" w:name="_Toc98421470"/>
      <w:r w:rsidRPr="00A044F8">
        <w:rPr>
          <w:rFonts w:eastAsia="Times New Roman"/>
          <w:b/>
          <w:bCs/>
          <w:smallCaps/>
          <w:color w:val="632423"/>
        </w:rPr>
        <w:t>Indeksavimas</w:t>
      </w:r>
      <w:bookmarkEnd w:id="1213"/>
      <w:bookmarkEnd w:id="1214"/>
      <w:bookmarkEnd w:id="1215"/>
      <w:bookmarkEnd w:id="1216"/>
      <w:bookmarkEnd w:id="1217"/>
      <w:bookmarkEnd w:id="1218"/>
      <w:bookmarkEnd w:id="1219"/>
      <w:bookmarkEnd w:id="1220"/>
      <w:bookmarkEnd w:id="1221"/>
    </w:p>
    <w:p w14:paraId="6E075758" w14:textId="77777777" w:rsidR="00A044F8" w:rsidRPr="00A044F8" w:rsidRDefault="00A044F8" w:rsidP="00A044F8">
      <w:pPr>
        <w:numPr>
          <w:ilvl w:val="0"/>
          <w:numId w:val="26"/>
        </w:numPr>
        <w:spacing w:after="120" w:line="276" w:lineRule="auto"/>
        <w:ind w:left="810"/>
        <w:jc w:val="both"/>
      </w:pPr>
      <w:r w:rsidRPr="00A044F8">
        <w:t>Šiame dokumente nustatyta tvarka indeksuojamos šios Metinio atlyginimo dalys:</w:t>
      </w:r>
    </w:p>
    <w:tbl>
      <w:tblPr>
        <w:tblW w:w="9780" w:type="dxa"/>
        <w:tblInd w:w="108" w:type="dxa"/>
        <w:tblLayout w:type="fixed"/>
        <w:tblLook w:val="04A0" w:firstRow="1" w:lastRow="0" w:firstColumn="1" w:lastColumn="0" w:noHBand="0" w:noVBand="1"/>
      </w:tblPr>
      <w:tblGrid>
        <w:gridCol w:w="1276"/>
        <w:gridCol w:w="8504"/>
      </w:tblGrid>
      <w:tr w:rsidR="00A044F8" w:rsidRPr="00A044F8" w14:paraId="2449296E" w14:textId="77777777" w:rsidTr="00D7001F">
        <w:trPr>
          <w:tblHeader/>
        </w:trPr>
        <w:tc>
          <w:tcPr>
            <w:tcW w:w="1276" w:type="dxa"/>
            <w:hideMark/>
          </w:tcPr>
          <w:p w14:paraId="2AAEC494" w14:textId="77777777" w:rsidR="00A044F8" w:rsidRPr="00A044F8" w:rsidRDefault="00A044F8" w:rsidP="00A044F8">
            <w:pPr>
              <w:spacing w:after="120" w:line="276" w:lineRule="auto"/>
              <w:jc w:val="center"/>
              <w:rPr>
                <w:rFonts w:eastAsia="Times New Roman"/>
                <w:lang w:eastAsia="lt-LT"/>
              </w:rPr>
            </w:pPr>
            <w:r w:rsidRPr="00A044F8">
              <w:rPr>
                <w:rFonts w:eastAsia="Times New Roman"/>
                <w:lang w:eastAsia="lt-LT"/>
              </w:rPr>
              <w:t>M4</w:t>
            </w:r>
            <w:r w:rsidRPr="00A044F8">
              <w:rPr>
                <w:rFonts w:eastAsia="Times New Roman"/>
                <w:vertAlign w:val="superscript"/>
                <w:lang w:eastAsia="lt-LT"/>
              </w:rPr>
              <w:t>1</w:t>
            </w:r>
            <w:r w:rsidRPr="00A044F8">
              <w:rPr>
                <w:rFonts w:eastAsia="Times New Roman"/>
                <w:lang w:eastAsia="lt-LT"/>
              </w:rPr>
              <w:t xml:space="preserve"> </w:t>
            </w:r>
          </w:p>
          <w:p w14:paraId="0DB8341D" w14:textId="77777777" w:rsidR="00A044F8" w:rsidRPr="00A044F8" w:rsidRDefault="00A044F8" w:rsidP="00A044F8">
            <w:pPr>
              <w:spacing w:after="120" w:line="276" w:lineRule="auto"/>
              <w:jc w:val="center"/>
              <w:rPr>
                <w:rFonts w:eastAsia="Times New Roman"/>
                <w:lang w:val="en-GB" w:eastAsia="lt-LT"/>
              </w:rPr>
            </w:pPr>
            <w:r w:rsidRPr="00A044F8">
              <w:rPr>
                <w:rFonts w:eastAsia="Times New Roman"/>
                <w:lang w:eastAsia="lt-LT"/>
              </w:rPr>
              <w:t>M</w:t>
            </w:r>
            <w:r w:rsidRPr="00A044F8">
              <w:rPr>
                <w:rFonts w:eastAsia="Times New Roman"/>
                <w:lang w:val="en-GB" w:eastAsia="lt-LT"/>
              </w:rPr>
              <w:t>4</w:t>
            </w:r>
            <w:r w:rsidRPr="00A044F8">
              <w:rPr>
                <w:rFonts w:eastAsia="Times New Roman"/>
                <w:vertAlign w:val="superscript"/>
                <w:lang w:val="en-GB" w:eastAsia="lt-LT"/>
              </w:rPr>
              <w:t>2</w:t>
            </w:r>
          </w:p>
        </w:tc>
        <w:tc>
          <w:tcPr>
            <w:tcW w:w="8504" w:type="dxa"/>
            <w:hideMark/>
          </w:tcPr>
          <w:p w14:paraId="6EB407E9" w14:textId="7AA4B834"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Paslaugų teikimo sąnaudos;</w:t>
            </w:r>
          </w:p>
          <w:p w14:paraId="0BA06B83" w14:textId="77777777" w:rsidR="00A044F8" w:rsidRPr="00A044F8" w:rsidRDefault="00A044F8" w:rsidP="00650041">
            <w:pPr>
              <w:spacing w:after="120" w:line="276" w:lineRule="auto"/>
              <w:jc w:val="both"/>
              <w:rPr>
                <w:rFonts w:eastAsia="Times New Roman"/>
                <w:lang w:eastAsia="lt-LT"/>
              </w:rPr>
            </w:pPr>
            <w:r w:rsidRPr="00A044F8">
              <w:rPr>
                <w:rFonts w:eastAsia="Times New Roman"/>
                <w:i/>
                <w:lang w:eastAsia="lt-LT"/>
              </w:rPr>
              <w:t xml:space="preserve"> </w:t>
            </w:r>
            <w:r w:rsidR="00650041">
              <w:rPr>
                <w:rFonts w:eastAsia="Times New Roman"/>
                <w:lang w:eastAsia="lt-LT"/>
              </w:rPr>
              <w:t>Atnaujinimo</w:t>
            </w:r>
            <w:r w:rsidR="00650041" w:rsidRPr="00A044F8">
              <w:rPr>
                <w:rFonts w:eastAsia="Times New Roman"/>
                <w:lang w:eastAsia="lt-LT"/>
              </w:rPr>
              <w:t xml:space="preserve"> </w:t>
            </w:r>
            <w:r w:rsidR="00447141">
              <w:rPr>
                <w:rFonts w:eastAsia="Times New Roman"/>
                <w:lang w:eastAsia="lt-LT"/>
              </w:rPr>
              <w:t xml:space="preserve">ir remonto </w:t>
            </w:r>
            <w:r w:rsidRPr="00A044F8">
              <w:rPr>
                <w:rFonts w:eastAsia="Times New Roman"/>
                <w:lang w:eastAsia="lt-LT"/>
              </w:rPr>
              <w:t xml:space="preserve">darbų sąnaudos; </w:t>
            </w:r>
          </w:p>
        </w:tc>
      </w:tr>
      <w:tr w:rsidR="00A044F8" w:rsidRPr="00A044F8" w14:paraId="1DF70B24" w14:textId="77777777" w:rsidTr="00D7001F">
        <w:trPr>
          <w:tblHeader/>
        </w:trPr>
        <w:tc>
          <w:tcPr>
            <w:tcW w:w="1276" w:type="dxa"/>
            <w:hideMark/>
          </w:tcPr>
          <w:p w14:paraId="25C71437" w14:textId="77777777" w:rsidR="00A044F8" w:rsidRPr="00A044F8" w:rsidRDefault="00A044F8" w:rsidP="00A044F8">
            <w:pPr>
              <w:spacing w:after="120" w:line="276" w:lineRule="auto"/>
              <w:jc w:val="center"/>
              <w:rPr>
                <w:rFonts w:eastAsia="Times New Roman"/>
                <w:lang w:eastAsia="lt-LT"/>
              </w:rPr>
            </w:pPr>
            <w:r w:rsidRPr="00A044F8">
              <w:rPr>
                <w:rFonts w:eastAsia="Times New Roman"/>
                <w:lang w:eastAsia="lt-LT"/>
              </w:rPr>
              <w:t>M5</w:t>
            </w:r>
          </w:p>
        </w:tc>
        <w:tc>
          <w:tcPr>
            <w:tcW w:w="8504" w:type="dxa"/>
            <w:hideMark/>
          </w:tcPr>
          <w:p w14:paraId="615F3EBF"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 xml:space="preserve">Administravimo ir valdymo sąnaudos. </w:t>
            </w:r>
          </w:p>
        </w:tc>
      </w:tr>
    </w:tbl>
    <w:p w14:paraId="2973312E" w14:textId="77777777" w:rsidR="00A044F8" w:rsidRPr="00905D5A" w:rsidRDefault="00A044F8" w:rsidP="00A044F8">
      <w:pPr>
        <w:numPr>
          <w:ilvl w:val="0"/>
          <w:numId w:val="26"/>
        </w:numPr>
        <w:spacing w:after="120" w:line="276" w:lineRule="auto"/>
        <w:ind w:left="810"/>
        <w:jc w:val="both"/>
      </w:pPr>
      <w:r w:rsidRPr="00A044F8">
        <w:t>Metinio atlyginimo dalys M4</w:t>
      </w:r>
      <w:r w:rsidRPr="00A044F8">
        <w:rPr>
          <w:vertAlign w:val="superscript"/>
        </w:rPr>
        <w:t>1</w:t>
      </w:r>
      <w:r w:rsidRPr="00A044F8">
        <w:t>, M4</w:t>
      </w:r>
      <w:r w:rsidRPr="00A044F8">
        <w:rPr>
          <w:vertAlign w:val="superscript"/>
        </w:rPr>
        <w:t>2</w:t>
      </w:r>
      <w:r w:rsidRPr="00A044F8">
        <w:t xml:space="preserve"> ir M5 yra indeksuojamos nuo Metinio atlyginimo mokėjimo pagal Sutarties nuostatas pradžios ir apimant visą laikotarpį nuo bazinės datos. Bazine data laikoma</w:t>
      </w:r>
      <w:r w:rsidR="00905D5A">
        <w:t xml:space="preserve"> </w:t>
      </w:r>
      <w:r w:rsidR="00905D5A" w:rsidRPr="00187F18">
        <w:t>2023</w:t>
      </w:r>
      <w:r w:rsidR="00905D5A">
        <w:t xml:space="preserve"> m. sausio </w:t>
      </w:r>
      <w:r w:rsidR="00905D5A" w:rsidRPr="00187F18">
        <w:t>1</w:t>
      </w:r>
      <w:r w:rsidR="00905D5A">
        <w:t xml:space="preserve"> </w:t>
      </w:r>
      <w:r w:rsidR="00905D5A" w:rsidRPr="00905D5A">
        <w:t>d.</w:t>
      </w:r>
      <w:r w:rsidRPr="00905D5A">
        <w:t xml:space="preserve"> </w:t>
      </w:r>
      <w:r w:rsidRPr="00187F18">
        <w:t>.</w:t>
      </w:r>
    </w:p>
    <w:p w14:paraId="43328807" w14:textId="77777777" w:rsidR="00A044F8" w:rsidRPr="00A044F8" w:rsidRDefault="00A044F8" w:rsidP="00A044F8">
      <w:pPr>
        <w:numPr>
          <w:ilvl w:val="0"/>
          <w:numId w:val="26"/>
        </w:numPr>
        <w:spacing w:after="120" w:line="276" w:lineRule="auto"/>
        <w:ind w:left="810"/>
        <w:jc w:val="both"/>
      </w:pPr>
      <w:r w:rsidRPr="00A044F8">
        <w:t>Metinio atlyginimo dalys M4</w:t>
      </w:r>
      <w:r w:rsidRPr="00A044F8">
        <w:rPr>
          <w:vertAlign w:val="superscript"/>
        </w:rPr>
        <w:t>1</w:t>
      </w:r>
      <w:r w:rsidRPr="00A044F8">
        <w:t>, M4</w:t>
      </w:r>
      <w:r w:rsidRPr="00A044F8">
        <w:rPr>
          <w:vertAlign w:val="superscript"/>
        </w:rPr>
        <w:t>2</w:t>
      </w:r>
      <w:r w:rsidRPr="00A044F8">
        <w:t xml:space="preserve"> ir M5 yra indeksuojamos vieną kartą kiekvienam 12 (dvylikos) mėnesių laikotarpiui nuo Metinio atlyginimo mokėjimo pagal Sutarties nuostatas pradžios.</w:t>
      </w:r>
    </w:p>
    <w:p w14:paraId="049957FA" w14:textId="77777777" w:rsidR="00A044F8" w:rsidRPr="00A044F8" w:rsidRDefault="00A044F8" w:rsidP="00A044F8">
      <w:pPr>
        <w:numPr>
          <w:ilvl w:val="0"/>
          <w:numId w:val="26"/>
        </w:numPr>
        <w:spacing w:after="120" w:line="276" w:lineRule="auto"/>
        <w:ind w:left="810"/>
        <w:jc w:val="both"/>
      </w:pPr>
      <w:r w:rsidRPr="00A044F8">
        <w:t>Rodiklis, kuriuo indeksuojamos Metinio atlyginimo dalys M4</w:t>
      </w:r>
      <w:r w:rsidRPr="00A044F8">
        <w:rPr>
          <w:vertAlign w:val="superscript"/>
        </w:rPr>
        <w:t>1</w:t>
      </w:r>
      <w:r w:rsidRPr="00A044F8">
        <w:t>, M4</w:t>
      </w:r>
      <w:r w:rsidRPr="00A044F8">
        <w:rPr>
          <w:vertAlign w:val="superscript"/>
        </w:rPr>
        <w:t>2</w:t>
      </w:r>
      <w:r w:rsidRPr="00A044F8">
        <w:t xml:space="preserve"> ir M5:</w:t>
      </w:r>
    </w:p>
    <w:p w14:paraId="09D0C6B9" w14:textId="77777777" w:rsidR="00A044F8" w:rsidRPr="00A044F8" w:rsidRDefault="00A044F8" w:rsidP="00A044F8">
      <w:pPr>
        <w:numPr>
          <w:ilvl w:val="1"/>
          <w:numId w:val="26"/>
        </w:numPr>
        <w:spacing w:after="120" w:line="276" w:lineRule="auto"/>
        <w:ind w:left="810"/>
        <w:jc w:val="both"/>
      </w:pPr>
      <w:r w:rsidRPr="00A044F8">
        <w:t>taikomas indeksavimo rodiklis:</w:t>
      </w:r>
    </w:p>
    <w:tbl>
      <w:tblPr>
        <w:tblW w:w="9213" w:type="dxa"/>
        <w:tblInd w:w="534" w:type="dxa"/>
        <w:tblLayout w:type="fixed"/>
        <w:tblLook w:val="04A0" w:firstRow="1" w:lastRow="0" w:firstColumn="1" w:lastColumn="0" w:noHBand="0" w:noVBand="1"/>
      </w:tblPr>
      <w:tblGrid>
        <w:gridCol w:w="1561"/>
        <w:gridCol w:w="7652"/>
      </w:tblGrid>
      <w:tr w:rsidR="00A044F8" w:rsidRPr="00A044F8" w14:paraId="1096F1C2" w14:textId="77777777" w:rsidTr="00D7001F">
        <w:trPr>
          <w:tblHeader/>
        </w:trPr>
        <w:tc>
          <w:tcPr>
            <w:tcW w:w="1561" w:type="dxa"/>
          </w:tcPr>
          <w:p w14:paraId="296463D3" w14:textId="77777777" w:rsidR="00A044F8" w:rsidRPr="00A044F8" w:rsidRDefault="00A044F8" w:rsidP="00A044F8">
            <w:pPr>
              <w:spacing w:after="120" w:line="276" w:lineRule="auto"/>
              <w:jc w:val="both"/>
              <w:rPr>
                <w:lang w:eastAsia="lt-LT"/>
              </w:rPr>
            </w:pPr>
            <m:oMathPara>
              <m:oMath>
                <m:r>
                  <w:rPr>
                    <w:rFonts w:ascii="Cambria Math" w:eastAsia="Times New Roman" w:hAnsi="Cambria Math"/>
                    <w:lang w:eastAsia="lt-LT"/>
                  </w:rPr>
                  <m:t>Index_SVKI</m:t>
                </m:r>
              </m:oMath>
            </m:oMathPara>
          </w:p>
        </w:tc>
        <w:tc>
          <w:tcPr>
            <w:tcW w:w="7652" w:type="dxa"/>
          </w:tcPr>
          <w:p w14:paraId="0B566D79" w14:textId="77777777"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Mėnesinis Lietuvos Respublikos statistikos departamento skelbiamas Lietuvos Respublikos suderintas vartotojų kainų indeksas.</w:t>
            </w:r>
          </w:p>
          <w:p w14:paraId="0DB269F1" w14:textId="77777777"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Jeigu Lietuvos Respublikos statistikos departamentas nebevestų statistikos dėl suderinto vartotojų kainų indekso ir jis būtų nebeskelbiamas, tai suderintas vartotojų kainų indeksas keičiamas kitu Šalių sutartu atitinkamu indeksu ar kitu lyginamuoju statistiniu rodikliu, kuris savo paskirtimi būtų jam artimiausias.</w:t>
            </w:r>
          </w:p>
        </w:tc>
      </w:tr>
    </w:tbl>
    <w:p w14:paraId="09C56397" w14:textId="77777777" w:rsidR="00A044F8" w:rsidRPr="00A044F8" w:rsidRDefault="00A044F8" w:rsidP="00A044F8">
      <w:pPr>
        <w:numPr>
          <w:ilvl w:val="1"/>
          <w:numId w:val="26"/>
        </w:numPr>
        <w:spacing w:after="120" w:line="276" w:lineRule="auto"/>
        <w:ind w:left="810"/>
        <w:jc w:val="both"/>
      </w:pPr>
      <w:r w:rsidRPr="00A044F8">
        <w:lastRenderedPageBreak/>
        <w:t xml:space="preserve">indeksavimo rodiklio </w:t>
      </w:r>
      <w:proofErr w:type="spellStart"/>
      <w:r w:rsidRPr="00A044F8">
        <w:rPr>
          <w:i/>
        </w:rPr>
        <w:t>Index</w:t>
      </w:r>
      <w:r w:rsidRPr="00A044F8">
        <w:rPr>
          <w:b/>
          <w:i/>
        </w:rPr>
        <w:t>_</w:t>
      </w:r>
      <w:r w:rsidRPr="00A044F8">
        <w:rPr>
          <w:i/>
        </w:rPr>
        <w:t>SVKI</w:t>
      </w:r>
      <w:proofErr w:type="spellEnd"/>
      <w:r w:rsidRPr="00A044F8">
        <w:t xml:space="preserve"> šaltinis: Lietuvos Respublikos statistikos departamento rodiklių duomenų bazė. Indeksavimo rodiklis randamas atliekant žemiau pateiktus žingsnius:</w:t>
      </w:r>
    </w:p>
    <w:p w14:paraId="748A4F99" w14:textId="79BD7A43" w:rsidR="00A044F8" w:rsidRPr="00A044F8" w:rsidRDefault="007321B9" w:rsidP="00A044F8">
      <w:pPr>
        <w:numPr>
          <w:ilvl w:val="2"/>
          <w:numId w:val="26"/>
        </w:numPr>
        <w:spacing w:after="120" w:line="276" w:lineRule="auto"/>
        <w:ind w:left="1560" w:hanging="851"/>
        <w:jc w:val="both"/>
      </w:pPr>
      <w:hyperlink r:id="rId12" w:history="1">
        <w:r w:rsidR="00A044F8" w:rsidRPr="00A044F8">
          <w:t>http://www.stat.gov.lt/</w:t>
        </w:r>
      </w:hyperlink>
      <w:r w:rsidR="00A044F8" w:rsidRPr="00A044F8">
        <w:t>;</w:t>
      </w:r>
    </w:p>
    <w:p w14:paraId="791CA62D" w14:textId="77777777" w:rsidR="00A044F8" w:rsidRPr="00A044F8" w:rsidRDefault="00A044F8" w:rsidP="00A044F8">
      <w:pPr>
        <w:numPr>
          <w:ilvl w:val="2"/>
          <w:numId w:val="26"/>
        </w:numPr>
        <w:spacing w:after="120" w:line="276" w:lineRule="auto"/>
        <w:ind w:left="1560" w:hanging="851"/>
        <w:jc w:val="both"/>
      </w:pPr>
      <w:r w:rsidRPr="00A044F8">
        <w:t>Oficialiosios statistikos portalas;</w:t>
      </w:r>
    </w:p>
    <w:p w14:paraId="5B200774" w14:textId="77777777" w:rsidR="00A044F8" w:rsidRPr="00A044F8" w:rsidRDefault="00A044F8" w:rsidP="00A044F8">
      <w:pPr>
        <w:numPr>
          <w:ilvl w:val="2"/>
          <w:numId w:val="26"/>
        </w:numPr>
        <w:spacing w:after="120" w:line="276" w:lineRule="auto"/>
        <w:ind w:left="1560" w:hanging="851"/>
        <w:jc w:val="both"/>
      </w:pPr>
      <w:r w:rsidRPr="00A044F8">
        <w:t>Ūkis ir finansai;</w:t>
      </w:r>
    </w:p>
    <w:p w14:paraId="76CAD7C3" w14:textId="77777777" w:rsidR="00A044F8" w:rsidRPr="00A044F8" w:rsidRDefault="00A044F8" w:rsidP="00A044F8">
      <w:pPr>
        <w:numPr>
          <w:ilvl w:val="2"/>
          <w:numId w:val="26"/>
        </w:numPr>
        <w:spacing w:after="120" w:line="276" w:lineRule="auto"/>
        <w:ind w:left="1560" w:hanging="851"/>
        <w:jc w:val="both"/>
      </w:pPr>
      <w:r w:rsidRPr="00A044F8">
        <w:t>Kainų indeksai, pokyčiai ir kainos;</w:t>
      </w:r>
    </w:p>
    <w:p w14:paraId="5EC43FE3" w14:textId="77777777" w:rsidR="00A044F8" w:rsidRPr="00A044F8" w:rsidRDefault="00A044F8" w:rsidP="00A044F8">
      <w:pPr>
        <w:numPr>
          <w:ilvl w:val="2"/>
          <w:numId w:val="26"/>
        </w:numPr>
        <w:spacing w:after="120" w:line="276" w:lineRule="auto"/>
        <w:ind w:left="1560" w:hanging="851"/>
        <w:jc w:val="both"/>
      </w:pPr>
      <w:r w:rsidRPr="00A044F8">
        <w:t>Suderintas vartotojų kainų indeksas (SVKI), kainų pokyčiai, pastovių mokesčių SVKI ir svoriai;</w:t>
      </w:r>
    </w:p>
    <w:p w14:paraId="29D3BE9C" w14:textId="77777777" w:rsidR="00A044F8" w:rsidRPr="00A044F8" w:rsidRDefault="00A044F8" w:rsidP="00A044F8">
      <w:pPr>
        <w:numPr>
          <w:ilvl w:val="2"/>
          <w:numId w:val="26"/>
        </w:numPr>
        <w:spacing w:after="120" w:line="276" w:lineRule="auto"/>
        <w:ind w:left="1560" w:hanging="851"/>
        <w:jc w:val="both"/>
      </w:pPr>
      <w:r w:rsidRPr="00A044F8">
        <w:t>Mėnesiniai suderinti vartotojų kainų indeksai, kainų pokyčiai pagal suderintą vartotojų kainų indeksą ir pastovių mokesčių suderinti vartotojų kainų indeksai;</w:t>
      </w:r>
    </w:p>
    <w:p w14:paraId="3B4423AA" w14:textId="77777777" w:rsidR="00A044F8" w:rsidRPr="00A044F8" w:rsidRDefault="00A044F8" w:rsidP="00A044F8">
      <w:pPr>
        <w:numPr>
          <w:ilvl w:val="2"/>
          <w:numId w:val="26"/>
        </w:numPr>
        <w:spacing w:after="120" w:line="276" w:lineRule="auto"/>
        <w:ind w:left="1560" w:hanging="851"/>
        <w:jc w:val="both"/>
      </w:pPr>
      <w:r w:rsidRPr="00A044F8">
        <w:t>Suderintas vartotojų kainų indeksas, palyginti su indekso baziniu laikotarpiu (2015 m. = 100).</w:t>
      </w:r>
    </w:p>
    <w:p w14:paraId="4019050D" w14:textId="77777777" w:rsidR="00A044F8" w:rsidRPr="00A044F8" w:rsidRDefault="00A044F8" w:rsidP="00A044F8">
      <w:pPr>
        <w:numPr>
          <w:ilvl w:val="2"/>
          <w:numId w:val="26"/>
        </w:numPr>
        <w:spacing w:after="120" w:line="276" w:lineRule="auto"/>
        <w:ind w:left="1560" w:hanging="851"/>
        <w:jc w:val="both"/>
      </w:pPr>
      <w:r w:rsidRPr="00A044F8">
        <w:t xml:space="preserve"> Požymiai: laikotarpis, Individualaus vartojimo išlaidų pagal paskirtį klasifikatorius (COICOP), specialioji prekių ir paslaugų grupė – Vartojimo prekės ir paslaugos.</w:t>
      </w:r>
    </w:p>
    <w:p w14:paraId="1AE3AAD4" w14:textId="77777777" w:rsidR="00A044F8" w:rsidRPr="00A044F8" w:rsidRDefault="00A044F8" w:rsidP="00A044F8">
      <w:pPr>
        <w:numPr>
          <w:ilvl w:val="1"/>
          <w:numId w:val="26"/>
        </w:numPr>
        <w:spacing w:after="120" w:line="276" w:lineRule="auto"/>
        <w:ind w:left="810"/>
        <w:jc w:val="both"/>
      </w:pPr>
      <w:r w:rsidRPr="00A044F8">
        <w:t>Metinio atlyginimo dalis M4</w:t>
      </w:r>
      <w:r w:rsidRPr="00A044F8">
        <w:rPr>
          <w:vertAlign w:val="superscript"/>
        </w:rPr>
        <w:t xml:space="preserve">1 </w:t>
      </w:r>
      <w:r w:rsidRPr="00A044F8">
        <w:t xml:space="preserve"> indeksuojama pagal formulę:</w:t>
      </w:r>
    </w:p>
    <w:p w14:paraId="2B1D3818" w14:textId="77777777" w:rsidR="00A044F8" w:rsidRPr="00A044F8" w:rsidRDefault="007321B9" w:rsidP="00A044F8">
      <w:pPr>
        <w:spacing w:line="276" w:lineRule="auto"/>
        <w:jc w:val="both"/>
        <w:rPr>
          <w:rFonts w:eastAsia="Times New Roman"/>
          <w:i/>
          <w:lang w:eastAsia="lt-LT"/>
        </w:rPr>
      </w:pPr>
      <m:oMathPara>
        <m:oMath>
          <m:sSub>
            <m:sSubPr>
              <m:ctrlPr>
                <w:rPr>
                  <w:rFonts w:ascii="Cambria Math" w:eastAsia="Times New Roman" w:hAnsi="Cambria Math"/>
                  <w:i/>
                  <w:lang w:eastAsia="lt-LT"/>
                </w:rPr>
              </m:ctrlPr>
            </m:sSubPr>
            <m:e>
              <m:sSup>
                <m:sSupPr>
                  <m:ctrlPr>
                    <w:rPr>
                      <w:rFonts w:ascii="Cambria Math" w:eastAsia="Times New Roman" w:hAnsi="Cambria Math"/>
                      <w:i/>
                      <w:lang w:eastAsia="lt-LT"/>
                    </w:rPr>
                  </m:ctrlPr>
                </m:sSupPr>
                <m:e>
                  <m:r>
                    <w:rPr>
                      <w:rFonts w:ascii="Cambria Math" w:eastAsia="Times New Roman" w:hAnsi="Cambria Math"/>
                      <w:lang w:eastAsia="lt-LT"/>
                    </w:rPr>
                    <m:t>M4</m:t>
                  </m:r>
                </m:e>
                <m:sup>
                  <m:r>
                    <w:rPr>
                      <w:rFonts w:ascii="Cambria Math" w:eastAsia="Times New Roman" w:hAnsi="Cambria Math"/>
                      <w:lang w:eastAsia="lt-LT"/>
                    </w:rPr>
                    <m:t>1</m:t>
                  </m:r>
                </m:sup>
              </m:sSup>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sSup>
                <m:sSupPr>
                  <m:ctrlPr>
                    <w:rPr>
                      <w:rFonts w:ascii="Cambria Math" w:eastAsia="Times New Roman" w:hAnsi="Cambria Math"/>
                      <w:i/>
                      <w:lang w:eastAsia="lt-LT"/>
                    </w:rPr>
                  </m:ctrlPr>
                </m:sSupPr>
                <m:e>
                  <m:r>
                    <w:rPr>
                      <w:rFonts w:ascii="Cambria Math" w:eastAsia="Times New Roman" w:hAnsi="Cambria Math"/>
                      <w:lang w:eastAsia="lt-LT"/>
                    </w:rPr>
                    <m:t>M4</m:t>
                  </m:r>
                </m:e>
                <m:sup>
                  <m:r>
                    <w:rPr>
                      <w:rFonts w:ascii="Cambria Math" w:eastAsia="Times New Roman" w:hAnsi="Cambria Math"/>
                      <w:lang w:eastAsia="lt-LT"/>
                    </w:rPr>
                    <m:t>1</m:t>
                  </m:r>
                </m:sup>
              </m:sSup>
            </m:e>
            <m:sub>
              <m:r>
                <w:rPr>
                  <w:rFonts w:ascii="Cambria Math" w:eastAsia="Times New Roman" w:hAnsi="Cambria Math"/>
                  <w:lang w:eastAsia="lt-LT"/>
                </w:rPr>
                <m:t>0n</m:t>
              </m:r>
            </m:sub>
          </m:sSub>
          <m:r>
            <w:rPr>
              <w:rFonts w:ascii="Cambria Math" w:eastAsia="Times New Roman" w:hAnsi="Cambria Math"/>
              <w:lang w:eastAsia="lt-LT"/>
            </w:rPr>
            <m:t>×</m:t>
          </m:r>
          <m:f>
            <m:fPr>
              <m:ctrlPr>
                <w:rPr>
                  <w:rFonts w:ascii="Cambria Math" w:eastAsia="Times New Roman" w:hAnsi="Cambria Math"/>
                  <w:i/>
                  <w:lang w:eastAsia="lt-LT"/>
                </w:rPr>
              </m:ctrlPr>
            </m:fPr>
            <m:num>
              <m:sSub>
                <m:sSubPr>
                  <m:ctrlPr>
                    <w:rPr>
                      <w:rFonts w:ascii="Cambria Math" w:eastAsia="Times New Roman" w:hAnsi="Cambria Math"/>
                      <w:i/>
                      <w:lang w:eastAsia="lt-LT"/>
                    </w:rPr>
                  </m:ctrlPr>
                </m:sSubPr>
                <m:e>
                  <m:r>
                    <w:rPr>
                      <w:rFonts w:ascii="Cambria Math" w:eastAsia="Times New Roman" w:hAnsi="Cambria Math"/>
                      <w:lang w:eastAsia="lt-LT"/>
                    </w:rPr>
                    <m:t>Inde</m:t>
                  </m:r>
                  <m:sSub>
                    <m:sSubPr>
                      <m:ctrlPr>
                        <w:rPr>
                          <w:rFonts w:ascii="Cambria Math" w:eastAsia="Times New Roman" w:hAnsi="Cambria Math"/>
                          <w:i/>
                          <w:lang w:eastAsia="lt-LT"/>
                        </w:rPr>
                      </m:ctrlPr>
                    </m:sSubPr>
                    <m:e>
                      <m:r>
                        <w:rPr>
                          <w:rFonts w:ascii="Cambria Math" w:eastAsia="Times New Roman" w:hAnsi="Cambria Math"/>
                          <w:lang w:eastAsia="lt-LT"/>
                        </w:rPr>
                        <m:t>x</m:t>
                      </m:r>
                    </m:e>
                    <m:sub>
                      <m:r>
                        <w:rPr>
                          <w:rFonts w:ascii="Cambria Math" w:eastAsia="Times New Roman" w:hAnsi="Cambria Math"/>
                          <w:lang w:eastAsia="lt-LT"/>
                        </w:rPr>
                        <m:t>SVKI</m:t>
                      </m:r>
                    </m:sub>
                  </m:sSub>
                </m:e>
                <m:sub>
                  <m:r>
                    <w:rPr>
                      <w:rFonts w:ascii="Cambria Math" w:eastAsia="Times New Roman" w:hAnsi="Cambria Math"/>
                      <w:lang w:eastAsia="lt-LT"/>
                    </w:rPr>
                    <m:t>n</m:t>
                  </m:r>
                </m:sub>
              </m:sSub>
            </m:num>
            <m:den>
              <m:sSub>
                <m:sSubPr>
                  <m:ctrlPr>
                    <w:rPr>
                      <w:rFonts w:ascii="Cambria Math" w:eastAsia="Times New Roman" w:hAnsi="Cambria Math"/>
                      <w:i/>
                      <w:lang w:eastAsia="lt-LT"/>
                    </w:rPr>
                  </m:ctrlPr>
                </m:sSubPr>
                <m:e>
                  <m:r>
                    <w:rPr>
                      <w:rFonts w:ascii="Cambria Math" w:eastAsia="Times New Roman" w:hAnsi="Cambria Math"/>
                      <w:lang w:eastAsia="lt-LT"/>
                    </w:rPr>
                    <m:t>Inde</m:t>
                  </m:r>
                  <m:sSub>
                    <m:sSubPr>
                      <m:ctrlPr>
                        <w:rPr>
                          <w:rFonts w:ascii="Cambria Math" w:eastAsia="Times New Roman" w:hAnsi="Cambria Math"/>
                          <w:i/>
                          <w:lang w:eastAsia="lt-LT"/>
                        </w:rPr>
                      </m:ctrlPr>
                    </m:sSubPr>
                    <m:e>
                      <m:r>
                        <w:rPr>
                          <w:rFonts w:ascii="Cambria Math" w:eastAsia="Times New Roman" w:hAnsi="Cambria Math"/>
                          <w:lang w:eastAsia="lt-LT"/>
                        </w:rPr>
                        <m:t>x</m:t>
                      </m:r>
                    </m:e>
                    <m:sub>
                      <m:r>
                        <w:rPr>
                          <w:rFonts w:ascii="Cambria Math" w:eastAsia="Times New Roman" w:hAnsi="Cambria Math"/>
                          <w:lang w:eastAsia="lt-LT"/>
                        </w:rPr>
                        <m:t>SVKI</m:t>
                      </m:r>
                    </m:sub>
                  </m:sSub>
                </m:e>
                <m:sub>
                  <m:r>
                    <w:rPr>
                      <w:rFonts w:ascii="Cambria Math" w:eastAsia="Times New Roman" w:hAnsi="Cambria Math"/>
                      <w:lang w:eastAsia="lt-LT"/>
                    </w:rPr>
                    <m:t>0</m:t>
                  </m:r>
                </m:sub>
              </m:sSub>
            </m:den>
          </m:f>
        </m:oMath>
      </m:oMathPara>
    </w:p>
    <w:p w14:paraId="1AFDC996" w14:textId="77777777" w:rsidR="00A044F8" w:rsidRPr="00A044F8" w:rsidRDefault="00A044F8" w:rsidP="00A044F8">
      <w:pPr>
        <w:spacing w:after="120" w:line="276" w:lineRule="auto"/>
        <w:ind w:firstLine="709"/>
        <w:rPr>
          <w:rFonts w:eastAsia="Times New Roman"/>
          <w:lang w:eastAsia="lt-LT"/>
        </w:rPr>
      </w:pPr>
      <w:r w:rsidRPr="00A044F8">
        <w:rPr>
          <w:rFonts w:eastAsia="Times New Roman"/>
          <w:lang w:eastAsia="lt-LT"/>
        </w:rPr>
        <w:t>kur:</w:t>
      </w:r>
    </w:p>
    <w:tbl>
      <w:tblPr>
        <w:tblStyle w:val="TableGrid2"/>
        <w:tblW w:w="8930"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7246"/>
      </w:tblGrid>
      <w:tr w:rsidR="00A044F8" w:rsidRPr="00A044F8" w14:paraId="205ED5C2" w14:textId="77777777" w:rsidTr="00D7001F">
        <w:trPr>
          <w:tblHeader/>
        </w:trPr>
        <w:tc>
          <w:tcPr>
            <w:tcW w:w="1684" w:type="dxa"/>
          </w:tcPr>
          <w:p w14:paraId="152B434E" w14:textId="77777777" w:rsidR="00A044F8" w:rsidRPr="00A044F8" w:rsidRDefault="007321B9" w:rsidP="00A044F8">
            <w:pPr>
              <w:spacing w:after="120"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M4</m:t>
                    </m:r>
                  </m:e>
                  <m:sub>
                    <m:r>
                      <w:rPr>
                        <w:rFonts w:ascii="Cambria Math" w:eastAsia="Times New Roman" w:hAnsi="Cambria Math"/>
                      </w:rPr>
                      <m:t>n</m:t>
                    </m:r>
                  </m:sub>
                </m:sSub>
              </m:oMath>
            </m:oMathPara>
          </w:p>
        </w:tc>
        <w:tc>
          <w:tcPr>
            <w:tcW w:w="7246" w:type="dxa"/>
          </w:tcPr>
          <w:p w14:paraId="37C1C993" w14:textId="77777777" w:rsidR="00A044F8" w:rsidRPr="00A044F8" w:rsidRDefault="00A044F8" w:rsidP="00A044F8">
            <w:pPr>
              <w:spacing w:after="120" w:line="276" w:lineRule="auto"/>
              <w:jc w:val="both"/>
              <w:rPr>
                <w:rFonts w:eastAsia="Times New Roman"/>
              </w:rPr>
            </w:pPr>
            <w:r w:rsidRPr="00A044F8">
              <w:rPr>
                <w:rFonts w:eastAsia="Times New Roman"/>
              </w:rPr>
              <w:t>Metinio atlyginimo dalis M4</w:t>
            </w:r>
            <w:r w:rsidRPr="005A7C4B">
              <w:rPr>
                <w:rFonts w:eastAsia="Times New Roman"/>
                <w:vertAlign w:val="superscript"/>
                <w:lang w:val="es-ES"/>
              </w:rPr>
              <w:t>1</w:t>
            </w:r>
            <w:r w:rsidRPr="00A044F8">
              <w:rPr>
                <w:rFonts w:eastAsia="Times New Roman"/>
              </w:rPr>
              <w:t xml:space="preserve"> nominalia (indeksuota) verte</w:t>
            </w:r>
            <w:r w:rsidRPr="00A044F8">
              <w:rPr>
                <w:rFonts w:eastAsia="Times New Roman"/>
                <w:i/>
              </w:rPr>
              <w:t xml:space="preserve"> n </w:t>
            </w:r>
            <w:r w:rsidRPr="00A044F8">
              <w:rPr>
                <w:rFonts w:eastAsia="Times New Roman"/>
              </w:rPr>
              <w:t xml:space="preserve">– </w:t>
            </w:r>
            <w:proofErr w:type="spellStart"/>
            <w:r w:rsidRPr="00A044F8">
              <w:rPr>
                <w:rFonts w:eastAsia="Times New Roman"/>
              </w:rPr>
              <w:t>aisiais</w:t>
            </w:r>
            <w:proofErr w:type="spellEnd"/>
            <w:r w:rsidRPr="00A044F8">
              <w:rPr>
                <w:rFonts w:eastAsia="Times New Roman"/>
              </w:rPr>
              <w:t xml:space="preserve"> metais;</w:t>
            </w:r>
          </w:p>
        </w:tc>
      </w:tr>
      <w:tr w:rsidR="00A044F8" w:rsidRPr="00A044F8" w14:paraId="736D3E46" w14:textId="77777777" w:rsidTr="00D7001F">
        <w:trPr>
          <w:tblHeader/>
        </w:trPr>
        <w:tc>
          <w:tcPr>
            <w:tcW w:w="1684" w:type="dxa"/>
          </w:tcPr>
          <w:p w14:paraId="713B46A5" w14:textId="77777777" w:rsidR="00A044F8" w:rsidRPr="00A044F8" w:rsidRDefault="007321B9" w:rsidP="00A044F8">
            <w:pPr>
              <w:spacing w:after="120"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M4</m:t>
                    </m:r>
                  </m:e>
                  <m:sub>
                    <m:r>
                      <w:rPr>
                        <w:rFonts w:ascii="Cambria Math" w:eastAsia="Times New Roman" w:hAnsi="Cambria Math"/>
                      </w:rPr>
                      <m:t>0n</m:t>
                    </m:r>
                  </m:sub>
                </m:sSub>
              </m:oMath>
            </m:oMathPara>
          </w:p>
        </w:tc>
        <w:tc>
          <w:tcPr>
            <w:tcW w:w="7246" w:type="dxa"/>
          </w:tcPr>
          <w:p w14:paraId="0A12199C" w14:textId="77777777" w:rsidR="00A044F8" w:rsidRPr="00A044F8" w:rsidRDefault="00A044F8" w:rsidP="00A044F8">
            <w:pPr>
              <w:spacing w:after="120" w:line="276" w:lineRule="auto"/>
              <w:jc w:val="both"/>
              <w:outlineLvl w:val="2"/>
              <w:rPr>
                <w:rFonts w:eastAsia="Times New Roman"/>
                <w:b/>
              </w:rPr>
            </w:pPr>
            <w:r w:rsidRPr="00A044F8">
              <w:rPr>
                <w:rFonts w:eastAsia="Times New Roman"/>
              </w:rPr>
              <w:t xml:space="preserve">šio priedo 1 priedėlio </w:t>
            </w:r>
            <w:r w:rsidRPr="00A044F8">
              <w:rPr>
                <w:rFonts w:eastAsia="Times New Roman"/>
                <w:i/>
              </w:rPr>
              <w:t>Metinio atlyginimo mokėjimo grafikas</w:t>
            </w:r>
            <w:r w:rsidRPr="00A044F8">
              <w:rPr>
                <w:rFonts w:eastAsia="Times New Roman"/>
              </w:rPr>
              <w:t xml:space="preserve"> 1 lentelėje nurodyta Metinio atlyginimo dalies M4</w:t>
            </w:r>
            <w:r w:rsidRPr="00A044F8">
              <w:rPr>
                <w:rFonts w:eastAsia="Times New Roman"/>
                <w:vertAlign w:val="superscript"/>
              </w:rPr>
              <w:t>1</w:t>
            </w:r>
            <w:r w:rsidRPr="00A044F8">
              <w:rPr>
                <w:rFonts w:eastAsia="Times New Roman"/>
              </w:rPr>
              <w:t xml:space="preserve"> reikšmė </w:t>
            </w:r>
            <w:r w:rsidRPr="00A044F8">
              <w:rPr>
                <w:rFonts w:eastAsia="Times New Roman"/>
                <w:i/>
              </w:rPr>
              <w:t xml:space="preserve">n </w:t>
            </w:r>
            <w:r w:rsidRPr="00A044F8">
              <w:rPr>
                <w:rFonts w:eastAsia="Times New Roman"/>
              </w:rPr>
              <w:t xml:space="preserve">– </w:t>
            </w:r>
            <w:proofErr w:type="spellStart"/>
            <w:r w:rsidRPr="00A044F8">
              <w:rPr>
                <w:rFonts w:eastAsia="Times New Roman"/>
              </w:rPr>
              <w:t>aisiais</w:t>
            </w:r>
            <w:proofErr w:type="spellEnd"/>
            <w:r w:rsidRPr="00A044F8">
              <w:rPr>
                <w:rFonts w:eastAsia="Times New Roman"/>
              </w:rPr>
              <w:t xml:space="preserve"> metais, Pasiūlymo pateikimo metu galiojančiomis (bazinėmis) kainomis;</w:t>
            </w:r>
          </w:p>
        </w:tc>
      </w:tr>
      <w:tr w:rsidR="00A044F8" w:rsidRPr="00A044F8" w14:paraId="33D71286" w14:textId="77777777" w:rsidTr="00D7001F">
        <w:trPr>
          <w:tblHeader/>
        </w:trPr>
        <w:tc>
          <w:tcPr>
            <w:tcW w:w="1684" w:type="dxa"/>
          </w:tcPr>
          <w:p w14:paraId="40FB0402" w14:textId="77777777" w:rsidR="00A044F8" w:rsidRPr="00A044F8" w:rsidRDefault="007321B9" w:rsidP="00A044F8">
            <w:pPr>
              <w:spacing w:after="120"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Index_SVKI</m:t>
                    </m:r>
                  </m:e>
                  <m:sub>
                    <m:r>
                      <w:rPr>
                        <w:rFonts w:ascii="Cambria Math" w:eastAsia="Times New Roman" w:hAnsi="Cambria Math"/>
                      </w:rPr>
                      <m:t>n</m:t>
                    </m:r>
                  </m:sub>
                </m:sSub>
              </m:oMath>
            </m:oMathPara>
          </w:p>
        </w:tc>
        <w:tc>
          <w:tcPr>
            <w:tcW w:w="7246" w:type="dxa"/>
          </w:tcPr>
          <w:p w14:paraId="78D58EE0" w14:textId="77777777" w:rsidR="00A044F8" w:rsidRPr="00A044F8" w:rsidRDefault="00A044F8" w:rsidP="00A044F8">
            <w:pPr>
              <w:spacing w:after="120" w:line="276" w:lineRule="auto"/>
              <w:jc w:val="both"/>
              <w:outlineLvl w:val="2"/>
              <w:rPr>
                <w:rFonts w:eastAsia="Times New Roman"/>
              </w:rPr>
            </w:pPr>
            <w:r w:rsidRPr="00A044F8">
              <w:rPr>
                <w:rFonts w:eastAsia="Times New Roman"/>
              </w:rPr>
              <w:t>kalendorinį mėnesį, esantį kas kiekvieną 12 (dvylikos) mėnesių laikotarpį, skaičiuojant nuo šiame priede nurodyto bazinės datos mėnesio Lietuvos Respublikos statistikos departamento vėliausiai paskelbta indeksavimo rodiklio reikšmė (</w:t>
            </w:r>
            <w:proofErr w:type="spellStart"/>
            <w:r w:rsidRPr="00A044F8">
              <w:rPr>
                <w:rFonts w:eastAsia="Times New Roman"/>
              </w:rPr>
              <w:t>t.y</w:t>
            </w:r>
            <w:proofErr w:type="spellEnd"/>
            <w:r w:rsidRPr="00A044F8">
              <w:rPr>
                <w:rFonts w:eastAsia="Times New Roman"/>
              </w:rPr>
              <w:t>. pirmą kartą imama Eksploatacijos pradžios kalendorinių metų pirmą mėnesį žinoma vėliausiai paskelbta indeksavimo rodiklio reikšmė, o vėliau kiekvienų kitų kalendorinių metų to paties mėnesio indeksavimo rodiklio reikšmė);</w:t>
            </w:r>
          </w:p>
        </w:tc>
      </w:tr>
      <w:tr w:rsidR="00A044F8" w:rsidRPr="00A044F8" w14:paraId="3D116C4C" w14:textId="77777777" w:rsidTr="00D7001F">
        <w:trPr>
          <w:tblHeader/>
        </w:trPr>
        <w:tc>
          <w:tcPr>
            <w:tcW w:w="1684" w:type="dxa"/>
          </w:tcPr>
          <w:p w14:paraId="5CEE6EED" w14:textId="77777777" w:rsidR="00A044F8" w:rsidRPr="00A044F8" w:rsidRDefault="007321B9" w:rsidP="00A044F8">
            <w:pPr>
              <w:spacing w:after="120"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Index_SVKI</m:t>
                    </m:r>
                  </m:e>
                  <m:sub>
                    <m:r>
                      <w:rPr>
                        <w:rFonts w:ascii="Cambria Math" w:eastAsia="Times New Roman" w:hAnsi="Cambria Math"/>
                      </w:rPr>
                      <m:t>0</m:t>
                    </m:r>
                  </m:sub>
                </m:sSub>
              </m:oMath>
            </m:oMathPara>
          </w:p>
        </w:tc>
        <w:tc>
          <w:tcPr>
            <w:tcW w:w="7246" w:type="dxa"/>
          </w:tcPr>
          <w:p w14:paraId="4222688B" w14:textId="77777777" w:rsidR="00A044F8" w:rsidRPr="00A044F8" w:rsidRDefault="00A044F8" w:rsidP="00A044F8">
            <w:pPr>
              <w:spacing w:after="120" w:line="276" w:lineRule="auto"/>
              <w:jc w:val="both"/>
              <w:outlineLvl w:val="2"/>
              <w:rPr>
                <w:rFonts w:eastAsia="Times New Roman"/>
              </w:rPr>
            </w:pPr>
            <w:r w:rsidRPr="00A044F8">
              <w:rPr>
                <w:rFonts w:eastAsia="Times New Roman"/>
              </w:rPr>
              <w:t>šiame priede nurodytą bazinės datos mėnesį Lietuvos Respublikos statistikos departamento paskelbta indeksavimo rodiklio reikšmė.</w:t>
            </w:r>
          </w:p>
        </w:tc>
      </w:tr>
    </w:tbl>
    <w:p w14:paraId="6074643E" w14:textId="77777777" w:rsidR="00A044F8" w:rsidRPr="00A044F8" w:rsidRDefault="00A044F8" w:rsidP="00A044F8">
      <w:pPr>
        <w:numPr>
          <w:ilvl w:val="1"/>
          <w:numId w:val="26"/>
        </w:numPr>
        <w:spacing w:after="120" w:line="276" w:lineRule="auto"/>
        <w:ind w:left="810"/>
        <w:jc w:val="both"/>
      </w:pPr>
      <w:r w:rsidRPr="00A044F8">
        <w:t>Metinio atlyginimo dalis M</w:t>
      </w:r>
      <w:r w:rsidRPr="005A7C4B">
        <w:rPr>
          <w:lang w:val="es-ES"/>
        </w:rPr>
        <w:t>4</w:t>
      </w:r>
      <w:r w:rsidRPr="005A7C4B">
        <w:rPr>
          <w:vertAlign w:val="superscript"/>
          <w:lang w:val="es-ES"/>
        </w:rPr>
        <w:t>2</w:t>
      </w:r>
      <w:r w:rsidRPr="005A7C4B">
        <w:rPr>
          <w:lang w:val="es-ES"/>
        </w:rPr>
        <w:t xml:space="preserve"> </w:t>
      </w:r>
      <w:proofErr w:type="spellStart"/>
      <w:r w:rsidRPr="005A7C4B">
        <w:rPr>
          <w:lang w:val="es-ES"/>
        </w:rPr>
        <w:t>indeksuo</w:t>
      </w:r>
      <w:r w:rsidRPr="00A044F8">
        <w:t>jama</w:t>
      </w:r>
      <w:proofErr w:type="spellEnd"/>
      <w:r w:rsidRPr="00A044F8">
        <w:t xml:space="preserve"> pagal formulę:</w:t>
      </w:r>
    </w:p>
    <w:p w14:paraId="6C36870C" w14:textId="77777777" w:rsidR="00A044F8" w:rsidRPr="00A044F8" w:rsidRDefault="007321B9" w:rsidP="00A044F8">
      <w:pPr>
        <w:spacing w:line="276" w:lineRule="auto"/>
        <w:jc w:val="both"/>
        <w:rPr>
          <w:rFonts w:eastAsia="Times New Roman"/>
          <w:i/>
          <w:lang w:eastAsia="lt-LT"/>
        </w:rPr>
      </w:pPr>
      <m:oMathPara>
        <m:oMath>
          <m:sSub>
            <m:sSubPr>
              <m:ctrlPr>
                <w:rPr>
                  <w:rFonts w:ascii="Cambria Math" w:eastAsia="Times New Roman" w:hAnsi="Cambria Math"/>
                  <w:i/>
                  <w:lang w:eastAsia="lt-LT"/>
                </w:rPr>
              </m:ctrlPr>
            </m:sSubPr>
            <m:e>
              <m:sSup>
                <m:sSupPr>
                  <m:ctrlPr>
                    <w:rPr>
                      <w:rFonts w:ascii="Cambria Math" w:eastAsia="Times New Roman" w:hAnsi="Cambria Math"/>
                      <w:i/>
                      <w:lang w:eastAsia="lt-LT"/>
                    </w:rPr>
                  </m:ctrlPr>
                </m:sSupPr>
                <m:e>
                  <m:r>
                    <w:rPr>
                      <w:rFonts w:ascii="Cambria Math" w:eastAsia="Times New Roman" w:hAnsi="Cambria Math"/>
                      <w:lang w:eastAsia="lt-LT"/>
                    </w:rPr>
                    <m:t>M4</m:t>
                  </m:r>
                </m:e>
                <m:sup>
                  <m:r>
                    <w:rPr>
                      <w:rFonts w:ascii="Cambria Math" w:eastAsia="Times New Roman" w:hAnsi="Cambria Math"/>
                      <w:lang w:eastAsia="lt-LT"/>
                    </w:rPr>
                    <m:t>2</m:t>
                  </m:r>
                </m:sup>
              </m:sSup>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sSup>
                <m:sSupPr>
                  <m:ctrlPr>
                    <w:rPr>
                      <w:rFonts w:ascii="Cambria Math" w:eastAsia="Times New Roman" w:hAnsi="Cambria Math"/>
                      <w:i/>
                      <w:lang w:eastAsia="lt-LT"/>
                    </w:rPr>
                  </m:ctrlPr>
                </m:sSupPr>
                <m:e>
                  <m:r>
                    <w:rPr>
                      <w:rFonts w:ascii="Cambria Math" w:eastAsia="Times New Roman" w:hAnsi="Cambria Math"/>
                      <w:lang w:eastAsia="lt-LT"/>
                    </w:rPr>
                    <m:t>M4</m:t>
                  </m:r>
                </m:e>
                <m:sup>
                  <m:r>
                    <w:rPr>
                      <w:rFonts w:ascii="Cambria Math" w:eastAsia="Times New Roman" w:hAnsi="Cambria Math"/>
                      <w:lang w:eastAsia="lt-LT"/>
                    </w:rPr>
                    <m:t>2</m:t>
                  </m:r>
                </m:sup>
              </m:sSup>
            </m:e>
            <m:sub>
              <m:r>
                <w:rPr>
                  <w:rFonts w:ascii="Cambria Math" w:eastAsia="Times New Roman" w:hAnsi="Cambria Math"/>
                  <w:lang w:eastAsia="lt-LT"/>
                </w:rPr>
                <m:t>0n</m:t>
              </m:r>
            </m:sub>
          </m:sSub>
          <m:r>
            <w:rPr>
              <w:rFonts w:ascii="Cambria Math" w:eastAsia="Times New Roman" w:hAnsi="Cambria Math"/>
              <w:lang w:eastAsia="lt-LT"/>
            </w:rPr>
            <m:t>×</m:t>
          </m:r>
          <m:f>
            <m:fPr>
              <m:ctrlPr>
                <w:rPr>
                  <w:rFonts w:ascii="Cambria Math" w:eastAsia="Times New Roman" w:hAnsi="Cambria Math"/>
                  <w:i/>
                  <w:lang w:eastAsia="lt-LT"/>
                </w:rPr>
              </m:ctrlPr>
            </m:fPr>
            <m:num>
              <m:sSub>
                <m:sSubPr>
                  <m:ctrlPr>
                    <w:rPr>
                      <w:rFonts w:ascii="Cambria Math" w:eastAsia="Times New Roman" w:hAnsi="Cambria Math"/>
                      <w:i/>
                      <w:lang w:eastAsia="lt-LT"/>
                    </w:rPr>
                  </m:ctrlPr>
                </m:sSubPr>
                <m:e>
                  <m:r>
                    <w:rPr>
                      <w:rFonts w:ascii="Cambria Math" w:eastAsia="Times New Roman" w:hAnsi="Cambria Math"/>
                      <w:lang w:eastAsia="lt-LT"/>
                    </w:rPr>
                    <m:t>Inde</m:t>
                  </m:r>
                  <m:sSub>
                    <m:sSubPr>
                      <m:ctrlPr>
                        <w:rPr>
                          <w:rFonts w:ascii="Cambria Math" w:eastAsia="Times New Roman" w:hAnsi="Cambria Math"/>
                          <w:i/>
                          <w:lang w:eastAsia="lt-LT"/>
                        </w:rPr>
                      </m:ctrlPr>
                    </m:sSubPr>
                    <m:e>
                      <m:r>
                        <w:rPr>
                          <w:rFonts w:ascii="Cambria Math" w:eastAsia="Times New Roman" w:hAnsi="Cambria Math"/>
                          <w:lang w:eastAsia="lt-LT"/>
                        </w:rPr>
                        <m:t>x</m:t>
                      </m:r>
                    </m:e>
                    <m:sub>
                      <m:r>
                        <w:rPr>
                          <w:rFonts w:ascii="Cambria Math" w:eastAsia="Times New Roman" w:hAnsi="Cambria Math"/>
                          <w:lang w:eastAsia="lt-LT"/>
                        </w:rPr>
                        <m:t>SVKI</m:t>
                      </m:r>
                    </m:sub>
                  </m:sSub>
                </m:e>
                <m:sub>
                  <m:r>
                    <w:rPr>
                      <w:rFonts w:ascii="Cambria Math" w:eastAsia="Times New Roman" w:hAnsi="Cambria Math"/>
                      <w:lang w:eastAsia="lt-LT"/>
                    </w:rPr>
                    <m:t>n</m:t>
                  </m:r>
                </m:sub>
              </m:sSub>
            </m:num>
            <m:den>
              <m:sSub>
                <m:sSubPr>
                  <m:ctrlPr>
                    <w:rPr>
                      <w:rFonts w:ascii="Cambria Math" w:eastAsia="Times New Roman" w:hAnsi="Cambria Math"/>
                      <w:i/>
                      <w:lang w:eastAsia="lt-LT"/>
                    </w:rPr>
                  </m:ctrlPr>
                </m:sSubPr>
                <m:e>
                  <m:r>
                    <w:rPr>
                      <w:rFonts w:ascii="Cambria Math" w:eastAsia="Times New Roman" w:hAnsi="Cambria Math"/>
                      <w:lang w:eastAsia="lt-LT"/>
                    </w:rPr>
                    <m:t>Inde</m:t>
                  </m:r>
                  <m:sSub>
                    <m:sSubPr>
                      <m:ctrlPr>
                        <w:rPr>
                          <w:rFonts w:ascii="Cambria Math" w:eastAsia="Times New Roman" w:hAnsi="Cambria Math"/>
                          <w:i/>
                          <w:lang w:eastAsia="lt-LT"/>
                        </w:rPr>
                      </m:ctrlPr>
                    </m:sSubPr>
                    <m:e>
                      <m:r>
                        <w:rPr>
                          <w:rFonts w:ascii="Cambria Math" w:eastAsia="Times New Roman" w:hAnsi="Cambria Math"/>
                          <w:lang w:eastAsia="lt-LT"/>
                        </w:rPr>
                        <m:t>x</m:t>
                      </m:r>
                    </m:e>
                    <m:sub>
                      <m:r>
                        <w:rPr>
                          <w:rFonts w:ascii="Cambria Math" w:eastAsia="Times New Roman" w:hAnsi="Cambria Math"/>
                          <w:lang w:eastAsia="lt-LT"/>
                        </w:rPr>
                        <m:t>SVKI</m:t>
                      </m:r>
                    </m:sub>
                  </m:sSub>
                </m:e>
                <m:sub>
                  <m:r>
                    <w:rPr>
                      <w:rFonts w:ascii="Cambria Math" w:eastAsia="Times New Roman" w:hAnsi="Cambria Math"/>
                      <w:lang w:eastAsia="lt-LT"/>
                    </w:rPr>
                    <m:t>0</m:t>
                  </m:r>
                </m:sub>
              </m:sSub>
            </m:den>
          </m:f>
        </m:oMath>
      </m:oMathPara>
    </w:p>
    <w:p w14:paraId="02E7C01D" w14:textId="77777777" w:rsidR="00A044F8" w:rsidRPr="00A044F8" w:rsidRDefault="00A044F8" w:rsidP="00A044F8">
      <w:pPr>
        <w:spacing w:after="120" w:line="276" w:lineRule="auto"/>
        <w:ind w:left="405"/>
        <w:jc w:val="both"/>
      </w:pPr>
      <w:r w:rsidRPr="00A044F8">
        <w:t>kur:</w:t>
      </w:r>
    </w:p>
    <w:tbl>
      <w:tblPr>
        <w:tblStyle w:val="TableGrid2"/>
        <w:tblW w:w="8930"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7246"/>
      </w:tblGrid>
      <w:tr w:rsidR="00A044F8" w:rsidRPr="00A044F8" w14:paraId="450BCCBB" w14:textId="77777777" w:rsidTr="00D7001F">
        <w:trPr>
          <w:tblHeader/>
        </w:trPr>
        <w:tc>
          <w:tcPr>
            <w:tcW w:w="1684" w:type="dxa"/>
          </w:tcPr>
          <w:p w14:paraId="0FC1C99E" w14:textId="77777777" w:rsidR="00A044F8" w:rsidRPr="00A044F8" w:rsidRDefault="007321B9" w:rsidP="00A044F8">
            <w:pPr>
              <w:spacing w:line="276" w:lineRule="auto"/>
              <w:rPr>
                <w:rFonts w:eastAsia="Times New Roman"/>
              </w:rPr>
            </w:pPr>
            <m:oMathPara>
              <m:oMathParaPr>
                <m:jc m:val="left"/>
              </m:oMathParaPr>
              <m:oMath>
                <m:sSub>
                  <m:sSubPr>
                    <m:ctrlPr>
                      <w:rPr>
                        <w:rFonts w:ascii="Cambria Math" w:eastAsia="Times New Roman" w:hAnsi="Cambria Math"/>
                        <w:i/>
                      </w:rPr>
                    </m:ctrlPr>
                  </m:sSubPr>
                  <m:e>
                    <m:sSup>
                      <m:sSupPr>
                        <m:ctrlPr>
                          <w:rPr>
                            <w:rFonts w:ascii="Cambria Math" w:eastAsia="Times New Roman" w:hAnsi="Cambria Math"/>
                            <w:i/>
                          </w:rPr>
                        </m:ctrlPr>
                      </m:sSupPr>
                      <m:e>
                        <m:r>
                          <w:rPr>
                            <w:rFonts w:ascii="Cambria Math" w:eastAsia="Times New Roman" w:hAnsi="Cambria Math"/>
                          </w:rPr>
                          <m:t>M4</m:t>
                        </m:r>
                      </m:e>
                      <m:sup>
                        <m:r>
                          <w:rPr>
                            <w:rFonts w:ascii="Cambria Math" w:eastAsia="Times New Roman" w:hAnsi="Cambria Math"/>
                          </w:rPr>
                          <m:t>2</m:t>
                        </m:r>
                      </m:sup>
                    </m:sSup>
                  </m:e>
                  <m:sub>
                    <m:r>
                      <w:rPr>
                        <w:rFonts w:ascii="Cambria Math" w:eastAsia="Times New Roman" w:hAnsi="Cambria Math"/>
                      </w:rPr>
                      <m:t>n</m:t>
                    </m:r>
                  </m:sub>
                </m:sSub>
              </m:oMath>
            </m:oMathPara>
          </w:p>
        </w:tc>
        <w:tc>
          <w:tcPr>
            <w:tcW w:w="7246" w:type="dxa"/>
          </w:tcPr>
          <w:p w14:paraId="186064E8" w14:textId="77777777" w:rsidR="00A044F8" w:rsidRPr="00A044F8" w:rsidRDefault="00A044F8" w:rsidP="00A044F8">
            <w:pPr>
              <w:spacing w:line="276" w:lineRule="auto"/>
              <w:jc w:val="both"/>
              <w:rPr>
                <w:rFonts w:eastAsia="Times New Roman"/>
              </w:rPr>
            </w:pPr>
            <w:r w:rsidRPr="00A044F8">
              <w:rPr>
                <w:rFonts w:eastAsia="Times New Roman"/>
              </w:rPr>
              <w:t>Metinio atlyginimo dalis M4</w:t>
            </w:r>
            <w:r w:rsidRPr="00A044F8">
              <w:rPr>
                <w:rFonts w:eastAsia="Times New Roman"/>
                <w:vertAlign w:val="superscript"/>
              </w:rPr>
              <w:t>2</w:t>
            </w:r>
            <w:r w:rsidRPr="00A044F8">
              <w:rPr>
                <w:rFonts w:eastAsia="Times New Roman"/>
              </w:rPr>
              <w:t xml:space="preserve"> nominalia (indeksuota) verte</w:t>
            </w:r>
            <w:r w:rsidRPr="00A044F8">
              <w:rPr>
                <w:rFonts w:eastAsia="Times New Roman"/>
                <w:i/>
              </w:rPr>
              <w:t xml:space="preserve"> n </w:t>
            </w:r>
            <w:r w:rsidRPr="00A044F8">
              <w:rPr>
                <w:rFonts w:eastAsia="Times New Roman"/>
              </w:rPr>
              <w:t xml:space="preserve">– </w:t>
            </w:r>
            <w:proofErr w:type="spellStart"/>
            <w:r w:rsidRPr="00A044F8">
              <w:rPr>
                <w:rFonts w:eastAsia="Times New Roman"/>
              </w:rPr>
              <w:t>aisiais</w:t>
            </w:r>
            <w:proofErr w:type="spellEnd"/>
            <w:r w:rsidRPr="00A044F8">
              <w:rPr>
                <w:rFonts w:eastAsia="Times New Roman"/>
              </w:rPr>
              <w:t xml:space="preserve"> metais;</w:t>
            </w:r>
          </w:p>
        </w:tc>
      </w:tr>
      <w:tr w:rsidR="00A044F8" w:rsidRPr="00A044F8" w14:paraId="1A5DD92D" w14:textId="77777777" w:rsidTr="00D7001F">
        <w:trPr>
          <w:tblHeader/>
        </w:trPr>
        <w:tc>
          <w:tcPr>
            <w:tcW w:w="1684" w:type="dxa"/>
          </w:tcPr>
          <w:p w14:paraId="70BA0177" w14:textId="77777777" w:rsidR="00A044F8" w:rsidRPr="00A044F8" w:rsidRDefault="007321B9" w:rsidP="00A044F8">
            <w:pPr>
              <w:spacing w:line="276" w:lineRule="auto"/>
              <w:rPr>
                <w:rFonts w:eastAsia="Times New Roman"/>
              </w:rPr>
            </w:pPr>
            <m:oMathPara>
              <m:oMathParaPr>
                <m:jc m:val="left"/>
              </m:oMathParaPr>
              <m:oMath>
                <m:sSub>
                  <m:sSubPr>
                    <m:ctrlPr>
                      <w:rPr>
                        <w:rFonts w:ascii="Cambria Math" w:eastAsia="Times New Roman" w:hAnsi="Cambria Math"/>
                        <w:i/>
                      </w:rPr>
                    </m:ctrlPr>
                  </m:sSubPr>
                  <m:e>
                    <m:sSup>
                      <m:sSupPr>
                        <m:ctrlPr>
                          <w:rPr>
                            <w:rFonts w:ascii="Cambria Math" w:eastAsia="Times New Roman" w:hAnsi="Cambria Math"/>
                            <w:i/>
                          </w:rPr>
                        </m:ctrlPr>
                      </m:sSupPr>
                      <m:e>
                        <m:r>
                          <w:rPr>
                            <w:rFonts w:ascii="Cambria Math" w:eastAsia="Times New Roman" w:hAnsi="Cambria Math"/>
                          </w:rPr>
                          <m:t>M4</m:t>
                        </m:r>
                      </m:e>
                      <m:sup>
                        <m:r>
                          <w:rPr>
                            <w:rFonts w:ascii="Cambria Math" w:eastAsia="Times New Roman" w:hAnsi="Cambria Math"/>
                          </w:rPr>
                          <m:t>2</m:t>
                        </m:r>
                      </m:sup>
                    </m:sSup>
                  </m:e>
                  <m:sub>
                    <m:r>
                      <w:rPr>
                        <w:rFonts w:ascii="Cambria Math" w:eastAsia="Times New Roman" w:hAnsi="Cambria Math"/>
                      </w:rPr>
                      <m:t>0n</m:t>
                    </m:r>
                  </m:sub>
                </m:sSub>
              </m:oMath>
            </m:oMathPara>
          </w:p>
        </w:tc>
        <w:tc>
          <w:tcPr>
            <w:tcW w:w="7246" w:type="dxa"/>
          </w:tcPr>
          <w:p w14:paraId="2AD722C6" w14:textId="77777777" w:rsidR="00A044F8" w:rsidRPr="00A044F8" w:rsidRDefault="00A044F8" w:rsidP="00A044F8">
            <w:pPr>
              <w:spacing w:line="276" w:lineRule="auto"/>
              <w:jc w:val="both"/>
              <w:outlineLvl w:val="2"/>
              <w:rPr>
                <w:rFonts w:eastAsia="Times New Roman"/>
                <w:b/>
              </w:rPr>
            </w:pPr>
            <w:proofErr w:type="spellStart"/>
            <w:r w:rsidRPr="00A044F8">
              <w:rPr>
                <w:rFonts w:eastAsia="Times New Roman"/>
              </w:rPr>
              <w:t>šŠio</w:t>
            </w:r>
            <w:proofErr w:type="spellEnd"/>
            <w:r w:rsidRPr="00A044F8">
              <w:rPr>
                <w:rFonts w:eastAsia="Times New Roman"/>
              </w:rPr>
              <w:t xml:space="preserve"> priedo 1 priedėlio </w:t>
            </w:r>
            <w:r w:rsidRPr="00A044F8">
              <w:rPr>
                <w:rFonts w:eastAsia="Times New Roman"/>
                <w:i/>
              </w:rPr>
              <w:t>Metinio atlyginimo mokėjimo grafikas</w:t>
            </w:r>
            <w:r w:rsidRPr="00A044F8">
              <w:rPr>
                <w:rFonts w:eastAsia="Times New Roman"/>
              </w:rPr>
              <w:t xml:space="preserve"> 1 lentelėje nurodyta Metinio atlyginimo dalies M4</w:t>
            </w:r>
            <w:r w:rsidRPr="00A044F8">
              <w:rPr>
                <w:rFonts w:eastAsia="Times New Roman"/>
                <w:vertAlign w:val="superscript"/>
              </w:rPr>
              <w:t>2</w:t>
            </w:r>
            <w:r w:rsidRPr="00A044F8">
              <w:rPr>
                <w:rFonts w:eastAsia="Times New Roman"/>
              </w:rPr>
              <w:t xml:space="preserve"> reikšmė </w:t>
            </w:r>
            <w:r w:rsidRPr="00A044F8">
              <w:rPr>
                <w:rFonts w:eastAsia="Times New Roman"/>
                <w:i/>
              </w:rPr>
              <w:t xml:space="preserve">n </w:t>
            </w:r>
            <w:r w:rsidRPr="00A044F8">
              <w:rPr>
                <w:rFonts w:eastAsia="Times New Roman"/>
              </w:rPr>
              <w:t xml:space="preserve">– </w:t>
            </w:r>
            <w:proofErr w:type="spellStart"/>
            <w:r w:rsidRPr="00A044F8">
              <w:rPr>
                <w:rFonts w:eastAsia="Times New Roman"/>
              </w:rPr>
              <w:t>aisiais</w:t>
            </w:r>
            <w:proofErr w:type="spellEnd"/>
            <w:r w:rsidRPr="00A044F8">
              <w:rPr>
                <w:rFonts w:eastAsia="Times New Roman"/>
              </w:rPr>
              <w:t xml:space="preserve"> metais, Pasiūlymo pateikimo metu galiojančiomis (bazinėmis) kainomis;</w:t>
            </w:r>
          </w:p>
        </w:tc>
      </w:tr>
      <w:tr w:rsidR="00A044F8" w:rsidRPr="00A044F8" w14:paraId="39F7F09B" w14:textId="77777777" w:rsidTr="00D7001F">
        <w:trPr>
          <w:tblHeader/>
        </w:trPr>
        <w:tc>
          <w:tcPr>
            <w:tcW w:w="1684" w:type="dxa"/>
          </w:tcPr>
          <w:p w14:paraId="1D61659F" w14:textId="77777777" w:rsidR="00A044F8" w:rsidRPr="00A044F8" w:rsidRDefault="007321B9" w:rsidP="00A044F8">
            <w:pPr>
              <w:spacing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Index_SVKI</m:t>
                    </m:r>
                  </m:e>
                  <m:sub>
                    <m:r>
                      <w:rPr>
                        <w:rFonts w:ascii="Cambria Math" w:eastAsia="Times New Roman" w:hAnsi="Cambria Math"/>
                      </w:rPr>
                      <m:t>n</m:t>
                    </m:r>
                  </m:sub>
                </m:sSub>
              </m:oMath>
            </m:oMathPara>
          </w:p>
        </w:tc>
        <w:tc>
          <w:tcPr>
            <w:tcW w:w="7246" w:type="dxa"/>
          </w:tcPr>
          <w:p w14:paraId="3C84492C" w14:textId="77777777" w:rsidR="00A044F8" w:rsidRPr="00A044F8" w:rsidRDefault="00A044F8" w:rsidP="00A044F8">
            <w:pPr>
              <w:spacing w:line="276" w:lineRule="auto"/>
              <w:jc w:val="both"/>
              <w:outlineLvl w:val="2"/>
              <w:rPr>
                <w:rFonts w:eastAsia="Times New Roman"/>
              </w:rPr>
            </w:pPr>
            <w:r w:rsidRPr="00A044F8">
              <w:rPr>
                <w:rFonts w:eastAsia="Times New Roman"/>
              </w:rPr>
              <w:t>kalendorinį mėnesį, esantį kas kiekvieną 12 (dvylikos) mėnesių laikotarpį, skaičiuojant nuo šiame priede nurodytos bazinės datos mėnesio Lietuvos Respublikos statistikos departamento vėliausiai paskelbta indeksavimo rodiklio reikšmė (t. y. pirmą kartą imama Eksploatacijos pradžios</w:t>
            </w:r>
            <w:r w:rsidRPr="00A044F8">
              <w:rPr>
                <w:lang w:eastAsia="en-US"/>
              </w:rPr>
              <w:t xml:space="preserve"> kalendorinių metų pirmą mėnesį</w:t>
            </w:r>
            <w:r w:rsidRPr="00A044F8">
              <w:rPr>
                <w:rFonts w:eastAsia="Times New Roman"/>
              </w:rPr>
              <w:t xml:space="preserve"> žinoma vėliausiai paskelbta indeksavimo rodiklio reikšmė, o vėliau kiekvienų kitų kalendorinių metų to paties mėnesio indeksavimo rodiklio reikšmė);</w:t>
            </w:r>
          </w:p>
        </w:tc>
      </w:tr>
      <w:tr w:rsidR="00A044F8" w:rsidRPr="00A044F8" w14:paraId="7304E50A" w14:textId="77777777" w:rsidTr="00D7001F">
        <w:trPr>
          <w:tblHeader/>
        </w:trPr>
        <w:tc>
          <w:tcPr>
            <w:tcW w:w="1684" w:type="dxa"/>
          </w:tcPr>
          <w:p w14:paraId="77D6390E" w14:textId="77777777" w:rsidR="00A044F8" w:rsidRPr="00A044F8" w:rsidRDefault="007321B9" w:rsidP="00A044F8">
            <w:pPr>
              <w:spacing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Index_SVKI</m:t>
                    </m:r>
                  </m:e>
                  <m:sub>
                    <m:r>
                      <w:rPr>
                        <w:rFonts w:ascii="Cambria Math" w:eastAsia="Times New Roman" w:hAnsi="Cambria Math"/>
                      </w:rPr>
                      <m:t>0</m:t>
                    </m:r>
                  </m:sub>
                </m:sSub>
              </m:oMath>
            </m:oMathPara>
          </w:p>
        </w:tc>
        <w:tc>
          <w:tcPr>
            <w:tcW w:w="7246" w:type="dxa"/>
          </w:tcPr>
          <w:p w14:paraId="7057CA9D" w14:textId="77777777" w:rsidR="00A044F8" w:rsidRPr="00A044F8" w:rsidRDefault="00A044F8" w:rsidP="00A044F8">
            <w:pPr>
              <w:spacing w:line="276" w:lineRule="auto"/>
              <w:jc w:val="both"/>
              <w:outlineLvl w:val="2"/>
              <w:rPr>
                <w:rFonts w:eastAsia="Times New Roman"/>
              </w:rPr>
            </w:pPr>
            <w:r w:rsidRPr="00A044F8">
              <w:rPr>
                <w:rFonts w:eastAsia="Times New Roman"/>
              </w:rPr>
              <w:t>šiame priede nurodytos bazinės datos mėnesį Lietuvos Respublikos statistikos departamento paskelbta indeksavimo rodiklio reikšmė.</w:t>
            </w:r>
          </w:p>
        </w:tc>
      </w:tr>
    </w:tbl>
    <w:p w14:paraId="1DD3A227" w14:textId="77777777" w:rsidR="00A044F8" w:rsidRPr="00A044F8" w:rsidRDefault="00A044F8" w:rsidP="00A044F8">
      <w:pPr>
        <w:spacing w:after="120" w:line="276" w:lineRule="auto"/>
        <w:ind w:left="405"/>
        <w:jc w:val="both"/>
      </w:pPr>
    </w:p>
    <w:p w14:paraId="5B006CD6" w14:textId="77777777" w:rsidR="00A044F8" w:rsidRPr="00A044F8" w:rsidRDefault="00A044F8" w:rsidP="00A044F8">
      <w:pPr>
        <w:numPr>
          <w:ilvl w:val="1"/>
          <w:numId w:val="26"/>
        </w:numPr>
        <w:spacing w:after="120" w:line="276" w:lineRule="auto"/>
        <w:ind w:left="810"/>
        <w:jc w:val="both"/>
      </w:pPr>
      <w:r w:rsidRPr="00A044F8">
        <w:t>Metinio atlyginimo M5 indeksuojama pagal formulę:</w:t>
      </w:r>
    </w:p>
    <w:p w14:paraId="3A5C3033" w14:textId="77777777" w:rsidR="00A044F8" w:rsidRPr="00A044F8" w:rsidRDefault="007321B9" w:rsidP="00A044F8">
      <w:pPr>
        <w:spacing w:after="120" w:line="276" w:lineRule="auto"/>
        <w:ind w:left="405"/>
        <w:jc w:val="both"/>
      </w:pPr>
      <m:oMathPara>
        <m:oMath>
          <m:sSub>
            <m:sSubPr>
              <m:ctrlPr>
                <w:rPr>
                  <w:rFonts w:ascii="Cambria Math" w:hAnsi="Cambria Math"/>
                  <w:i/>
                </w:rPr>
              </m:ctrlPr>
            </m:sSubPr>
            <m:e>
              <m:r>
                <w:rPr>
                  <w:rFonts w:ascii="Cambria Math" w:hAnsi="Cambria Math"/>
                </w:rPr>
                <m:t>M5</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M5</m:t>
              </m:r>
            </m:e>
            <m:sub>
              <m:r>
                <w:rPr>
                  <w:rFonts w:ascii="Cambria Math" w:hAnsi="Cambria Math"/>
                </w:rPr>
                <m:t>0n</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Inde</m:t>
                  </m:r>
                  <m:sSub>
                    <m:sSubPr>
                      <m:ctrlPr>
                        <w:rPr>
                          <w:rFonts w:ascii="Cambria Math" w:hAnsi="Cambria Math"/>
                          <w:i/>
                        </w:rPr>
                      </m:ctrlPr>
                    </m:sSubPr>
                    <m:e>
                      <m:r>
                        <w:rPr>
                          <w:rFonts w:ascii="Cambria Math" w:hAnsi="Cambria Math"/>
                        </w:rPr>
                        <m:t>x</m:t>
                      </m:r>
                    </m:e>
                    <m:sub>
                      <m:r>
                        <w:rPr>
                          <w:rFonts w:ascii="Cambria Math" w:hAnsi="Cambria Math"/>
                        </w:rPr>
                        <m:t>SVKI</m:t>
                      </m:r>
                    </m:sub>
                  </m:sSub>
                </m:e>
                <m:sub>
                  <m:r>
                    <w:rPr>
                      <w:rFonts w:ascii="Cambria Math" w:hAnsi="Cambria Math"/>
                    </w:rPr>
                    <m:t>n</m:t>
                  </m:r>
                </m:sub>
              </m:sSub>
            </m:num>
            <m:den>
              <m:sSub>
                <m:sSubPr>
                  <m:ctrlPr>
                    <w:rPr>
                      <w:rFonts w:ascii="Cambria Math" w:hAnsi="Cambria Math"/>
                      <w:i/>
                    </w:rPr>
                  </m:ctrlPr>
                </m:sSubPr>
                <m:e>
                  <m:r>
                    <w:rPr>
                      <w:rFonts w:ascii="Cambria Math" w:hAnsi="Cambria Math"/>
                    </w:rPr>
                    <m:t>Inde</m:t>
                  </m:r>
                  <m:sSub>
                    <m:sSubPr>
                      <m:ctrlPr>
                        <w:rPr>
                          <w:rFonts w:ascii="Cambria Math" w:hAnsi="Cambria Math"/>
                          <w:i/>
                        </w:rPr>
                      </m:ctrlPr>
                    </m:sSubPr>
                    <m:e>
                      <m:r>
                        <w:rPr>
                          <w:rFonts w:ascii="Cambria Math" w:hAnsi="Cambria Math"/>
                        </w:rPr>
                        <m:t>x</m:t>
                      </m:r>
                    </m:e>
                    <m:sub>
                      <m:r>
                        <w:rPr>
                          <w:rFonts w:ascii="Cambria Math" w:hAnsi="Cambria Math"/>
                        </w:rPr>
                        <m:t>SVKI</m:t>
                      </m:r>
                    </m:sub>
                  </m:sSub>
                </m:e>
                <m:sub>
                  <m:r>
                    <w:rPr>
                      <w:rFonts w:ascii="Cambria Math" w:hAnsi="Cambria Math"/>
                    </w:rPr>
                    <m:t>0</m:t>
                  </m:r>
                </m:sub>
              </m:sSub>
            </m:den>
          </m:f>
        </m:oMath>
      </m:oMathPara>
    </w:p>
    <w:p w14:paraId="7DB1E1ED" w14:textId="77777777" w:rsidR="00A044F8" w:rsidRPr="00A044F8" w:rsidRDefault="00A044F8" w:rsidP="00A044F8">
      <w:pPr>
        <w:spacing w:after="120" w:line="276" w:lineRule="auto"/>
        <w:ind w:firstLine="709"/>
        <w:rPr>
          <w:rFonts w:eastAsia="Times New Roman"/>
          <w:lang w:eastAsia="lt-LT"/>
        </w:rPr>
      </w:pPr>
      <w:r w:rsidRPr="00A044F8">
        <w:rPr>
          <w:rFonts w:eastAsia="Times New Roman"/>
          <w:lang w:eastAsia="lt-LT"/>
        </w:rPr>
        <w:t>kur:</w:t>
      </w:r>
    </w:p>
    <w:tbl>
      <w:tblPr>
        <w:tblStyle w:val="TableGrid2"/>
        <w:tblpPr w:leftFromText="180" w:rightFromText="180" w:vertAnchor="text" w:tblpX="959" w:tblpY="1"/>
        <w:tblOverlap w:val="never"/>
        <w:tblW w:w="8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7246"/>
      </w:tblGrid>
      <w:tr w:rsidR="00A044F8" w:rsidRPr="00A044F8" w14:paraId="08DE51C8" w14:textId="77777777" w:rsidTr="00D7001F">
        <w:trPr>
          <w:tblHeader/>
        </w:trPr>
        <w:tc>
          <w:tcPr>
            <w:tcW w:w="1684" w:type="dxa"/>
          </w:tcPr>
          <w:p w14:paraId="2C35334A" w14:textId="77777777" w:rsidR="00A044F8" w:rsidRPr="00A044F8" w:rsidRDefault="007321B9" w:rsidP="00A044F8">
            <w:pPr>
              <w:spacing w:after="120"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M5</m:t>
                    </m:r>
                  </m:e>
                  <m:sub>
                    <m:r>
                      <w:rPr>
                        <w:rFonts w:ascii="Cambria Math" w:eastAsia="Times New Roman" w:hAnsi="Cambria Math"/>
                      </w:rPr>
                      <m:t>n</m:t>
                    </m:r>
                  </m:sub>
                </m:sSub>
              </m:oMath>
            </m:oMathPara>
          </w:p>
        </w:tc>
        <w:tc>
          <w:tcPr>
            <w:tcW w:w="7246" w:type="dxa"/>
          </w:tcPr>
          <w:p w14:paraId="0FFD70D5" w14:textId="77777777" w:rsidR="00A044F8" w:rsidRPr="00A044F8" w:rsidRDefault="00A044F8" w:rsidP="00A044F8">
            <w:pPr>
              <w:spacing w:after="120" w:line="276" w:lineRule="auto"/>
              <w:jc w:val="both"/>
              <w:rPr>
                <w:rFonts w:eastAsia="Times New Roman"/>
              </w:rPr>
            </w:pPr>
            <w:r w:rsidRPr="00A044F8">
              <w:rPr>
                <w:rFonts w:eastAsia="Times New Roman"/>
              </w:rPr>
              <w:t>Metinio atlyginimo dalis M5 nominalia (indeksuota) verte</w:t>
            </w:r>
            <w:r w:rsidRPr="00A044F8">
              <w:rPr>
                <w:rFonts w:eastAsia="Times New Roman"/>
                <w:i/>
              </w:rPr>
              <w:t xml:space="preserve"> n </w:t>
            </w:r>
            <w:r w:rsidRPr="00A044F8">
              <w:rPr>
                <w:rFonts w:eastAsia="Times New Roman"/>
              </w:rPr>
              <w:t xml:space="preserve">– </w:t>
            </w:r>
            <w:proofErr w:type="spellStart"/>
            <w:r w:rsidRPr="00A044F8">
              <w:rPr>
                <w:rFonts w:eastAsia="Times New Roman"/>
              </w:rPr>
              <w:t>aisiais</w:t>
            </w:r>
            <w:proofErr w:type="spellEnd"/>
            <w:r w:rsidRPr="00A044F8">
              <w:rPr>
                <w:rFonts w:eastAsia="Times New Roman"/>
              </w:rPr>
              <w:t xml:space="preserve"> metais;</w:t>
            </w:r>
          </w:p>
        </w:tc>
      </w:tr>
      <w:tr w:rsidR="00A044F8" w:rsidRPr="00A044F8" w14:paraId="734115C8" w14:textId="77777777" w:rsidTr="00D7001F">
        <w:trPr>
          <w:tblHeader/>
        </w:trPr>
        <w:tc>
          <w:tcPr>
            <w:tcW w:w="1684" w:type="dxa"/>
          </w:tcPr>
          <w:p w14:paraId="53F41430" w14:textId="77777777" w:rsidR="00A044F8" w:rsidRPr="00A044F8" w:rsidRDefault="007321B9" w:rsidP="00A044F8">
            <w:pPr>
              <w:spacing w:after="120"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M5</m:t>
                    </m:r>
                  </m:e>
                  <m:sub>
                    <m:r>
                      <w:rPr>
                        <w:rFonts w:ascii="Cambria Math" w:eastAsia="Times New Roman" w:hAnsi="Cambria Math"/>
                      </w:rPr>
                      <m:t>0n</m:t>
                    </m:r>
                  </m:sub>
                </m:sSub>
              </m:oMath>
            </m:oMathPara>
          </w:p>
        </w:tc>
        <w:tc>
          <w:tcPr>
            <w:tcW w:w="7246" w:type="dxa"/>
          </w:tcPr>
          <w:p w14:paraId="55B7478F" w14:textId="77777777" w:rsidR="00A044F8" w:rsidRPr="00A044F8" w:rsidRDefault="00A044F8" w:rsidP="00A044F8">
            <w:pPr>
              <w:spacing w:after="120" w:line="276" w:lineRule="auto"/>
              <w:jc w:val="both"/>
              <w:outlineLvl w:val="2"/>
              <w:rPr>
                <w:rFonts w:eastAsia="Times New Roman"/>
                <w:b/>
              </w:rPr>
            </w:pPr>
            <w:r w:rsidRPr="00A044F8">
              <w:rPr>
                <w:rFonts w:eastAsia="Times New Roman"/>
              </w:rPr>
              <w:t xml:space="preserve">šio priedo 1 priedėlyje </w:t>
            </w:r>
            <w:r w:rsidRPr="00A044F8">
              <w:rPr>
                <w:rFonts w:eastAsia="Times New Roman"/>
                <w:i/>
              </w:rPr>
              <w:t>Metinio atlyginimo mokėjimo grafikas</w:t>
            </w:r>
            <w:r w:rsidRPr="00A044F8">
              <w:rPr>
                <w:rFonts w:eastAsia="Times New Roman"/>
              </w:rPr>
              <w:t xml:space="preserve"> nurodyta Metinio atlyginimo dalies M5 reikšmė </w:t>
            </w:r>
            <w:r w:rsidRPr="00A044F8">
              <w:rPr>
                <w:rFonts w:eastAsia="Times New Roman"/>
                <w:i/>
              </w:rPr>
              <w:t xml:space="preserve">n </w:t>
            </w:r>
            <w:r w:rsidRPr="00A044F8">
              <w:rPr>
                <w:rFonts w:eastAsia="Times New Roman"/>
              </w:rPr>
              <w:t xml:space="preserve">– </w:t>
            </w:r>
            <w:proofErr w:type="spellStart"/>
            <w:r w:rsidRPr="00A044F8">
              <w:rPr>
                <w:rFonts w:eastAsia="Times New Roman"/>
              </w:rPr>
              <w:t>aisiais</w:t>
            </w:r>
            <w:proofErr w:type="spellEnd"/>
            <w:r w:rsidRPr="00A044F8">
              <w:rPr>
                <w:rFonts w:eastAsia="Times New Roman"/>
              </w:rPr>
              <w:t xml:space="preserve"> metais, Pasiūlymo pateikimo metu galiojančiomis (bazinėmis) kainomis;</w:t>
            </w:r>
          </w:p>
        </w:tc>
      </w:tr>
      <w:tr w:rsidR="00A044F8" w:rsidRPr="00A044F8" w14:paraId="6590B165" w14:textId="77777777" w:rsidTr="00D7001F">
        <w:trPr>
          <w:tblHeader/>
        </w:trPr>
        <w:tc>
          <w:tcPr>
            <w:tcW w:w="1684" w:type="dxa"/>
          </w:tcPr>
          <w:p w14:paraId="22ED9BE2" w14:textId="77777777" w:rsidR="00A044F8" w:rsidRPr="00A044F8" w:rsidRDefault="007321B9" w:rsidP="00A044F8">
            <w:pPr>
              <w:spacing w:after="120"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Index_SVKI</m:t>
                    </m:r>
                  </m:e>
                  <m:sub>
                    <m:r>
                      <w:rPr>
                        <w:rFonts w:ascii="Cambria Math" w:eastAsia="Times New Roman" w:hAnsi="Cambria Math"/>
                      </w:rPr>
                      <m:t>n</m:t>
                    </m:r>
                  </m:sub>
                </m:sSub>
              </m:oMath>
            </m:oMathPara>
          </w:p>
        </w:tc>
        <w:tc>
          <w:tcPr>
            <w:tcW w:w="7246" w:type="dxa"/>
          </w:tcPr>
          <w:p w14:paraId="1081FB41" w14:textId="77777777" w:rsidR="00A044F8" w:rsidRPr="00A044F8" w:rsidRDefault="00A044F8" w:rsidP="00A044F8">
            <w:pPr>
              <w:spacing w:after="120" w:line="276" w:lineRule="auto"/>
              <w:jc w:val="both"/>
              <w:outlineLvl w:val="2"/>
              <w:rPr>
                <w:rFonts w:eastAsia="Times New Roman"/>
              </w:rPr>
            </w:pPr>
            <w:r w:rsidRPr="00A044F8">
              <w:rPr>
                <w:rFonts w:eastAsia="Times New Roman"/>
              </w:rPr>
              <w:t>kalendorinį mėnesį, esantį kas kiekvieną 12 (dvylikos) mėnesių laikotarpį, skaičiuojant nuo  šiame priede nurodytos bazinės datos mėnesio Lietuvos Respublikos statistikos departamento vėliausiai paskelbta indeksavimo rodiklio reikšmė (</w:t>
            </w:r>
            <w:proofErr w:type="spellStart"/>
            <w:r w:rsidRPr="00A044F8">
              <w:rPr>
                <w:rFonts w:eastAsia="Times New Roman"/>
              </w:rPr>
              <w:t>t.y</w:t>
            </w:r>
            <w:proofErr w:type="spellEnd"/>
            <w:r w:rsidRPr="00A044F8">
              <w:rPr>
                <w:rFonts w:eastAsia="Times New Roman"/>
              </w:rPr>
              <w:t>. pirmą kartą imama Eksploatacijos pradžios</w:t>
            </w:r>
            <w:r w:rsidRPr="00A044F8">
              <w:rPr>
                <w:lang w:eastAsia="en-US"/>
              </w:rPr>
              <w:t xml:space="preserve"> kalendorinių metų pirmą mėnesį žinoma vėliausiai paskelbta indeksavimo rodiklio reikšmė, </w:t>
            </w:r>
            <w:r w:rsidRPr="00A044F8">
              <w:rPr>
                <w:rFonts w:eastAsia="Times New Roman"/>
              </w:rPr>
              <w:t>o vėliau kiekvienų kitų kalendorinių metų to paties mėnesio indeksavimo rodiklio reikšmė);</w:t>
            </w:r>
          </w:p>
        </w:tc>
      </w:tr>
      <w:tr w:rsidR="00A044F8" w:rsidRPr="00A044F8" w14:paraId="4FE3B2E3" w14:textId="77777777" w:rsidTr="00D7001F">
        <w:trPr>
          <w:tblHeader/>
        </w:trPr>
        <w:tc>
          <w:tcPr>
            <w:tcW w:w="1684" w:type="dxa"/>
          </w:tcPr>
          <w:p w14:paraId="7AF26626" w14:textId="77777777" w:rsidR="00A044F8" w:rsidRPr="00A044F8" w:rsidRDefault="007321B9" w:rsidP="00A044F8">
            <w:pPr>
              <w:spacing w:after="120"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Index_SVKI</m:t>
                    </m:r>
                  </m:e>
                  <m:sub>
                    <m:r>
                      <w:rPr>
                        <w:rFonts w:ascii="Cambria Math" w:eastAsia="Times New Roman" w:hAnsi="Cambria Math"/>
                      </w:rPr>
                      <m:t>0</m:t>
                    </m:r>
                  </m:sub>
                </m:sSub>
              </m:oMath>
            </m:oMathPara>
          </w:p>
        </w:tc>
        <w:tc>
          <w:tcPr>
            <w:tcW w:w="7246" w:type="dxa"/>
          </w:tcPr>
          <w:p w14:paraId="4045C6AD" w14:textId="77777777" w:rsidR="00A044F8" w:rsidRPr="00A044F8" w:rsidRDefault="00A044F8" w:rsidP="00A044F8">
            <w:pPr>
              <w:spacing w:after="120" w:line="276" w:lineRule="auto"/>
              <w:jc w:val="both"/>
              <w:outlineLvl w:val="2"/>
              <w:rPr>
                <w:rFonts w:eastAsia="Times New Roman"/>
              </w:rPr>
            </w:pPr>
            <w:r w:rsidRPr="00A044F8">
              <w:rPr>
                <w:rFonts w:eastAsia="Times New Roman"/>
              </w:rPr>
              <w:t>šiame priede nurodytos bazinės datos mėnesį Lietuvos Respublikos statistikos departamento paskelbta indeksavimo rodiklio reikšmė</w:t>
            </w:r>
          </w:p>
        </w:tc>
      </w:tr>
    </w:tbl>
    <w:p w14:paraId="6D5298B6" w14:textId="77777777" w:rsidR="00A044F8" w:rsidRPr="00A044F8" w:rsidRDefault="00A044F8" w:rsidP="00A044F8">
      <w:pPr>
        <w:spacing w:after="120" w:line="276" w:lineRule="auto"/>
        <w:ind w:left="810"/>
        <w:contextualSpacing/>
        <w:jc w:val="both"/>
      </w:pPr>
    </w:p>
    <w:p w14:paraId="14B96DB0" w14:textId="77777777"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222" w:name="_Toc239425799"/>
      <w:bookmarkStart w:id="1223" w:name="_Toc239425813"/>
      <w:bookmarkStart w:id="1224" w:name="_Toc369279849"/>
      <w:bookmarkStart w:id="1225" w:name="_Toc502211424"/>
      <w:bookmarkStart w:id="1226" w:name="_Toc20813611"/>
      <w:bookmarkStart w:id="1227" w:name="_Toc61335817"/>
      <w:bookmarkStart w:id="1228" w:name="_Toc98421471"/>
      <w:bookmarkStart w:id="1229" w:name="_Toc369279880"/>
      <w:r w:rsidRPr="00A044F8">
        <w:rPr>
          <w:rFonts w:eastAsia="Times New Roman"/>
          <w:b/>
          <w:bCs/>
          <w:smallCaps/>
          <w:color w:val="632423"/>
        </w:rPr>
        <w:t>Kompensavimo įvykis</w:t>
      </w:r>
      <w:bookmarkEnd w:id="1222"/>
      <w:bookmarkEnd w:id="1223"/>
      <w:bookmarkEnd w:id="1224"/>
      <w:bookmarkEnd w:id="1225"/>
      <w:bookmarkEnd w:id="1226"/>
      <w:bookmarkEnd w:id="1227"/>
      <w:bookmarkEnd w:id="1228"/>
    </w:p>
    <w:p w14:paraId="28B1BE3F" w14:textId="77777777" w:rsidR="00A044F8" w:rsidRPr="00A044F8" w:rsidRDefault="00A044F8" w:rsidP="00A044F8">
      <w:pPr>
        <w:numPr>
          <w:ilvl w:val="0"/>
          <w:numId w:val="26"/>
        </w:numPr>
        <w:spacing w:after="120" w:line="276" w:lineRule="auto"/>
        <w:ind w:left="810"/>
        <w:jc w:val="both"/>
      </w:pPr>
      <w:bookmarkStart w:id="1230" w:name="_Ref317681770"/>
      <w:r w:rsidRPr="00A044F8">
        <w:t>Sutartyje numatytais atvejais dėl Kompensavimo įvykio kilę Privataus subjekto nuostoliai kompensuojami Valdžios subjekto.</w:t>
      </w:r>
    </w:p>
    <w:p w14:paraId="45DC5166" w14:textId="77777777" w:rsidR="00A044F8" w:rsidRPr="00A044F8" w:rsidRDefault="00A044F8" w:rsidP="00A044F8">
      <w:pPr>
        <w:numPr>
          <w:ilvl w:val="0"/>
          <w:numId w:val="26"/>
        </w:numPr>
        <w:spacing w:after="120" w:line="276" w:lineRule="auto"/>
        <w:ind w:left="810"/>
        <w:jc w:val="both"/>
      </w:pPr>
      <w:r w:rsidRPr="00A044F8">
        <w:t xml:space="preserve">Jeigu dėl Kompensavimo įvykio padidėja Investicijos į Turtą ir Šalys sutaria kompensaciją dėl minimo padidėjimo mokėti dalimis, tokios kompensacijos dalys apskaičiuojamos pagal </w:t>
      </w:r>
      <w:r w:rsidRPr="00A044F8">
        <w:lastRenderedPageBreak/>
        <w:t>žemiau pateiktą formulę ir mokamos kartu su kiekvieną mėnesį Privačiam subjektui mokam</w:t>
      </w:r>
      <w:r w:rsidR="00832628">
        <w:t>u</w:t>
      </w:r>
      <w:r w:rsidRPr="00A044F8">
        <w:t xml:space="preserve"> Metiniu atlyginimu:</w:t>
      </w:r>
      <w:bookmarkEnd w:id="1230"/>
    </w:p>
    <w:p w14:paraId="3188F10F" w14:textId="77777777" w:rsidR="004E4AC5" w:rsidRPr="004E4AC5" w:rsidRDefault="004E4AC5" w:rsidP="004E4AC5">
      <w:pPr>
        <w:spacing w:line="276" w:lineRule="auto"/>
        <w:ind w:left="720"/>
        <w:jc w:val="both"/>
        <w:rPr>
          <w:sz w:val="22"/>
          <w:szCs w:val="22"/>
        </w:rPr>
      </w:pPr>
      <m:oMathPara>
        <m:oMathParaPr>
          <m:jc m:val="center"/>
        </m:oMathParaPr>
        <m:oMath>
          <m:r>
            <w:rPr>
              <w:rFonts w:ascii="Cambria Math" w:hAnsi="Cambria Math"/>
              <w:sz w:val="22"/>
              <w:szCs w:val="22"/>
            </w:rPr>
            <m:t>KD=∆Invest×</m:t>
          </m:r>
          <m:f>
            <m:fPr>
              <m:ctrlPr>
                <w:rPr>
                  <w:rFonts w:ascii="Cambria Math" w:hAnsi="Cambria Math"/>
                  <w:i/>
                  <w:sz w:val="22"/>
                  <w:szCs w:val="22"/>
                </w:rPr>
              </m:ctrlPr>
            </m:fPr>
            <m:num>
              <m:r>
                <w:rPr>
                  <w:rFonts w:ascii="Cambria Math" w:hAnsi="Cambria Math"/>
                  <w:sz w:val="22"/>
                  <w:szCs w:val="22"/>
                </w:rPr>
                <m:t>WACC×</m:t>
              </m:r>
              <m:sSup>
                <m:sSupPr>
                  <m:ctrlPr>
                    <w:rPr>
                      <w:rFonts w:ascii="Cambria Math" w:hAnsi="Cambria Math"/>
                      <w:i/>
                      <w:sz w:val="22"/>
                      <w:szCs w:val="22"/>
                    </w:rPr>
                  </m:ctrlPr>
                </m:sSupPr>
                <m:e>
                  <m:r>
                    <w:rPr>
                      <w:rFonts w:ascii="Cambria Math" w:hAnsi="Cambria Math"/>
                      <w:sz w:val="22"/>
                      <w:szCs w:val="22"/>
                    </w:rPr>
                    <m:t>(1+WACC)</m:t>
                  </m:r>
                </m:e>
                <m:sup>
                  <m:r>
                    <w:rPr>
                      <w:rFonts w:ascii="Cambria Math" w:hAnsi="Cambria Math"/>
                      <w:sz w:val="22"/>
                      <w:szCs w:val="22"/>
                    </w:rPr>
                    <m:t>N</m:t>
                  </m:r>
                </m:sup>
              </m:sSup>
            </m:num>
            <m:den>
              <m:sSup>
                <m:sSupPr>
                  <m:ctrlPr>
                    <w:rPr>
                      <w:rFonts w:ascii="Cambria Math" w:hAnsi="Cambria Math"/>
                      <w:i/>
                      <w:sz w:val="22"/>
                      <w:szCs w:val="22"/>
                    </w:rPr>
                  </m:ctrlPr>
                </m:sSupPr>
                <m:e>
                  <m:r>
                    <w:rPr>
                      <w:rFonts w:ascii="Cambria Math" w:hAnsi="Cambria Math"/>
                      <w:sz w:val="22"/>
                      <w:szCs w:val="22"/>
                    </w:rPr>
                    <m:t>(1+WACC)</m:t>
                  </m:r>
                </m:e>
                <m:sup>
                  <m:r>
                    <w:rPr>
                      <w:rFonts w:ascii="Cambria Math" w:hAnsi="Cambria Math"/>
                      <w:sz w:val="22"/>
                      <w:szCs w:val="22"/>
                    </w:rPr>
                    <m:t>N</m:t>
                  </m:r>
                </m:sup>
              </m:sSup>
              <m:r>
                <w:rPr>
                  <w:rFonts w:ascii="Cambria Math" w:hAnsi="Cambria Math"/>
                  <w:sz w:val="22"/>
                  <w:szCs w:val="22"/>
                </w:rPr>
                <m:t>-1</m:t>
              </m:r>
            </m:den>
          </m:f>
        </m:oMath>
      </m:oMathPara>
    </w:p>
    <w:p w14:paraId="6D949EDE" w14:textId="77777777" w:rsidR="004E4AC5" w:rsidRPr="00A044F8" w:rsidRDefault="004E4AC5" w:rsidP="004E4AC5">
      <w:pPr>
        <w:spacing w:after="120" w:line="276" w:lineRule="auto"/>
        <w:ind w:left="720"/>
        <w:jc w:val="both"/>
      </w:pPr>
      <m:oMathPara>
        <m:oMathParaPr>
          <m:jc m:val="center"/>
        </m:oMathParaPr>
        <m:oMath>
          <m:r>
            <w:rPr>
              <w:rFonts w:ascii="Cambria Math" w:hAnsi="Cambria Math"/>
              <w:sz w:val="22"/>
              <w:szCs w:val="22"/>
            </w:rPr>
            <m:t>WACC=</m:t>
          </m:r>
          <m:f>
            <m:fPr>
              <m:ctrlPr>
                <w:rPr>
                  <w:rFonts w:ascii="Cambria Math" w:hAnsi="Cambria Math"/>
                  <w:i/>
                  <w:sz w:val="22"/>
                  <w:szCs w:val="22"/>
                </w:rPr>
              </m:ctrlPr>
            </m:fPr>
            <m:num>
              <m:f>
                <m:fPr>
                  <m:ctrlPr>
                    <w:rPr>
                      <w:rFonts w:ascii="Cambria Math" w:hAnsi="Cambria Math"/>
                      <w:i/>
                      <w:sz w:val="22"/>
                      <w:szCs w:val="22"/>
                    </w:rPr>
                  </m:ctrlPr>
                </m:fPr>
                <m:num>
                  <m:r>
                    <w:rPr>
                      <w:rFonts w:ascii="Cambria Math" w:hAnsi="Cambria Math"/>
                      <w:sz w:val="22"/>
                      <w:szCs w:val="22"/>
                    </w:rPr>
                    <m:t>E</m:t>
                  </m:r>
                </m:num>
                <m:den>
                  <m:r>
                    <w:rPr>
                      <w:rFonts w:ascii="Cambria Math" w:hAnsi="Cambria Math"/>
                      <w:sz w:val="22"/>
                      <w:szCs w:val="22"/>
                    </w:rPr>
                    <m:t>V</m:t>
                  </m:r>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E</m:t>
                  </m:r>
                </m:sub>
              </m:sSub>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D</m:t>
                  </m:r>
                </m:num>
                <m:den>
                  <m:r>
                    <w:rPr>
                      <w:rFonts w:ascii="Cambria Math" w:hAnsi="Cambria Math"/>
                      <w:sz w:val="22"/>
                      <w:szCs w:val="22"/>
                    </w:rPr>
                    <m:t>V</m:t>
                  </m:r>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D</m:t>
                  </m:r>
                </m:sub>
              </m:sSub>
              <m:r>
                <w:rPr>
                  <w:rFonts w:ascii="Cambria Math" w:hAnsi="Cambria Math"/>
                  <w:sz w:val="22"/>
                  <w:szCs w:val="22"/>
                </w:rPr>
                <m:t>×(1-tax)+</m:t>
              </m:r>
              <m:f>
                <m:fPr>
                  <m:ctrlPr>
                    <w:rPr>
                      <w:rFonts w:ascii="Cambria Math" w:hAnsi="Cambria Math"/>
                      <w:i/>
                      <w:sz w:val="22"/>
                      <w:szCs w:val="22"/>
                    </w:rPr>
                  </m:ctrlPr>
                </m:fPr>
                <m:num>
                  <m:r>
                    <w:rPr>
                      <w:rFonts w:ascii="Cambria Math" w:hAnsi="Cambria Math"/>
                      <w:sz w:val="22"/>
                      <w:szCs w:val="22"/>
                    </w:rPr>
                    <m:t>H</m:t>
                  </m:r>
                </m:num>
                <m:den>
                  <m:r>
                    <w:rPr>
                      <w:rFonts w:ascii="Cambria Math" w:hAnsi="Cambria Math"/>
                      <w:sz w:val="22"/>
                      <w:szCs w:val="22"/>
                    </w:rPr>
                    <m:t>V</m:t>
                  </m:r>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H</m:t>
                  </m:r>
                </m:sub>
              </m:sSub>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1-tax</m:t>
                  </m:r>
                </m:e>
              </m:d>
            </m:num>
            <m:den>
              <m:r>
                <w:rPr>
                  <w:rFonts w:ascii="Cambria Math" w:hAnsi="Cambria Math"/>
                  <w:sz w:val="22"/>
                  <w:szCs w:val="22"/>
                </w:rPr>
                <m:t>12</m:t>
              </m:r>
            </m:den>
          </m:f>
        </m:oMath>
      </m:oMathPara>
    </w:p>
    <w:p w14:paraId="799FA35B" w14:textId="77777777" w:rsidR="00A044F8" w:rsidRPr="00A044F8" w:rsidRDefault="00A044F8" w:rsidP="00A044F8">
      <w:pPr>
        <w:spacing w:after="120" w:line="276" w:lineRule="auto"/>
        <w:ind w:firstLine="709"/>
        <w:jc w:val="both"/>
        <w:rPr>
          <w:rFonts w:eastAsia="Times New Roman"/>
          <w:lang w:eastAsia="lt-LT"/>
        </w:rPr>
      </w:pPr>
      <w:r w:rsidRPr="00A044F8">
        <w:rPr>
          <w:rFonts w:eastAsia="Times New Roman"/>
          <w:lang w:eastAsia="lt-LT"/>
        </w:rPr>
        <w:t>kur:</w:t>
      </w:r>
    </w:p>
    <w:tbl>
      <w:tblPr>
        <w:tblW w:w="8788" w:type="dxa"/>
        <w:tblInd w:w="1101" w:type="dxa"/>
        <w:tblLook w:val="04A0" w:firstRow="1" w:lastRow="0" w:firstColumn="1" w:lastColumn="0" w:noHBand="0" w:noVBand="1"/>
      </w:tblPr>
      <w:tblGrid>
        <w:gridCol w:w="1242"/>
        <w:gridCol w:w="7546"/>
      </w:tblGrid>
      <w:tr w:rsidR="00A044F8" w:rsidRPr="00A044F8" w14:paraId="21EDD76B" w14:textId="77777777" w:rsidTr="00D7001F">
        <w:trPr>
          <w:tblHeader/>
        </w:trPr>
        <w:tc>
          <w:tcPr>
            <w:tcW w:w="1242" w:type="dxa"/>
          </w:tcPr>
          <w:p w14:paraId="7C4ACBDF" w14:textId="77777777" w:rsidR="00A044F8" w:rsidRPr="00A044F8" w:rsidRDefault="00A044F8" w:rsidP="00A044F8">
            <w:pPr>
              <w:spacing w:after="120" w:line="276" w:lineRule="auto"/>
              <w:ind w:left="176"/>
              <w:rPr>
                <w:rFonts w:eastAsia="Times New Roman"/>
                <w:i/>
                <w:lang w:eastAsia="lt-LT"/>
              </w:rPr>
            </w:pPr>
            <w:r w:rsidRPr="00A044F8">
              <w:rPr>
                <w:rFonts w:eastAsia="Times New Roman"/>
                <w:i/>
                <w:lang w:eastAsia="lt-LT"/>
              </w:rPr>
              <w:t>KD</w:t>
            </w:r>
          </w:p>
        </w:tc>
        <w:tc>
          <w:tcPr>
            <w:tcW w:w="7546" w:type="dxa"/>
          </w:tcPr>
          <w:p w14:paraId="5C7C26EA" w14:textId="77777777"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kompensacijos mėnesio dalis;</w:t>
            </w:r>
          </w:p>
        </w:tc>
      </w:tr>
      <w:tr w:rsidR="00A044F8" w:rsidRPr="00A044F8" w14:paraId="00B63292" w14:textId="77777777" w:rsidTr="00D7001F">
        <w:trPr>
          <w:tblHeader/>
        </w:trPr>
        <w:tc>
          <w:tcPr>
            <w:tcW w:w="1242" w:type="dxa"/>
            <w:hideMark/>
          </w:tcPr>
          <w:p w14:paraId="3C6DF9BD" w14:textId="77777777" w:rsidR="00A044F8" w:rsidRPr="00A044F8" w:rsidRDefault="00A044F8" w:rsidP="00A044F8">
            <w:pPr>
              <w:spacing w:after="120" w:line="276" w:lineRule="auto"/>
              <w:ind w:left="176"/>
              <w:rPr>
                <w:rFonts w:eastAsia="Times New Roman"/>
                <w:i/>
                <w:lang w:eastAsia="lt-LT"/>
              </w:rPr>
            </w:pPr>
            <w:proofErr w:type="spellStart"/>
            <w:r w:rsidRPr="00A044F8">
              <w:rPr>
                <w:rFonts w:eastAsia="Times New Roman"/>
                <w:lang w:eastAsia="lt-LT"/>
              </w:rPr>
              <w:t>Δ</w:t>
            </w:r>
            <w:r w:rsidRPr="00A044F8">
              <w:rPr>
                <w:rFonts w:eastAsia="Times New Roman"/>
                <w:i/>
                <w:lang w:eastAsia="lt-LT"/>
              </w:rPr>
              <w:t>Invest</w:t>
            </w:r>
            <w:proofErr w:type="spellEnd"/>
          </w:p>
        </w:tc>
        <w:tc>
          <w:tcPr>
            <w:tcW w:w="7546" w:type="dxa"/>
            <w:hideMark/>
          </w:tcPr>
          <w:p w14:paraId="6212A7A4" w14:textId="77777777"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 xml:space="preserve">Investicijų į Turtą padidėjimo suma (ji nurodoma visa, jeigu Kompensavimo įvykis įvyksta dėl išimtinai Valdžios subjektui priskirtos rizikos </w:t>
            </w:r>
            <w:proofErr w:type="spellStart"/>
            <w:r w:rsidRPr="00A044F8">
              <w:rPr>
                <w:rFonts w:eastAsia="Times New Roman"/>
                <w:lang w:eastAsia="lt-LT"/>
              </w:rPr>
              <w:t>realizavimosi</w:t>
            </w:r>
            <w:proofErr w:type="spellEnd"/>
            <w:r w:rsidRPr="00A044F8">
              <w:rPr>
                <w:rFonts w:eastAsia="Times New Roman"/>
                <w:lang w:eastAsia="lt-LT"/>
              </w:rPr>
              <w:t>, arba dalis šios sumos, proporcinga Valdžios subjektui iš dalies priskirtos rizikos daliai)</w:t>
            </w:r>
          </w:p>
        </w:tc>
      </w:tr>
      <w:tr w:rsidR="00A044F8" w:rsidRPr="00A044F8" w14:paraId="4009AFEB" w14:textId="77777777" w:rsidTr="00D7001F">
        <w:trPr>
          <w:tblHeader/>
        </w:trPr>
        <w:tc>
          <w:tcPr>
            <w:tcW w:w="1242" w:type="dxa"/>
            <w:hideMark/>
          </w:tcPr>
          <w:p w14:paraId="68BEC568" w14:textId="4AB64AD9" w:rsidR="00A044F8" w:rsidRPr="00A044F8" w:rsidRDefault="00A044F8" w:rsidP="005548FD">
            <w:pPr>
              <w:spacing w:after="120" w:line="276" w:lineRule="auto"/>
              <w:ind w:left="176"/>
              <w:jc w:val="both"/>
              <w:outlineLvl w:val="2"/>
              <w:rPr>
                <w:rFonts w:eastAsia="Times New Roman"/>
                <w:i/>
                <w:lang w:eastAsia="lt-LT"/>
              </w:rPr>
            </w:pPr>
            <w:r w:rsidRPr="00A044F8">
              <w:rPr>
                <w:rFonts w:eastAsia="Times New Roman"/>
                <w:i/>
                <w:lang w:eastAsia="lt-LT"/>
              </w:rPr>
              <w:t>N</w:t>
            </w:r>
          </w:p>
        </w:tc>
        <w:tc>
          <w:tcPr>
            <w:tcW w:w="7546" w:type="dxa"/>
            <w:hideMark/>
          </w:tcPr>
          <w:p w14:paraId="79A813BA" w14:textId="4E623189" w:rsidR="00A044F8" w:rsidRPr="00A044F8" w:rsidRDefault="00A044F8" w:rsidP="00832628">
            <w:pPr>
              <w:spacing w:after="120" w:line="276" w:lineRule="auto"/>
              <w:jc w:val="both"/>
              <w:rPr>
                <w:rFonts w:eastAsia="Times New Roman"/>
                <w:lang w:eastAsia="lt-LT"/>
              </w:rPr>
            </w:pPr>
            <w:r w:rsidRPr="00A044F8">
              <w:rPr>
                <w:rFonts w:eastAsia="Times New Roman"/>
                <w:lang w:eastAsia="lt-LT"/>
              </w:rPr>
              <w:t>mėnesiais išreikštas laikotarpis nuo Kompensavimo įvykio pradžios (jeigu apie Kompensavimo įvykį Privatus subjektas pranešė ir pateikė jį pagrindžiančius dokumentus Sutartyje numatytu terminu iki numatomo Sutarties galiojimo termino pabaigos arba, susitarus su Valdžios subjektu, - iki ankstesnio termino). Jei Kompensavimo įvykis (apie kurį pranešta ir kurį pagrindžiantys dokumentai pateikti Sutartyje nustatytais terminais) įvyko iki Eksploatacijos pradžios datos, tada „N“ yra lyg</w:t>
            </w:r>
            <w:r w:rsidR="00832628">
              <w:rPr>
                <w:rFonts w:eastAsia="Times New Roman"/>
                <w:lang w:eastAsia="lt-LT"/>
              </w:rPr>
              <w:t>u</w:t>
            </w:r>
            <w:r w:rsidRPr="00A044F8">
              <w:rPr>
                <w:rFonts w:eastAsia="Times New Roman"/>
                <w:lang w:eastAsia="lt-LT"/>
              </w:rPr>
              <w:t>s laikotarpiui išreikštam mėnesiais nuo Eksploatacijos pradžios datos iki Sutarties galiojimo termino pabaigos arba, susitarus su Valdžios subjektu, - iki ankstesnio termino;</w:t>
            </w:r>
          </w:p>
        </w:tc>
      </w:tr>
      <w:tr w:rsidR="00A044F8" w:rsidRPr="00A044F8" w14:paraId="457C1368" w14:textId="77777777" w:rsidTr="00D7001F">
        <w:trPr>
          <w:tblHeader/>
        </w:trPr>
        <w:tc>
          <w:tcPr>
            <w:tcW w:w="1242" w:type="dxa"/>
          </w:tcPr>
          <w:p w14:paraId="4EAEB332" w14:textId="77777777" w:rsidR="00A044F8" w:rsidRPr="00A044F8" w:rsidRDefault="00A044F8" w:rsidP="00A044F8">
            <w:pPr>
              <w:spacing w:after="120" w:line="276" w:lineRule="auto"/>
              <w:ind w:left="176"/>
              <w:rPr>
                <w:rFonts w:eastAsia="Times New Roman"/>
                <w:i/>
                <w:lang w:eastAsia="lt-LT"/>
              </w:rPr>
            </w:pPr>
            <w:r w:rsidRPr="00A044F8">
              <w:rPr>
                <w:rFonts w:eastAsia="Times New Roman"/>
                <w:i/>
                <w:lang w:eastAsia="lt-LT"/>
              </w:rPr>
              <w:t>WACC</w:t>
            </w:r>
          </w:p>
        </w:tc>
        <w:tc>
          <w:tcPr>
            <w:tcW w:w="7546" w:type="dxa"/>
          </w:tcPr>
          <w:p w14:paraId="1F1D636D" w14:textId="77777777"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 xml:space="preserve">vidutinė svertinė kapitalo kaina (angl. </w:t>
            </w:r>
            <w:proofErr w:type="spellStart"/>
            <w:r w:rsidRPr="00A044F8">
              <w:rPr>
                <w:rFonts w:eastAsia="Times New Roman"/>
                <w:i/>
                <w:lang w:eastAsia="lt-LT"/>
              </w:rPr>
              <w:t>weighted</w:t>
            </w:r>
            <w:proofErr w:type="spellEnd"/>
            <w:r w:rsidRPr="00A044F8">
              <w:rPr>
                <w:rFonts w:eastAsia="Times New Roman"/>
                <w:i/>
                <w:lang w:eastAsia="lt-LT"/>
              </w:rPr>
              <w:t xml:space="preserve"> </w:t>
            </w:r>
            <w:proofErr w:type="spellStart"/>
            <w:r w:rsidRPr="00A044F8">
              <w:rPr>
                <w:rFonts w:eastAsia="Times New Roman"/>
                <w:i/>
                <w:lang w:eastAsia="lt-LT"/>
              </w:rPr>
              <w:t>average</w:t>
            </w:r>
            <w:proofErr w:type="spellEnd"/>
            <w:r w:rsidRPr="00A044F8">
              <w:rPr>
                <w:rFonts w:eastAsia="Times New Roman"/>
                <w:i/>
                <w:lang w:eastAsia="lt-LT"/>
              </w:rPr>
              <w:t xml:space="preserve"> </w:t>
            </w:r>
            <w:proofErr w:type="spellStart"/>
            <w:r w:rsidRPr="00A044F8">
              <w:rPr>
                <w:rFonts w:eastAsia="Times New Roman"/>
                <w:i/>
                <w:lang w:eastAsia="lt-LT"/>
              </w:rPr>
              <w:t>cost</w:t>
            </w:r>
            <w:proofErr w:type="spellEnd"/>
            <w:r w:rsidRPr="00A044F8">
              <w:rPr>
                <w:rFonts w:eastAsia="Times New Roman"/>
                <w:i/>
                <w:lang w:eastAsia="lt-LT"/>
              </w:rPr>
              <w:t xml:space="preserve"> </w:t>
            </w:r>
            <w:proofErr w:type="spellStart"/>
            <w:r w:rsidRPr="00A044F8">
              <w:rPr>
                <w:rFonts w:eastAsia="Times New Roman"/>
                <w:i/>
                <w:lang w:eastAsia="lt-LT"/>
              </w:rPr>
              <w:t>of</w:t>
            </w:r>
            <w:proofErr w:type="spellEnd"/>
            <w:r w:rsidRPr="00A044F8">
              <w:rPr>
                <w:rFonts w:eastAsia="Times New Roman"/>
                <w:i/>
                <w:lang w:eastAsia="lt-LT"/>
              </w:rPr>
              <w:t xml:space="preserve"> </w:t>
            </w:r>
            <w:proofErr w:type="spellStart"/>
            <w:r w:rsidRPr="00A044F8">
              <w:rPr>
                <w:rFonts w:eastAsia="Times New Roman"/>
                <w:i/>
                <w:lang w:eastAsia="lt-LT"/>
              </w:rPr>
              <w:t>capital</w:t>
            </w:r>
            <w:proofErr w:type="spellEnd"/>
            <w:r w:rsidRPr="00A044F8">
              <w:rPr>
                <w:rFonts w:eastAsia="Times New Roman"/>
                <w:lang w:eastAsia="lt-LT"/>
              </w:rPr>
              <w:t>);</w:t>
            </w:r>
          </w:p>
        </w:tc>
      </w:tr>
      <w:tr w:rsidR="00A044F8" w:rsidRPr="00A044F8" w14:paraId="5839E849" w14:textId="77777777" w:rsidTr="00D7001F">
        <w:trPr>
          <w:tblHeader/>
        </w:trPr>
        <w:tc>
          <w:tcPr>
            <w:tcW w:w="1242" w:type="dxa"/>
          </w:tcPr>
          <w:p w14:paraId="44014935" w14:textId="77777777" w:rsidR="00A044F8" w:rsidRPr="00A044F8" w:rsidRDefault="00A044F8" w:rsidP="00A044F8">
            <w:pPr>
              <w:spacing w:after="120" w:line="276" w:lineRule="auto"/>
              <w:ind w:left="176"/>
              <w:jc w:val="both"/>
              <w:outlineLvl w:val="2"/>
              <w:rPr>
                <w:rFonts w:eastAsia="Times New Roman"/>
                <w:i/>
                <w:lang w:eastAsia="lt-LT"/>
              </w:rPr>
            </w:pPr>
            <w:r w:rsidRPr="00A044F8">
              <w:rPr>
                <w:rFonts w:eastAsia="Times New Roman"/>
                <w:i/>
                <w:lang w:eastAsia="lt-LT"/>
              </w:rPr>
              <w:t>E</w:t>
            </w:r>
          </w:p>
        </w:tc>
        <w:tc>
          <w:tcPr>
            <w:tcW w:w="7546" w:type="dxa"/>
          </w:tcPr>
          <w:p w14:paraId="00625A96"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faktiškai investuoto nuosavo kapitalo dydis;</w:t>
            </w:r>
          </w:p>
        </w:tc>
      </w:tr>
      <w:tr w:rsidR="00A044F8" w:rsidRPr="00A044F8" w14:paraId="6FEF091E" w14:textId="77777777" w:rsidTr="00D7001F">
        <w:trPr>
          <w:tblHeader/>
        </w:trPr>
        <w:tc>
          <w:tcPr>
            <w:tcW w:w="1242" w:type="dxa"/>
          </w:tcPr>
          <w:p w14:paraId="4091106A" w14:textId="77777777" w:rsidR="00A044F8" w:rsidRPr="00A044F8" w:rsidRDefault="00A044F8" w:rsidP="00A044F8">
            <w:pPr>
              <w:spacing w:after="120" w:line="276" w:lineRule="auto"/>
              <w:ind w:left="176"/>
              <w:jc w:val="both"/>
              <w:outlineLvl w:val="2"/>
              <w:rPr>
                <w:rFonts w:eastAsia="Times New Roman"/>
                <w:i/>
                <w:lang w:eastAsia="lt-LT"/>
              </w:rPr>
            </w:pPr>
            <w:r w:rsidRPr="00A044F8">
              <w:rPr>
                <w:rFonts w:eastAsia="Times New Roman"/>
                <w:i/>
                <w:lang w:eastAsia="lt-LT"/>
              </w:rPr>
              <w:t>D</w:t>
            </w:r>
          </w:p>
        </w:tc>
        <w:tc>
          <w:tcPr>
            <w:tcW w:w="7546" w:type="dxa"/>
          </w:tcPr>
          <w:p w14:paraId="182F76D8"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Finansuotojo faktiškai suteikto kredito dydis;</w:t>
            </w:r>
          </w:p>
        </w:tc>
      </w:tr>
      <w:tr w:rsidR="00A044F8" w:rsidRPr="00A044F8" w14:paraId="21F1FF33" w14:textId="77777777" w:rsidTr="00D7001F">
        <w:trPr>
          <w:tblHeader/>
        </w:trPr>
        <w:tc>
          <w:tcPr>
            <w:tcW w:w="1242" w:type="dxa"/>
          </w:tcPr>
          <w:p w14:paraId="403DBD22" w14:textId="77777777" w:rsidR="00A044F8" w:rsidRPr="00A044F8" w:rsidRDefault="00A044F8" w:rsidP="00A044F8">
            <w:pPr>
              <w:spacing w:after="120" w:line="276" w:lineRule="auto"/>
              <w:ind w:left="176"/>
              <w:jc w:val="both"/>
              <w:outlineLvl w:val="2"/>
              <w:rPr>
                <w:rFonts w:eastAsia="Times New Roman"/>
                <w:i/>
                <w:lang w:eastAsia="lt-LT"/>
              </w:rPr>
            </w:pPr>
            <w:r w:rsidRPr="00A044F8">
              <w:rPr>
                <w:rFonts w:eastAsia="Times New Roman"/>
                <w:i/>
                <w:lang w:eastAsia="lt-LT"/>
              </w:rPr>
              <w:t>H</w:t>
            </w:r>
          </w:p>
        </w:tc>
        <w:tc>
          <w:tcPr>
            <w:tcW w:w="7546" w:type="dxa"/>
          </w:tcPr>
          <w:p w14:paraId="1B8D974C" w14:textId="77777777"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 xml:space="preserve">faktiškai investuoto mišraus kapitalo (įskaitant subordinuotas paskolas, konvertuojamas obligacijas, </w:t>
            </w:r>
            <w:proofErr w:type="spellStart"/>
            <w:r w:rsidRPr="00A044F8">
              <w:rPr>
                <w:rFonts w:eastAsia="Times New Roman"/>
                <w:lang w:eastAsia="lt-LT"/>
              </w:rPr>
              <w:t>mezanino</w:t>
            </w:r>
            <w:proofErr w:type="spellEnd"/>
            <w:r w:rsidRPr="00A044F8">
              <w:rPr>
                <w:rFonts w:eastAsia="Times New Roman"/>
                <w:lang w:eastAsia="lt-LT"/>
              </w:rPr>
              <w:t xml:space="preserve"> paskolas ir kt.) dydis;</w:t>
            </w:r>
          </w:p>
        </w:tc>
      </w:tr>
      <w:tr w:rsidR="00A044F8" w:rsidRPr="00A044F8" w14:paraId="5654F983" w14:textId="77777777" w:rsidTr="00D7001F">
        <w:trPr>
          <w:tblHeader/>
        </w:trPr>
        <w:tc>
          <w:tcPr>
            <w:tcW w:w="1242" w:type="dxa"/>
          </w:tcPr>
          <w:p w14:paraId="5BD81108" w14:textId="77777777" w:rsidR="00A044F8" w:rsidRPr="00A044F8" w:rsidRDefault="00A044F8" w:rsidP="00A044F8">
            <w:pPr>
              <w:spacing w:after="120" w:line="276" w:lineRule="auto"/>
              <w:ind w:left="176"/>
              <w:jc w:val="both"/>
              <w:outlineLvl w:val="2"/>
              <w:rPr>
                <w:rFonts w:eastAsia="Times New Roman"/>
                <w:i/>
                <w:lang w:eastAsia="lt-LT"/>
              </w:rPr>
            </w:pPr>
            <w:r w:rsidRPr="00A044F8">
              <w:rPr>
                <w:rFonts w:eastAsia="Times New Roman"/>
                <w:i/>
                <w:lang w:eastAsia="lt-LT"/>
              </w:rPr>
              <w:t>V</w:t>
            </w:r>
          </w:p>
        </w:tc>
        <w:tc>
          <w:tcPr>
            <w:tcW w:w="7546" w:type="dxa"/>
          </w:tcPr>
          <w:p w14:paraId="0B124104" w14:textId="77777777"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 xml:space="preserve">iki Eksploatacijos pradžios datos faktiškai investuota (pagal Finansuotojo suteiktą kreditą, subordinuotą paskolą ar Kitų paskolos teikėjų suteiktą subordinuotą ar nesubordinuotą paskolą bei nuosavą kapitalą, taip pat mišrų kapitalą) suma, </w:t>
            </w:r>
            <w:r w:rsidRPr="00A044F8">
              <w:rPr>
                <w:rFonts w:eastAsia="Times New Roman"/>
                <w:i/>
                <w:lang w:eastAsia="lt-LT"/>
              </w:rPr>
              <w:t>V = E + D+ H;</w:t>
            </w:r>
          </w:p>
        </w:tc>
      </w:tr>
      <w:tr w:rsidR="00A044F8" w:rsidRPr="00A044F8" w14:paraId="01C2E76E" w14:textId="77777777" w:rsidTr="00D7001F">
        <w:trPr>
          <w:tblHeader/>
        </w:trPr>
        <w:tc>
          <w:tcPr>
            <w:tcW w:w="1242" w:type="dxa"/>
          </w:tcPr>
          <w:p w14:paraId="14F5063C" w14:textId="77777777" w:rsidR="00A044F8" w:rsidRPr="00A044F8" w:rsidRDefault="00A044F8" w:rsidP="00A044F8">
            <w:pPr>
              <w:spacing w:after="120" w:line="276" w:lineRule="auto"/>
              <w:ind w:left="176"/>
              <w:jc w:val="both"/>
              <w:outlineLvl w:val="2"/>
              <w:rPr>
                <w:rFonts w:eastAsia="Times New Roman"/>
                <w:i/>
                <w:lang w:eastAsia="lt-LT"/>
              </w:rPr>
            </w:pPr>
            <w:r w:rsidRPr="00A044F8">
              <w:rPr>
                <w:rFonts w:eastAsia="Times New Roman"/>
                <w:i/>
                <w:lang w:eastAsia="lt-LT"/>
              </w:rPr>
              <w:t>R</w:t>
            </w:r>
            <w:r w:rsidRPr="00A044F8">
              <w:rPr>
                <w:rFonts w:eastAsia="Times New Roman"/>
                <w:i/>
                <w:vertAlign w:val="subscript"/>
                <w:lang w:eastAsia="lt-LT"/>
              </w:rPr>
              <w:t>E</w:t>
            </w:r>
          </w:p>
        </w:tc>
        <w:tc>
          <w:tcPr>
            <w:tcW w:w="7546" w:type="dxa"/>
          </w:tcPr>
          <w:p w14:paraId="16FCF800"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suteikto nuosavo kapitalo grąža;</w:t>
            </w:r>
          </w:p>
        </w:tc>
      </w:tr>
      <w:tr w:rsidR="00A044F8" w:rsidRPr="00A044F8" w14:paraId="49B1779E" w14:textId="77777777" w:rsidTr="00D7001F">
        <w:trPr>
          <w:tblHeader/>
        </w:trPr>
        <w:tc>
          <w:tcPr>
            <w:tcW w:w="1242" w:type="dxa"/>
          </w:tcPr>
          <w:p w14:paraId="2D3508C1" w14:textId="77777777" w:rsidR="00A044F8" w:rsidRPr="00A044F8" w:rsidRDefault="00A044F8" w:rsidP="00A044F8">
            <w:pPr>
              <w:spacing w:after="120" w:line="276" w:lineRule="auto"/>
              <w:ind w:left="176"/>
              <w:jc w:val="both"/>
              <w:outlineLvl w:val="2"/>
              <w:rPr>
                <w:rFonts w:eastAsia="Times New Roman"/>
                <w:i/>
                <w:lang w:eastAsia="lt-LT"/>
              </w:rPr>
            </w:pPr>
            <w:r w:rsidRPr="00A044F8">
              <w:rPr>
                <w:rFonts w:eastAsia="Times New Roman"/>
                <w:i/>
                <w:lang w:eastAsia="lt-LT"/>
              </w:rPr>
              <w:t>R</w:t>
            </w:r>
            <w:r w:rsidRPr="00A044F8">
              <w:rPr>
                <w:rFonts w:eastAsia="Times New Roman"/>
                <w:i/>
                <w:vertAlign w:val="subscript"/>
                <w:lang w:eastAsia="lt-LT"/>
              </w:rPr>
              <w:t>D</w:t>
            </w:r>
          </w:p>
        </w:tc>
        <w:tc>
          <w:tcPr>
            <w:tcW w:w="7546" w:type="dxa"/>
          </w:tcPr>
          <w:p w14:paraId="669DAAE1"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Finansuotojo suteikto finansavimo, įskaitant palūkanų apsikeitimo sandorį, kaina (palūkanos);</w:t>
            </w:r>
          </w:p>
        </w:tc>
      </w:tr>
      <w:tr w:rsidR="00A044F8" w:rsidRPr="00A044F8" w14:paraId="554E2F05" w14:textId="77777777" w:rsidTr="00D7001F">
        <w:trPr>
          <w:tblHeader/>
        </w:trPr>
        <w:tc>
          <w:tcPr>
            <w:tcW w:w="1242" w:type="dxa"/>
          </w:tcPr>
          <w:p w14:paraId="3846C83C" w14:textId="77777777" w:rsidR="00A044F8" w:rsidRPr="00A044F8" w:rsidRDefault="00A044F8" w:rsidP="00A044F8">
            <w:pPr>
              <w:spacing w:after="120" w:line="276" w:lineRule="auto"/>
              <w:ind w:left="176"/>
              <w:jc w:val="both"/>
              <w:outlineLvl w:val="2"/>
              <w:rPr>
                <w:rFonts w:eastAsia="Times New Roman"/>
                <w:i/>
                <w:lang w:eastAsia="lt-LT"/>
              </w:rPr>
            </w:pPr>
            <w:r w:rsidRPr="00A044F8">
              <w:rPr>
                <w:rFonts w:eastAsia="Times New Roman"/>
                <w:i/>
                <w:lang w:eastAsia="lt-LT"/>
              </w:rPr>
              <w:t>R</w:t>
            </w:r>
            <w:r w:rsidRPr="00A044F8">
              <w:rPr>
                <w:rFonts w:eastAsia="Times New Roman"/>
                <w:i/>
                <w:vertAlign w:val="subscript"/>
                <w:lang w:eastAsia="lt-LT"/>
              </w:rPr>
              <w:t>H</w:t>
            </w:r>
          </w:p>
        </w:tc>
        <w:tc>
          <w:tcPr>
            <w:tcW w:w="7546" w:type="dxa"/>
          </w:tcPr>
          <w:p w14:paraId="0E7C657D" w14:textId="77777777" w:rsidR="00A044F8" w:rsidRPr="00A044F8" w:rsidRDefault="00A044F8" w:rsidP="00A044F8">
            <w:pPr>
              <w:spacing w:after="120" w:line="276" w:lineRule="auto"/>
              <w:ind w:firstLine="33"/>
              <w:jc w:val="both"/>
              <w:rPr>
                <w:rFonts w:eastAsia="Times New Roman"/>
                <w:i/>
                <w:vertAlign w:val="subscript"/>
                <w:lang w:eastAsia="lt-LT"/>
              </w:rPr>
            </w:pPr>
            <w:r w:rsidRPr="00A044F8">
              <w:rPr>
                <w:rFonts w:eastAsia="Times New Roman"/>
                <w:lang w:eastAsia="lt-LT"/>
              </w:rPr>
              <w:t xml:space="preserve">suteikto mišraus kapitalo grąža; </w:t>
            </w:r>
          </w:p>
        </w:tc>
      </w:tr>
      <w:tr w:rsidR="00A044F8" w:rsidRPr="00A044F8" w14:paraId="0FED7BFF" w14:textId="77777777" w:rsidTr="00D7001F">
        <w:trPr>
          <w:tblHeader/>
        </w:trPr>
        <w:tc>
          <w:tcPr>
            <w:tcW w:w="1242" w:type="dxa"/>
          </w:tcPr>
          <w:p w14:paraId="336EBF04" w14:textId="77777777" w:rsidR="00A044F8" w:rsidRPr="00A044F8" w:rsidRDefault="00A044F8" w:rsidP="00A044F8">
            <w:pPr>
              <w:spacing w:after="120" w:line="276" w:lineRule="auto"/>
              <w:ind w:left="176"/>
              <w:jc w:val="both"/>
              <w:outlineLvl w:val="2"/>
              <w:rPr>
                <w:rFonts w:eastAsia="Times New Roman"/>
                <w:i/>
                <w:lang w:eastAsia="lt-LT"/>
              </w:rPr>
            </w:pPr>
            <w:proofErr w:type="spellStart"/>
            <w:r w:rsidRPr="00A044F8">
              <w:rPr>
                <w:rFonts w:eastAsia="Times New Roman"/>
                <w:i/>
                <w:lang w:eastAsia="lt-LT"/>
              </w:rPr>
              <w:t>tax</w:t>
            </w:r>
            <w:proofErr w:type="spellEnd"/>
          </w:p>
        </w:tc>
        <w:tc>
          <w:tcPr>
            <w:tcW w:w="7546" w:type="dxa"/>
          </w:tcPr>
          <w:p w14:paraId="3AA2BB05"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pelno mokesčio tarifas.</w:t>
            </w:r>
          </w:p>
        </w:tc>
      </w:tr>
    </w:tbl>
    <w:p w14:paraId="24BA9C90" w14:textId="5DC1A795" w:rsidR="00A044F8" w:rsidRPr="002B519A" w:rsidRDefault="00A044F8" w:rsidP="00A044F8">
      <w:pPr>
        <w:numPr>
          <w:ilvl w:val="0"/>
          <w:numId w:val="26"/>
        </w:numPr>
        <w:spacing w:after="120" w:line="276" w:lineRule="auto"/>
        <w:ind w:left="810"/>
        <w:jc w:val="both"/>
        <w:rPr>
          <w:color w:val="FF0000"/>
        </w:rPr>
      </w:pPr>
      <w:r w:rsidRPr="00A044F8">
        <w:t>Jeigu dėl Kompensavimo įvykio padidėja Privataus subjekto Sąnaudos, susijusios su Paslaugų teikimu, toks Sąnaudų padidėjimas kompensuojamas kartu su kiekvieną mėnesį Privačiam subjektui mokam</w:t>
      </w:r>
      <w:r w:rsidR="00832628">
        <w:t>u</w:t>
      </w:r>
      <w:r w:rsidRPr="00A044F8">
        <w:t xml:space="preserve"> Metiniu atlyginimu, kaip M4 sudėtinė dalis, kuriai taikomas ir </w:t>
      </w:r>
      <w:r w:rsidRPr="00A044F8">
        <w:lastRenderedPageBreak/>
        <w:t xml:space="preserve">atitinkamas indeksavimas, jei tokios Sąnaudos padidėja n+1 ir tolesniais laikotarpiais. Nustatant Sąnaudų, susijusių su Paslaugų teikimu, padidėjimo sumą, vadovaujamasi FVM nurodyta Paslaugų sudėtinių dalių verčių detalizacija bei Sąnaudų, susijusių su Paslaugų teikimu, padidėjimo pagrindimu pagal Sutarties </w:t>
      </w:r>
      <w:r w:rsidRPr="00A044F8">
        <w:fldChar w:fldCharType="begin"/>
      </w:r>
      <w:r w:rsidRPr="00A044F8">
        <w:instrText xml:space="preserve"> REF _Ref502732249 \r \h  \* MERGEFORMAT </w:instrText>
      </w:r>
      <w:r w:rsidRPr="00A044F8">
        <w:fldChar w:fldCharType="separate"/>
      </w:r>
      <w:r w:rsidR="00B87438">
        <w:t>15</w:t>
      </w:r>
      <w:r w:rsidRPr="00A044F8">
        <w:fldChar w:fldCharType="end"/>
      </w:r>
      <w:r w:rsidRPr="00A044F8">
        <w:t xml:space="preserve"> punkte nurodytą Papildomų darbų ir paslaugų pagrindimo tvarką.</w:t>
      </w:r>
    </w:p>
    <w:p w14:paraId="2614F943" w14:textId="75FBBDB3" w:rsidR="004E4AC5" w:rsidRPr="009F7F1E" w:rsidRDefault="004E4AC5" w:rsidP="009F7F1E">
      <w:pPr>
        <w:numPr>
          <w:ilvl w:val="0"/>
          <w:numId w:val="26"/>
        </w:numPr>
        <w:spacing w:after="120" w:line="276" w:lineRule="auto"/>
        <w:ind w:left="828" w:hanging="403"/>
        <w:jc w:val="both"/>
      </w:pPr>
      <w:bookmarkStart w:id="1231" w:name="_Ref95237019"/>
      <w:r w:rsidRPr="009F7F1E">
        <w:t>Jeigu Atleidimo atvejis, kuris trunka ilgiau kaip 14 (keturiolika) dienų</w:t>
      </w:r>
      <w:r w:rsidR="00824B56" w:rsidRPr="009F7F1E">
        <w:t>,</w:t>
      </w:r>
      <w:r w:rsidRPr="009F7F1E">
        <w:t xml:space="preserve"> yra ir Kompensavimo įvykis, dėl kurio  Investicijos ir (ar) Sąnaudos nepadidėja, tačiau Privatus subjektas ar Subtiekėjas patiria kitus tiesioginius nuostolius, susijusius su Paslaugų teikimu </w:t>
      </w:r>
      <w:proofErr w:type="spellStart"/>
      <w:r w:rsidRPr="009F7F1E">
        <w:t>t.y</w:t>
      </w:r>
      <w:proofErr w:type="spellEnd"/>
      <w:r w:rsidRPr="009F7F1E">
        <w:t>. Privatus subjektas ar Subtiekėjas patiria Sąnaudas, numatytas FVM, tačiau negauna pajamų tokia apimtimi, kaip numatyta FVM, kartu su kiekvieną mėnesį Privačiam subjektui mokamu Metiniu atlyginimu, kaip M4 sudėtinė dalis kompensuojam</w:t>
      </w:r>
      <w:r w:rsidR="00753DC6" w:rsidRPr="009F7F1E">
        <w:t>a</w:t>
      </w:r>
      <w:bookmarkEnd w:id="1231"/>
      <w:r w:rsidR="00753510" w:rsidRPr="009F7F1E">
        <w:t xml:space="preserve"> </w:t>
      </w:r>
      <w:r w:rsidRPr="009F7F1E">
        <w:t xml:space="preserve">M41 dalies Sąnaudos, susijusios su Privataus subjekto ar Subtiekėjo darbuotojų darbo užmokesčio mokesčiais (darbuotojo ir darbdavio mokamus mokesčius, atskaitymus papildomam (antros pakopos) pensijų kaupimui, tik tokia dalimi, nuo kurių galioja valstybės prisidėjimas prie darbuotojo kaupimo (jei ir ankstesniais laikotarpiais buvo papildomai kaupiama pensijai). </w:t>
      </w:r>
      <w:r w:rsidR="00753510" w:rsidRPr="009F7F1E">
        <w:t>K</w:t>
      </w:r>
      <w:r w:rsidRPr="009F7F1E">
        <w:t xml:space="preserve">ompensacija Privačiam subjektui ar Subtiekėjui pradedama skaičiuoti nuo Atleidimo atvejo 15 (penkioliktos) dienos ir mokama ne ilgiau, kaip </w:t>
      </w:r>
      <w:r w:rsidR="009F7F1E">
        <w:t>120</w:t>
      </w:r>
      <w:r w:rsidRPr="009F7F1E">
        <w:t xml:space="preserve"> (</w:t>
      </w:r>
      <w:r w:rsidR="00753DC6" w:rsidRPr="009F7F1E">
        <w:t>šimtas dvidešimt</w:t>
      </w:r>
      <w:r w:rsidRPr="009F7F1E">
        <w:t xml:space="preserve">) dienų.  </w:t>
      </w:r>
    </w:p>
    <w:p w14:paraId="0DAB349E" w14:textId="77777777" w:rsidR="007B236A" w:rsidRPr="009F7F1E" w:rsidRDefault="007B236A" w:rsidP="009F7F1E">
      <w:pPr>
        <w:numPr>
          <w:ilvl w:val="0"/>
          <w:numId w:val="26"/>
        </w:numPr>
        <w:spacing w:after="120" w:line="276" w:lineRule="auto"/>
        <w:ind w:left="828" w:hanging="403"/>
        <w:jc w:val="both"/>
      </w:pPr>
      <w:r w:rsidRPr="009F7F1E">
        <w:t>Jeigu Atleidimo atvejis, kuris yra ir Kompensavimo įvykis, trunka ilgiau kaip 2 (du) mėnesius, ir dėl to Privatus subjektas ar Subtiekėjas nutraukia darbo sutartį su darbuotoju (-</w:t>
      </w:r>
      <w:proofErr w:type="spellStart"/>
      <w:r w:rsidRPr="009F7F1E">
        <w:t>ais</w:t>
      </w:r>
      <w:proofErr w:type="spellEnd"/>
      <w:r w:rsidRPr="009F7F1E">
        <w:t>), kuris (-</w:t>
      </w:r>
      <w:proofErr w:type="spellStart"/>
      <w:r w:rsidRPr="009F7F1E">
        <w:t>ie</w:t>
      </w:r>
      <w:proofErr w:type="spellEnd"/>
      <w:r w:rsidRPr="009F7F1E">
        <w:t>) tiesiogiai susiję su Paslaugų teikimu, tokiu atveju Valdžios subjektas kompensuoja pagal Lietuvos Respublikos darbo kodeksą darbuotojui (-</w:t>
      </w:r>
      <w:proofErr w:type="spellStart"/>
      <w:r w:rsidRPr="009F7F1E">
        <w:t>ams</w:t>
      </w:r>
      <w:proofErr w:type="spellEnd"/>
      <w:r w:rsidRPr="009F7F1E">
        <w:t>) priklausančią (-</w:t>
      </w:r>
      <w:proofErr w:type="spellStart"/>
      <w:r w:rsidRPr="009F7F1E">
        <w:t>ias</w:t>
      </w:r>
      <w:proofErr w:type="spellEnd"/>
      <w:r w:rsidRPr="009F7F1E">
        <w:t>) išeitinę (-</w:t>
      </w:r>
      <w:proofErr w:type="spellStart"/>
      <w:r w:rsidRPr="009F7F1E">
        <w:t>es</w:t>
      </w:r>
      <w:proofErr w:type="spellEnd"/>
      <w:r w:rsidRPr="009F7F1E">
        <w:t>) išmoką (-</w:t>
      </w:r>
      <w:proofErr w:type="spellStart"/>
      <w:r w:rsidRPr="009F7F1E">
        <w:t>as</w:t>
      </w:r>
      <w:proofErr w:type="spellEnd"/>
      <w:r w:rsidRPr="009F7F1E">
        <w:t>).</w:t>
      </w:r>
    </w:p>
    <w:p w14:paraId="040F8AA2" w14:textId="77777777" w:rsidR="00A044F8" w:rsidRPr="00A044F8" w:rsidRDefault="00A044F8" w:rsidP="00A044F8">
      <w:pPr>
        <w:numPr>
          <w:ilvl w:val="0"/>
          <w:numId w:val="26"/>
        </w:numPr>
        <w:spacing w:after="120" w:line="276" w:lineRule="auto"/>
        <w:contextualSpacing/>
        <w:jc w:val="both"/>
        <w:rPr>
          <w:color w:val="FF0000"/>
        </w:rPr>
      </w:pPr>
      <w:r w:rsidRPr="00A044F8">
        <w:t>Jeigu dėl Kompensavimo įvykio, susijusio su nenugalimos jėgos aplinkybėmis, suteikiama valstybės ar savivaldybės parama (pagalba), kompensacija yra mažinama tokios paramos (pagalbos) suma. Nustatant valstybės ar savivaldybės suteiktos paramos (pagalbos) dydį, vadovaujamasi galiojančiais teisės aktais dėl paramos (pagalbos) suteikimo, Privataus subjekto prašymais kompetentingoms institucijoms, sprendimais dėl paramos (pagalbos) skyrimo, banko išrašais ir kitais dokumentais, galinčiais identifikuoti suteiktos valstybės ar savivaldybės paramos (pagalbos) faktą bei dydį.</w:t>
      </w:r>
    </w:p>
    <w:p w14:paraId="634623F8" w14:textId="77777777" w:rsidR="00A044F8" w:rsidRPr="00A044F8" w:rsidRDefault="00A044F8" w:rsidP="00A044F8">
      <w:pPr>
        <w:spacing w:after="120" w:line="276" w:lineRule="auto"/>
        <w:ind w:left="810"/>
        <w:jc w:val="both"/>
        <w:rPr>
          <w:color w:val="FF0000"/>
        </w:rPr>
      </w:pPr>
    </w:p>
    <w:p w14:paraId="14DEC700" w14:textId="77777777"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232" w:name="_Toc239425800"/>
      <w:bookmarkStart w:id="1233" w:name="_Toc239425814"/>
      <w:bookmarkStart w:id="1234" w:name="_Toc369279850"/>
      <w:bookmarkStart w:id="1235" w:name="_Toc502211425"/>
      <w:bookmarkStart w:id="1236" w:name="_Toc20813612"/>
      <w:bookmarkStart w:id="1237" w:name="_Ref60811090"/>
      <w:bookmarkStart w:id="1238" w:name="_Toc61335818"/>
      <w:bookmarkStart w:id="1239" w:name="_Toc98421472"/>
      <w:r w:rsidRPr="00A044F8">
        <w:rPr>
          <w:rFonts w:eastAsia="Times New Roman"/>
          <w:b/>
          <w:bCs/>
          <w:smallCaps/>
          <w:color w:val="632423"/>
        </w:rPr>
        <w:t>Atleidimo atvejis</w:t>
      </w:r>
      <w:bookmarkEnd w:id="1232"/>
      <w:bookmarkEnd w:id="1233"/>
      <w:bookmarkEnd w:id="1234"/>
      <w:bookmarkEnd w:id="1235"/>
      <w:bookmarkEnd w:id="1236"/>
      <w:bookmarkEnd w:id="1237"/>
      <w:bookmarkEnd w:id="1238"/>
      <w:bookmarkEnd w:id="1239"/>
    </w:p>
    <w:p w14:paraId="4184FFAD" w14:textId="77777777" w:rsidR="00A044F8" w:rsidRPr="00A044F8" w:rsidRDefault="00A044F8" w:rsidP="00A044F8">
      <w:pPr>
        <w:numPr>
          <w:ilvl w:val="0"/>
          <w:numId w:val="26"/>
        </w:numPr>
        <w:spacing w:after="120" w:line="276" w:lineRule="auto"/>
        <w:ind w:left="810"/>
        <w:jc w:val="both"/>
      </w:pPr>
      <w:r w:rsidRPr="00A044F8">
        <w:t xml:space="preserve">Jei dėl Atleidimo atvejo Privatus subjektas neteikė Paslaugų ar suteikė nepilnos apimties Paslaugas, kaip numatyta Specifikacijose ir Sutartyje, Privačiam subjektui mokama Metinio atlyginimo dalis M4 tik </w:t>
      </w:r>
      <w:r w:rsidR="00832628">
        <w:t xml:space="preserve">už </w:t>
      </w:r>
      <w:r w:rsidRPr="00A044F8">
        <w:t>suteiktas Paslaugas (Metinio atlyginimo dalis M4 nemokam</w:t>
      </w:r>
      <w:r w:rsidR="00832628">
        <w:t>a</w:t>
      </w:r>
      <w:r w:rsidRPr="00A044F8">
        <w:t xml:space="preserve"> už nesuteiktas Paslaugas) Atleidimo atvejo laikotarpiu, tačiau mokam</w:t>
      </w:r>
      <w:r w:rsidR="00832628">
        <w:t>os</w:t>
      </w:r>
      <w:r w:rsidRPr="00A044F8">
        <w:t xml:space="preserve"> Metinio atlyginimo dalys MS, M3 ir M5. </w:t>
      </w:r>
    </w:p>
    <w:p w14:paraId="26515DED" w14:textId="77777777" w:rsidR="00A044F8" w:rsidRDefault="00A044F8" w:rsidP="00A044F8">
      <w:pPr>
        <w:numPr>
          <w:ilvl w:val="0"/>
          <w:numId w:val="26"/>
        </w:numPr>
        <w:spacing w:after="120" w:line="276" w:lineRule="auto"/>
        <w:ind w:left="810"/>
        <w:jc w:val="both"/>
      </w:pPr>
      <w:r w:rsidRPr="00A044F8">
        <w:t>Nustatant nesuteiktų Paslaugų dalies vertę vadovaujamasi kartu su Pasiūlymu pateiktame FVM nurodyta Paslaugų sudėtinių dalių verčių detalizacija. Bet kokiu atveju tokia nemokama suma negali viršyti M</w:t>
      </w:r>
      <w:r w:rsidRPr="007B236A">
        <w:t>4</w:t>
      </w:r>
      <w:r w:rsidRPr="00A044F8">
        <w:t xml:space="preserve"> dalies.</w:t>
      </w:r>
    </w:p>
    <w:p w14:paraId="1A8D0AEB" w14:textId="608256CC" w:rsidR="00235A6E" w:rsidRPr="00A044F8" w:rsidRDefault="00235A6E" w:rsidP="00235A6E">
      <w:pPr>
        <w:numPr>
          <w:ilvl w:val="0"/>
          <w:numId w:val="26"/>
        </w:numPr>
        <w:spacing w:after="120" w:line="276" w:lineRule="auto"/>
        <w:ind w:left="810"/>
        <w:jc w:val="both"/>
      </w:pPr>
      <w:r w:rsidRPr="00235A6E">
        <w:t>Jei Atleidimo atvejis yra susijęs su nenugalimos jėgos aplinkybėmis, nuro</w:t>
      </w:r>
      <w:r>
        <w:t xml:space="preserve">dytomis Sutarties </w:t>
      </w:r>
      <w:r>
        <w:fldChar w:fldCharType="begin"/>
      </w:r>
      <w:r>
        <w:instrText xml:space="preserve"> REF _Ref531598389 \r \h </w:instrText>
      </w:r>
      <w:r>
        <w:fldChar w:fldCharType="separate"/>
      </w:r>
      <w:r w:rsidR="00B87438">
        <w:t>41.1</w:t>
      </w:r>
      <w:r>
        <w:fldChar w:fldCharType="end"/>
      </w:r>
      <w:r>
        <w:t xml:space="preserve"> </w:t>
      </w:r>
      <w:r w:rsidRPr="00235A6E">
        <w:t xml:space="preserve">punkte, Valdžios subjektas Privačiam subjektui moka 50 </w:t>
      </w:r>
      <w:r>
        <w:t xml:space="preserve">% </w:t>
      </w:r>
      <w:r w:rsidRPr="00235A6E">
        <w:t xml:space="preserve">(penkiasdešimt) procentų </w:t>
      </w:r>
      <w:r w:rsidRPr="00235A6E">
        <w:lastRenderedPageBreak/>
        <w:t>Metinio atlyginimo M4</w:t>
      </w:r>
      <w:r w:rsidRPr="007B236A">
        <w:rPr>
          <w:vertAlign w:val="superscript"/>
        </w:rPr>
        <w:t>2</w:t>
      </w:r>
      <w:r w:rsidRPr="00235A6E">
        <w:t xml:space="preserve"> ir M5 dalių. Tais atvejais, kai nenugalimos jėgos aplinkybių padarinius reikia ar galima apdrausti Sutartyje nustatyta tvarka, tuomet visa rizika tenka Privačiam subjektui ir Valdžios subjektas nemoka Metinio atlyginimo M4</w:t>
      </w:r>
      <w:r w:rsidRPr="007B236A">
        <w:rPr>
          <w:vertAlign w:val="superscript"/>
        </w:rPr>
        <w:t>2</w:t>
      </w:r>
      <w:r w:rsidRPr="00235A6E">
        <w:t xml:space="preserve"> ir M5 dalių. </w:t>
      </w:r>
    </w:p>
    <w:p w14:paraId="2FE8873B" w14:textId="77777777" w:rsidR="00A044F8" w:rsidRPr="00A044F8" w:rsidRDefault="00A044F8" w:rsidP="00A044F8">
      <w:pPr>
        <w:spacing w:after="120" w:line="276" w:lineRule="auto"/>
        <w:jc w:val="both"/>
      </w:pPr>
    </w:p>
    <w:p w14:paraId="06989C35" w14:textId="77777777"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240" w:name="_Toc239425801"/>
      <w:bookmarkStart w:id="1241" w:name="_Toc239425815"/>
      <w:bookmarkStart w:id="1242" w:name="_Toc369279851"/>
      <w:bookmarkStart w:id="1243" w:name="_Toc502211426"/>
      <w:bookmarkStart w:id="1244" w:name="_Toc20813613"/>
      <w:bookmarkStart w:id="1245" w:name="_Toc61335819"/>
      <w:bookmarkStart w:id="1246" w:name="_Toc98421473"/>
      <w:r w:rsidRPr="00A044F8">
        <w:rPr>
          <w:rFonts w:eastAsia="Times New Roman"/>
          <w:b/>
          <w:bCs/>
          <w:smallCaps/>
          <w:color w:val="632423"/>
        </w:rPr>
        <w:t>Išskaitos</w:t>
      </w:r>
      <w:bookmarkEnd w:id="1240"/>
      <w:bookmarkEnd w:id="1241"/>
      <w:bookmarkEnd w:id="1242"/>
      <w:bookmarkEnd w:id="1243"/>
      <w:bookmarkEnd w:id="1244"/>
      <w:bookmarkEnd w:id="1245"/>
      <w:bookmarkEnd w:id="1246"/>
    </w:p>
    <w:p w14:paraId="27AD5274" w14:textId="77777777" w:rsidR="00A044F8" w:rsidRPr="00A044F8" w:rsidRDefault="00A044F8" w:rsidP="00A044F8">
      <w:pPr>
        <w:numPr>
          <w:ilvl w:val="0"/>
          <w:numId w:val="26"/>
        </w:numPr>
        <w:spacing w:after="120" w:line="276" w:lineRule="auto"/>
        <w:ind w:left="810"/>
        <w:jc w:val="both"/>
      </w:pPr>
      <w:r w:rsidRPr="00A044F8">
        <w:t>Privačiam subjektui pagal šio pried</w:t>
      </w:r>
      <w:r w:rsidR="00832628">
        <w:t>o</w:t>
      </w:r>
      <w:r w:rsidRPr="00A044F8">
        <w:t xml:space="preserve"> 4 priedėlyje </w:t>
      </w:r>
      <w:r w:rsidRPr="00A044F8">
        <w:rPr>
          <w:i/>
        </w:rPr>
        <w:t>Išskaitų mechanizmas</w:t>
      </w:r>
      <w:r w:rsidRPr="00A044F8">
        <w:t xml:space="preserve"> nustatytą tvarką yra taikomos išskaitos iš Metinio atlyginimo.</w:t>
      </w:r>
    </w:p>
    <w:p w14:paraId="3F4104A2" w14:textId="77777777" w:rsidR="00A044F8" w:rsidRPr="00A044F8" w:rsidRDefault="00A044F8" w:rsidP="00A044F8">
      <w:pPr>
        <w:numPr>
          <w:ilvl w:val="0"/>
          <w:numId w:val="26"/>
        </w:numPr>
        <w:spacing w:after="120" w:line="276" w:lineRule="auto"/>
        <w:ind w:left="810"/>
        <w:jc w:val="both"/>
      </w:pPr>
      <w:r w:rsidRPr="00A044F8">
        <w:t>Išskaitos iš Metinio atlyginimo (jeigu tokios yra) taikomos kas mėnesį.</w:t>
      </w:r>
    </w:p>
    <w:p w14:paraId="3C5B822F" w14:textId="77777777" w:rsidR="00A044F8" w:rsidRPr="00A044F8" w:rsidRDefault="00A044F8" w:rsidP="00A044F8">
      <w:pPr>
        <w:numPr>
          <w:ilvl w:val="0"/>
          <w:numId w:val="26"/>
        </w:numPr>
        <w:spacing w:after="120" w:line="276" w:lineRule="auto"/>
        <w:ind w:left="810"/>
        <w:jc w:val="both"/>
      </w:pPr>
      <w:r w:rsidRPr="00A044F8">
        <w:t>Už ataskaitinį mėnesį (k-</w:t>
      </w:r>
      <w:proofErr w:type="spellStart"/>
      <w:r w:rsidRPr="00A044F8">
        <w:t>ąjį</w:t>
      </w:r>
      <w:proofErr w:type="spellEnd"/>
      <w:r w:rsidRPr="00A044F8">
        <w:t xml:space="preserve"> mėnesį n-taisiais metais) priskaičiuota išskaitų suma negali viršyti Metinio atlyginimo k-</w:t>
      </w:r>
      <w:proofErr w:type="spellStart"/>
      <w:r w:rsidRPr="00A044F8">
        <w:t>ojo</w:t>
      </w:r>
      <w:proofErr w:type="spellEnd"/>
      <w:r w:rsidRPr="00A044F8">
        <w:t xml:space="preserve"> mėnesio dalies n-</w:t>
      </w:r>
      <w:proofErr w:type="spellStart"/>
      <w:r w:rsidRPr="00A044F8">
        <w:t>aisiais</w:t>
      </w:r>
      <w:proofErr w:type="spellEnd"/>
      <w:r w:rsidRPr="00A044F8">
        <w:t xml:space="preserve"> metais (</w:t>
      </w:r>
      <w:proofErr w:type="spellStart"/>
      <w:r w:rsidRPr="00A044F8">
        <w:rPr>
          <w:i/>
        </w:rPr>
        <w:t>m</w:t>
      </w:r>
      <w:r w:rsidRPr="00A044F8">
        <w:rPr>
          <w:i/>
          <w:vertAlign w:val="subscript"/>
        </w:rPr>
        <w:t>nk</w:t>
      </w:r>
      <w:proofErr w:type="spellEnd"/>
      <w:r w:rsidRPr="00A044F8">
        <w:t xml:space="preserve">). </w:t>
      </w:r>
    </w:p>
    <w:p w14:paraId="1D9E1BEB" w14:textId="77777777" w:rsidR="00A044F8" w:rsidRPr="00A044F8" w:rsidRDefault="00A044F8" w:rsidP="00A044F8">
      <w:pPr>
        <w:numPr>
          <w:ilvl w:val="0"/>
          <w:numId w:val="26"/>
        </w:numPr>
        <w:spacing w:after="120" w:line="276" w:lineRule="auto"/>
        <w:ind w:left="810"/>
        <w:jc w:val="both"/>
      </w:pPr>
      <w:r w:rsidRPr="00A044F8">
        <w:t>Jeigu už ataskaitinį mėnesį priskaičiuota išskaitų suma yra didesnė nei Metinio atlyginimo k-</w:t>
      </w:r>
      <w:proofErr w:type="spellStart"/>
      <w:r w:rsidRPr="00A044F8">
        <w:t>ojo</w:t>
      </w:r>
      <w:proofErr w:type="spellEnd"/>
      <w:r w:rsidRPr="00A044F8">
        <w:t xml:space="preserve"> mėnesio dalies n-</w:t>
      </w:r>
      <w:proofErr w:type="spellStart"/>
      <w:r w:rsidRPr="00A044F8">
        <w:t>aisiais</w:t>
      </w:r>
      <w:proofErr w:type="spellEnd"/>
      <w:r w:rsidRPr="00A044F8">
        <w:t xml:space="preserve"> metais (</w:t>
      </w:r>
      <w:proofErr w:type="spellStart"/>
      <w:r w:rsidRPr="00A044F8">
        <w:rPr>
          <w:i/>
        </w:rPr>
        <w:t>m</w:t>
      </w:r>
      <w:r w:rsidRPr="00A044F8">
        <w:rPr>
          <w:i/>
          <w:vertAlign w:val="subscript"/>
        </w:rPr>
        <w:t>nk</w:t>
      </w:r>
      <w:proofErr w:type="spellEnd"/>
      <w:r w:rsidRPr="00A044F8">
        <w:t>) ir k-</w:t>
      </w:r>
      <w:proofErr w:type="spellStart"/>
      <w:r w:rsidRPr="00A044F8">
        <w:t>ojo</w:t>
      </w:r>
      <w:proofErr w:type="spellEnd"/>
      <w:r w:rsidRPr="00A044F8">
        <w:t xml:space="preserve"> mėnesio Kredito srautų </w:t>
      </w:r>
      <w:r w:rsidRPr="00A044F8">
        <w:rPr>
          <w:i/>
        </w:rPr>
        <w:t>n</w:t>
      </w:r>
      <w:r w:rsidRPr="00A044F8">
        <w:t>-</w:t>
      </w:r>
      <w:proofErr w:type="spellStart"/>
      <w:r w:rsidRPr="00A044F8">
        <w:t>aisiais</w:t>
      </w:r>
      <w:proofErr w:type="spellEnd"/>
      <w:r w:rsidRPr="00A044F8">
        <w:t xml:space="preserve"> metais (M1</w:t>
      </w:r>
      <w:r w:rsidRPr="00A044F8">
        <w:rPr>
          <w:vertAlign w:val="subscript"/>
        </w:rPr>
        <w:t>nk</w:t>
      </w:r>
      <w:r w:rsidRPr="00A044F8">
        <w:t>) skirtumas, už ataskaitinį mėnesį priskaičiuotos išskaitų sumos dalis, viršijanti Metinio atlyginimo k-</w:t>
      </w:r>
      <w:proofErr w:type="spellStart"/>
      <w:r w:rsidRPr="00A044F8">
        <w:t>ojo</w:t>
      </w:r>
      <w:proofErr w:type="spellEnd"/>
      <w:r w:rsidRPr="00A044F8">
        <w:t xml:space="preserve"> mėnesio dalies n-</w:t>
      </w:r>
      <w:proofErr w:type="spellStart"/>
      <w:r w:rsidRPr="00A044F8">
        <w:t>aisiais</w:t>
      </w:r>
      <w:proofErr w:type="spellEnd"/>
      <w:r w:rsidRPr="00A044F8">
        <w:t xml:space="preserve"> metais (</w:t>
      </w:r>
      <w:proofErr w:type="spellStart"/>
      <w:r w:rsidRPr="00A044F8">
        <w:rPr>
          <w:i/>
        </w:rPr>
        <w:t>m</w:t>
      </w:r>
      <w:r w:rsidRPr="00A044F8">
        <w:rPr>
          <w:i/>
          <w:vertAlign w:val="subscript"/>
        </w:rPr>
        <w:t>nk</w:t>
      </w:r>
      <w:proofErr w:type="spellEnd"/>
      <w:r w:rsidRPr="00A044F8">
        <w:t>) ir k-</w:t>
      </w:r>
      <w:proofErr w:type="spellStart"/>
      <w:r w:rsidRPr="00A044F8">
        <w:t>ojo</w:t>
      </w:r>
      <w:proofErr w:type="spellEnd"/>
      <w:r w:rsidRPr="00A044F8">
        <w:t xml:space="preserve"> mėnesio Kredito srautų </w:t>
      </w:r>
      <w:r w:rsidRPr="00A044F8">
        <w:rPr>
          <w:i/>
        </w:rPr>
        <w:t>n</w:t>
      </w:r>
      <w:r w:rsidRPr="00A044F8">
        <w:t>-</w:t>
      </w:r>
      <w:proofErr w:type="spellStart"/>
      <w:r w:rsidRPr="00A044F8">
        <w:t>aisiais</w:t>
      </w:r>
      <w:proofErr w:type="spellEnd"/>
      <w:r w:rsidRPr="00A044F8">
        <w:t xml:space="preserve"> metais (M1</w:t>
      </w:r>
      <w:r w:rsidRPr="00A044F8">
        <w:rPr>
          <w:vertAlign w:val="subscript"/>
        </w:rPr>
        <w:t>nk</w:t>
      </w:r>
      <w:r w:rsidRPr="00A044F8">
        <w:t xml:space="preserve">) skirtumą, yra perkeliama į kitus ataskaitinius laikotarpius, bet ne ilgesniam, kaip 3 (trijų) mėnesių terminui. Jeigu priskaičiuotos išskaitos perkėlimui nepakanka nurodyto 3 (trijų) mėnesių termino, tokiu atveju išskaitos taikomos ir iš Metinio atlyginimo M1 dalies. </w:t>
      </w:r>
    </w:p>
    <w:p w14:paraId="55A1CDDA" w14:textId="77777777" w:rsidR="00A044F8" w:rsidRPr="00A044F8" w:rsidRDefault="00A044F8" w:rsidP="00A044F8">
      <w:pPr>
        <w:numPr>
          <w:ilvl w:val="0"/>
          <w:numId w:val="26"/>
        </w:numPr>
        <w:spacing w:after="120" w:line="276" w:lineRule="auto"/>
        <w:ind w:left="810"/>
        <w:jc w:val="both"/>
      </w:pPr>
      <w:r w:rsidRPr="00A044F8">
        <w:t>Kitų ataskaitinių laikotarpių Išskaitų iš Metinio atlyginimo dydis dėl į šiuos laikotarpius perkeltos išskaitų sumos dalies, viršijančios Metinio atlyginimo k-</w:t>
      </w:r>
      <w:proofErr w:type="spellStart"/>
      <w:r w:rsidRPr="00A044F8">
        <w:t>ojo</w:t>
      </w:r>
      <w:proofErr w:type="spellEnd"/>
      <w:r w:rsidRPr="00A044F8">
        <w:t xml:space="preserve"> mėnesio dalies n-</w:t>
      </w:r>
      <w:proofErr w:type="spellStart"/>
      <w:r w:rsidRPr="00A044F8">
        <w:t>aisiais</w:t>
      </w:r>
      <w:proofErr w:type="spellEnd"/>
      <w:r w:rsidRPr="00A044F8">
        <w:t xml:space="preserve"> metais (</w:t>
      </w:r>
      <w:proofErr w:type="spellStart"/>
      <w:r w:rsidRPr="00A044F8">
        <w:rPr>
          <w:i/>
        </w:rPr>
        <w:t>m</w:t>
      </w:r>
      <w:r w:rsidRPr="00A044F8">
        <w:rPr>
          <w:i/>
          <w:vertAlign w:val="subscript"/>
        </w:rPr>
        <w:t>nk</w:t>
      </w:r>
      <w:proofErr w:type="spellEnd"/>
      <w:r w:rsidRPr="00A044F8">
        <w:t>) ir k-</w:t>
      </w:r>
      <w:proofErr w:type="spellStart"/>
      <w:r w:rsidRPr="00A044F8">
        <w:t>ojo</w:t>
      </w:r>
      <w:proofErr w:type="spellEnd"/>
      <w:r w:rsidRPr="00A044F8">
        <w:t xml:space="preserve"> mėnesio Kredito srautų </w:t>
      </w:r>
      <w:r w:rsidRPr="00A044F8">
        <w:rPr>
          <w:i/>
        </w:rPr>
        <w:t>n</w:t>
      </w:r>
      <w:r w:rsidRPr="00A044F8">
        <w:t>-</w:t>
      </w:r>
      <w:proofErr w:type="spellStart"/>
      <w:r w:rsidRPr="00A044F8">
        <w:t>aisiais</w:t>
      </w:r>
      <w:proofErr w:type="spellEnd"/>
      <w:r w:rsidRPr="00A044F8">
        <w:t xml:space="preserve"> metais (M1</w:t>
      </w:r>
      <w:r w:rsidRPr="00A044F8">
        <w:rPr>
          <w:vertAlign w:val="subscript"/>
        </w:rPr>
        <w:t>nk</w:t>
      </w:r>
      <w:r w:rsidRPr="00A044F8">
        <w:t>) skirtumą, nėra mažinamas.</w:t>
      </w:r>
    </w:p>
    <w:p w14:paraId="3B6308F9" w14:textId="34F09F6D" w:rsidR="00A044F8" w:rsidRDefault="00A044F8" w:rsidP="00A64C40">
      <w:pPr>
        <w:numPr>
          <w:ilvl w:val="0"/>
          <w:numId w:val="26"/>
        </w:numPr>
        <w:spacing w:after="120" w:line="276" w:lineRule="auto"/>
        <w:jc w:val="both"/>
      </w:pPr>
      <w:bookmarkStart w:id="1247" w:name="_Ref89181422"/>
      <w:bookmarkStart w:id="1248" w:name="_Ref57698771"/>
      <w:r w:rsidRPr="00A044F8">
        <w:t>Jeigu dėl Privataus subjekto kaltės Objektas ar jo dalis negali būti naudojamas Paslaugų teikimui ir (ar) Valdžios subjekto funkcijų, numatytų Lietuvos Respublikos teisės aktuose, vykdymui, t. y. dėl Objekto ar jo dalies netinkamumo Privatus subjektas negali teikti Paslaugų, o Valdžios subjektas</w:t>
      </w:r>
      <w:r w:rsidR="0029633F">
        <w:t xml:space="preserve"> </w:t>
      </w:r>
      <w:r w:rsidR="0029633F" w:rsidRPr="00326936">
        <w:t>ar Švietimo įstaiga</w:t>
      </w:r>
      <w:r w:rsidRPr="00A044F8">
        <w:t xml:space="preserve"> – vykdyti jam teisės aktais pavestų funkcijų, </w:t>
      </w:r>
      <w:r w:rsidR="00A64C40" w:rsidRPr="00A64C40">
        <w:t>laiko tarpą, kuris yra nurodytas</w:t>
      </w:r>
      <w:r w:rsidR="007B236A">
        <w:t xml:space="preserve"> šio Sutarties priedo 4 priedėl</w:t>
      </w:r>
      <w:r w:rsidR="00A64C40" w:rsidRPr="00A64C40">
        <w:t xml:space="preserve">io </w:t>
      </w:r>
      <w:r w:rsidR="00A64C40" w:rsidRPr="007B236A">
        <w:rPr>
          <w:i/>
        </w:rPr>
        <w:t>Išskaitų mechanizmas</w:t>
      </w:r>
      <w:r w:rsidR="00A64C40" w:rsidRPr="00A64C40">
        <w:t xml:space="preserve"> </w:t>
      </w:r>
      <w:r w:rsidR="00927B10">
        <w:fldChar w:fldCharType="begin"/>
      </w:r>
      <w:r w:rsidR="00927B10">
        <w:instrText xml:space="preserve"> REF _Ref89252091 \r \h </w:instrText>
      </w:r>
      <w:r w:rsidR="00927B10">
        <w:fldChar w:fldCharType="separate"/>
      </w:r>
      <w:r w:rsidR="00B87438">
        <w:t>4.1</w:t>
      </w:r>
      <w:r w:rsidR="00927B10">
        <w:fldChar w:fldCharType="end"/>
      </w:r>
      <w:r w:rsidR="005A7C4B">
        <w:t xml:space="preserve"> punkte</w:t>
      </w:r>
      <w:r w:rsidR="00A64C40" w:rsidRPr="00A64C40">
        <w:t xml:space="preserve">, </w:t>
      </w:r>
      <w:r w:rsidRPr="00A044F8">
        <w:t>Valdžios subjektas nemoka viso arba atitinkamos dalies Metinio atlyginimo už laikotarpį, per kurį Objektas negalėjo būti naudojamas Paslaugų teikimui ir Valdžios subjekto teisės aktais pavestų funkcijų vykdymui. Jeigu Objektas pilnai nėra tinkamas teikti Paslaugas ir (ar) vykdyti Valdžios subjekto teisės aktų priskirtoms funkcijoms, Metinis atlyginimas pilnai nemokamas, o jeigu tik dalis Objekto nėra tinkama, tuomet nemokama Metinio atlyginimo dalis, proporcinga netinkamam teikti Paslaugas ir (ar) vykdyti Valdžios subjekto funkcijas Objekto plotui, skaičiuojant nuo valstybės įmonėje Registrų centro išraše nurodyto bendrojo Objekto ploto.</w:t>
      </w:r>
      <w:bookmarkEnd w:id="1247"/>
      <w:r w:rsidRPr="00A044F8">
        <w:t xml:space="preserve"> </w:t>
      </w:r>
      <w:bookmarkEnd w:id="1248"/>
    </w:p>
    <w:p w14:paraId="615C1E0F" w14:textId="255394A5" w:rsidR="00B571AC" w:rsidRPr="00A044F8" w:rsidRDefault="00B571AC" w:rsidP="00B571AC">
      <w:pPr>
        <w:numPr>
          <w:ilvl w:val="0"/>
          <w:numId w:val="26"/>
        </w:numPr>
        <w:spacing w:after="120" w:line="276" w:lineRule="auto"/>
        <w:jc w:val="both"/>
      </w:pPr>
      <w:r w:rsidRPr="00B571AC">
        <w:t>Bet kokie Šal</w:t>
      </w:r>
      <w:r>
        <w:t xml:space="preserve">ių nesutarimai dėl šio priedo </w:t>
      </w:r>
      <w:r w:rsidR="00927B10">
        <w:fldChar w:fldCharType="begin"/>
      </w:r>
      <w:r w:rsidR="00927B10">
        <w:instrText xml:space="preserve"> REF _Ref89181422 \r \h </w:instrText>
      </w:r>
      <w:r w:rsidR="00927B10">
        <w:fldChar w:fldCharType="separate"/>
      </w:r>
      <w:r w:rsidR="00B87438">
        <w:t>44</w:t>
      </w:r>
      <w:r w:rsidR="00927B10">
        <w:fldChar w:fldCharType="end"/>
      </w:r>
      <w:r w:rsidRPr="00B571AC">
        <w:t xml:space="preserve"> punkte nurodyto įvykio buvimo ir t</w:t>
      </w:r>
      <w:r>
        <w:t xml:space="preserve">rukmės, sprendžiami Sutarties </w:t>
      </w:r>
      <w:r>
        <w:fldChar w:fldCharType="begin"/>
      </w:r>
      <w:r>
        <w:instrText xml:space="preserve"> REF _Ref286319572 \r \h </w:instrText>
      </w:r>
      <w:r>
        <w:fldChar w:fldCharType="separate"/>
      </w:r>
      <w:r w:rsidR="00B87438">
        <w:t>51</w:t>
      </w:r>
      <w:r>
        <w:fldChar w:fldCharType="end"/>
      </w:r>
      <w:r w:rsidRPr="00B571AC">
        <w:t xml:space="preserve"> punkte nustatyta tvarka. </w:t>
      </w:r>
    </w:p>
    <w:p w14:paraId="0483F762" w14:textId="77777777"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249" w:name="_Toc502211427"/>
      <w:bookmarkStart w:id="1250" w:name="_Toc20813614"/>
      <w:bookmarkStart w:id="1251" w:name="_Toc61335820"/>
      <w:bookmarkStart w:id="1252" w:name="_Toc98421474"/>
      <w:r w:rsidRPr="00A044F8">
        <w:rPr>
          <w:rFonts w:eastAsia="Times New Roman"/>
          <w:b/>
          <w:bCs/>
          <w:smallCaps/>
          <w:color w:val="632423"/>
        </w:rPr>
        <w:t>Draudimo išmokų naudojimas</w:t>
      </w:r>
      <w:bookmarkEnd w:id="1249"/>
      <w:bookmarkEnd w:id="1250"/>
      <w:bookmarkEnd w:id="1251"/>
      <w:bookmarkEnd w:id="1252"/>
    </w:p>
    <w:p w14:paraId="55B626EB" w14:textId="719FCABC" w:rsidR="00A044F8" w:rsidRPr="00A044F8" w:rsidRDefault="00A044F8" w:rsidP="00A044F8">
      <w:pPr>
        <w:numPr>
          <w:ilvl w:val="0"/>
          <w:numId w:val="26"/>
        </w:numPr>
        <w:spacing w:after="120" w:line="276" w:lineRule="auto"/>
        <w:ind w:left="810"/>
        <w:contextualSpacing/>
        <w:jc w:val="both"/>
      </w:pPr>
      <w:r w:rsidRPr="00A044F8">
        <w:t xml:space="preserve">Kaip aprašyta </w:t>
      </w:r>
      <w:r w:rsidRPr="00326936">
        <w:t>Sutarties</w:t>
      </w:r>
      <w:r w:rsidR="009F7F1E">
        <w:t xml:space="preserve"> </w:t>
      </w:r>
      <w:r w:rsidR="0029633F" w:rsidRPr="00326936">
        <w:fldChar w:fldCharType="begin"/>
      </w:r>
      <w:r w:rsidR="0029633F" w:rsidRPr="00326936">
        <w:instrText xml:space="preserve"> REF _Ref94884760 \r \h  \* MERGEFORMAT </w:instrText>
      </w:r>
      <w:r w:rsidR="0029633F" w:rsidRPr="00326936">
        <w:fldChar w:fldCharType="separate"/>
      </w:r>
      <w:r w:rsidR="00B87438">
        <w:t>32.12</w:t>
      </w:r>
      <w:r w:rsidR="0029633F" w:rsidRPr="00326936">
        <w:fldChar w:fldCharType="end"/>
      </w:r>
      <w:r w:rsidRPr="00326936">
        <w:t xml:space="preserve"> punkte</w:t>
      </w:r>
      <w:r w:rsidRPr="00A044F8">
        <w:t xml:space="preserve">, jeigu padengus nuostolius arba atstačius / pakeitus Turtą lygiaverčiu turtu draudimo išmoka nesunaudojama, likutis panaudojamas kito mėnesio </w:t>
      </w:r>
      <w:r w:rsidRPr="00A044F8">
        <w:lastRenderedPageBreak/>
        <w:t xml:space="preserve">mokamos Privačiam subjektui sumos Metinio atlyginimo dalių M4-M5 kompensavimui. Jei kito mėnesio mokamos Privačiam subjektui sumos Metinio atlyginimo dalys M4-M5 </w:t>
      </w:r>
      <w:r w:rsidR="00380C56">
        <w:t>visiškai</w:t>
      </w:r>
      <w:r w:rsidR="00380C56" w:rsidRPr="00A044F8">
        <w:t xml:space="preserve"> </w:t>
      </w:r>
      <w:r w:rsidRPr="00A044F8">
        <w:t>kompensuojam</w:t>
      </w:r>
      <w:r w:rsidR="00832628">
        <w:t>os</w:t>
      </w:r>
      <w:r w:rsidRPr="00A044F8">
        <w:t xml:space="preserve"> iš likučio, tai nepanaudotas likutis panaudojamas dar kito mėnesio mokamos Privačiam subjektui sumos M4-M5 dalies kompensavimui tol, kol likutis bus </w:t>
      </w:r>
      <w:r w:rsidR="00380C56">
        <w:t>visiškai</w:t>
      </w:r>
      <w:r w:rsidR="00380C56" w:rsidRPr="00A044F8">
        <w:t xml:space="preserve"> </w:t>
      </w:r>
      <w:r w:rsidRPr="00A044F8">
        <w:t xml:space="preserve">panaudotas. </w:t>
      </w:r>
    </w:p>
    <w:p w14:paraId="47FFE7AD" w14:textId="77777777" w:rsidR="00A044F8" w:rsidRPr="00A044F8" w:rsidRDefault="00A044F8" w:rsidP="00A044F8">
      <w:pPr>
        <w:spacing w:after="120" w:line="276" w:lineRule="auto"/>
        <w:outlineLvl w:val="0"/>
        <w:rPr>
          <w:rFonts w:eastAsia="Times New Roman"/>
          <w:b/>
          <w:bCs/>
          <w:smallCaps/>
          <w:color w:val="632423"/>
        </w:rPr>
      </w:pPr>
    </w:p>
    <w:p w14:paraId="3F67BDAD" w14:textId="77777777"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253" w:name="_Toc502211428"/>
      <w:bookmarkStart w:id="1254" w:name="_Toc20813615"/>
      <w:bookmarkStart w:id="1255" w:name="_Toc61335821"/>
      <w:bookmarkStart w:id="1256" w:name="_Toc98421475"/>
      <w:r w:rsidRPr="00A044F8">
        <w:rPr>
          <w:rFonts w:eastAsia="Times New Roman"/>
          <w:b/>
          <w:bCs/>
          <w:smallCaps/>
          <w:color w:val="632423"/>
        </w:rPr>
        <w:t>Mokesčių teisės aktų pasikeitimas</w:t>
      </w:r>
      <w:bookmarkEnd w:id="1229"/>
      <w:bookmarkEnd w:id="1253"/>
      <w:bookmarkEnd w:id="1254"/>
      <w:bookmarkEnd w:id="1255"/>
      <w:bookmarkEnd w:id="1256"/>
    </w:p>
    <w:p w14:paraId="09E469EC" w14:textId="77777777" w:rsidR="00A044F8" w:rsidRPr="00A044F8" w:rsidRDefault="00A044F8" w:rsidP="00A044F8">
      <w:pPr>
        <w:numPr>
          <w:ilvl w:val="0"/>
          <w:numId w:val="26"/>
        </w:numPr>
        <w:spacing w:after="120" w:line="276" w:lineRule="auto"/>
        <w:ind w:left="810"/>
        <w:jc w:val="both"/>
      </w:pPr>
      <w:r w:rsidRPr="00A044F8">
        <w:t>Metinis atlyginimas dėl pasikeitusių mokesčių teisės aktų bus perskaičiuojamas tokia tvarka:</w:t>
      </w:r>
    </w:p>
    <w:p w14:paraId="1AC02E92" w14:textId="77777777" w:rsidR="00A044F8" w:rsidRPr="00A044F8" w:rsidRDefault="00A044F8" w:rsidP="009F7F1E">
      <w:pPr>
        <w:numPr>
          <w:ilvl w:val="1"/>
          <w:numId w:val="26"/>
        </w:numPr>
        <w:tabs>
          <w:tab w:val="left" w:pos="993"/>
        </w:tabs>
        <w:spacing w:after="120" w:line="276" w:lineRule="auto"/>
        <w:ind w:left="810"/>
        <w:jc w:val="both"/>
      </w:pPr>
      <w:r w:rsidRPr="00A044F8">
        <w:t>Metinio atlyginimo perskaičiavimas (esant būtinumui) ir sumokėjimas pasikeitus Lietuvos Respublikos pridėtinės vertės mokesčio įstatymo nuostatoms, reglamentuojančioms PVM atskaitą arba įgaliotos institucijos išaiškinimams dėl PVM atskaitos;</w:t>
      </w:r>
    </w:p>
    <w:p w14:paraId="59C7547B" w14:textId="77777777" w:rsidR="00A044F8" w:rsidRPr="00A044F8" w:rsidRDefault="00A044F8" w:rsidP="009F7F1E">
      <w:pPr>
        <w:numPr>
          <w:ilvl w:val="1"/>
          <w:numId w:val="26"/>
        </w:numPr>
        <w:tabs>
          <w:tab w:val="left" w:pos="993"/>
        </w:tabs>
        <w:spacing w:after="120" w:line="276" w:lineRule="auto"/>
        <w:ind w:left="810"/>
        <w:jc w:val="both"/>
      </w:pPr>
      <w:r w:rsidRPr="00A044F8">
        <w:t>Metinio atlyginimo perskaičiavimas dėl PVM tarifo pasikeitimo vykdomas ir perskaičiuotas Metinis atlyginimas pradedamas taikyti nuo Lietuvos Respublikos pridėtinės vertės mokesčio įstatymo, kuriuo keičia</w:t>
      </w:r>
      <w:r w:rsidR="00832628">
        <w:t>mas</w:t>
      </w:r>
      <w:r w:rsidRPr="00A044F8">
        <w:t xml:space="preserve"> PVM tarifas, įsigaliojimo ir naujo PVM tarifo taikymo pradžios;</w:t>
      </w:r>
    </w:p>
    <w:p w14:paraId="4F00CA6D" w14:textId="77777777" w:rsidR="00A044F8" w:rsidRPr="00A044F8" w:rsidRDefault="00A044F8" w:rsidP="009F7F1E">
      <w:pPr>
        <w:numPr>
          <w:ilvl w:val="1"/>
          <w:numId w:val="26"/>
        </w:numPr>
        <w:tabs>
          <w:tab w:val="left" w:pos="993"/>
        </w:tabs>
        <w:spacing w:after="120" w:line="276" w:lineRule="auto"/>
        <w:ind w:left="810"/>
        <w:jc w:val="both"/>
      </w:pPr>
      <w:r w:rsidRPr="00A044F8">
        <w:t>Metinio atlyginimo daliai, kuriai Sutarties nustatyta tvarka dar nėra išrašytos PVM sąskaitos faktūros, vietoj buvusio PVM tarifo taikomas naujas PVM tarifas.</w:t>
      </w:r>
    </w:p>
    <w:p w14:paraId="6C6285F8" w14:textId="1E59CCF0" w:rsidR="00A044F8" w:rsidRPr="00326936" w:rsidRDefault="00A044F8" w:rsidP="00A044F8">
      <w:pPr>
        <w:numPr>
          <w:ilvl w:val="0"/>
          <w:numId w:val="26"/>
        </w:numPr>
        <w:spacing w:after="120" w:line="276" w:lineRule="auto"/>
        <w:ind w:left="810"/>
        <w:jc w:val="both"/>
      </w:pPr>
      <w:r w:rsidRPr="00326936">
        <w:t xml:space="preserve">Metinis atlyginimas dėl pasikeitusio PVM tarifo </w:t>
      </w:r>
      <w:r w:rsidR="00AA472A" w:rsidRPr="00326936">
        <w:t xml:space="preserve">perskaičiuojamas ir mokamas be atskiro </w:t>
      </w:r>
      <w:r w:rsidRPr="00326936">
        <w:t>Šalių raštišk</w:t>
      </w:r>
      <w:r w:rsidR="00AA472A" w:rsidRPr="00326936">
        <w:t>o</w:t>
      </w:r>
      <w:r w:rsidRPr="00326936">
        <w:t xml:space="preserve"> susitarim</w:t>
      </w:r>
      <w:r w:rsidR="00AA472A" w:rsidRPr="00326936">
        <w:t>o</w:t>
      </w:r>
      <w:r w:rsidRPr="00326936">
        <w:t>.</w:t>
      </w:r>
    </w:p>
    <w:p w14:paraId="1ABA7B26" w14:textId="77777777" w:rsidR="00A044F8" w:rsidRPr="00A044F8" w:rsidRDefault="00A044F8" w:rsidP="00A044F8">
      <w:pPr>
        <w:numPr>
          <w:ilvl w:val="0"/>
          <w:numId w:val="26"/>
        </w:numPr>
        <w:spacing w:after="120" w:line="276" w:lineRule="auto"/>
        <w:ind w:left="810"/>
        <w:jc w:val="both"/>
      </w:pPr>
      <w:r w:rsidRPr="00A044F8">
        <w:t>Žemės sklypo valstybinės žemės nuomos mokesčio kompensavimas:</w:t>
      </w:r>
    </w:p>
    <w:p w14:paraId="7F13249C" w14:textId="77777777" w:rsidR="00A044F8" w:rsidRPr="00A044F8" w:rsidRDefault="00A044F8" w:rsidP="009F7F1E">
      <w:pPr>
        <w:numPr>
          <w:ilvl w:val="1"/>
          <w:numId w:val="26"/>
        </w:numPr>
        <w:tabs>
          <w:tab w:val="left" w:pos="993"/>
        </w:tabs>
        <w:spacing w:after="120" w:line="276" w:lineRule="auto"/>
        <w:ind w:left="851"/>
        <w:jc w:val="both"/>
      </w:pPr>
      <w:r w:rsidRPr="00A044F8">
        <w:t>tuo atveju, jeigu Privatus subjektas nebus atleistas nuo Žemės sklypo žemės nuomos mokesčio ar bus atleistas tik iš dalies, ar toks atleidimas vėliau bus panaikintas, Valdžios subjektas kompensuos Privačiam subjektui pastarojo faktiškai sumokėtą žemės nuomos mokestį, sumokėdamas atitinkamas sumas Privačiam subjektui ne vėliau kaip per 30 (trisdešimt) Darbo dienų nuo atitinkamų sąskaitų ir jas pagrindžiančių dokumentų gavimo iš Privataus subjekto datos.</w:t>
      </w:r>
    </w:p>
    <w:p w14:paraId="1C7083A3" w14:textId="77777777" w:rsidR="00A044F8" w:rsidRPr="00A044F8" w:rsidRDefault="00A044F8" w:rsidP="00A044F8">
      <w:pPr>
        <w:numPr>
          <w:ilvl w:val="0"/>
          <w:numId w:val="26"/>
        </w:numPr>
        <w:spacing w:after="120" w:line="276" w:lineRule="auto"/>
        <w:ind w:left="810"/>
        <w:jc w:val="both"/>
      </w:pPr>
      <w:r w:rsidRPr="00A044F8">
        <w:t xml:space="preserve">Kitais, nei nurodyta šiame Sutarties priede, mokesčių teisės aktų pasikeitimo atvejais Šalys vadovausis Sutartimi. </w:t>
      </w:r>
    </w:p>
    <w:p w14:paraId="2376CD92" w14:textId="77777777" w:rsidR="00A044F8" w:rsidRPr="00A044F8" w:rsidRDefault="00A044F8" w:rsidP="00A044F8">
      <w:pPr>
        <w:spacing w:after="120" w:line="276" w:lineRule="auto"/>
        <w:ind w:left="810"/>
        <w:contextualSpacing/>
        <w:jc w:val="both"/>
      </w:pPr>
    </w:p>
    <w:p w14:paraId="1FB92D36" w14:textId="77777777"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257" w:name="_Toc369279885"/>
      <w:bookmarkStart w:id="1258" w:name="_Toc502211429"/>
      <w:bookmarkStart w:id="1259" w:name="_Toc20813616"/>
      <w:bookmarkStart w:id="1260" w:name="_Ref60813103"/>
      <w:bookmarkStart w:id="1261" w:name="_Toc61335822"/>
      <w:bookmarkStart w:id="1262" w:name="_Toc98421476"/>
      <w:r w:rsidRPr="00A044F8">
        <w:rPr>
          <w:rFonts w:eastAsia="Times New Roman"/>
          <w:b/>
          <w:bCs/>
          <w:smallCaps/>
          <w:color w:val="632423"/>
        </w:rPr>
        <w:t>Finansinio veiklos modelio optimizavimas ir pakeitimas</w:t>
      </w:r>
      <w:bookmarkEnd w:id="1257"/>
      <w:bookmarkEnd w:id="1258"/>
      <w:bookmarkEnd w:id="1259"/>
      <w:bookmarkEnd w:id="1260"/>
      <w:bookmarkEnd w:id="1261"/>
      <w:bookmarkEnd w:id="1262"/>
    </w:p>
    <w:p w14:paraId="1E083BEC" w14:textId="77777777" w:rsidR="00A044F8" w:rsidRPr="00A044F8" w:rsidRDefault="00A044F8" w:rsidP="00A044F8">
      <w:pPr>
        <w:spacing w:after="120" w:line="276" w:lineRule="auto"/>
        <w:ind w:left="567"/>
        <w:contextualSpacing/>
        <w:jc w:val="both"/>
      </w:pPr>
      <w:r w:rsidRPr="00A044F8">
        <w:t xml:space="preserve"> </w:t>
      </w:r>
    </w:p>
    <w:p w14:paraId="3CEF9544" w14:textId="77777777" w:rsidR="00A044F8" w:rsidRPr="00A044F8" w:rsidRDefault="00A044F8" w:rsidP="00A044F8">
      <w:pPr>
        <w:numPr>
          <w:ilvl w:val="0"/>
          <w:numId w:val="26"/>
        </w:numPr>
        <w:spacing w:after="120" w:line="276" w:lineRule="auto"/>
        <w:ind w:left="426"/>
        <w:contextualSpacing/>
        <w:jc w:val="both"/>
      </w:pPr>
      <w:r w:rsidRPr="00A044F8">
        <w:t xml:space="preserve">Valdžios subjektui, Investuotojui ir Privačiam subjektui pasirašius Sutartį, iki Sutarties įsigaliojimo visa apimtimi Privatus subjektas turi optimizuoti FVM ir jį pateikti derinti Valdžios subjektui ne vėliau, kaip likus 3 (trims) savaitėms iki Sutarties įsigaliojimo visa </w:t>
      </w:r>
      <w:proofErr w:type="spellStart"/>
      <w:r w:rsidRPr="00A044F8">
        <w:t>aptim</w:t>
      </w:r>
      <w:r w:rsidR="00380C56">
        <w:t>tim</w:t>
      </w:r>
      <w:r w:rsidRPr="00A044F8">
        <w:t>i</w:t>
      </w:r>
      <w:proofErr w:type="spellEnd"/>
      <w:r w:rsidRPr="00A044F8">
        <w:t xml:space="preserve">. Valdžios subjektas optimizuotą FVM turi suderinti arba pateikti pastabas dėl optimizuoto FVM per 5 (penkias) Darbo dienas nuo optimizuoto FVM gavimo datos. Optimizuojant FVM turi būti atsižvelgiama į: </w:t>
      </w:r>
    </w:p>
    <w:p w14:paraId="4E3E24F3" w14:textId="70018176" w:rsidR="00A044F8" w:rsidRPr="00A044F8" w:rsidRDefault="00A044F8" w:rsidP="009F7F1E">
      <w:pPr>
        <w:numPr>
          <w:ilvl w:val="1"/>
          <w:numId w:val="26"/>
        </w:numPr>
        <w:tabs>
          <w:tab w:val="left" w:pos="993"/>
        </w:tabs>
        <w:spacing w:after="120" w:line="276" w:lineRule="auto"/>
        <w:contextualSpacing/>
        <w:jc w:val="both"/>
      </w:pPr>
      <w:r w:rsidRPr="00A044F8">
        <w:t xml:space="preserve">pasikeitusį EURIBOR dydį (jeigu taikoma). Tokiu atveju Sąnaudų pasikeitimas (padidėjimas arba sumažėjimas) priskiriamas Valdžios subjektui, atsižvelgiant į prisiimtą rizikos dalį pagal Sutarties </w:t>
      </w:r>
      <w:r w:rsidR="00380C56">
        <w:t xml:space="preserve"> </w:t>
      </w:r>
      <w:r w:rsidR="00380C56">
        <w:fldChar w:fldCharType="begin"/>
      </w:r>
      <w:r w:rsidR="00380C56">
        <w:instrText xml:space="preserve"> REF _Ref60997822 \r \h </w:instrText>
      </w:r>
      <w:r w:rsidR="00380C56">
        <w:fldChar w:fldCharType="separate"/>
      </w:r>
      <w:r w:rsidR="00B87438">
        <w:t>4</w:t>
      </w:r>
      <w:r w:rsidR="00380C56">
        <w:fldChar w:fldCharType="end"/>
      </w:r>
      <w:r w:rsidR="00380C56">
        <w:t xml:space="preserve"> </w:t>
      </w:r>
      <w:r w:rsidRPr="00A044F8">
        <w:t xml:space="preserve">priedą </w:t>
      </w:r>
      <w:r w:rsidRPr="00A044F8">
        <w:rPr>
          <w:i/>
        </w:rPr>
        <w:t>Rizikos pasiskirstymo tarp šalių matrica</w:t>
      </w:r>
      <w:r w:rsidRPr="00A044F8">
        <w:t xml:space="preserve"> ir Metinis </w:t>
      </w:r>
      <w:r w:rsidRPr="00A044F8">
        <w:lastRenderedPageBreak/>
        <w:t>atlyginimas keičiamas (padidinamas arba sumažinamas) atstatant Investuotojo pasiūlyme nurodytą Investicijų grąžos normą, atsižvelgiant į Valdžios subjekto prisiimtos rizikos dalį;</w:t>
      </w:r>
    </w:p>
    <w:p w14:paraId="411C508D" w14:textId="77777777" w:rsidR="00A044F8" w:rsidRPr="00A044F8" w:rsidRDefault="00A044F8" w:rsidP="009F7F1E">
      <w:pPr>
        <w:numPr>
          <w:ilvl w:val="1"/>
          <w:numId w:val="26"/>
        </w:numPr>
        <w:tabs>
          <w:tab w:val="left" w:pos="993"/>
        </w:tabs>
        <w:spacing w:after="120" w:line="276" w:lineRule="auto"/>
        <w:contextualSpacing/>
        <w:jc w:val="both"/>
      </w:pPr>
      <w:r w:rsidRPr="00A044F8">
        <w:t>Sutarties įsigaliojimo visa apimtimi faktinę datą. Tokiu atveju Metinis atlyginimas atitinkamai koreguojamas, atsižvelgiant į faktinę Sutarties trukmę tokiu būdu, kad Privatus subjektas gautų vis</w:t>
      </w:r>
      <w:r w:rsidR="00380C56">
        <w:t>as</w:t>
      </w:r>
      <w:r w:rsidRPr="00A044F8">
        <w:t xml:space="preserve"> Metinio atlyginimo MS ir M3 dalis, nurodytas FVM ir kurias Privatus subjektas būtų gavęs už visą laikotarpį nuo Sutartyje nurodytos Eksploatacijos pradžios datos.</w:t>
      </w:r>
    </w:p>
    <w:p w14:paraId="764AF5A1" w14:textId="77777777" w:rsidR="00A044F8" w:rsidRPr="00A044F8" w:rsidRDefault="00A044F8" w:rsidP="00A044F8">
      <w:pPr>
        <w:numPr>
          <w:ilvl w:val="0"/>
          <w:numId w:val="26"/>
        </w:numPr>
        <w:spacing w:after="120" w:line="276" w:lineRule="auto"/>
        <w:ind w:left="810"/>
        <w:jc w:val="both"/>
      </w:pPr>
      <w:r w:rsidRPr="00A044F8">
        <w:t>Sutarties vykdymo metu FVM keičiamas šiais atvejais:</w:t>
      </w:r>
    </w:p>
    <w:p w14:paraId="34BE1B79" w14:textId="4BB4ED16" w:rsidR="00A044F8" w:rsidRPr="00A044F8" w:rsidRDefault="00650041" w:rsidP="009F7F1E">
      <w:pPr>
        <w:numPr>
          <w:ilvl w:val="1"/>
          <w:numId w:val="26"/>
        </w:numPr>
        <w:tabs>
          <w:tab w:val="left" w:pos="993"/>
        </w:tabs>
        <w:spacing w:after="120" w:line="276" w:lineRule="auto"/>
        <w:ind w:left="810"/>
        <w:jc w:val="both"/>
      </w:pPr>
      <w:r>
        <w:t>a</w:t>
      </w:r>
      <w:r w:rsidR="00A044F8" w:rsidRPr="00A044F8">
        <w:t xml:space="preserve">tlikus pakeitimus Sutarties </w:t>
      </w:r>
      <w:r w:rsidR="00A044F8" w:rsidRPr="00A044F8">
        <w:fldChar w:fldCharType="begin"/>
      </w:r>
      <w:r w:rsidR="00A044F8" w:rsidRPr="00A044F8">
        <w:instrText xml:space="preserve"> REF _Ref502147236 \r \h  \* MERGEFORMAT </w:instrText>
      </w:r>
      <w:r w:rsidR="00A044F8" w:rsidRPr="00A044F8">
        <w:fldChar w:fldCharType="separate"/>
      </w:r>
      <w:r w:rsidR="00B87438">
        <w:t>36</w:t>
      </w:r>
      <w:r w:rsidR="00A044F8" w:rsidRPr="00A044F8">
        <w:fldChar w:fldCharType="end"/>
      </w:r>
      <w:r w:rsidR="00A044F8" w:rsidRPr="00A044F8">
        <w:t xml:space="preserve"> </w:t>
      </w:r>
      <w:proofErr w:type="spellStart"/>
      <w:r w:rsidR="00A044F8" w:rsidRPr="00A044F8">
        <w:rPr>
          <w:lang w:val="en-US"/>
        </w:rPr>
        <w:t>punkte</w:t>
      </w:r>
      <w:proofErr w:type="spellEnd"/>
      <w:r w:rsidR="00A044F8" w:rsidRPr="00A044F8">
        <w:t xml:space="preserve"> nustatytais atvejais;</w:t>
      </w:r>
    </w:p>
    <w:p w14:paraId="7C30BFB4" w14:textId="77777777" w:rsidR="00A044F8" w:rsidRPr="00A044F8" w:rsidRDefault="00A044F8" w:rsidP="009F7F1E">
      <w:pPr>
        <w:numPr>
          <w:ilvl w:val="1"/>
          <w:numId w:val="26"/>
        </w:numPr>
        <w:tabs>
          <w:tab w:val="left" w:pos="993"/>
        </w:tabs>
        <w:spacing w:after="120" w:line="276" w:lineRule="auto"/>
        <w:ind w:left="810"/>
        <w:jc w:val="both"/>
      </w:pPr>
      <w:r w:rsidRPr="00A044F8">
        <w:t xml:space="preserve">Atleidimo atvejais (vieną kartą per metus per </w:t>
      </w:r>
      <w:r w:rsidRPr="00A044F8">
        <w:rPr>
          <w:lang w:val="en-GB"/>
        </w:rPr>
        <w:t>30</w:t>
      </w:r>
      <w:r w:rsidRPr="00A044F8">
        <w:t xml:space="preserve"> (trisdešimt) dienų pasibaigus kalendoriams metams);</w:t>
      </w:r>
    </w:p>
    <w:p w14:paraId="753758EB" w14:textId="2E135198" w:rsidR="00A044F8" w:rsidRPr="00326936" w:rsidRDefault="00A044F8" w:rsidP="009F7F1E">
      <w:pPr>
        <w:numPr>
          <w:ilvl w:val="1"/>
          <w:numId w:val="26"/>
        </w:numPr>
        <w:tabs>
          <w:tab w:val="left" w:pos="993"/>
        </w:tabs>
        <w:spacing w:after="120" w:line="276" w:lineRule="auto"/>
        <w:ind w:left="810"/>
        <w:jc w:val="both"/>
      </w:pPr>
      <w:bookmarkStart w:id="1263" w:name="_Hlk90284420"/>
      <w:r w:rsidRPr="00A044F8">
        <w:t>kai Eksploatacijos pradžios data, numatyta Sutartyje ir Pasiūlyme</w:t>
      </w:r>
      <w:r w:rsidR="00380C56">
        <w:t>,</w:t>
      </w:r>
      <w:r w:rsidRPr="00A044F8">
        <w:t xml:space="preserve"> </w:t>
      </w:r>
      <w:proofErr w:type="spellStart"/>
      <w:r w:rsidRPr="00A044F8">
        <w:t>vėluojakaip</w:t>
      </w:r>
      <w:proofErr w:type="spellEnd"/>
      <w:r w:rsidRPr="00A044F8">
        <w:t xml:space="preserve"> numatyta šio priedo </w:t>
      </w:r>
      <w:r w:rsidRPr="00A044F8">
        <w:fldChar w:fldCharType="begin"/>
      </w:r>
      <w:r w:rsidRPr="00A044F8">
        <w:instrText xml:space="preserve"> REF _Ref57730938 \r \h  \* MERGEFORMAT </w:instrText>
      </w:r>
      <w:r w:rsidRPr="00A044F8">
        <w:fldChar w:fldCharType="separate"/>
      </w:r>
      <w:r w:rsidR="00B87438">
        <w:t>15</w:t>
      </w:r>
      <w:r w:rsidRPr="00A044F8">
        <w:fldChar w:fldCharType="end"/>
      </w:r>
      <w:r w:rsidRPr="00A044F8">
        <w:t xml:space="preserve"> punkte</w:t>
      </w:r>
      <w:bookmarkEnd w:id="1263"/>
      <w:r w:rsidRPr="00A044F8">
        <w:t xml:space="preserve">. FVM pakeičiamas atsižvelgiant į tai, </w:t>
      </w:r>
      <w:r w:rsidRPr="00326936">
        <w:t xml:space="preserve">kad sutrumpėja Paslaugų teikimo trukmė, o Metinio atlyginimo M1, M2 ir M3 dalys Privačiam subjektui išmokamos per trumpesnį nei </w:t>
      </w:r>
      <w:r w:rsidR="00D7001F" w:rsidRPr="00326936">
        <w:t>12 (dvylika)</w:t>
      </w:r>
      <w:r w:rsidRPr="00326936">
        <w:t xml:space="preserve"> metų (numatytą Paslaugų teikimo maksimalų terminą) laikotarpį.</w:t>
      </w:r>
    </w:p>
    <w:p w14:paraId="2BF1FD13" w14:textId="2E310F64" w:rsidR="00B528D0" w:rsidRPr="00326936" w:rsidRDefault="00972DA0" w:rsidP="009F7F1E">
      <w:pPr>
        <w:numPr>
          <w:ilvl w:val="1"/>
          <w:numId w:val="26"/>
        </w:numPr>
        <w:tabs>
          <w:tab w:val="left" w:pos="993"/>
        </w:tabs>
        <w:spacing w:after="120" w:line="276" w:lineRule="auto"/>
        <w:ind w:left="810"/>
        <w:jc w:val="both"/>
      </w:pPr>
      <w:r w:rsidRPr="00326936">
        <w:t>p</w:t>
      </w:r>
      <w:r w:rsidR="00B528D0" w:rsidRPr="00326936">
        <w:t>asikeitus PVM tarifui.</w:t>
      </w:r>
    </w:p>
    <w:p w14:paraId="675B2B60" w14:textId="77777777" w:rsidR="00A044F8" w:rsidRPr="00A044F8" w:rsidRDefault="00A044F8" w:rsidP="00A044F8">
      <w:pPr>
        <w:numPr>
          <w:ilvl w:val="0"/>
          <w:numId w:val="26"/>
        </w:numPr>
        <w:spacing w:after="120" w:line="276" w:lineRule="auto"/>
        <w:ind w:left="810"/>
        <w:jc w:val="both"/>
      </w:pPr>
      <w:r w:rsidRPr="00326936">
        <w:t>FVM optimizavimo</w:t>
      </w:r>
      <w:r w:rsidRPr="00A044F8">
        <w:t xml:space="preserve"> ir pakeitimo procedūras savo sąskaita atlieka Privatus subjektas, atnaujintą FVM versiją pateikdamas Valdžios subjektui. </w:t>
      </w:r>
    </w:p>
    <w:p w14:paraId="2F9BF365" w14:textId="77777777" w:rsidR="00A044F8" w:rsidRPr="00A044F8" w:rsidRDefault="00A044F8" w:rsidP="00A044F8">
      <w:pPr>
        <w:numPr>
          <w:ilvl w:val="0"/>
          <w:numId w:val="26"/>
        </w:numPr>
        <w:spacing w:after="120" w:line="276" w:lineRule="auto"/>
        <w:ind w:left="810"/>
        <w:jc w:val="both"/>
      </w:pPr>
      <w:r w:rsidRPr="00A044F8">
        <w:t xml:space="preserve">Sutarties vykdymo metu Valdžios subjektas bet kuriuo metu, be Privataus subjekto sutikimo, turi teisę peržiūrėti ir audituoti FVM. </w:t>
      </w:r>
    </w:p>
    <w:p w14:paraId="0CD5244A" w14:textId="77777777" w:rsidR="00A044F8" w:rsidRPr="00A044F8" w:rsidRDefault="00A044F8" w:rsidP="00A044F8">
      <w:pPr>
        <w:numPr>
          <w:ilvl w:val="0"/>
          <w:numId w:val="26"/>
        </w:numPr>
        <w:spacing w:after="120" w:line="276" w:lineRule="auto"/>
        <w:contextualSpacing/>
        <w:jc w:val="both"/>
      </w:pPr>
      <w:r w:rsidRPr="00A044F8">
        <w:t>Jei FVM yra optimizuojamas ar pakeičiamas, jis įsigalioja nuo Valdžios subjekto FVM korekcijų patvirtinimo dienos ir yra traktuojamas kaip Finansinis veiklos modelis, kaip numatyta Sutartyje. Pakeitus FVM, Metinis atlyginimas keičiamas tik šiame priede nustatytais atvejais.</w:t>
      </w:r>
    </w:p>
    <w:p w14:paraId="67DDE001" w14:textId="77777777" w:rsidR="00A044F8" w:rsidRPr="00A044F8" w:rsidRDefault="00A044F8" w:rsidP="00A044F8">
      <w:pPr>
        <w:spacing w:after="120" w:line="276" w:lineRule="auto"/>
        <w:ind w:left="405"/>
        <w:contextualSpacing/>
        <w:jc w:val="both"/>
      </w:pPr>
    </w:p>
    <w:p w14:paraId="45E77E40" w14:textId="77777777" w:rsidR="00A044F8" w:rsidRPr="00A044F8" w:rsidRDefault="00A044F8" w:rsidP="00A044F8">
      <w:pPr>
        <w:spacing w:after="120" w:line="276" w:lineRule="auto"/>
        <w:ind w:left="405"/>
        <w:contextualSpacing/>
        <w:jc w:val="both"/>
      </w:pPr>
      <w:r w:rsidRPr="007B236A">
        <w:rPr>
          <w:lang w:val="es-ES"/>
        </w:rPr>
        <w:t xml:space="preserve">1 </w:t>
      </w:r>
      <w:r w:rsidRPr="00A044F8">
        <w:t>Priedėlis. Metinio atlyginimo mokėjimo grafikas.</w:t>
      </w:r>
    </w:p>
    <w:p w14:paraId="5CE328B4" w14:textId="77777777" w:rsidR="00A044F8" w:rsidRPr="00A044F8" w:rsidRDefault="00A044F8" w:rsidP="00A044F8">
      <w:pPr>
        <w:spacing w:after="120" w:line="276" w:lineRule="auto"/>
        <w:ind w:left="405"/>
        <w:contextualSpacing/>
        <w:jc w:val="both"/>
      </w:pPr>
      <w:r w:rsidRPr="00A044F8">
        <w:t xml:space="preserve">2 </w:t>
      </w:r>
      <w:proofErr w:type="spellStart"/>
      <w:r w:rsidRPr="00A044F8">
        <w:t>Priedėis</w:t>
      </w:r>
      <w:proofErr w:type="spellEnd"/>
      <w:r w:rsidRPr="00A044F8">
        <w:t>. Reikalavimai PVM sąskaitai faktūrai</w:t>
      </w:r>
      <w:r w:rsidR="00380C56">
        <w:t>, kreditiniams ir debetiniams dokumentams</w:t>
      </w:r>
      <w:r w:rsidRPr="00A044F8">
        <w:t>.</w:t>
      </w:r>
    </w:p>
    <w:p w14:paraId="119D57DC" w14:textId="075D9290" w:rsidR="00A044F8" w:rsidRPr="00A044F8" w:rsidRDefault="009F7F1E" w:rsidP="00A044F8">
      <w:pPr>
        <w:spacing w:after="120" w:line="276" w:lineRule="auto"/>
        <w:ind w:left="405"/>
        <w:contextualSpacing/>
        <w:jc w:val="both"/>
      </w:pPr>
      <w:r>
        <w:t xml:space="preserve">3 </w:t>
      </w:r>
      <w:r w:rsidR="00A044F8" w:rsidRPr="00A044F8">
        <w:t>Priedėlis. Reikalavimai sąskaitai Komunalinių paslaugų kompensavimui</w:t>
      </w:r>
      <w:r w:rsidR="00380C56">
        <w:t>, kreditiniams ir debetiniams dokumentams</w:t>
      </w:r>
      <w:r w:rsidR="00A044F8" w:rsidRPr="00A044F8">
        <w:t>.</w:t>
      </w:r>
    </w:p>
    <w:p w14:paraId="5C405DEC" w14:textId="77777777" w:rsidR="00A044F8" w:rsidRPr="00A044F8" w:rsidRDefault="00A044F8" w:rsidP="00A044F8">
      <w:pPr>
        <w:spacing w:after="120" w:line="276" w:lineRule="auto"/>
        <w:ind w:left="405"/>
        <w:contextualSpacing/>
        <w:jc w:val="both"/>
      </w:pPr>
      <w:r w:rsidRPr="007B236A">
        <w:t>4</w:t>
      </w:r>
      <w:r w:rsidRPr="00A044F8">
        <w:t xml:space="preserve"> Priedėlis. Išskaitų mechanizmas.</w:t>
      </w:r>
    </w:p>
    <w:p w14:paraId="2C60201F" w14:textId="77777777" w:rsidR="00A044F8" w:rsidRPr="00A044F8" w:rsidRDefault="00A044F8" w:rsidP="00A044F8">
      <w:pPr>
        <w:spacing w:after="120" w:line="276" w:lineRule="auto"/>
        <w:ind w:left="405"/>
        <w:contextualSpacing/>
        <w:jc w:val="both"/>
      </w:pPr>
    </w:p>
    <w:p w14:paraId="7EBD02A0" w14:textId="77777777" w:rsidR="00A044F8" w:rsidRPr="00A044F8" w:rsidRDefault="00A044F8" w:rsidP="00A044F8">
      <w:pPr>
        <w:spacing w:after="120" w:line="276" w:lineRule="auto"/>
        <w:ind w:left="405"/>
        <w:contextualSpacing/>
        <w:jc w:val="both"/>
      </w:pPr>
    </w:p>
    <w:p w14:paraId="341AAB43" w14:textId="77777777" w:rsidR="00A044F8" w:rsidRPr="00A044F8" w:rsidRDefault="00A044F8" w:rsidP="00A044F8">
      <w:pPr>
        <w:spacing w:after="120" w:line="276" w:lineRule="auto"/>
        <w:jc w:val="both"/>
        <w:sectPr w:rsidR="00A044F8" w:rsidRPr="00A044F8" w:rsidSect="00FC13CD">
          <w:pgSz w:w="11906" w:h="16838" w:code="9"/>
          <w:pgMar w:top="1418" w:right="1134" w:bottom="1418" w:left="1134" w:header="567" w:footer="567" w:gutter="0"/>
          <w:pgNumType w:start="1"/>
          <w:cols w:space="708"/>
          <w:docGrid w:linePitch="360"/>
        </w:sectPr>
      </w:pPr>
    </w:p>
    <w:p w14:paraId="7E28FBFB" w14:textId="77777777" w:rsidR="00A044F8" w:rsidRPr="00A044F8" w:rsidRDefault="00A044F8" w:rsidP="00A044F8">
      <w:pPr>
        <w:spacing w:after="120" w:line="276" w:lineRule="auto"/>
        <w:ind w:left="405"/>
        <w:contextualSpacing/>
        <w:jc w:val="right"/>
      </w:pPr>
      <w:r w:rsidRPr="00A044F8">
        <w:lastRenderedPageBreak/>
        <w:t xml:space="preserve">Sutarties 3 priedo Atsiskaitymų ir mokėjimų tvarkos </w:t>
      </w:r>
    </w:p>
    <w:p w14:paraId="0557D9CD" w14:textId="77777777" w:rsidR="00A044F8" w:rsidRPr="00A044F8" w:rsidRDefault="00A044F8" w:rsidP="00A044F8">
      <w:pPr>
        <w:keepNext/>
        <w:spacing w:after="120" w:line="276" w:lineRule="auto"/>
        <w:ind w:left="495"/>
        <w:jc w:val="right"/>
        <w:outlineLvl w:val="1"/>
        <w:rPr>
          <w:rFonts w:eastAsia="Times New Roman"/>
          <w:b/>
          <w:bCs/>
          <w:color w:val="943634"/>
          <w:sz w:val="22"/>
          <w:szCs w:val="22"/>
        </w:rPr>
      </w:pPr>
      <w:bookmarkStart w:id="1264" w:name="_Toc532894495"/>
      <w:bookmarkStart w:id="1265" w:name="_Toc56423185"/>
      <w:bookmarkStart w:id="1266" w:name="_Toc61335823"/>
      <w:bookmarkStart w:id="1267" w:name="_Toc98421477"/>
      <w:r w:rsidRPr="00A044F8">
        <w:rPr>
          <w:rFonts w:eastAsia="Times New Roman"/>
          <w:b/>
          <w:bCs/>
          <w:color w:val="943634"/>
          <w:sz w:val="22"/>
          <w:szCs w:val="22"/>
        </w:rPr>
        <w:t>1 priedėlis</w:t>
      </w:r>
      <w:bookmarkEnd w:id="1264"/>
      <w:bookmarkEnd w:id="1265"/>
      <w:bookmarkEnd w:id="1266"/>
      <w:bookmarkEnd w:id="1267"/>
    </w:p>
    <w:p w14:paraId="164B4CA4" w14:textId="77777777" w:rsidR="00A044F8" w:rsidRPr="00A044F8" w:rsidRDefault="00A044F8" w:rsidP="00A044F8">
      <w:pPr>
        <w:spacing w:after="120" w:line="276" w:lineRule="auto"/>
        <w:ind w:left="405"/>
        <w:contextualSpacing/>
        <w:jc w:val="both"/>
      </w:pPr>
    </w:p>
    <w:p w14:paraId="61C7E7C6" w14:textId="77777777" w:rsidR="00A044F8" w:rsidRPr="00A044F8" w:rsidRDefault="00A044F8" w:rsidP="00A044F8"/>
    <w:p w14:paraId="4D13799C" w14:textId="77777777" w:rsidR="0054547D" w:rsidRPr="0054547D" w:rsidRDefault="0054547D" w:rsidP="0054547D">
      <w:pPr>
        <w:spacing w:after="120" w:line="276" w:lineRule="auto"/>
        <w:ind w:left="405"/>
        <w:contextualSpacing/>
        <w:jc w:val="both"/>
        <w:rPr>
          <w:szCs w:val="22"/>
        </w:rPr>
      </w:pPr>
    </w:p>
    <w:p w14:paraId="7F2D37F9" w14:textId="77777777" w:rsidR="0054547D" w:rsidRPr="0054547D" w:rsidRDefault="0054547D" w:rsidP="0054547D">
      <w:pPr>
        <w:jc w:val="center"/>
        <w:rPr>
          <w:b/>
          <w:color w:val="632423"/>
          <w:szCs w:val="22"/>
        </w:rPr>
      </w:pPr>
      <w:r w:rsidRPr="0054547D">
        <w:rPr>
          <w:b/>
          <w:color w:val="632423"/>
          <w:szCs w:val="22"/>
        </w:rPr>
        <w:t>METINIO ATLYGINIMO MOKĖJIMO GRAFIKAS</w:t>
      </w:r>
    </w:p>
    <w:p w14:paraId="04C957A7" w14:textId="77777777" w:rsidR="0054547D" w:rsidRPr="0054547D" w:rsidRDefault="0054547D" w:rsidP="0054547D">
      <w:pPr>
        <w:jc w:val="center"/>
        <w:rPr>
          <w:b/>
          <w:szCs w:val="22"/>
        </w:rPr>
      </w:pPr>
    </w:p>
    <w:p w14:paraId="3B344F73" w14:textId="77777777" w:rsidR="0054547D" w:rsidRPr="0054547D" w:rsidRDefault="0054547D" w:rsidP="0054547D">
      <w:pPr>
        <w:tabs>
          <w:tab w:val="left" w:pos="2113"/>
          <w:tab w:val="center" w:pos="7001"/>
        </w:tabs>
        <w:jc w:val="center"/>
        <w:rPr>
          <w:szCs w:val="22"/>
        </w:rPr>
      </w:pPr>
      <w:r w:rsidRPr="0054547D">
        <w:rPr>
          <w:szCs w:val="22"/>
        </w:rPr>
        <w:t>20__ m. ____________ mėn. ____ d. Nr.______</w:t>
      </w:r>
    </w:p>
    <w:p w14:paraId="60D8C7F1" w14:textId="77777777" w:rsidR="0054547D" w:rsidRPr="0054547D" w:rsidRDefault="0054547D" w:rsidP="0054547D">
      <w:pPr>
        <w:tabs>
          <w:tab w:val="left" w:pos="2113"/>
          <w:tab w:val="center" w:pos="7001"/>
        </w:tabs>
        <w:rPr>
          <w:szCs w:val="22"/>
        </w:rPr>
      </w:pPr>
    </w:p>
    <w:p w14:paraId="777B483B" w14:textId="77777777" w:rsidR="0054547D" w:rsidRPr="0054547D" w:rsidRDefault="0054547D" w:rsidP="0054547D">
      <w:pPr>
        <w:tabs>
          <w:tab w:val="left" w:pos="2113"/>
          <w:tab w:val="center" w:pos="7001"/>
        </w:tabs>
        <w:rPr>
          <w:szCs w:val="22"/>
        </w:rPr>
      </w:pPr>
      <w:r w:rsidRPr="0054547D">
        <w:rPr>
          <w:szCs w:val="22"/>
        </w:rPr>
        <w:t>Lentelė Nr. 1 „Metinis atlyginimas Paslaugų teikimo metais“</w:t>
      </w:r>
    </w:p>
    <w:tbl>
      <w:tblPr>
        <w:tblStyle w:val="Lentelstinklelis"/>
        <w:tblW w:w="9067" w:type="dxa"/>
        <w:tblLayout w:type="fixed"/>
        <w:tblLook w:val="04A0" w:firstRow="1" w:lastRow="0" w:firstColumn="1" w:lastColumn="0" w:noHBand="0" w:noVBand="1"/>
      </w:tblPr>
      <w:tblGrid>
        <w:gridCol w:w="1296"/>
        <w:gridCol w:w="3802"/>
        <w:gridCol w:w="1843"/>
        <w:gridCol w:w="2126"/>
      </w:tblGrid>
      <w:tr w:rsidR="0054547D" w:rsidRPr="0054547D" w14:paraId="6120175E" w14:textId="77777777" w:rsidTr="00250684">
        <w:trPr>
          <w:cantSplit/>
          <w:tblHeader/>
        </w:trPr>
        <w:tc>
          <w:tcPr>
            <w:tcW w:w="1296" w:type="dxa"/>
            <w:vMerge w:val="restart"/>
            <w:vAlign w:val="center"/>
          </w:tcPr>
          <w:p w14:paraId="4F8EFDE9" w14:textId="77777777" w:rsidR="0054547D" w:rsidRPr="0054547D" w:rsidRDefault="0054547D" w:rsidP="0054547D">
            <w:pPr>
              <w:jc w:val="center"/>
              <w:rPr>
                <w:rFonts w:eastAsia="Times New Roman"/>
                <w:b/>
                <w:szCs w:val="22"/>
                <w:lang w:eastAsia="en-US"/>
              </w:rPr>
            </w:pPr>
            <w:r w:rsidRPr="0054547D">
              <w:rPr>
                <w:rFonts w:eastAsia="Times New Roman"/>
                <w:b/>
                <w:szCs w:val="22"/>
                <w:lang w:eastAsia="en-US"/>
              </w:rPr>
              <w:t>Paslaugų teikimo metai</w:t>
            </w:r>
          </w:p>
        </w:tc>
        <w:tc>
          <w:tcPr>
            <w:tcW w:w="7771" w:type="dxa"/>
            <w:gridSpan w:val="3"/>
            <w:tcBorders>
              <w:bottom w:val="single" w:sz="4" w:space="0" w:color="auto"/>
            </w:tcBorders>
            <w:vAlign w:val="center"/>
          </w:tcPr>
          <w:p w14:paraId="3BAFC4DD" w14:textId="77777777" w:rsidR="0054547D" w:rsidRPr="0054547D" w:rsidRDefault="0054547D" w:rsidP="0054547D">
            <w:pPr>
              <w:ind w:right="-48"/>
              <w:jc w:val="center"/>
              <w:rPr>
                <w:rFonts w:eastAsia="Times New Roman"/>
                <w:b/>
                <w:szCs w:val="22"/>
                <w:lang w:eastAsia="en-US"/>
              </w:rPr>
            </w:pPr>
            <w:r w:rsidRPr="0054547D">
              <w:rPr>
                <w:rFonts w:eastAsia="Times New Roman"/>
                <w:b/>
                <w:szCs w:val="22"/>
                <w:lang w:eastAsia="en-US"/>
              </w:rPr>
              <w:t xml:space="preserve">Metinis atlyginimas (realiomis (neindeksuotomis) vertėmis), pagal FVM pateiktus duomenis) </w:t>
            </w:r>
          </w:p>
        </w:tc>
      </w:tr>
      <w:tr w:rsidR="0054547D" w:rsidRPr="0054547D" w14:paraId="0AFD6C97" w14:textId="77777777" w:rsidTr="00250684">
        <w:trPr>
          <w:cantSplit/>
          <w:tblHeader/>
        </w:trPr>
        <w:tc>
          <w:tcPr>
            <w:tcW w:w="1296" w:type="dxa"/>
            <w:vMerge/>
            <w:tcBorders>
              <w:bottom w:val="single" w:sz="4" w:space="0" w:color="auto"/>
            </w:tcBorders>
            <w:vAlign w:val="center"/>
          </w:tcPr>
          <w:p w14:paraId="272D5D1F" w14:textId="77777777" w:rsidR="0054547D" w:rsidRPr="0054547D" w:rsidRDefault="0054547D" w:rsidP="0054547D">
            <w:pPr>
              <w:jc w:val="center"/>
              <w:rPr>
                <w:rFonts w:eastAsia="Times New Roman"/>
                <w:b/>
                <w:szCs w:val="22"/>
                <w:lang w:eastAsia="en-US"/>
              </w:rPr>
            </w:pPr>
          </w:p>
        </w:tc>
        <w:tc>
          <w:tcPr>
            <w:tcW w:w="3802" w:type="dxa"/>
            <w:tcBorders>
              <w:bottom w:val="single" w:sz="4" w:space="0" w:color="auto"/>
            </w:tcBorders>
            <w:vAlign w:val="center"/>
          </w:tcPr>
          <w:p w14:paraId="125A3E4A" w14:textId="77777777" w:rsidR="0054547D" w:rsidRPr="0054547D" w:rsidRDefault="0054547D" w:rsidP="0054547D">
            <w:pPr>
              <w:jc w:val="center"/>
              <w:rPr>
                <w:rFonts w:eastAsia="Times New Roman"/>
                <w:b/>
                <w:szCs w:val="22"/>
                <w:lang w:eastAsia="en-US"/>
              </w:rPr>
            </w:pPr>
            <w:r w:rsidRPr="0054547D">
              <w:rPr>
                <w:rFonts w:eastAsia="Times New Roman"/>
                <w:b/>
                <w:szCs w:val="22"/>
                <w:lang w:eastAsia="en-US"/>
              </w:rPr>
              <w:t>(M</w:t>
            </w:r>
            <w:r w:rsidRPr="0054547D">
              <w:rPr>
                <w:rFonts w:eastAsia="Times New Roman"/>
                <w:b/>
                <w:szCs w:val="22"/>
                <w:lang w:val="en-US" w:eastAsia="en-US"/>
              </w:rPr>
              <w:t>=MS (</w:t>
            </w:r>
            <w:r w:rsidRPr="0054547D">
              <w:rPr>
                <w:rFonts w:eastAsia="Times New Roman"/>
                <w:b/>
                <w:szCs w:val="22"/>
                <w:lang w:eastAsia="en-US"/>
              </w:rPr>
              <w:t>M1+M2)+M3</w:t>
            </w:r>
            <w:r w:rsidRPr="0054547D">
              <w:rPr>
                <w:rFonts w:eastAsia="Times New Roman"/>
                <w:szCs w:val="22"/>
                <w:lang w:eastAsia="en-US"/>
              </w:rPr>
              <w:t>(M3</w:t>
            </w:r>
            <w:r w:rsidRPr="0054547D">
              <w:rPr>
                <w:rFonts w:eastAsia="Times New Roman"/>
                <w:szCs w:val="22"/>
                <w:vertAlign w:val="superscript"/>
                <w:lang w:eastAsia="en-US"/>
              </w:rPr>
              <w:t>1</w:t>
            </w:r>
            <w:r w:rsidRPr="0054547D">
              <w:rPr>
                <w:rFonts w:eastAsia="Times New Roman"/>
                <w:szCs w:val="22"/>
                <w:lang w:eastAsia="en-US"/>
              </w:rPr>
              <w:t>+M3</w:t>
            </w:r>
            <w:r w:rsidRPr="0054547D">
              <w:rPr>
                <w:rFonts w:eastAsia="Times New Roman"/>
                <w:szCs w:val="22"/>
                <w:vertAlign w:val="superscript"/>
                <w:lang w:eastAsia="en-US"/>
              </w:rPr>
              <w:t>2</w:t>
            </w:r>
            <w:r w:rsidRPr="0054547D">
              <w:rPr>
                <w:rFonts w:eastAsia="Times New Roman"/>
                <w:szCs w:val="22"/>
                <w:lang w:eastAsia="en-US"/>
              </w:rPr>
              <w:t>)</w:t>
            </w:r>
            <w:r w:rsidRPr="0054547D">
              <w:rPr>
                <w:rFonts w:eastAsia="Times New Roman"/>
                <w:b/>
                <w:szCs w:val="22"/>
                <w:lang w:eastAsia="en-US"/>
              </w:rPr>
              <w:t>+M4</w:t>
            </w:r>
            <w:r w:rsidRPr="0054547D">
              <w:rPr>
                <w:rFonts w:eastAsia="Times New Roman"/>
                <w:szCs w:val="22"/>
                <w:lang w:eastAsia="en-US"/>
              </w:rPr>
              <w:t>(M4</w:t>
            </w:r>
            <w:r w:rsidRPr="0054547D">
              <w:rPr>
                <w:rFonts w:eastAsia="Times New Roman"/>
                <w:szCs w:val="22"/>
                <w:vertAlign w:val="superscript"/>
                <w:lang w:eastAsia="en-US"/>
              </w:rPr>
              <w:t>1</w:t>
            </w:r>
            <w:r w:rsidRPr="0054547D">
              <w:rPr>
                <w:rFonts w:eastAsia="Times New Roman"/>
                <w:szCs w:val="22"/>
                <w:lang w:eastAsia="en-US"/>
              </w:rPr>
              <w:t>+M4</w:t>
            </w:r>
            <w:r w:rsidRPr="0054547D">
              <w:rPr>
                <w:rFonts w:eastAsia="Times New Roman"/>
                <w:szCs w:val="22"/>
                <w:vertAlign w:val="superscript"/>
                <w:lang w:eastAsia="en-US"/>
              </w:rPr>
              <w:t>2</w:t>
            </w:r>
            <w:r w:rsidRPr="0054547D">
              <w:rPr>
                <w:rFonts w:eastAsia="Times New Roman"/>
                <w:szCs w:val="22"/>
                <w:lang w:eastAsia="en-US"/>
              </w:rPr>
              <w:t>)</w:t>
            </w:r>
            <w:r w:rsidRPr="0054547D">
              <w:rPr>
                <w:rFonts w:eastAsia="Times New Roman"/>
                <w:b/>
                <w:szCs w:val="22"/>
                <w:lang w:eastAsia="en-US"/>
              </w:rPr>
              <w:t>+M5) suma, Eur (be PVM)</w:t>
            </w:r>
          </w:p>
        </w:tc>
        <w:tc>
          <w:tcPr>
            <w:tcW w:w="1843" w:type="dxa"/>
            <w:tcBorders>
              <w:bottom w:val="single" w:sz="4" w:space="0" w:color="auto"/>
            </w:tcBorders>
            <w:vAlign w:val="center"/>
          </w:tcPr>
          <w:p w14:paraId="2B14500F" w14:textId="77777777" w:rsidR="0054547D" w:rsidRPr="0054547D" w:rsidRDefault="0054547D" w:rsidP="0054547D">
            <w:pPr>
              <w:jc w:val="center"/>
              <w:rPr>
                <w:rFonts w:eastAsia="Times New Roman"/>
                <w:b/>
                <w:szCs w:val="22"/>
                <w:lang w:eastAsia="en-US"/>
              </w:rPr>
            </w:pPr>
            <w:r w:rsidRPr="0054547D">
              <w:rPr>
                <w:rFonts w:eastAsia="Times New Roman"/>
                <w:b/>
                <w:szCs w:val="22"/>
                <w:lang w:eastAsia="en-US"/>
              </w:rPr>
              <w:t>Sudedamosios dalys</w:t>
            </w:r>
          </w:p>
        </w:tc>
        <w:tc>
          <w:tcPr>
            <w:tcW w:w="2126" w:type="dxa"/>
            <w:tcBorders>
              <w:bottom w:val="single" w:sz="4" w:space="0" w:color="auto"/>
            </w:tcBorders>
            <w:vAlign w:val="center"/>
          </w:tcPr>
          <w:p w14:paraId="45502B9C" w14:textId="77777777" w:rsidR="0054547D" w:rsidRPr="0054547D" w:rsidRDefault="0054547D" w:rsidP="0054547D">
            <w:pPr>
              <w:jc w:val="center"/>
              <w:rPr>
                <w:rFonts w:eastAsia="Times New Roman"/>
                <w:b/>
                <w:szCs w:val="22"/>
                <w:lang w:eastAsia="en-US"/>
              </w:rPr>
            </w:pPr>
            <w:r w:rsidRPr="0054547D">
              <w:rPr>
                <w:rFonts w:eastAsia="Times New Roman"/>
                <w:b/>
                <w:szCs w:val="22"/>
                <w:lang w:eastAsia="en-US"/>
              </w:rPr>
              <w:t xml:space="preserve">Vertė, Eur </w:t>
            </w:r>
          </w:p>
          <w:p w14:paraId="2FA5E98C" w14:textId="77777777" w:rsidR="0054547D" w:rsidRPr="0054547D" w:rsidRDefault="0054547D" w:rsidP="0054547D">
            <w:pPr>
              <w:jc w:val="center"/>
              <w:rPr>
                <w:rFonts w:eastAsia="Times New Roman"/>
                <w:b/>
                <w:szCs w:val="22"/>
                <w:lang w:eastAsia="en-US"/>
              </w:rPr>
            </w:pPr>
            <w:r w:rsidRPr="0054547D">
              <w:rPr>
                <w:rFonts w:eastAsia="Times New Roman"/>
                <w:b/>
                <w:szCs w:val="22"/>
                <w:lang w:eastAsia="en-US"/>
              </w:rPr>
              <w:t>(be PVM)</w:t>
            </w:r>
          </w:p>
        </w:tc>
      </w:tr>
      <w:tr w:rsidR="0054547D" w:rsidRPr="0054547D" w14:paraId="5C276E16" w14:textId="77777777" w:rsidTr="00250684">
        <w:trPr>
          <w:cantSplit/>
        </w:trPr>
        <w:tc>
          <w:tcPr>
            <w:tcW w:w="1296" w:type="dxa"/>
            <w:vMerge w:val="restart"/>
          </w:tcPr>
          <w:p w14:paraId="373B9055" w14:textId="77777777" w:rsidR="0054547D" w:rsidRPr="0054547D" w:rsidRDefault="0054547D" w:rsidP="0054547D">
            <w:pPr>
              <w:numPr>
                <w:ilvl w:val="0"/>
                <w:numId w:val="30"/>
              </w:numPr>
              <w:contextualSpacing/>
              <w:rPr>
                <w:rFonts w:eastAsia="Times New Roman"/>
                <w:szCs w:val="22"/>
                <w:lang w:eastAsia="en-US"/>
              </w:rPr>
            </w:pPr>
          </w:p>
        </w:tc>
        <w:tc>
          <w:tcPr>
            <w:tcW w:w="3802" w:type="dxa"/>
            <w:vMerge w:val="restart"/>
          </w:tcPr>
          <w:p w14:paraId="031CDE8E" w14:textId="77777777" w:rsidR="0054547D" w:rsidRPr="0054547D" w:rsidRDefault="0054547D" w:rsidP="0054547D">
            <w:pPr>
              <w:rPr>
                <w:rFonts w:eastAsia="Times New Roman"/>
                <w:b/>
                <w:szCs w:val="22"/>
                <w:lang w:eastAsia="en-US"/>
              </w:rPr>
            </w:pPr>
          </w:p>
        </w:tc>
        <w:tc>
          <w:tcPr>
            <w:tcW w:w="1843" w:type="dxa"/>
          </w:tcPr>
          <w:p w14:paraId="0592A09E"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2126" w:type="dxa"/>
          </w:tcPr>
          <w:p w14:paraId="65287543" w14:textId="77777777" w:rsidR="0054547D" w:rsidRPr="0054547D" w:rsidRDefault="0054547D" w:rsidP="0054547D">
            <w:pPr>
              <w:jc w:val="center"/>
              <w:rPr>
                <w:rFonts w:eastAsia="Times New Roman"/>
                <w:b/>
                <w:szCs w:val="22"/>
                <w:lang w:eastAsia="en-US"/>
              </w:rPr>
            </w:pPr>
          </w:p>
        </w:tc>
      </w:tr>
      <w:tr w:rsidR="0054547D" w:rsidRPr="0054547D" w14:paraId="6B666954" w14:textId="77777777" w:rsidTr="00250684">
        <w:trPr>
          <w:cantSplit/>
        </w:trPr>
        <w:tc>
          <w:tcPr>
            <w:tcW w:w="1296" w:type="dxa"/>
            <w:vMerge/>
          </w:tcPr>
          <w:p w14:paraId="6FB71BFA" w14:textId="77777777" w:rsidR="0054547D" w:rsidRPr="0054547D" w:rsidRDefault="0054547D" w:rsidP="0054547D">
            <w:pPr>
              <w:numPr>
                <w:ilvl w:val="0"/>
                <w:numId w:val="30"/>
              </w:numPr>
              <w:contextualSpacing/>
              <w:rPr>
                <w:rFonts w:eastAsia="Times New Roman"/>
                <w:szCs w:val="22"/>
                <w:lang w:eastAsia="en-US"/>
              </w:rPr>
            </w:pPr>
          </w:p>
        </w:tc>
        <w:tc>
          <w:tcPr>
            <w:tcW w:w="3802" w:type="dxa"/>
            <w:vMerge/>
          </w:tcPr>
          <w:p w14:paraId="5EB94BCA" w14:textId="77777777" w:rsidR="0054547D" w:rsidRPr="0054547D" w:rsidRDefault="0054547D" w:rsidP="0054547D">
            <w:pPr>
              <w:rPr>
                <w:rFonts w:eastAsia="Times New Roman"/>
                <w:b/>
                <w:szCs w:val="22"/>
                <w:lang w:eastAsia="en-US"/>
              </w:rPr>
            </w:pPr>
          </w:p>
        </w:tc>
        <w:tc>
          <w:tcPr>
            <w:tcW w:w="1843" w:type="dxa"/>
          </w:tcPr>
          <w:p w14:paraId="059D7BE6"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14:paraId="05A6CF2B" w14:textId="77777777" w:rsidR="0054547D" w:rsidRPr="0054547D" w:rsidRDefault="0054547D" w:rsidP="0054547D">
            <w:pPr>
              <w:jc w:val="center"/>
              <w:rPr>
                <w:rFonts w:eastAsia="Times New Roman"/>
                <w:b/>
                <w:szCs w:val="22"/>
                <w:lang w:eastAsia="en-US"/>
              </w:rPr>
            </w:pPr>
          </w:p>
        </w:tc>
      </w:tr>
      <w:tr w:rsidR="0054547D" w:rsidRPr="0054547D" w14:paraId="39AC13A2" w14:textId="77777777" w:rsidTr="00250684">
        <w:trPr>
          <w:cantSplit/>
        </w:trPr>
        <w:tc>
          <w:tcPr>
            <w:tcW w:w="1296" w:type="dxa"/>
            <w:vMerge/>
          </w:tcPr>
          <w:p w14:paraId="52E3AB02" w14:textId="77777777" w:rsidR="0054547D" w:rsidRPr="0054547D" w:rsidRDefault="0054547D" w:rsidP="0054547D">
            <w:pPr>
              <w:numPr>
                <w:ilvl w:val="0"/>
                <w:numId w:val="30"/>
              </w:numPr>
              <w:contextualSpacing/>
              <w:rPr>
                <w:rFonts w:eastAsia="Times New Roman"/>
                <w:szCs w:val="22"/>
                <w:lang w:eastAsia="en-US"/>
              </w:rPr>
            </w:pPr>
          </w:p>
        </w:tc>
        <w:tc>
          <w:tcPr>
            <w:tcW w:w="3802" w:type="dxa"/>
            <w:vMerge/>
          </w:tcPr>
          <w:p w14:paraId="0324505C" w14:textId="77777777" w:rsidR="0054547D" w:rsidRPr="0054547D" w:rsidRDefault="0054547D" w:rsidP="0054547D">
            <w:pPr>
              <w:rPr>
                <w:rFonts w:eastAsia="Times New Roman"/>
                <w:b/>
                <w:szCs w:val="22"/>
                <w:lang w:eastAsia="en-US"/>
              </w:rPr>
            </w:pPr>
          </w:p>
        </w:tc>
        <w:tc>
          <w:tcPr>
            <w:tcW w:w="1843" w:type="dxa"/>
          </w:tcPr>
          <w:p w14:paraId="232B8ABA"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14:paraId="5875C8FA" w14:textId="77777777" w:rsidR="0054547D" w:rsidRPr="0054547D" w:rsidRDefault="0054547D" w:rsidP="0054547D">
            <w:pPr>
              <w:jc w:val="center"/>
              <w:rPr>
                <w:rFonts w:eastAsia="Times New Roman"/>
                <w:b/>
                <w:szCs w:val="22"/>
                <w:lang w:eastAsia="en-US"/>
              </w:rPr>
            </w:pPr>
          </w:p>
        </w:tc>
      </w:tr>
      <w:tr w:rsidR="0054547D" w:rsidRPr="0054547D" w14:paraId="47D95BC8" w14:textId="77777777" w:rsidTr="00250684">
        <w:trPr>
          <w:cantSplit/>
        </w:trPr>
        <w:tc>
          <w:tcPr>
            <w:tcW w:w="1296" w:type="dxa"/>
            <w:vMerge/>
          </w:tcPr>
          <w:p w14:paraId="197A0E83" w14:textId="77777777" w:rsidR="0054547D" w:rsidRPr="0054547D" w:rsidRDefault="0054547D" w:rsidP="0054547D">
            <w:pPr>
              <w:numPr>
                <w:ilvl w:val="0"/>
                <w:numId w:val="30"/>
              </w:numPr>
              <w:contextualSpacing/>
              <w:rPr>
                <w:rFonts w:eastAsia="Times New Roman"/>
                <w:szCs w:val="22"/>
                <w:lang w:eastAsia="en-US"/>
              </w:rPr>
            </w:pPr>
          </w:p>
        </w:tc>
        <w:tc>
          <w:tcPr>
            <w:tcW w:w="3802" w:type="dxa"/>
            <w:vMerge/>
          </w:tcPr>
          <w:p w14:paraId="7A8B7733" w14:textId="77777777" w:rsidR="0054547D" w:rsidRPr="0054547D" w:rsidRDefault="0054547D" w:rsidP="0054547D">
            <w:pPr>
              <w:rPr>
                <w:rFonts w:eastAsia="Times New Roman"/>
                <w:b/>
                <w:szCs w:val="22"/>
                <w:lang w:eastAsia="en-US"/>
              </w:rPr>
            </w:pPr>
          </w:p>
        </w:tc>
        <w:tc>
          <w:tcPr>
            <w:tcW w:w="1843" w:type="dxa"/>
          </w:tcPr>
          <w:p w14:paraId="5368E7E5"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14:paraId="7A952C81" w14:textId="77777777" w:rsidR="0054547D" w:rsidRPr="0054547D" w:rsidRDefault="0054547D" w:rsidP="0054547D">
            <w:pPr>
              <w:jc w:val="center"/>
              <w:rPr>
                <w:rFonts w:eastAsia="Times New Roman"/>
                <w:b/>
                <w:szCs w:val="22"/>
                <w:lang w:eastAsia="en-US"/>
              </w:rPr>
            </w:pPr>
          </w:p>
        </w:tc>
      </w:tr>
      <w:tr w:rsidR="0054547D" w:rsidRPr="0054547D" w14:paraId="3E905FE2" w14:textId="77777777" w:rsidTr="00250684">
        <w:trPr>
          <w:cantSplit/>
        </w:trPr>
        <w:tc>
          <w:tcPr>
            <w:tcW w:w="1296" w:type="dxa"/>
            <w:vMerge/>
          </w:tcPr>
          <w:p w14:paraId="78A2D880" w14:textId="77777777" w:rsidR="0054547D" w:rsidRPr="0054547D" w:rsidRDefault="0054547D" w:rsidP="0054547D">
            <w:pPr>
              <w:numPr>
                <w:ilvl w:val="0"/>
                <w:numId w:val="30"/>
              </w:numPr>
              <w:contextualSpacing/>
              <w:rPr>
                <w:rFonts w:eastAsia="Times New Roman"/>
                <w:szCs w:val="22"/>
                <w:lang w:eastAsia="en-US"/>
              </w:rPr>
            </w:pPr>
          </w:p>
        </w:tc>
        <w:tc>
          <w:tcPr>
            <w:tcW w:w="3802" w:type="dxa"/>
            <w:vMerge/>
          </w:tcPr>
          <w:p w14:paraId="1A58A655" w14:textId="77777777" w:rsidR="0054547D" w:rsidRPr="0054547D" w:rsidRDefault="0054547D" w:rsidP="0054547D">
            <w:pPr>
              <w:rPr>
                <w:rFonts w:eastAsia="Times New Roman"/>
                <w:b/>
                <w:szCs w:val="22"/>
                <w:lang w:eastAsia="en-US"/>
              </w:rPr>
            </w:pPr>
          </w:p>
        </w:tc>
        <w:tc>
          <w:tcPr>
            <w:tcW w:w="1843" w:type="dxa"/>
          </w:tcPr>
          <w:p w14:paraId="55F1B9DC"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14:paraId="3574027E" w14:textId="77777777" w:rsidR="0054547D" w:rsidRPr="0054547D" w:rsidRDefault="0054547D" w:rsidP="0054547D">
            <w:pPr>
              <w:jc w:val="center"/>
              <w:rPr>
                <w:rFonts w:eastAsia="Times New Roman"/>
                <w:b/>
                <w:szCs w:val="22"/>
                <w:lang w:eastAsia="en-US"/>
              </w:rPr>
            </w:pPr>
          </w:p>
        </w:tc>
      </w:tr>
      <w:tr w:rsidR="0054547D" w:rsidRPr="0054547D" w14:paraId="2956641A" w14:textId="77777777" w:rsidTr="00250684">
        <w:trPr>
          <w:cantSplit/>
        </w:trPr>
        <w:tc>
          <w:tcPr>
            <w:tcW w:w="1296" w:type="dxa"/>
            <w:vMerge/>
          </w:tcPr>
          <w:p w14:paraId="43BB3F36" w14:textId="77777777" w:rsidR="0054547D" w:rsidRPr="0054547D" w:rsidRDefault="0054547D" w:rsidP="0054547D">
            <w:pPr>
              <w:numPr>
                <w:ilvl w:val="0"/>
                <w:numId w:val="30"/>
              </w:numPr>
              <w:contextualSpacing/>
              <w:rPr>
                <w:rFonts w:eastAsia="Times New Roman"/>
                <w:szCs w:val="22"/>
                <w:lang w:eastAsia="en-US"/>
              </w:rPr>
            </w:pPr>
          </w:p>
        </w:tc>
        <w:tc>
          <w:tcPr>
            <w:tcW w:w="3802" w:type="dxa"/>
            <w:vMerge/>
          </w:tcPr>
          <w:p w14:paraId="0174D9DB" w14:textId="77777777" w:rsidR="0054547D" w:rsidRPr="0054547D" w:rsidRDefault="0054547D" w:rsidP="0054547D">
            <w:pPr>
              <w:rPr>
                <w:rFonts w:eastAsia="Times New Roman"/>
                <w:b/>
                <w:szCs w:val="22"/>
                <w:lang w:eastAsia="en-US"/>
              </w:rPr>
            </w:pPr>
          </w:p>
        </w:tc>
        <w:tc>
          <w:tcPr>
            <w:tcW w:w="1843" w:type="dxa"/>
          </w:tcPr>
          <w:p w14:paraId="7AD654DC"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2126" w:type="dxa"/>
          </w:tcPr>
          <w:p w14:paraId="0B8285DF" w14:textId="77777777" w:rsidR="0054547D" w:rsidRPr="0054547D" w:rsidRDefault="0054547D" w:rsidP="0054547D">
            <w:pPr>
              <w:jc w:val="center"/>
              <w:rPr>
                <w:rFonts w:eastAsia="Times New Roman"/>
                <w:b/>
                <w:szCs w:val="22"/>
                <w:lang w:eastAsia="en-US"/>
              </w:rPr>
            </w:pPr>
          </w:p>
        </w:tc>
      </w:tr>
      <w:tr w:rsidR="0054547D" w:rsidRPr="0054547D" w14:paraId="11C5A7D8" w14:textId="77777777" w:rsidTr="00250684">
        <w:trPr>
          <w:cantSplit/>
        </w:trPr>
        <w:tc>
          <w:tcPr>
            <w:tcW w:w="1296" w:type="dxa"/>
            <w:vMerge w:val="restart"/>
          </w:tcPr>
          <w:p w14:paraId="724AF3BD" w14:textId="77777777" w:rsidR="0054547D" w:rsidRPr="0054547D" w:rsidRDefault="0054547D" w:rsidP="0054547D">
            <w:pPr>
              <w:numPr>
                <w:ilvl w:val="0"/>
                <w:numId w:val="30"/>
              </w:numPr>
              <w:contextualSpacing/>
              <w:rPr>
                <w:rFonts w:eastAsia="Times New Roman"/>
                <w:szCs w:val="22"/>
                <w:lang w:eastAsia="en-US"/>
              </w:rPr>
            </w:pPr>
          </w:p>
        </w:tc>
        <w:tc>
          <w:tcPr>
            <w:tcW w:w="3802" w:type="dxa"/>
            <w:vMerge w:val="restart"/>
          </w:tcPr>
          <w:p w14:paraId="40757FA3" w14:textId="77777777" w:rsidR="0054547D" w:rsidRPr="0054547D" w:rsidRDefault="0054547D" w:rsidP="0054547D">
            <w:pPr>
              <w:rPr>
                <w:rFonts w:eastAsia="Times New Roman"/>
                <w:b/>
                <w:szCs w:val="22"/>
                <w:lang w:eastAsia="en-US"/>
              </w:rPr>
            </w:pPr>
          </w:p>
        </w:tc>
        <w:tc>
          <w:tcPr>
            <w:tcW w:w="1843" w:type="dxa"/>
          </w:tcPr>
          <w:p w14:paraId="76AE724B"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2126" w:type="dxa"/>
          </w:tcPr>
          <w:p w14:paraId="1D639E89" w14:textId="77777777" w:rsidR="0054547D" w:rsidRPr="0054547D" w:rsidRDefault="0054547D" w:rsidP="0054547D">
            <w:pPr>
              <w:jc w:val="center"/>
              <w:rPr>
                <w:rFonts w:eastAsia="Times New Roman"/>
                <w:b/>
                <w:szCs w:val="22"/>
                <w:lang w:eastAsia="en-US"/>
              </w:rPr>
            </w:pPr>
          </w:p>
        </w:tc>
      </w:tr>
      <w:tr w:rsidR="0054547D" w:rsidRPr="0054547D" w14:paraId="6EB58018" w14:textId="77777777" w:rsidTr="00250684">
        <w:trPr>
          <w:cantSplit/>
        </w:trPr>
        <w:tc>
          <w:tcPr>
            <w:tcW w:w="1296" w:type="dxa"/>
            <w:vMerge/>
          </w:tcPr>
          <w:p w14:paraId="66C4B42D" w14:textId="77777777" w:rsidR="0054547D" w:rsidRPr="0054547D" w:rsidRDefault="0054547D" w:rsidP="0054547D">
            <w:pPr>
              <w:numPr>
                <w:ilvl w:val="0"/>
                <w:numId w:val="30"/>
              </w:numPr>
              <w:contextualSpacing/>
              <w:rPr>
                <w:rFonts w:eastAsia="Times New Roman"/>
                <w:szCs w:val="22"/>
                <w:lang w:eastAsia="en-US"/>
              </w:rPr>
            </w:pPr>
          </w:p>
        </w:tc>
        <w:tc>
          <w:tcPr>
            <w:tcW w:w="3802" w:type="dxa"/>
            <w:vMerge/>
          </w:tcPr>
          <w:p w14:paraId="234110B8" w14:textId="77777777" w:rsidR="0054547D" w:rsidRPr="0054547D" w:rsidRDefault="0054547D" w:rsidP="0054547D">
            <w:pPr>
              <w:rPr>
                <w:rFonts w:eastAsia="Times New Roman"/>
                <w:b/>
                <w:szCs w:val="22"/>
                <w:lang w:eastAsia="en-US"/>
              </w:rPr>
            </w:pPr>
          </w:p>
        </w:tc>
        <w:tc>
          <w:tcPr>
            <w:tcW w:w="1843" w:type="dxa"/>
          </w:tcPr>
          <w:p w14:paraId="122B2BAD"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14:paraId="1D37549B" w14:textId="77777777" w:rsidR="0054547D" w:rsidRPr="0054547D" w:rsidRDefault="0054547D" w:rsidP="0054547D">
            <w:pPr>
              <w:jc w:val="center"/>
              <w:rPr>
                <w:rFonts w:eastAsia="Times New Roman"/>
                <w:b/>
                <w:szCs w:val="22"/>
                <w:lang w:eastAsia="en-US"/>
              </w:rPr>
            </w:pPr>
          </w:p>
        </w:tc>
      </w:tr>
      <w:tr w:rsidR="0054547D" w:rsidRPr="0054547D" w14:paraId="021C2380" w14:textId="77777777" w:rsidTr="00250684">
        <w:trPr>
          <w:cantSplit/>
        </w:trPr>
        <w:tc>
          <w:tcPr>
            <w:tcW w:w="1296" w:type="dxa"/>
            <w:vMerge/>
          </w:tcPr>
          <w:p w14:paraId="440004FD" w14:textId="77777777" w:rsidR="0054547D" w:rsidRPr="0054547D" w:rsidRDefault="0054547D" w:rsidP="0054547D">
            <w:pPr>
              <w:numPr>
                <w:ilvl w:val="0"/>
                <w:numId w:val="30"/>
              </w:numPr>
              <w:contextualSpacing/>
              <w:rPr>
                <w:rFonts w:eastAsia="Times New Roman"/>
                <w:szCs w:val="22"/>
                <w:lang w:eastAsia="en-US"/>
              </w:rPr>
            </w:pPr>
          </w:p>
        </w:tc>
        <w:tc>
          <w:tcPr>
            <w:tcW w:w="3802" w:type="dxa"/>
            <w:vMerge/>
          </w:tcPr>
          <w:p w14:paraId="4FCC49E2" w14:textId="77777777" w:rsidR="0054547D" w:rsidRPr="0054547D" w:rsidRDefault="0054547D" w:rsidP="0054547D">
            <w:pPr>
              <w:rPr>
                <w:rFonts w:eastAsia="Times New Roman"/>
                <w:b/>
                <w:szCs w:val="22"/>
                <w:lang w:eastAsia="en-US"/>
              </w:rPr>
            </w:pPr>
          </w:p>
        </w:tc>
        <w:tc>
          <w:tcPr>
            <w:tcW w:w="1843" w:type="dxa"/>
          </w:tcPr>
          <w:p w14:paraId="6B3B331F"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14:paraId="59252C2A" w14:textId="77777777" w:rsidR="0054547D" w:rsidRPr="0054547D" w:rsidRDefault="0054547D" w:rsidP="0054547D">
            <w:pPr>
              <w:jc w:val="center"/>
              <w:rPr>
                <w:rFonts w:eastAsia="Times New Roman"/>
                <w:b/>
                <w:szCs w:val="22"/>
                <w:lang w:eastAsia="en-US"/>
              </w:rPr>
            </w:pPr>
          </w:p>
        </w:tc>
      </w:tr>
      <w:tr w:rsidR="0054547D" w:rsidRPr="0054547D" w14:paraId="0F226D68" w14:textId="77777777" w:rsidTr="00250684">
        <w:trPr>
          <w:cantSplit/>
        </w:trPr>
        <w:tc>
          <w:tcPr>
            <w:tcW w:w="1296" w:type="dxa"/>
            <w:vMerge/>
          </w:tcPr>
          <w:p w14:paraId="0C8A899E" w14:textId="77777777" w:rsidR="0054547D" w:rsidRPr="0054547D" w:rsidRDefault="0054547D" w:rsidP="0054547D">
            <w:pPr>
              <w:numPr>
                <w:ilvl w:val="0"/>
                <w:numId w:val="30"/>
              </w:numPr>
              <w:contextualSpacing/>
              <w:rPr>
                <w:rFonts w:eastAsia="Times New Roman"/>
                <w:szCs w:val="22"/>
                <w:lang w:eastAsia="en-US"/>
              </w:rPr>
            </w:pPr>
          </w:p>
        </w:tc>
        <w:tc>
          <w:tcPr>
            <w:tcW w:w="3802" w:type="dxa"/>
            <w:vMerge/>
          </w:tcPr>
          <w:p w14:paraId="39CE3B02" w14:textId="77777777" w:rsidR="0054547D" w:rsidRPr="0054547D" w:rsidRDefault="0054547D" w:rsidP="0054547D">
            <w:pPr>
              <w:rPr>
                <w:rFonts w:eastAsia="Times New Roman"/>
                <w:b/>
                <w:szCs w:val="22"/>
                <w:lang w:eastAsia="en-US"/>
              </w:rPr>
            </w:pPr>
          </w:p>
        </w:tc>
        <w:tc>
          <w:tcPr>
            <w:tcW w:w="1843" w:type="dxa"/>
          </w:tcPr>
          <w:p w14:paraId="37BA8692"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14:paraId="09C96B34" w14:textId="77777777" w:rsidR="0054547D" w:rsidRPr="0054547D" w:rsidRDefault="0054547D" w:rsidP="0054547D">
            <w:pPr>
              <w:jc w:val="center"/>
              <w:rPr>
                <w:rFonts w:eastAsia="Times New Roman"/>
                <w:b/>
                <w:szCs w:val="22"/>
                <w:lang w:eastAsia="en-US"/>
              </w:rPr>
            </w:pPr>
          </w:p>
        </w:tc>
      </w:tr>
      <w:tr w:rsidR="0054547D" w:rsidRPr="0054547D" w14:paraId="761D5B01" w14:textId="77777777" w:rsidTr="00250684">
        <w:trPr>
          <w:cantSplit/>
        </w:trPr>
        <w:tc>
          <w:tcPr>
            <w:tcW w:w="1296" w:type="dxa"/>
            <w:vMerge/>
          </w:tcPr>
          <w:p w14:paraId="36CBD525" w14:textId="77777777" w:rsidR="0054547D" w:rsidRPr="0054547D" w:rsidRDefault="0054547D" w:rsidP="0054547D">
            <w:pPr>
              <w:numPr>
                <w:ilvl w:val="0"/>
                <w:numId w:val="30"/>
              </w:numPr>
              <w:contextualSpacing/>
              <w:rPr>
                <w:rFonts w:eastAsia="Times New Roman"/>
                <w:szCs w:val="22"/>
                <w:lang w:eastAsia="en-US"/>
              </w:rPr>
            </w:pPr>
          </w:p>
        </w:tc>
        <w:tc>
          <w:tcPr>
            <w:tcW w:w="3802" w:type="dxa"/>
            <w:vMerge/>
          </w:tcPr>
          <w:p w14:paraId="44BCC648" w14:textId="77777777" w:rsidR="0054547D" w:rsidRPr="0054547D" w:rsidRDefault="0054547D" w:rsidP="0054547D">
            <w:pPr>
              <w:rPr>
                <w:rFonts w:eastAsia="Times New Roman"/>
                <w:b/>
                <w:szCs w:val="22"/>
                <w:lang w:eastAsia="en-US"/>
              </w:rPr>
            </w:pPr>
          </w:p>
        </w:tc>
        <w:tc>
          <w:tcPr>
            <w:tcW w:w="1843" w:type="dxa"/>
          </w:tcPr>
          <w:p w14:paraId="190F89D5"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14:paraId="04276369" w14:textId="77777777" w:rsidR="0054547D" w:rsidRPr="0054547D" w:rsidRDefault="0054547D" w:rsidP="0054547D">
            <w:pPr>
              <w:jc w:val="center"/>
              <w:rPr>
                <w:rFonts w:eastAsia="Times New Roman"/>
                <w:b/>
                <w:szCs w:val="22"/>
                <w:lang w:eastAsia="en-US"/>
              </w:rPr>
            </w:pPr>
          </w:p>
        </w:tc>
      </w:tr>
      <w:tr w:rsidR="0054547D" w:rsidRPr="0054547D" w14:paraId="1A6487E9" w14:textId="77777777" w:rsidTr="00250684">
        <w:trPr>
          <w:cantSplit/>
        </w:trPr>
        <w:tc>
          <w:tcPr>
            <w:tcW w:w="1296" w:type="dxa"/>
            <w:vMerge/>
          </w:tcPr>
          <w:p w14:paraId="5F39277A" w14:textId="77777777" w:rsidR="0054547D" w:rsidRPr="0054547D" w:rsidRDefault="0054547D" w:rsidP="0054547D">
            <w:pPr>
              <w:numPr>
                <w:ilvl w:val="0"/>
                <w:numId w:val="30"/>
              </w:numPr>
              <w:contextualSpacing/>
              <w:rPr>
                <w:rFonts w:eastAsia="Times New Roman"/>
                <w:szCs w:val="22"/>
                <w:lang w:eastAsia="en-US"/>
              </w:rPr>
            </w:pPr>
          </w:p>
        </w:tc>
        <w:tc>
          <w:tcPr>
            <w:tcW w:w="3802" w:type="dxa"/>
            <w:vMerge/>
          </w:tcPr>
          <w:p w14:paraId="2EAC65BD" w14:textId="77777777" w:rsidR="0054547D" w:rsidRPr="0054547D" w:rsidRDefault="0054547D" w:rsidP="0054547D">
            <w:pPr>
              <w:rPr>
                <w:rFonts w:eastAsia="Times New Roman"/>
                <w:b/>
                <w:szCs w:val="22"/>
                <w:lang w:eastAsia="en-US"/>
              </w:rPr>
            </w:pPr>
          </w:p>
        </w:tc>
        <w:tc>
          <w:tcPr>
            <w:tcW w:w="1843" w:type="dxa"/>
          </w:tcPr>
          <w:p w14:paraId="26C7C526"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2126" w:type="dxa"/>
          </w:tcPr>
          <w:p w14:paraId="58E31334" w14:textId="77777777" w:rsidR="0054547D" w:rsidRPr="0054547D" w:rsidRDefault="0054547D" w:rsidP="0054547D">
            <w:pPr>
              <w:jc w:val="center"/>
              <w:rPr>
                <w:rFonts w:eastAsia="Times New Roman"/>
                <w:b/>
                <w:szCs w:val="22"/>
                <w:lang w:eastAsia="en-US"/>
              </w:rPr>
            </w:pPr>
          </w:p>
        </w:tc>
      </w:tr>
      <w:tr w:rsidR="0054547D" w:rsidRPr="0054547D" w14:paraId="2AC950E6" w14:textId="77777777" w:rsidTr="00250684">
        <w:trPr>
          <w:cantSplit/>
        </w:trPr>
        <w:tc>
          <w:tcPr>
            <w:tcW w:w="1296" w:type="dxa"/>
            <w:vMerge w:val="restart"/>
          </w:tcPr>
          <w:p w14:paraId="1DBEBD34" w14:textId="77777777" w:rsidR="0054547D" w:rsidRPr="0054547D" w:rsidRDefault="0054547D" w:rsidP="0054547D">
            <w:pPr>
              <w:numPr>
                <w:ilvl w:val="0"/>
                <w:numId w:val="30"/>
              </w:numPr>
              <w:contextualSpacing/>
              <w:rPr>
                <w:rFonts w:eastAsia="Times New Roman"/>
                <w:szCs w:val="22"/>
                <w:lang w:eastAsia="en-US"/>
              </w:rPr>
            </w:pPr>
          </w:p>
        </w:tc>
        <w:tc>
          <w:tcPr>
            <w:tcW w:w="3802" w:type="dxa"/>
            <w:vMerge w:val="restart"/>
          </w:tcPr>
          <w:p w14:paraId="396D3946" w14:textId="77777777" w:rsidR="0054547D" w:rsidRPr="0054547D" w:rsidRDefault="0054547D" w:rsidP="0054547D">
            <w:pPr>
              <w:rPr>
                <w:rFonts w:eastAsia="Times New Roman"/>
                <w:b/>
                <w:szCs w:val="22"/>
                <w:lang w:eastAsia="en-US"/>
              </w:rPr>
            </w:pPr>
          </w:p>
        </w:tc>
        <w:tc>
          <w:tcPr>
            <w:tcW w:w="1843" w:type="dxa"/>
          </w:tcPr>
          <w:p w14:paraId="2E3B13EA"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2126" w:type="dxa"/>
          </w:tcPr>
          <w:p w14:paraId="2B77B78C" w14:textId="77777777" w:rsidR="0054547D" w:rsidRPr="0054547D" w:rsidRDefault="0054547D" w:rsidP="0054547D">
            <w:pPr>
              <w:jc w:val="center"/>
              <w:rPr>
                <w:rFonts w:eastAsia="Times New Roman"/>
                <w:b/>
                <w:szCs w:val="22"/>
                <w:lang w:eastAsia="en-US"/>
              </w:rPr>
            </w:pPr>
          </w:p>
        </w:tc>
      </w:tr>
      <w:tr w:rsidR="0054547D" w:rsidRPr="0054547D" w14:paraId="75506038" w14:textId="77777777" w:rsidTr="00250684">
        <w:trPr>
          <w:cantSplit/>
        </w:trPr>
        <w:tc>
          <w:tcPr>
            <w:tcW w:w="1296" w:type="dxa"/>
            <w:vMerge/>
          </w:tcPr>
          <w:p w14:paraId="083155A2" w14:textId="77777777" w:rsidR="0054547D" w:rsidRPr="0054547D" w:rsidRDefault="0054547D" w:rsidP="0054547D">
            <w:pPr>
              <w:numPr>
                <w:ilvl w:val="0"/>
                <w:numId w:val="30"/>
              </w:numPr>
              <w:contextualSpacing/>
              <w:rPr>
                <w:rFonts w:eastAsia="Times New Roman"/>
                <w:szCs w:val="22"/>
                <w:lang w:eastAsia="en-US"/>
              </w:rPr>
            </w:pPr>
          </w:p>
        </w:tc>
        <w:tc>
          <w:tcPr>
            <w:tcW w:w="3802" w:type="dxa"/>
            <w:vMerge/>
          </w:tcPr>
          <w:p w14:paraId="67AEE5AA" w14:textId="77777777" w:rsidR="0054547D" w:rsidRPr="0054547D" w:rsidRDefault="0054547D" w:rsidP="0054547D">
            <w:pPr>
              <w:rPr>
                <w:rFonts w:eastAsia="Times New Roman"/>
                <w:b/>
                <w:szCs w:val="22"/>
                <w:lang w:eastAsia="en-US"/>
              </w:rPr>
            </w:pPr>
          </w:p>
        </w:tc>
        <w:tc>
          <w:tcPr>
            <w:tcW w:w="1843" w:type="dxa"/>
          </w:tcPr>
          <w:p w14:paraId="3BADA557"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14:paraId="0FACDABE" w14:textId="77777777" w:rsidR="0054547D" w:rsidRPr="0054547D" w:rsidRDefault="0054547D" w:rsidP="0054547D">
            <w:pPr>
              <w:jc w:val="center"/>
              <w:rPr>
                <w:rFonts w:eastAsia="Times New Roman"/>
                <w:b/>
                <w:szCs w:val="22"/>
                <w:lang w:eastAsia="en-US"/>
              </w:rPr>
            </w:pPr>
          </w:p>
        </w:tc>
      </w:tr>
      <w:tr w:rsidR="0054547D" w:rsidRPr="0054547D" w14:paraId="3DA5C48E" w14:textId="77777777" w:rsidTr="00250684">
        <w:trPr>
          <w:cantSplit/>
        </w:trPr>
        <w:tc>
          <w:tcPr>
            <w:tcW w:w="1296" w:type="dxa"/>
            <w:vMerge/>
          </w:tcPr>
          <w:p w14:paraId="27884333" w14:textId="77777777" w:rsidR="0054547D" w:rsidRPr="0054547D" w:rsidRDefault="0054547D" w:rsidP="0054547D">
            <w:pPr>
              <w:numPr>
                <w:ilvl w:val="0"/>
                <w:numId w:val="30"/>
              </w:numPr>
              <w:contextualSpacing/>
              <w:rPr>
                <w:rFonts w:eastAsia="Times New Roman"/>
                <w:szCs w:val="22"/>
                <w:lang w:eastAsia="en-US"/>
              </w:rPr>
            </w:pPr>
          </w:p>
        </w:tc>
        <w:tc>
          <w:tcPr>
            <w:tcW w:w="3802" w:type="dxa"/>
            <w:vMerge/>
          </w:tcPr>
          <w:p w14:paraId="3186C2EF" w14:textId="77777777" w:rsidR="0054547D" w:rsidRPr="0054547D" w:rsidRDefault="0054547D" w:rsidP="0054547D">
            <w:pPr>
              <w:rPr>
                <w:rFonts w:eastAsia="Times New Roman"/>
                <w:b/>
                <w:szCs w:val="22"/>
                <w:lang w:eastAsia="en-US"/>
              </w:rPr>
            </w:pPr>
          </w:p>
        </w:tc>
        <w:tc>
          <w:tcPr>
            <w:tcW w:w="1843" w:type="dxa"/>
          </w:tcPr>
          <w:p w14:paraId="19F128A3"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14:paraId="53B0B893" w14:textId="77777777" w:rsidR="0054547D" w:rsidRPr="0054547D" w:rsidRDefault="0054547D" w:rsidP="0054547D">
            <w:pPr>
              <w:jc w:val="center"/>
              <w:rPr>
                <w:rFonts w:eastAsia="Times New Roman"/>
                <w:b/>
                <w:szCs w:val="22"/>
                <w:lang w:eastAsia="en-US"/>
              </w:rPr>
            </w:pPr>
          </w:p>
        </w:tc>
      </w:tr>
      <w:tr w:rsidR="0054547D" w:rsidRPr="0054547D" w14:paraId="7E477246" w14:textId="77777777" w:rsidTr="00250684">
        <w:trPr>
          <w:cantSplit/>
        </w:trPr>
        <w:tc>
          <w:tcPr>
            <w:tcW w:w="1296" w:type="dxa"/>
            <w:vMerge/>
          </w:tcPr>
          <w:p w14:paraId="1B725DAB" w14:textId="77777777" w:rsidR="0054547D" w:rsidRPr="0054547D" w:rsidRDefault="0054547D" w:rsidP="0054547D">
            <w:pPr>
              <w:numPr>
                <w:ilvl w:val="0"/>
                <w:numId w:val="30"/>
              </w:numPr>
              <w:contextualSpacing/>
              <w:rPr>
                <w:rFonts w:eastAsia="Times New Roman"/>
                <w:szCs w:val="22"/>
                <w:lang w:eastAsia="en-US"/>
              </w:rPr>
            </w:pPr>
          </w:p>
        </w:tc>
        <w:tc>
          <w:tcPr>
            <w:tcW w:w="3802" w:type="dxa"/>
            <w:vMerge/>
          </w:tcPr>
          <w:p w14:paraId="0D803A0C" w14:textId="77777777" w:rsidR="0054547D" w:rsidRPr="0054547D" w:rsidRDefault="0054547D" w:rsidP="0054547D">
            <w:pPr>
              <w:rPr>
                <w:rFonts w:eastAsia="Times New Roman"/>
                <w:b/>
                <w:szCs w:val="22"/>
                <w:lang w:eastAsia="en-US"/>
              </w:rPr>
            </w:pPr>
          </w:p>
        </w:tc>
        <w:tc>
          <w:tcPr>
            <w:tcW w:w="1843" w:type="dxa"/>
          </w:tcPr>
          <w:p w14:paraId="0B3F986F"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14:paraId="21C78509" w14:textId="77777777" w:rsidR="0054547D" w:rsidRPr="0054547D" w:rsidRDefault="0054547D" w:rsidP="0054547D">
            <w:pPr>
              <w:jc w:val="center"/>
              <w:rPr>
                <w:rFonts w:eastAsia="Times New Roman"/>
                <w:b/>
                <w:szCs w:val="22"/>
                <w:lang w:eastAsia="en-US"/>
              </w:rPr>
            </w:pPr>
          </w:p>
        </w:tc>
      </w:tr>
      <w:tr w:rsidR="0054547D" w:rsidRPr="0054547D" w14:paraId="628B9F31" w14:textId="77777777" w:rsidTr="00250684">
        <w:trPr>
          <w:cantSplit/>
        </w:trPr>
        <w:tc>
          <w:tcPr>
            <w:tcW w:w="1296" w:type="dxa"/>
            <w:vMerge/>
          </w:tcPr>
          <w:p w14:paraId="15F7D6A0" w14:textId="77777777" w:rsidR="0054547D" w:rsidRPr="0054547D" w:rsidRDefault="0054547D" w:rsidP="0054547D">
            <w:pPr>
              <w:numPr>
                <w:ilvl w:val="0"/>
                <w:numId w:val="30"/>
              </w:numPr>
              <w:contextualSpacing/>
              <w:rPr>
                <w:rFonts w:eastAsia="Times New Roman"/>
                <w:szCs w:val="22"/>
                <w:lang w:eastAsia="en-US"/>
              </w:rPr>
            </w:pPr>
          </w:p>
        </w:tc>
        <w:tc>
          <w:tcPr>
            <w:tcW w:w="3802" w:type="dxa"/>
            <w:vMerge/>
          </w:tcPr>
          <w:p w14:paraId="5FF180E1" w14:textId="77777777" w:rsidR="0054547D" w:rsidRPr="0054547D" w:rsidRDefault="0054547D" w:rsidP="0054547D">
            <w:pPr>
              <w:rPr>
                <w:rFonts w:eastAsia="Times New Roman"/>
                <w:b/>
                <w:szCs w:val="22"/>
                <w:lang w:eastAsia="en-US"/>
              </w:rPr>
            </w:pPr>
          </w:p>
        </w:tc>
        <w:tc>
          <w:tcPr>
            <w:tcW w:w="1843" w:type="dxa"/>
          </w:tcPr>
          <w:p w14:paraId="4EEA1FE3"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14:paraId="06D633BD" w14:textId="77777777" w:rsidR="0054547D" w:rsidRPr="0054547D" w:rsidRDefault="0054547D" w:rsidP="0054547D">
            <w:pPr>
              <w:jc w:val="center"/>
              <w:rPr>
                <w:rFonts w:eastAsia="Times New Roman"/>
                <w:b/>
                <w:szCs w:val="22"/>
                <w:lang w:eastAsia="en-US"/>
              </w:rPr>
            </w:pPr>
          </w:p>
        </w:tc>
      </w:tr>
      <w:tr w:rsidR="0054547D" w:rsidRPr="0054547D" w14:paraId="0D424EDD" w14:textId="77777777" w:rsidTr="00250684">
        <w:trPr>
          <w:cantSplit/>
        </w:trPr>
        <w:tc>
          <w:tcPr>
            <w:tcW w:w="1296" w:type="dxa"/>
            <w:vMerge/>
          </w:tcPr>
          <w:p w14:paraId="21670A39" w14:textId="77777777" w:rsidR="0054547D" w:rsidRPr="0054547D" w:rsidRDefault="0054547D" w:rsidP="0054547D">
            <w:pPr>
              <w:numPr>
                <w:ilvl w:val="0"/>
                <w:numId w:val="44"/>
              </w:numPr>
              <w:contextualSpacing/>
              <w:rPr>
                <w:rFonts w:eastAsia="Times New Roman"/>
                <w:szCs w:val="22"/>
                <w:lang w:eastAsia="en-US"/>
              </w:rPr>
            </w:pPr>
          </w:p>
        </w:tc>
        <w:tc>
          <w:tcPr>
            <w:tcW w:w="3802" w:type="dxa"/>
            <w:vMerge/>
          </w:tcPr>
          <w:p w14:paraId="08FFE402" w14:textId="77777777" w:rsidR="0054547D" w:rsidRPr="0054547D" w:rsidRDefault="0054547D" w:rsidP="0054547D">
            <w:pPr>
              <w:rPr>
                <w:rFonts w:eastAsia="Times New Roman"/>
                <w:b/>
                <w:szCs w:val="22"/>
                <w:lang w:eastAsia="en-US"/>
              </w:rPr>
            </w:pPr>
          </w:p>
        </w:tc>
        <w:tc>
          <w:tcPr>
            <w:tcW w:w="1843" w:type="dxa"/>
          </w:tcPr>
          <w:p w14:paraId="5BDAD626"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2126" w:type="dxa"/>
          </w:tcPr>
          <w:p w14:paraId="75565D32" w14:textId="77777777" w:rsidR="0054547D" w:rsidRPr="0054547D" w:rsidRDefault="0054547D" w:rsidP="0054547D">
            <w:pPr>
              <w:jc w:val="center"/>
              <w:rPr>
                <w:rFonts w:eastAsia="Times New Roman"/>
                <w:b/>
                <w:szCs w:val="22"/>
                <w:lang w:eastAsia="en-US"/>
              </w:rPr>
            </w:pPr>
          </w:p>
        </w:tc>
      </w:tr>
      <w:tr w:rsidR="0054547D" w:rsidRPr="0054547D" w14:paraId="7E98090A" w14:textId="77777777" w:rsidTr="00250684">
        <w:trPr>
          <w:cantSplit/>
        </w:trPr>
        <w:tc>
          <w:tcPr>
            <w:tcW w:w="1296" w:type="dxa"/>
            <w:vMerge w:val="restart"/>
          </w:tcPr>
          <w:p w14:paraId="43D825F6"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val="restart"/>
          </w:tcPr>
          <w:p w14:paraId="5635389D" w14:textId="77777777" w:rsidR="0054547D" w:rsidRPr="0054547D" w:rsidRDefault="0054547D" w:rsidP="0054547D">
            <w:pPr>
              <w:rPr>
                <w:rFonts w:eastAsia="Times New Roman"/>
                <w:b/>
                <w:szCs w:val="22"/>
                <w:lang w:eastAsia="en-US"/>
              </w:rPr>
            </w:pPr>
          </w:p>
        </w:tc>
        <w:tc>
          <w:tcPr>
            <w:tcW w:w="1843" w:type="dxa"/>
          </w:tcPr>
          <w:p w14:paraId="52C9CE9A"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2126" w:type="dxa"/>
          </w:tcPr>
          <w:p w14:paraId="2307D58B" w14:textId="77777777" w:rsidR="0054547D" w:rsidRPr="0054547D" w:rsidRDefault="0054547D" w:rsidP="0054547D">
            <w:pPr>
              <w:jc w:val="center"/>
              <w:rPr>
                <w:rFonts w:eastAsia="Times New Roman"/>
                <w:b/>
                <w:szCs w:val="22"/>
                <w:lang w:eastAsia="en-US"/>
              </w:rPr>
            </w:pPr>
          </w:p>
        </w:tc>
      </w:tr>
      <w:tr w:rsidR="0054547D" w:rsidRPr="0054547D" w14:paraId="42E9BBA1" w14:textId="77777777" w:rsidTr="00250684">
        <w:trPr>
          <w:cantSplit/>
        </w:trPr>
        <w:tc>
          <w:tcPr>
            <w:tcW w:w="1296" w:type="dxa"/>
            <w:vMerge/>
          </w:tcPr>
          <w:p w14:paraId="299FB2C7"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6E9A56BB" w14:textId="77777777" w:rsidR="0054547D" w:rsidRPr="0054547D" w:rsidRDefault="0054547D" w:rsidP="0054547D">
            <w:pPr>
              <w:rPr>
                <w:rFonts w:eastAsia="Times New Roman"/>
                <w:b/>
                <w:szCs w:val="22"/>
                <w:lang w:eastAsia="en-US"/>
              </w:rPr>
            </w:pPr>
          </w:p>
        </w:tc>
        <w:tc>
          <w:tcPr>
            <w:tcW w:w="1843" w:type="dxa"/>
          </w:tcPr>
          <w:p w14:paraId="31FE26FD"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14:paraId="7E2A96D7" w14:textId="77777777" w:rsidR="0054547D" w:rsidRPr="0054547D" w:rsidRDefault="0054547D" w:rsidP="0054547D">
            <w:pPr>
              <w:jc w:val="center"/>
              <w:rPr>
                <w:rFonts w:eastAsia="Times New Roman"/>
                <w:b/>
                <w:szCs w:val="22"/>
                <w:lang w:eastAsia="en-US"/>
              </w:rPr>
            </w:pPr>
          </w:p>
        </w:tc>
      </w:tr>
      <w:tr w:rsidR="0054547D" w:rsidRPr="0054547D" w14:paraId="0BEBFD3D" w14:textId="77777777" w:rsidTr="00250684">
        <w:trPr>
          <w:cantSplit/>
        </w:trPr>
        <w:tc>
          <w:tcPr>
            <w:tcW w:w="1296" w:type="dxa"/>
            <w:vMerge/>
          </w:tcPr>
          <w:p w14:paraId="1BCFDD57"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106B21E2" w14:textId="77777777" w:rsidR="0054547D" w:rsidRPr="0054547D" w:rsidRDefault="0054547D" w:rsidP="0054547D">
            <w:pPr>
              <w:rPr>
                <w:rFonts w:eastAsia="Times New Roman"/>
                <w:b/>
                <w:szCs w:val="22"/>
                <w:lang w:eastAsia="en-US"/>
              </w:rPr>
            </w:pPr>
          </w:p>
        </w:tc>
        <w:tc>
          <w:tcPr>
            <w:tcW w:w="1843" w:type="dxa"/>
          </w:tcPr>
          <w:p w14:paraId="78FF9551"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14:paraId="001049CD" w14:textId="77777777" w:rsidR="0054547D" w:rsidRPr="0054547D" w:rsidRDefault="0054547D" w:rsidP="0054547D">
            <w:pPr>
              <w:jc w:val="center"/>
              <w:rPr>
                <w:rFonts w:eastAsia="Times New Roman"/>
                <w:b/>
                <w:szCs w:val="22"/>
                <w:lang w:eastAsia="en-US"/>
              </w:rPr>
            </w:pPr>
          </w:p>
        </w:tc>
      </w:tr>
      <w:tr w:rsidR="0054547D" w:rsidRPr="0054547D" w14:paraId="3F78A8E4" w14:textId="77777777" w:rsidTr="00250684">
        <w:trPr>
          <w:cantSplit/>
        </w:trPr>
        <w:tc>
          <w:tcPr>
            <w:tcW w:w="1296" w:type="dxa"/>
            <w:vMerge/>
          </w:tcPr>
          <w:p w14:paraId="775ED6BD"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0C610665" w14:textId="77777777" w:rsidR="0054547D" w:rsidRPr="0054547D" w:rsidRDefault="0054547D" w:rsidP="0054547D">
            <w:pPr>
              <w:rPr>
                <w:rFonts w:eastAsia="Times New Roman"/>
                <w:b/>
                <w:szCs w:val="22"/>
                <w:lang w:eastAsia="en-US"/>
              </w:rPr>
            </w:pPr>
          </w:p>
        </w:tc>
        <w:tc>
          <w:tcPr>
            <w:tcW w:w="1843" w:type="dxa"/>
          </w:tcPr>
          <w:p w14:paraId="013F0A2A"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14:paraId="6A75ACF2" w14:textId="77777777" w:rsidR="0054547D" w:rsidRPr="0054547D" w:rsidRDefault="0054547D" w:rsidP="0054547D">
            <w:pPr>
              <w:jc w:val="center"/>
              <w:rPr>
                <w:rFonts w:eastAsia="Times New Roman"/>
                <w:b/>
                <w:szCs w:val="22"/>
                <w:lang w:eastAsia="en-US"/>
              </w:rPr>
            </w:pPr>
          </w:p>
        </w:tc>
      </w:tr>
      <w:tr w:rsidR="0054547D" w:rsidRPr="0054547D" w14:paraId="49EB8B3D" w14:textId="77777777" w:rsidTr="00250684">
        <w:trPr>
          <w:cantSplit/>
        </w:trPr>
        <w:tc>
          <w:tcPr>
            <w:tcW w:w="1296" w:type="dxa"/>
            <w:vMerge/>
          </w:tcPr>
          <w:p w14:paraId="12F40421"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364F1C89" w14:textId="77777777" w:rsidR="0054547D" w:rsidRPr="0054547D" w:rsidRDefault="0054547D" w:rsidP="0054547D">
            <w:pPr>
              <w:rPr>
                <w:rFonts w:eastAsia="Times New Roman"/>
                <w:b/>
                <w:szCs w:val="22"/>
                <w:lang w:eastAsia="en-US"/>
              </w:rPr>
            </w:pPr>
          </w:p>
        </w:tc>
        <w:tc>
          <w:tcPr>
            <w:tcW w:w="1843" w:type="dxa"/>
          </w:tcPr>
          <w:p w14:paraId="1406969A"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14:paraId="5BCC5BD3" w14:textId="77777777" w:rsidR="0054547D" w:rsidRPr="0054547D" w:rsidRDefault="0054547D" w:rsidP="0054547D">
            <w:pPr>
              <w:jc w:val="center"/>
              <w:rPr>
                <w:rFonts w:eastAsia="Times New Roman"/>
                <w:b/>
                <w:szCs w:val="22"/>
                <w:lang w:eastAsia="en-US"/>
              </w:rPr>
            </w:pPr>
          </w:p>
        </w:tc>
      </w:tr>
      <w:tr w:rsidR="0054547D" w:rsidRPr="0054547D" w14:paraId="6BCC67DD" w14:textId="77777777" w:rsidTr="00250684">
        <w:trPr>
          <w:cantSplit/>
        </w:trPr>
        <w:tc>
          <w:tcPr>
            <w:tcW w:w="1296" w:type="dxa"/>
            <w:vMerge/>
          </w:tcPr>
          <w:p w14:paraId="6C4977FA"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598CA356" w14:textId="77777777" w:rsidR="0054547D" w:rsidRPr="0054547D" w:rsidRDefault="0054547D" w:rsidP="0054547D">
            <w:pPr>
              <w:rPr>
                <w:rFonts w:eastAsia="Times New Roman"/>
                <w:b/>
                <w:szCs w:val="22"/>
                <w:lang w:eastAsia="en-US"/>
              </w:rPr>
            </w:pPr>
          </w:p>
        </w:tc>
        <w:tc>
          <w:tcPr>
            <w:tcW w:w="1843" w:type="dxa"/>
          </w:tcPr>
          <w:p w14:paraId="0362FB47"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2126" w:type="dxa"/>
          </w:tcPr>
          <w:p w14:paraId="074E8EE4" w14:textId="77777777" w:rsidR="0054547D" w:rsidRPr="0054547D" w:rsidRDefault="0054547D" w:rsidP="0054547D">
            <w:pPr>
              <w:jc w:val="center"/>
              <w:rPr>
                <w:rFonts w:eastAsia="Times New Roman"/>
                <w:b/>
                <w:szCs w:val="22"/>
                <w:lang w:eastAsia="en-US"/>
              </w:rPr>
            </w:pPr>
          </w:p>
        </w:tc>
      </w:tr>
      <w:tr w:rsidR="0054547D" w:rsidRPr="0054547D" w14:paraId="37C186BF" w14:textId="77777777" w:rsidTr="00250684">
        <w:trPr>
          <w:cantSplit/>
        </w:trPr>
        <w:tc>
          <w:tcPr>
            <w:tcW w:w="1296" w:type="dxa"/>
            <w:vMerge w:val="restart"/>
          </w:tcPr>
          <w:p w14:paraId="1BB97B7A"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val="restart"/>
          </w:tcPr>
          <w:p w14:paraId="35C2CA44" w14:textId="77777777" w:rsidR="0054547D" w:rsidRPr="0054547D" w:rsidRDefault="0054547D" w:rsidP="0054547D">
            <w:pPr>
              <w:rPr>
                <w:rFonts w:eastAsia="Times New Roman"/>
                <w:b/>
                <w:szCs w:val="22"/>
                <w:lang w:eastAsia="en-US"/>
              </w:rPr>
            </w:pPr>
          </w:p>
        </w:tc>
        <w:tc>
          <w:tcPr>
            <w:tcW w:w="1843" w:type="dxa"/>
          </w:tcPr>
          <w:p w14:paraId="0CD66F78"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2126" w:type="dxa"/>
          </w:tcPr>
          <w:p w14:paraId="197EFD20" w14:textId="77777777" w:rsidR="0054547D" w:rsidRPr="0054547D" w:rsidRDefault="0054547D" w:rsidP="0054547D">
            <w:pPr>
              <w:jc w:val="center"/>
              <w:rPr>
                <w:rFonts w:eastAsia="Times New Roman"/>
                <w:b/>
                <w:szCs w:val="22"/>
                <w:lang w:eastAsia="en-US"/>
              </w:rPr>
            </w:pPr>
          </w:p>
        </w:tc>
      </w:tr>
      <w:tr w:rsidR="0054547D" w:rsidRPr="0054547D" w14:paraId="0AE951D0" w14:textId="77777777" w:rsidTr="00250684">
        <w:trPr>
          <w:cantSplit/>
        </w:trPr>
        <w:tc>
          <w:tcPr>
            <w:tcW w:w="1296" w:type="dxa"/>
            <w:vMerge/>
          </w:tcPr>
          <w:p w14:paraId="165B2A3A"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426FA892" w14:textId="77777777" w:rsidR="0054547D" w:rsidRPr="0054547D" w:rsidRDefault="0054547D" w:rsidP="0054547D">
            <w:pPr>
              <w:rPr>
                <w:rFonts w:eastAsia="Times New Roman"/>
                <w:b/>
                <w:szCs w:val="22"/>
                <w:lang w:eastAsia="en-US"/>
              </w:rPr>
            </w:pPr>
          </w:p>
        </w:tc>
        <w:tc>
          <w:tcPr>
            <w:tcW w:w="1843" w:type="dxa"/>
          </w:tcPr>
          <w:p w14:paraId="50A2B70A"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14:paraId="0D54D7D9" w14:textId="77777777" w:rsidR="0054547D" w:rsidRPr="0054547D" w:rsidRDefault="0054547D" w:rsidP="0054547D">
            <w:pPr>
              <w:jc w:val="center"/>
              <w:rPr>
                <w:rFonts w:eastAsia="Times New Roman"/>
                <w:b/>
                <w:szCs w:val="22"/>
                <w:lang w:eastAsia="en-US"/>
              </w:rPr>
            </w:pPr>
          </w:p>
        </w:tc>
      </w:tr>
      <w:tr w:rsidR="0054547D" w:rsidRPr="0054547D" w14:paraId="5740DF16" w14:textId="77777777" w:rsidTr="00250684">
        <w:trPr>
          <w:cantSplit/>
        </w:trPr>
        <w:tc>
          <w:tcPr>
            <w:tcW w:w="1296" w:type="dxa"/>
            <w:vMerge/>
          </w:tcPr>
          <w:p w14:paraId="33F451F5"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3EF90317" w14:textId="77777777" w:rsidR="0054547D" w:rsidRPr="0054547D" w:rsidRDefault="0054547D" w:rsidP="0054547D">
            <w:pPr>
              <w:rPr>
                <w:rFonts w:eastAsia="Times New Roman"/>
                <w:b/>
                <w:szCs w:val="22"/>
                <w:lang w:eastAsia="en-US"/>
              </w:rPr>
            </w:pPr>
          </w:p>
        </w:tc>
        <w:tc>
          <w:tcPr>
            <w:tcW w:w="1843" w:type="dxa"/>
          </w:tcPr>
          <w:p w14:paraId="71F85016"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14:paraId="5E2547D0" w14:textId="77777777" w:rsidR="0054547D" w:rsidRPr="0054547D" w:rsidRDefault="0054547D" w:rsidP="0054547D">
            <w:pPr>
              <w:jc w:val="center"/>
              <w:rPr>
                <w:rFonts w:eastAsia="Times New Roman"/>
                <w:b/>
                <w:szCs w:val="22"/>
                <w:lang w:eastAsia="en-US"/>
              </w:rPr>
            </w:pPr>
          </w:p>
        </w:tc>
      </w:tr>
      <w:tr w:rsidR="0054547D" w:rsidRPr="0054547D" w14:paraId="66FC2BE9" w14:textId="77777777" w:rsidTr="00250684">
        <w:trPr>
          <w:cantSplit/>
        </w:trPr>
        <w:tc>
          <w:tcPr>
            <w:tcW w:w="1296" w:type="dxa"/>
            <w:vMerge/>
          </w:tcPr>
          <w:p w14:paraId="6EBB37BD"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1F564B51" w14:textId="77777777" w:rsidR="0054547D" w:rsidRPr="0054547D" w:rsidRDefault="0054547D" w:rsidP="0054547D">
            <w:pPr>
              <w:rPr>
                <w:rFonts w:eastAsia="Times New Roman"/>
                <w:b/>
                <w:szCs w:val="22"/>
                <w:lang w:eastAsia="en-US"/>
              </w:rPr>
            </w:pPr>
          </w:p>
        </w:tc>
        <w:tc>
          <w:tcPr>
            <w:tcW w:w="1843" w:type="dxa"/>
          </w:tcPr>
          <w:p w14:paraId="4C942D6E"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14:paraId="6B9FA7FB" w14:textId="77777777" w:rsidR="0054547D" w:rsidRPr="0054547D" w:rsidRDefault="0054547D" w:rsidP="0054547D">
            <w:pPr>
              <w:jc w:val="center"/>
              <w:rPr>
                <w:rFonts w:eastAsia="Times New Roman"/>
                <w:b/>
                <w:szCs w:val="22"/>
                <w:lang w:eastAsia="en-US"/>
              </w:rPr>
            </w:pPr>
          </w:p>
        </w:tc>
      </w:tr>
      <w:tr w:rsidR="0054547D" w:rsidRPr="0054547D" w14:paraId="3BC0075C" w14:textId="77777777" w:rsidTr="00250684">
        <w:trPr>
          <w:cantSplit/>
        </w:trPr>
        <w:tc>
          <w:tcPr>
            <w:tcW w:w="1296" w:type="dxa"/>
            <w:vMerge/>
          </w:tcPr>
          <w:p w14:paraId="732D80DA"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33B52B06" w14:textId="77777777" w:rsidR="0054547D" w:rsidRPr="0054547D" w:rsidRDefault="0054547D" w:rsidP="0054547D">
            <w:pPr>
              <w:rPr>
                <w:rFonts w:eastAsia="Times New Roman"/>
                <w:b/>
                <w:szCs w:val="22"/>
                <w:lang w:eastAsia="en-US"/>
              </w:rPr>
            </w:pPr>
          </w:p>
        </w:tc>
        <w:tc>
          <w:tcPr>
            <w:tcW w:w="1843" w:type="dxa"/>
          </w:tcPr>
          <w:p w14:paraId="48405A86"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14:paraId="67DD9C3F" w14:textId="77777777" w:rsidR="0054547D" w:rsidRPr="0054547D" w:rsidRDefault="0054547D" w:rsidP="0054547D">
            <w:pPr>
              <w:jc w:val="center"/>
              <w:rPr>
                <w:rFonts w:eastAsia="Times New Roman"/>
                <w:b/>
                <w:szCs w:val="22"/>
                <w:lang w:eastAsia="en-US"/>
              </w:rPr>
            </w:pPr>
          </w:p>
        </w:tc>
      </w:tr>
      <w:tr w:rsidR="0054547D" w:rsidRPr="0054547D" w14:paraId="5C5DFC6E" w14:textId="77777777" w:rsidTr="00250684">
        <w:trPr>
          <w:cantSplit/>
        </w:trPr>
        <w:tc>
          <w:tcPr>
            <w:tcW w:w="1296" w:type="dxa"/>
            <w:vMerge/>
          </w:tcPr>
          <w:p w14:paraId="50E73288"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508A6AA4" w14:textId="77777777" w:rsidR="0054547D" w:rsidRPr="0054547D" w:rsidRDefault="0054547D" w:rsidP="0054547D">
            <w:pPr>
              <w:rPr>
                <w:rFonts w:eastAsia="Times New Roman"/>
                <w:b/>
                <w:szCs w:val="22"/>
                <w:lang w:eastAsia="en-US"/>
              </w:rPr>
            </w:pPr>
          </w:p>
        </w:tc>
        <w:tc>
          <w:tcPr>
            <w:tcW w:w="1843" w:type="dxa"/>
          </w:tcPr>
          <w:p w14:paraId="6929EA3F"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2126" w:type="dxa"/>
          </w:tcPr>
          <w:p w14:paraId="080C5678" w14:textId="77777777" w:rsidR="0054547D" w:rsidRPr="0054547D" w:rsidRDefault="0054547D" w:rsidP="0054547D">
            <w:pPr>
              <w:jc w:val="center"/>
              <w:rPr>
                <w:rFonts w:eastAsia="Times New Roman"/>
                <w:b/>
                <w:szCs w:val="22"/>
                <w:lang w:eastAsia="en-US"/>
              </w:rPr>
            </w:pPr>
          </w:p>
        </w:tc>
      </w:tr>
      <w:tr w:rsidR="0054547D" w:rsidRPr="0054547D" w14:paraId="08893A7E" w14:textId="77777777" w:rsidTr="00250684">
        <w:trPr>
          <w:cantSplit/>
        </w:trPr>
        <w:tc>
          <w:tcPr>
            <w:tcW w:w="1296" w:type="dxa"/>
            <w:vMerge w:val="restart"/>
          </w:tcPr>
          <w:p w14:paraId="1CA9E2B4"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val="restart"/>
          </w:tcPr>
          <w:p w14:paraId="3C6AC598" w14:textId="77777777" w:rsidR="0054547D" w:rsidRPr="0054547D" w:rsidRDefault="0054547D" w:rsidP="0054547D">
            <w:pPr>
              <w:rPr>
                <w:rFonts w:eastAsia="Times New Roman"/>
                <w:b/>
                <w:szCs w:val="22"/>
                <w:lang w:eastAsia="en-US"/>
              </w:rPr>
            </w:pPr>
          </w:p>
        </w:tc>
        <w:tc>
          <w:tcPr>
            <w:tcW w:w="1843" w:type="dxa"/>
          </w:tcPr>
          <w:p w14:paraId="672B2684"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2126" w:type="dxa"/>
          </w:tcPr>
          <w:p w14:paraId="7D718F09" w14:textId="77777777" w:rsidR="0054547D" w:rsidRPr="0054547D" w:rsidRDefault="0054547D" w:rsidP="0054547D">
            <w:pPr>
              <w:jc w:val="center"/>
              <w:rPr>
                <w:rFonts w:eastAsia="Times New Roman"/>
                <w:b/>
                <w:szCs w:val="22"/>
                <w:lang w:eastAsia="en-US"/>
              </w:rPr>
            </w:pPr>
          </w:p>
        </w:tc>
      </w:tr>
      <w:tr w:rsidR="0054547D" w:rsidRPr="0054547D" w14:paraId="72A39AB7" w14:textId="77777777" w:rsidTr="00250684">
        <w:trPr>
          <w:cantSplit/>
        </w:trPr>
        <w:tc>
          <w:tcPr>
            <w:tcW w:w="1296" w:type="dxa"/>
            <w:vMerge/>
          </w:tcPr>
          <w:p w14:paraId="1395AEBF"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705D86FD" w14:textId="77777777" w:rsidR="0054547D" w:rsidRPr="0054547D" w:rsidRDefault="0054547D" w:rsidP="0054547D">
            <w:pPr>
              <w:rPr>
                <w:rFonts w:eastAsia="Times New Roman"/>
                <w:b/>
                <w:szCs w:val="22"/>
                <w:lang w:eastAsia="en-US"/>
              </w:rPr>
            </w:pPr>
          </w:p>
        </w:tc>
        <w:tc>
          <w:tcPr>
            <w:tcW w:w="1843" w:type="dxa"/>
          </w:tcPr>
          <w:p w14:paraId="4F107B31"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14:paraId="4652D434" w14:textId="77777777" w:rsidR="0054547D" w:rsidRPr="0054547D" w:rsidRDefault="0054547D" w:rsidP="0054547D">
            <w:pPr>
              <w:jc w:val="center"/>
              <w:rPr>
                <w:rFonts w:eastAsia="Times New Roman"/>
                <w:b/>
                <w:szCs w:val="22"/>
                <w:lang w:eastAsia="en-US"/>
              </w:rPr>
            </w:pPr>
          </w:p>
        </w:tc>
      </w:tr>
      <w:tr w:rsidR="0054547D" w:rsidRPr="0054547D" w14:paraId="797BEED2" w14:textId="77777777" w:rsidTr="00250684">
        <w:trPr>
          <w:cantSplit/>
        </w:trPr>
        <w:tc>
          <w:tcPr>
            <w:tcW w:w="1296" w:type="dxa"/>
            <w:vMerge/>
          </w:tcPr>
          <w:p w14:paraId="097357CB"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28FBBD38" w14:textId="77777777" w:rsidR="0054547D" w:rsidRPr="0054547D" w:rsidRDefault="0054547D" w:rsidP="0054547D">
            <w:pPr>
              <w:rPr>
                <w:rFonts w:eastAsia="Times New Roman"/>
                <w:b/>
                <w:szCs w:val="22"/>
                <w:lang w:eastAsia="en-US"/>
              </w:rPr>
            </w:pPr>
          </w:p>
        </w:tc>
        <w:tc>
          <w:tcPr>
            <w:tcW w:w="1843" w:type="dxa"/>
          </w:tcPr>
          <w:p w14:paraId="5C96E934"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14:paraId="247D6442" w14:textId="77777777" w:rsidR="0054547D" w:rsidRPr="0054547D" w:rsidRDefault="0054547D" w:rsidP="0054547D">
            <w:pPr>
              <w:jc w:val="center"/>
              <w:rPr>
                <w:rFonts w:eastAsia="Times New Roman"/>
                <w:b/>
                <w:szCs w:val="22"/>
                <w:lang w:eastAsia="en-US"/>
              </w:rPr>
            </w:pPr>
          </w:p>
        </w:tc>
      </w:tr>
      <w:tr w:rsidR="0054547D" w:rsidRPr="0054547D" w14:paraId="101C3264" w14:textId="77777777" w:rsidTr="00250684">
        <w:trPr>
          <w:cantSplit/>
        </w:trPr>
        <w:tc>
          <w:tcPr>
            <w:tcW w:w="1296" w:type="dxa"/>
            <w:vMerge/>
          </w:tcPr>
          <w:p w14:paraId="2285ECFF"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06E1AC1C" w14:textId="77777777" w:rsidR="0054547D" w:rsidRPr="0054547D" w:rsidRDefault="0054547D" w:rsidP="0054547D">
            <w:pPr>
              <w:rPr>
                <w:rFonts w:eastAsia="Times New Roman"/>
                <w:b/>
                <w:szCs w:val="22"/>
                <w:lang w:eastAsia="en-US"/>
              </w:rPr>
            </w:pPr>
          </w:p>
        </w:tc>
        <w:tc>
          <w:tcPr>
            <w:tcW w:w="1843" w:type="dxa"/>
          </w:tcPr>
          <w:p w14:paraId="1A946DDD"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14:paraId="4B4779E5" w14:textId="77777777" w:rsidR="0054547D" w:rsidRPr="0054547D" w:rsidRDefault="0054547D" w:rsidP="0054547D">
            <w:pPr>
              <w:jc w:val="center"/>
              <w:rPr>
                <w:rFonts w:eastAsia="Times New Roman"/>
                <w:b/>
                <w:szCs w:val="22"/>
                <w:lang w:eastAsia="en-US"/>
              </w:rPr>
            </w:pPr>
          </w:p>
        </w:tc>
      </w:tr>
      <w:tr w:rsidR="0054547D" w:rsidRPr="0054547D" w14:paraId="0639847E" w14:textId="77777777" w:rsidTr="00250684">
        <w:trPr>
          <w:cantSplit/>
        </w:trPr>
        <w:tc>
          <w:tcPr>
            <w:tcW w:w="1296" w:type="dxa"/>
            <w:vMerge/>
          </w:tcPr>
          <w:p w14:paraId="24C5E4E5"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56EAF25E" w14:textId="77777777" w:rsidR="0054547D" w:rsidRPr="0054547D" w:rsidRDefault="0054547D" w:rsidP="0054547D">
            <w:pPr>
              <w:rPr>
                <w:rFonts w:eastAsia="Times New Roman"/>
                <w:b/>
                <w:szCs w:val="22"/>
                <w:lang w:eastAsia="en-US"/>
              </w:rPr>
            </w:pPr>
          </w:p>
        </w:tc>
        <w:tc>
          <w:tcPr>
            <w:tcW w:w="1843" w:type="dxa"/>
          </w:tcPr>
          <w:p w14:paraId="0E60DD70"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14:paraId="351BCAA2" w14:textId="77777777" w:rsidR="0054547D" w:rsidRPr="0054547D" w:rsidRDefault="0054547D" w:rsidP="0054547D">
            <w:pPr>
              <w:jc w:val="center"/>
              <w:rPr>
                <w:rFonts w:eastAsia="Times New Roman"/>
                <w:b/>
                <w:szCs w:val="22"/>
                <w:lang w:eastAsia="en-US"/>
              </w:rPr>
            </w:pPr>
          </w:p>
        </w:tc>
      </w:tr>
      <w:tr w:rsidR="004C4C28" w:rsidRPr="0054547D" w14:paraId="6B78349F" w14:textId="77777777" w:rsidTr="00250684">
        <w:trPr>
          <w:cantSplit/>
        </w:trPr>
        <w:tc>
          <w:tcPr>
            <w:tcW w:w="1296" w:type="dxa"/>
          </w:tcPr>
          <w:p w14:paraId="679C8EDE" w14:textId="77777777" w:rsidR="004C4C28" w:rsidRPr="0054547D" w:rsidRDefault="004C4C28" w:rsidP="007B236A">
            <w:pPr>
              <w:ind w:left="786"/>
              <w:contextualSpacing/>
              <w:rPr>
                <w:rFonts w:eastAsia="Times New Roman"/>
                <w:szCs w:val="22"/>
              </w:rPr>
            </w:pPr>
          </w:p>
        </w:tc>
        <w:tc>
          <w:tcPr>
            <w:tcW w:w="3802" w:type="dxa"/>
          </w:tcPr>
          <w:p w14:paraId="7C21C438" w14:textId="77777777" w:rsidR="004C4C28" w:rsidRPr="0054547D" w:rsidRDefault="004C4C28" w:rsidP="0054547D">
            <w:pPr>
              <w:rPr>
                <w:rFonts w:eastAsia="Times New Roman"/>
                <w:b/>
                <w:szCs w:val="22"/>
              </w:rPr>
            </w:pPr>
          </w:p>
        </w:tc>
        <w:tc>
          <w:tcPr>
            <w:tcW w:w="1843" w:type="dxa"/>
          </w:tcPr>
          <w:p w14:paraId="367195ED" w14:textId="77777777" w:rsidR="004C4C28" w:rsidRPr="007B236A" w:rsidRDefault="004C4C28" w:rsidP="0054547D">
            <w:pPr>
              <w:jc w:val="center"/>
              <w:rPr>
                <w:rFonts w:eastAsia="Times New Roman"/>
                <w:szCs w:val="22"/>
                <w:lang w:val="en-US"/>
              </w:rPr>
            </w:pPr>
            <w:r>
              <w:rPr>
                <w:rFonts w:eastAsia="Times New Roman"/>
                <w:szCs w:val="22"/>
              </w:rPr>
              <w:t>M</w:t>
            </w:r>
            <w:r>
              <w:rPr>
                <w:rFonts w:eastAsia="Times New Roman"/>
                <w:szCs w:val="22"/>
                <w:lang w:val="en-US"/>
              </w:rPr>
              <w:t>5</w:t>
            </w:r>
          </w:p>
        </w:tc>
        <w:tc>
          <w:tcPr>
            <w:tcW w:w="2126" w:type="dxa"/>
          </w:tcPr>
          <w:p w14:paraId="3E91690F" w14:textId="77777777" w:rsidR="004C4C28" w:rsidRPr="0054547D" w:rsidRDefault="004C4C28" w:rsidP="0054547D">
            <w:pPr>
              <w:jc w:val="center"/>
              <w:rPr>
                <w:rFonts w:eastAsia="Times New Roman"/>
                <w:b/>
                <w:szCs w:val="22"/>
              </w:rPr>
            </w:pPr>
          </w:p>
        </w:tc>
      </w:tr>
      <w:tr w:rsidR="0054547D" w:rsidRPr="0054547D" w14:paraId="3FC2FAAD" w14:textId="77777777" w:rsidTr="00250684">
        <w:trPr>
          <w:cantSplit/>
        </w:trPr>
        <w:tc>
          <w:tcPr>
            <w:tcW w:w="1296" w:type="dxa"/>
            <w:vMerge w:val="restart"/>
          </w:tcPr>
          <w:p w14:paraId="7D879F3C"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val="restart"/>
          </w:tcPr>
          <w:p w14:paraId="56F4BB27" w14:textId="77777777" w:rsidR="0054547D" w:rsidRPr="0054547D" w:rsidRDefault="0054547D" w:rsidP="0054547D">
            <w:pPr>
              <w:rPr>
                <w:rFonts w:eastAsia="Times New Roman"/>
                <w:b/>
                <w:szCs w:val="22"/>
                <w:lang w:eastAsia="en-US"/>
              </w:rPr>
            </w:pPr>
          </w:p>
        </w:tc>
        <w:tc>
          <w:tcPr>
            <w:tcW w:w="1843" w:type="dxa"/>
          </w:tcPr>
          <w:p w14:paraId="05BCB8D7"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2126" w:type="dxa"/>
          </w:tcPr>
          <w:p w14:paraId="340BB246" w14:textId="77777777" w:rsidR="0054547D" w:rsidRPr="0054547D" w:rsidRDefault="0054547D" w:rsidP="0054547D">
            <w:pPr>
              <w:jc w:val="center"/>
              <w:rPr>
                <w:rFonts w:eastAsia="Times New Roman"/>
                <w:b/>
                <w:szCs w:val="22"/>
                <w:lang w:eastAsia="en-US"/>
              </w:rPr>
            </w:pPr>
          </w:p>
        </w:tc>
      </w:tr>
      <w:tr w:rsidR="0054547D" w:rsidRPr="0054547D" w14:paraId="1891CE1F" w14:textId="77777777" w:rsidTr="00250684">
        <w:trPr>
          <w:cantSplit/>
        </w:trPr>
        <w:tc>
          <w:tcPr>
            <w:tcW w:w="1296" w:type="dxa"/>
            <w:vMerge/>
          </w:tcPr>
          <w:p w14:paraId="3617911F"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412716AC" w14:textId="77777777" w:rsidR="0054547D" w:rsidRPr="0054547D" w:rsidRDefault="0054547D" w:rsidP="0054547D">
            <w:pPr>
              <w:rPr>
                <w:rFonts w:eastAsia="Times New Roman"/>
                <w:b/>
                <w:szCs w:val="22"/>
                <w:lang w:eastAsia="en-US"/>
              </w:rPr>
            </w:pPr>
          </w:p>
        </w:tc>
        <w:tc>
          <w:tcPr>
            <w:tcW w:w="1843" w:type="dxa"/>
          </w:tcPr>
          <w:p w14:paraId="139D981B"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14:paraId="1FE1128F" w14:textId="77777777" w:rsidR="0054547D" w:rsidRPr="0054547D" w:rsidRDefault="0054547D" w:rsidP="0054547D">
            <w:pPr>
              <w:jc w:val="center"/>
              <w:rPr>
                <w:rFonts w:eastAsia="Times New Roman"/>
                <w:b/>
                <w:szCs w:val="22"/>
                <w:lang w:eastAsia="en-US"/>
              </w:rPr>
            </w:pPr>
          </w:p>
        </w:tc>
      </w:tr>
      <w:tr w:rsidR="0054547D" w:rsidRPr="0054547D" w14:paraId="3824B6BF" w14:textId="77777777" w:rsidTr="00250684">
        <w:trPr>
          <w:cantSplit/>
        </w:trPr>
        <w:tc>
          <w:tcPr>
            <w:tcW w:w="1296" w:type="dxa"/>
            <w:vMerge/>
          </w:tcPr>
          <w:p w14:paraId="2C9D2A65"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247021D6" w14:textId="77777777" w:rsidR="0054547D" w:rsidRPr="0054547D" w:rsidRDefault="0054547D" w:rsidP="0054547D">
            <w:pPr>
              <w:rPr>
                <w:rFonts w:eastAsia="Times New Roman"/>
                <w:b/>
                <w:szCs w:val="22"/>
                <w:lang w:eastAsia="en-US"/>
              </w:rPr>
            </w:pPr>
          </w:p>
        </w:tc>
        <w:tc>
          <w:tcPr>
            <w:tcW w:w="1843" w:type="dxa"/>
          </w:tcPr>
          <w:p w14:paraId="7CCECA9B"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14:paraId="243FA188" w14:textId="77777777" w:rsidR="0054547D" w:rsidRPr="0054547D" w:rsidRDefault="0054547D" w:rsidP="0054547D">
            <w:pPr>
              <w:jc w:val="center"/>
              <w:rPr>
                <w:rFonts w:eastAsia="Times New Roman"/>
                <w:b/>
                <w:szCs w:val="22"/>
                <w:lang w:eastAsia="en-US"/>
              </w:rPr>
            </w:pPr>
          </w:p>
        </w:tc>
      </w:tr>
      <w:tr w:rsidR="0054547D" w:rsidRPr="0054547D" w14:paraId="4EC3FB17" w14:textId="77777777" w:rsidTr="00250684">
        <w:trPr>
          <w:cantSplit/>
        </w:trPr>
        <w:tc>
          <w:tcPr>
            <w:tcW w:w="1296" w:type="dxa"/>
            <w:vMerge/>
          </w:tcPr>
          <w:p w14:paraId="73839D24"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1B307387" w14:textId="77777777" w:rsidR="0054547D" w:rsidRPr="0054547D" w:rsidRDefault="0054547D" w:rsidP="0054547D">
            <w:pPr>
              <w:rPr>
                <w:rFonts w:eastAsia="Times New Roman"/>
                <w:b/>
                <w:szCs w:val="22"/>
                <w:lang w:eastAsia="en-US"/>
              </w:rPr>
            </w:pPr>
          </w:p>
        </w:tc>
        <w:tc>
          <w:tcPr>
            <w:tcW w:w="1843" w:type="dxa"/>
          </w:tcPr>
          <w:p w14:paraId="2CCCC8DA"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14:paraId="47421F9F" w14:textId="77777777" w:rsidR="0054547D" w:rsidRPr="0054547D" w:rsidRDefault="0054547D" w:rsidP="0054547D">
            <w:pPr>
              <w:jc w:val="center"/>
              <w:rPr>
                <w:rFonts w:eastAsia="Times New Roman"/>
                <w:b/>
                <w:szCs w:val="22"/>
                <w:lang w:eastAsia="en-US"/>
              </w:rPr>
            </w:pPr>
          </w:p>
        </w:tc>
      </w:tr>
      <w:tr w:rsidR="0054547D" w:rsidRPr="0054547D" w14:paraId="680B6279" w14:textId="77777777" w:rsidTr="00250684">
        <w:trPr>
          <w:cantSplit/>
        </w:trPr>
        <w:tc>
          <w:tcPr>
            <w:tcW w:w="1296" w:type="dxa"/>
            <w:vMerge/>
          </w:tcPr>
          <w:p w14:paraId="4F848383"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29B6107B" w14:textId="77777777" w:rsidR="0054547D" w:rsidRPr="0054547D" w:rsidRDefault="0054547D" w:rsidP="0054547D">
            <w:pPr>
              <w:rPr>
                <w:rFonts w:eastAsia="Times New Roman"/>
                <w:b/>
                <w:szCs w:val="22"/>
                <w:lang w:eastAsia="en-US"/>
              </w:rPr>
            </w:pPr>
          </w:p>
        </w:tc>
        <w:tc>
          <w:tcPr>
            <w:tcW w:w="1843" w:type="dxa"/>
          </w:tcPr>
          <w:p w14:paraId="48A31AFF"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14:paraId="344F7A16" w14:textId="77777777" w:rsidR="0054547D" w:rsidRPr="0054547D" w:rsidRDefault="0054547D" w:rsidP="0054547D">
            <w:pPr>
              <w:jc w:val="center"/>
              <w:rPr>
                <w:rFonts w:eastAsia="Times New Roman"/>
                <w:b/>
                <w:szCs w:val="22"/>
                <w:lang w:eastAsia="en-US"/>
              </w:rPr>
            </w:pPr>
          </w:p>
        </w:tc>
      </w:tr>
      <w:tr w:rsidR="0054547D" w:rsidRPr="0054547D" w14:paraId="09E7D4DD" w14:textId="77777777" w:rsidTr="00250684">
        <w:trPr>
          <w:cantSplit/>
        </w:trPr>
        <w:tc>
          <w:tcPr>
            <w:tcW w:w="1296" w:type="dxa"/>
            <w:vMerge/>
          </w:tcPr>
          <w:p w14:paraId="17CDBCE9"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4AD50146" w14:textId="77777777" w:rsidR="0054547D" w:rsidRPr="0054547D" w:rsidRDefault="0054547D" w:rsidP="0054547D">
            <w:pPr>
              <w:rPr>
                <w:rFonts w:eastAsia="Times New Roman"/>
                <w:b/>
                <w:szCs w:val="22"/>
                <w:lang w:eastAsia="en-US"/>
              </w:rPr>
            </w:pPr>
          </w:p>
        </w:tc>
        <w:tc>
          <w:tcPr>
            <w:tcW w:w="1843" w:type="dxa"/>
          </w:tcPr>
          <w:p w14:paraId="689EB0F8"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2126" w:type="dxa"/>
          </w:tcPr>
          <w:p w14:paraId="2AF8126E" w14:textId="77777777" w:rsidR="0054547D" w:rsidRPr="0054547D" w:rsidRDefault="0054547D" w:rsidP="0054547D">
            <w:pPr>
              <w:jc w:val="center"/>
              <w:rPr>
                <w:rFonts w:eastAsia="Times New Roman"/>
                <w:b/>
                <w:szCs w:val="22"/>
                <w:lang w:eastAsia="en-US"/>
              </w:rPr>
            </w:pPr>
          </w:p>
        </w:tc>
      </w:tr>
      <w:tr w:rsidR="0054547D" w:rsidRPr="0054547D" w14:paraId="31648973" w14:textId="77777777" w:rsidTr="00250684">
        <w:trPr>
          <w:cantSplit/>
        </w:trPr>
        <w:tc>
          <w:tcPr>
            <w:tcW w:w="1296" w:type="dxa"/>
            <w:vMerge w:val="restart"/>
          </w:tcPr>
          <w:p w14:paraId="1DDDE007"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val="restart"/>
          </w:tcPr>
          <w:p w14:paraId="63E839CB" w14:textId="77777777" w:rsidR="0054547D" w:rsidRPr="0054547D" w:rsidRDefault="0054547D" w:rsidP="0054547D">
            <w:pPr>
              <w:rPr>
                <w:rFonts w:eastAsia="Times New Roman"/>
                <w:b/>
                <w:szCs w:val="22"/>
                <w:lang w:eastAsia="en-US"/>
              </w:rPr>
            </w:pPr>
          </w:p>
        </w:tc>
        <w:tc>
          <w:tcPr>
            <w:tcW w:w="1843" w:type="dxa"/>
          </w:tcPr>
          <w:p w14:paraId="5EFE0500"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2126" w:type="dxa"/>
          </w:tcPr>
          <w:p w14:paraId="5212AC30" w14:textId="77777777" w:rsidR="0054547D" w:rsidRPr="0054547D" w:rsidRDefault="0054547D" w:rsidP="0054547D">
            <w:pPr>
              <w:jc w:val="center"/>
              <w:rPr>
                <w:rFonts w:eastAsia="Times New Roman"/>
                <w:b/>
                <w:szCs w:val="22"/>
                <w:lang w:eastAsia="en-US"/>
              </w:rPr>
            </w:pPr>
          </w:p>
        </w:tc>
      </w:tr>
      <w:tr w:rsidR="0054547D" w:rsidRPr="0054547D" w14:paraId="7429BDCD" w14:textId="77777777" w:rsidTr="00250684">
        <w:trPr>
          <w:cantSplit/>
        </w:trPr>
        <w:tc>
          <w:tcPr>
            <w:tcW w:w="1296" w:type="dxa"/>
            <w:vMerge/>
          </w:tcPr>
          <w:p w14:paraId="78F9DCB6"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24952D73" w14:textId="77777777" w:rsidR="0054547D" w:rsidRPr="0054547D" w:rsidRDefault="0054547D" w:rsidP="0054547D">
            <w:pPr>
              <w:rPr>
                <w:rFonts w:eastAsia="Times New Roman"/>
                <w:b/>
                <w:szCs w:val="22"/>
                <w:lang w:eastAsia="en-US"/>
              </w:rPr>
            </w:pPr>
          </w:p>
        </w:tc>
        <w:tc>
          <w:tcPr>
            <w:tcW w:w="1843" w:type="dxa"/>
          </w:tcPr>
          <w:p w14:paraId="09FD6E05"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14:paraId="5A72761B" w14:textId="77777777" w:rsidR="0054547D" w:rsidRPr="0054547D" w:rsidRDefault="0054547D" w:rsidP="0054547D">
            <w:pPr>
              <w:jc w:val="center"/>
              <w:rPr>
                <w:rFonts w:eastAsia="Times New Roman"/>
                <w:b/>
                <w:szCs w:val="22"/>
                <w:lang w:eastAsia="en-US"/>
              </w:rPr>
            </w:pPr>
          </w:p>
        </w:tc>
      </w:tr>
      <w:tr w:rsidR="0054547D" w:rsidRPr="0054547D" w14:paraId="27878227" w14:textId="77777777" w:rsidTr="00250684">
        <w:trPr>
          <w:cantSplit/>
        </w:trPr>
        <w:tc>
          <w:tcPr>
            <w:tcW w:w="1296" w:type="dxa"/>
            <w:vMerge/>
          </w:tcPr>
          <w:p w14:paraId="00635311"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7D7674BC" w14:textId="77777777" w:rsidR="0054547D" w:rsidRPr="0054547D" w:rsidRDefault="0054547D" w:rsidP="0054547D">
            <w:pPr>
              <w:rPr>
                <w:rFonts w:eastAsia="Times New Roman"/>
                <w:b/>
                <w:szCs w:val="22"/>
                <w:lang w:eastAsia="en-US"/>
              </w:rPr>
            </w:pPr>
          </w:p>
        </w:tc>
        <w:tc>
          <w:tcPr>
            <w:tcW w:w="1843" w:type="dxa"/>
          </w:tcPr>
          <w:p w14:paraId="44694E07"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14:paraId="16E342D4" w14:textId="77777777" w:rsidR="0054547D" w:rsidRPr="0054547D" w:rsidRDefault="0054547D" w:rsidP="0054547D">
            <w:pPr>
              <w:jc w:val="center"/>
              <w:rPr>
                <w:rFonts w:eastAsia="Times New Roman"/>
                <w:b/>
                <w:szCs w:val="22"/>
                <w:lang w:eastAsia="en-US"/>
              </w:rPr>
            </w:pPr>
          </w:p>
        </w:tc>
      </w:tr>
      <w:tr w:rsidR="0054547D" w:rsidRPr="0054547D" w14:paraId="58F61B19" w14:textId="77777777" w:rsidTr="00250684">
        <w:trPr>
          <w:cantSplit/>
        </w:trPr>
        <w:tc>
          <w:tcPr>
            <w:tcW w:w="1296" w:type="dxa"/>
            <w:vMerge/>
          </w:tcPr>
          <w:p w14:paraId="1498E26B"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4832EAF4" w14:textId="77777777" w:rsidR="0054547D" w:rsidRPr="0054547D" w:rsidRDefault="0054547D" w:rsidP="0054547D">
            <w:pPr>
              <w:rPr>
                <w:rFonts w:eastAsia="Times New Roman"/>
                <w:b/>
                <w:szCs w:val="22"/>
                <w:lang w:eastAsia="en-US"/>
              </w:rPr>
            </w:pPr>
          </w:p>
        </w:tc>
        <w:tc>
          <w:tcPr>
            <w:tcW w:w="1843" w:type="dxa"/>
          </w:tcPr>
          <w:p w14:paraId="646C6270"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14:paraId="2D094DB0" w14:textId="77777777" w:rsidR="0054547D" w:rsidRPr="0054547D" w:rsidRDefault="0054547D" w:rsidP="0054547D">
            <w:pPr>
              <w:jc w:val="center"/>
              <w:rPr>
                <w:rFonts w:eastAsia="Times New Roman"/>
                <w:b/>
                <w:szCs w:val="22"/>
                <w:lang w:eastAsia="en-US"/>
              </w:rPr>
            </w:pPr>
          </w:p>
        </w:tc>
      </w:tr>
      <w:tr w:rsidR="0054547D" w:rsidRPr="0054547D" w14:paraId="20E0EEB1" w14:textId="77777777" w:rsidTr="00250684">
        <w:trPr>
          <w:cantSplit/>
        </w:trPr>
        <w:tc>
          <w:tcPr>
            <w:tcW w:w="1296" w:type="dxa"/>
            <w:vMerge/>
          </w:tcPr>
          <w:p w14:paraId="747A76D4"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192DA0AC" w14:textId="77777777" w:rsidR="0054547D" w:rsidRPr="0054547D" w:rsidRDefault="0054547D" w:rsidP="0054547D">
            <w:pPr>
              <w:rPr>
                <w:rFonts w:eastAsia="Times New Roman"/>
                <w:b/>
                <w:szCs w:val="22"/>
                <w:lang w:eastAsia="en-US"/>
              </w:rPr>
            </w:pPr>
          </w:p>
        </w:tc>
        <w:tc>
          <w:tcPr>
            <w:tcW w:w="1843" w:type="dxa"/>
          </w:tcPr>
          <w:p w14:paraId="0679B17E"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14:paraId="059ADB6F" w14:textId="77777777" w:rsidR="0054547D" w:rsidRPr="0054547D" w:rsidRDefault="0054547D" w:rsidP="0054547D">
            <w:pPr>
              <w:jc w:val="center"/>
              <w:rPr>
                <w:rFonts w:eastAsia="Times New Roman"/>
                <w:b/>
                <w:szCs w:val="22"/>
                <w:lang w:eastAsia="en-US"/>
              </w:rPr>
            </w:pPr>
          </w:p>
        </w:tc>
      </w:tr>
      <w:tr w:rsidR="0054547D" w:rsidRPr="0054547D" w14:paraId="48ED3C55" w14:textId="77777777" w:rsidTr="00250684">
        <w:trPr>
          <w:cantSplit/>
        </w:trPr>
        <w:tc>
          <w:tcPr>
            <w:tcW w:w="1296" w:type="dxa"/>
            <w:vMerge/>
          </w:tcPr>
          <w:p w14:paraId="7031CD12"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41952466" w14:textId="77777777" w:rsidR="0054547D" w:rsidRPr="0054547D" w:rsidRDefault="0054547D" w:rsidP="0054547D">
            <w:pPr>
              <w:rPr>
                <w:rFonts w:eastAsia="Times New Roman"/>
                <w:b/>
                <w:szCs w:val="22"/>
                <w:lang w:eastAsia="en-US"/>
              </w:rPr>
            </w:pPr>
          </w:p>
        </w:tc>
        <w:tc>
          <w:tcPr>
            <w:tcW w:w="1843" w:type="dxa"/>
          </w:tcPr>
          <w:p w14:paraId="11A23673"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2126" w:type="dxa"/>
          </w:tcPr>
          <w:p w14:paraId="170F81A4" w14:textId="77777777" w:rsidR="0054547D" w:rsidRPr="0054547D" w:rsidRDefault="0054547D" w:rsidP="0054547D">
            <w:pPr>
              <w:jc w:val="center"/>
              <w:rPr>
                <w:rFonts w:eastAsia="Times New Roman"/>
                <w:b/>
                <w:szCs w:val="22"/>
                <w:lang w:eastAsia="en-US"/>
              </w:rPr>
            </w:pPr>
          </w:p>
        </w:tc>
      </w:tr>
      <w:tr w:rsidR="0054547D" w:rsidRPr="0054547D" w14:paraId="38514BA7" w14:textId="77777777" w:rsidTr="00250684">
        <w:trPr>
          <w:cantSplit/>
        </w:trPr>
        <w:tc>
          <w:tcPr>
            <w:tcW w:w="1296" w:type="dxa"/>
            <w:vMerge w:val="restart"/>
          </w:tcPr>
          <w:p w14:paraId="503054DB"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val="restart"/>
          </w:tcPr>
          <w:p w14:paraId="69343670" w14:textId="77777777" w:rsidR="0054547D" w:rsidRPr="0054547D" w:rsidRDefault="0054547D" w:rsidP="0054547D">
            <w:pPr>
              <w:rPr>
                <w:rFonts w:eastAsia="Times New Roman"/>
                <w:b/>
                <w:szCs w:val="22"/>
                <w:lang w:eastAsia="en-US"/>
              </w:rPr>
            </w:pPr>
          </w:p>
        </w:tc>
        <w:tc>
          <w:tcPr>
            <w:tcW w:w="1843" w:type="dxa"/>
          </w:tcPr>
          <w:p w14:paraId="13196193"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2126" w:type="dxa"/>
          </w:tcPr>
          <w:p w14:paraId="4FC0F3AE" w14:textId="77777777" w:rsidR="0054547D" w:rsidRPr="0054547D" w:rsidRDefault="0054547D" w:rsidP="0054547D">
            <w:pPr>
              <w:jc w:val="center"/>
              <w:rPr>
                <w:rFonts w:eastAsia="Times New Roman"/>
                <w:b/>
                <w:szCs w:val="22"/>
                <w:lang w:eastAsia="en-US"/>
              </w:rPr>
            </w:pPr>
          </w:p>
        </w:tc>
      </w:tr>
      <w:tr w:rsidR="0054547D" w:rsidRPr="0054547D" w14:paraId="666D04B7" w14:textId="77777777" w:rsidTr="00250684">
        <w:trPr>
          <w:cantSplit/>
        </w:trPr>
        <w:tc>
          <w:tcPr>
            <w:tcW w:w="1296" w:type="dxa"/>
            <w:vMerge/>
          </w:tcPr>
          <w:p w14:paraId="21D01FA9"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485B4FA4" w14:textId="77777777" w:rsidR="0054547D" w:rsidRPr="0054547D" w:rsidRDefault="0054547D" w:rsidP="0054547D">
            <w:pPr>
              <w:rPr>
                <w:rFonts w:eastAsia="Times New Roman"/>
                <w:b/>
                <w:szCs w:val="22"/>
                <w:lang w:eastAsia="en-US"/>
              </w:rPr>
            </w:pPr>
          </w:p>
        </w:tc>
        <w:tc>
          <w:tcPr>
            <w:tcW w:w="1843" w:type="dxa"/>
          </w:tcPr>
          <w:p w14:paraId="720B17B9"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14:paraId="2E9A098C" w14:textId="77777777" w:rsidR="0054547D" w:rsidRPr="0054547D" w:rsidRDefault="0054547D" w:rsidP="0054547D">
            <w:pPr>
              <w:jc w:val="center"/>
              <w:rPr>
                <w:rFonts w:eastAsia="Times New Roman"/>
                <w:b/>
                <w:szCs w:val="22"/>
                <w:lang w:eastAsia="en-US"/>
              </w:rPr>
            </w:pPr>
          </w:p>
        </w:tc>
      </w:tr>
      <w:tr w:rsidR="0054547D" w:rsidRPr="0054547D" w14:paraId="78536FCE" w14:textId="77777777" w:rsidTr="00250684">
        <w:trPr>
          <w:cantSplit/>
        </w:trPr>
        <w:tc>
          <w:tcPr>
            <w:tcW w:w="1296" w:type="dxa"/>
            <w:vMerge/>
          </w:tcPr>
          <w:p w14:paraId="7F5ADDE8"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5C001008" w14:textId="77777777" w:rsidR="0054547D" w:rsidRPr="0054547D" w:rsidRDefault="0054547D" w:rsidP="0054547D">
            <w:pPr>
              <w:rPr>
                <w:rFonts w:eastAsia="Times New Roman"/>
                <w:b/>
                <w:szCs w:val="22"/>
                <w:lang w:eastAsia="en-US"/>
              </w:rPr>
            </w:pPr>
          </w:p>
        </w:tc>
        <w:tc>
          <w:tcPr>
            <w:tcW w:w="1843" w:type="dxa"/>
          </w:tcPr>
          <w:p w14:paraId="0973DB66"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14:paraId="3CB49F63" w14:textId="77777777" w:rsidR="0054547D" w:rsidRPr="0054547D" w:rsidRDefault="0054547D" w:rsidP="0054547D">
            <w:pPr>
              <w:jc w:val="center"/>
              <w:rPr>
                <w:rFonts w:eastAsia="Times New Roman"/>
                <w:b/>
                <w:szCs w:val="22"/>
                <w:lang w:eastAsia="en-US"/>
              </w:rPr>
            </w:pPr>
          </w:p>
        </w:tc>
      </w:tr>
      <w:tr w:rsidR="0054547D" w:rsidRPr="0054547D" w14:paraId="178EB1DE" w14:textId="77777777" w:rsidTr="00250684">
        <w:trPr>
          <w:cantSplit/>
        </w:trPr>
        <w:tc>
          <w:tcPr>
            <w:tcW w:w="1296" w:type="dxa"/>
            <w:vMerge/>
          </w:tcPr>
          <w:p w14:paraId="33F51FAF"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5DCD3B23" w14:textId="77777777" w:rsidR="0054547D" w:rsidRPr="0054547D" w:rsidRDefault="0054547D" w:rsidP="0054547D">
            <w:pPr>
              <w:rPr>
                <w:rFonts w:eastAsia="Times New Roman"/>
                <w:b/>
                <w:szCs w:val="22"/>
                <w:lang w:eastAsia="en-US"/>
              </w:rPr>
            </w:pPr>
          </w:p>
        </w:tc>
        <w:tc>
          <w:tcPr>
            <w:tcW w:w="1843" w:type="dxa"/>
          </w:tcPr>
          <w:p w14:paraId="2562A142"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14:paraId="53D117E6" w14:textId="77777777" w:rsidR="0054547D" w:rsidRPr="0054547D" w:rsidRDefault="0054547D" w:rsidP="0054547D">
            <w:pPr>
              <w:jc w:val="center"/>
              <w:rPr>
                <w:rFonts w:eastAsia="Times New Roman"/>
                <w:b/>
                <w:szCs w:val="22"/>
                <w:lang w:eastAsia="en-US"/>
              </w:rPr>
            </w:pPr>
          </w:p>
        </w:tc>
      </w:tr>
      <w:tr w:rsidR="0054547D" w:rsidRPr="0054547D" w14:paraId="69DACEAD" w14:textId="77777777" w:rsidTr="00250684">
        <w:trPr>
          <w:cantSplit/>
        </w:trPr>
        <w:tc>
          <w:tcPr>
            <w:tcW w:w="1296" w:type="dxa"/>
            <w:vMerge/>
          </w:tcPr>
          <w:p w14:paraId="584A46EC"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348FAB32" w14:textId="77777777" w:rsidR="0054547D" w:rsidRPr="0054547D" w:rsidRDefault="0054547D" w:rsidP="0054547D">
            <w:pPr>
              <w:rPr>
                <w:rFonts w:eastAsia="Times New Roman"/>
                <w:b/>
                <w:szCs w:val="22"/>
                <w:lang w:eastAsia="en-US"/>
              </w:rPr>
            </w:pPr>
          </w:p>
        </w:tc>
        <w:tc>
          <w:tcPr>
            <w:tcW w:w="1843" w:type="dxa"/>
          </w:tcPr>
          <w:p w14:paraId="06A76061"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14:paraId="5E291A17" w14:textId="77777777" w:rsidR="0054547D" w:rsidRPr="0054547D" w:rsidRDefault="0054547D" w:rsidP="0054547D">
            <w:pPr>
              <w:jc w:val="center"/>
              <w:rPr>
                <w:rFonts w:eastAsia="Times New Roman"/>
                <w:b/>
                <w:szCs w:val="22"/>
                <w:lang w:eastAsia="en-US"/>
              </w:rPr>
            </w:pPr>
          </w:p>
        </w:tc>
      </w:tr>
      <w:tr w:rsidR="0054547D" w:rsidRPr="0054547D" w14:paraId="306840B6" w14:textId="77777777" w:rsidTr="00250684">
        <w:trPr>
          <w:cantSplit/>
        </w:trPr>
        <w:tc>
          <w:tcPr>
            <w:tcW w:w="1296" w:type="dxa"/>
            <w:vMerge/>
          </w:tcPr>
          <w:p w14:paraId="0A37B963"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16CFCC15" w14:textId="77777777" w:rsidR="0054547D" w:rsidRPr="0054547D" w:rsidRDefault="0054547D" w:rsidP="0054547D">
            <w:pPr>
              <w:rPr>
                <w:rFonts w:eastAsia="Times New Roman"/>
                <w:b/>
                <w:szCs w:val="22"/>
                <w:lang w:eastAsia="en-US"/>
              </w:rPr>
            </w:pPr>
          </w:p>
        </w:tc>
        <w:tc>
          <w:tcPr>
            <w:tcW w:w="1843" w:type="dxa"/>
          </w:tcPr>
          <w:p w14:paraId="3CD4EF30"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2126" w:type="dxa"/>
          </w:tcPr>
          <w:p w14:paraId="4FE8C8B2" w14:textId="77777777" w:rsidR="0054547D" w:rsidRPr="0054547D" w:rsidRDefault="0054547D" w:rsidP="0054547D">
            <w:pPr>
              <w:jc w:val="center"/>
              <w:rPr>
                <w:rFonts w:eastAsia="Times New Roman"/>
                <w:b/>
                <w:szCs w:val="22"/>
                <w:lang w:eastAsia="en-US"/>
              </w:rPr>
            </w:pPr>
          </w:p>
        </w:tc>
      </w:tr>
      <w:tr w:rsidR="0054547D" w:rsidRPr="0054547D" w14:paraId="45B540B2" w14:textId="77777777" w:rsidTr="00250684">
        <w:trPr>
          <w:cantSplit/>
        </w:trPr>
        <w:tc>
          <w:tcPr>
            <w:tcW w:w="1296" w:type="dxa"/>
            <w:vMerge w:val="restart"/>
          </w:tcPr>
          <w:p w14:paraId="2A875D1C"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val="restart"/>
          </w:tcPr>
          <w:p w14:paraId="260BD098" w14:textId="77777777" w:rsidR="0054547D" w:rsidRPr="0054547D" w:rsidRDefault="0054547D" w:rsidP="0054547D">
            <w:pPr>
              <w:rPr>
                <w:rFonts w:eastAsia="Times New Roman"/>
                <w:b/>
                <w:szCs w:val="22"/>
                <w:lang w:eastAsia="en-US"/>
              </w:rPr>
            </w:pPr>
          </w:p>
        </w:tc>
        <w:tc>
          <w:tcPr>
            <w:tcW w:w="1843" w:type="dxa"/>
          </w:tcPr>
          <w:p w14:paraId="2E4E0D65"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2126" w:type="dxa"/>
          </w:tcPr>
          <w:p w14:paraId="03649BAF" w14:textId="77777777" w:rsidR="0054547D" w:rsidRPr="0054547D" w:rsidRDefault="0054547D" w:rsidP="0054547D">
            <w:pPr>
              <w:jc w:val="center"/>
              <w:rPr>
                <w:rFonts w:eastAsia="Times New Roman"/>
                <w:b/>
                <w:szCs w:val="22"/>
                <w:lang w:eastAsia="en-US"/>
              </w:rPr>
            </w:pPr>
          </w:p>
        </w:tc>
      </w:tr>
      <w:tr w:rsidR="0054547D" w:rsidRPr="0054547D" w14:paraId="24D84D3E" w14:textId="77777777" w:rsidTr="00250684">
        <w:trPr>
          <w:cantSplit/>
        </w:trPr>
        <w:tc>
          <w:tcPr>
            <w:tcW w:w="1296" w:type="dxa"/>
            <w:vMerge/>
          </w:tcPr>
          <w:p w14:paraId="557FC860"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2236F14E" w14:textId="77777777" w:rsidR="0054547D" w:rsidRPr="0054547D" w:rsidRDefault="0054547D" w:rsidP="0054547D">
            <w:pPr>
              <w:rPr>
                <w:rFonts w:eastAsia="Times New Roman"/>
                <w:b/>
                <w:szCs w:val="22"/>
                <w:lang w:eastAsia="en-US"/>
              </w:rPr>
            </w:pPr>
          </w:p>
        </w:tc>
        <w:tc>
          <w:tcPr>
            <w:tcW w:w="1843" w:type="dxa"/>
          </w:tcPr>
          <w:p w14:paraId="30D3FC6D"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14:paraId="4F87B930" w14:textId="77777777" w:rsidR="0054547D" w:rsidRPr="0054547D" w:rsidRDefault="0054547D" w:rsidP="0054547D">
            <w:pPr>
              <w:jc w:val="center"/>
              <w:rPr>
                <w:rFonts w:eastAsia="Times New Roman"/>
                <w:b/>
                <w:szCs w:val="22"/>
                <w:lang w:eastAsia="en-US"/>
              </w:rPr>
            </w:pPr>
          </w:p>
        </w:tc>
      </w:tr>
      <w:tr w:rsidR="0054547D" w:rsidRPr="0054547D" w14:paraId="6D20D18C" w14:textId="77777777" w:rsidTr="00250684">
        <w:trPr>
          <w:cantSplit/>
        </w:trPr>
        <w:tc>
          <w:tcPr>
            <w:tcW w:w="1296" w:type="dxa"/>
            <w:vMerge/>
          </w:tcPr>
          <w:p w14:paraId="1917FF18"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48A1FEB4" w14:textId="77777777" w:rsidR="0054547D" w:rsidRPr="0054547D" w:rsidRDefault="0054547D" w:rsidP="0054547D">
            <w:pPr>
              <w:rPr>
                <w:rFonts w:eastAsia="Times New Roman"/>
                <w:b/>
                <w:szCs w:val="22"/>
                <w:lang w:eastAsia="en-US"/>
              </w:rPr>
            </w:pPr>
          </w:p>
        </w:tc>
        <w:tc>
          <w:tcPr>
            <w:tcW w:w="1843" w:type="dxa"/>
          </w:tcPr>
          <w:p w14:paraId="09B52812"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14:paraId="05CEE481" w14:textId="77777777" w:rsidR="0054547D" w:rsidRPr="0054547D" w:rsidRDefault="0054547D" w:rsidP="0054547D">
            <w:pPr>
              <w:jc w:val="center"/>
              <w:rPr>
                <w:rFonts w:eastAsia="Times New Roman"/>
                <w:b/>
                <w:szCs w:val="22"/>
                <w:lang w:eastAsia="en-US"/>
              </w:rPr>
            </w:pPr>
          </w:p>
        </w:tc>
      </w:tr>
      <w:tr w:rsidR="0054547D" w:rsidRPr="0054547D" w14:paraId="2DCCD381" w14:textId="77777777" w:rsidTr="00250684">
        <w:trPr>
          <w:cantSplit/>
        </w:trPr>
        <w:tc>
          <w:tcPr>
            <w:tcW w:w="1296" w:type="dxa"/>
            <w:vMerge/>
          </w:tcPr>
          <w:p w14:paraId="1F13D9E7"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579B3813" w14:textId="77777777" w:rsidR="0054547D" w:rsidRPr="0054547D" w:rsidRDefault="0054547D" w:rsidP="0054547D">
            <w:pPr>
              <w:rPr>
                <w:rFonts w:eastAsia="Times New Roman"/>
                <w:b/>
                <w:szCs w:val="22"/>
                <w:lang w:eastAsia="en-US"/>
              </w:rPr>
            </w:pPr>
          </w:p>
        </w:tc>
        <w:tc>
          <w:tcPr>
            <w:tcW w:w="1843" w:type="dxa"/>
          </w:tcPr>
          <w:p w14:paraId="78C323D7"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14:paraId="7142E15E" w14:textId="77777777" w:rsidR="0054547D" w:rsidRPr="0054547D" w:rsidRDefault="0054547D" w:rsidP="0054547D">
            <w:pPr>
              <w:jc w:val="center"/>
              <w:rPr>
                <w:rFonts w:eastAsia="Times New Roman"/>
                <w:b/>
                <w:szCs w:val="22"/>
                <w:lang w:eastAsia="en-US"/>
              </w:rPr>
            </w:pPr>
          </w:p>
        </w:tc>
      </w:tr>
      <w:tr w:rsidR="0054547D" w:rsidRPr="0054547D" w14:paraId="47CB1482" w14:textId="77777777" w:rsidTr="00250684">
        <w:trPr>
          <w:cantSplit/>
        </w:trPr>
        <w:tc>
          <w:tcPr>
            <w:tcW w:w="1296" w:type="dxa"/>
            <w:vMerge/>
          </w:tcPr>
          <w:p w14:paraId="25DAB52F"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5265A430" w14:textId="77777777" w:rsidR="0054547D" w:rsidRPr="0054547D" w:rsidRDefault="0054547D" w:rsidP="0054547D">
            <w:pPr>
              <w:rPr>
                <w:rFonts w:eastAsia="Times New Roman"/>
                <w:b/>
                <w:szCs w:val="22"/>
                <w:lang w:eastAsia="en-US"/>
              </w:rPr>
            </w:pPr>
          </w:p>
        </w:tc>
        <w:tc>
          <w:tcPr>
            <w:tcW w:w="1843" w:type="dxa"/>
          </w:tcPr>
          <w:p w14:paraId="2058B6A8"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14:paraId="0664101E" w14:textId="77777777" w:rsidR="0054547D" w:rsidRPr="0054547D" w:rsidRDefault="0054547D" w:rsidP="0054547D">
            <w:pPr>
              <w:jc w:val="center"/>
              <w:rPr>
                <w:rFonts w:eastAsia="Times New Roman"/>
                <w:b/>
                <w:szCs w:val="22"/>
                <w:lang w:eastAsia="en-US"/>
              </w:rPr>
            </w:pPr>
          </w:p>
        </w:tc>
      </w:tr>
      <w:tr w:rsidR="0054547D" w:rsidRPr="0054547D" w14:paraId="57FCA6FA" w14:textId="77777777" w:rsidTr="00250684">
        <w:trPr>
          <w:cantSplit/>
        </w:trPr>
        <w:tc>
          <w:tcPr>
            <w:tcW w:w="1296" w:type="dxa"/>
            <w:vMerge/>
          </w:tcPr>
          <w:p w14:paraId="54DE8F40"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792A63C9" w14:textId="77777777" w:rsidR="0054547D" w:rsidRPr="0054547D" w:rsidRDefault="0054547D" w:rsidP="0054547D">
            <w:pPr>
              <w:rPr>
                <w:rFonts w:eastAsia="Times New Roman"/>
                <w:b/>
                <w:szCs w:val="22"/>
                <w:lang w:eastAsia="en-US"/>
              </w:rPr>
            </w:pPr>
          </w:p>
        </w:tc>
        <w:tc>
          <w:tcPr>
            <w:tcW w:w="1843" w:type="dxa"/>
          </w:tcPr>
          <w:p w14:paraId="6A43188B"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2126" w:type="dxa"/>
          </w:tcPr>
          <w:p w14:paraId="2B117685" w14:textId="77777777" w:rsidR="0054547D" w:rsidRPr="0054547D" w:rsidRDefault="0054547D" w:rsidP="0054547D">
            <w:pPr>
              <w:jc w:val="center"/>
              <w:rPr>
                <w:rFonts w:eastAsia="Times New Roman"/>
                <w:b/>
                <w:szCs w:val="22"/>
                <w:lang w:eastAsia="en-US"/>
              </w:rPr>
            </w:pPr>
          </w:p>
        </w:tc>
      </w:tr>
      <w:tr w:rsidR="0054547D" w:rsidRPr="0054547D" w14:paraId="0FDEE7E1" w14:textId="77777777" w:rsidTr="00250684">
        <w:trPr>
          <w:cantSplit/>
        </w:trPr>
        <w:tc>
          <w:tcPr>
            <w:tcW w:w="1296" w:type="dxa"/>
            <w:vMerge w:val="restart"/>
          </w:tcPr>
          <w:p w14:paraId="129EBCC9"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val="restart"/>
          </w:tcPr>
          <w:p w14:paraId="6EBD1713" w14:textId="77777777" w:rsidR="0054547D" w:rsidRPr="0054547D" w:rsidRDefault="0054547D" w:rsidP="0054547D">
            <w:pPr>
              <w:rPr>
                <w:rFonts w:eastAsia="Times New Roman"/>
                <w:b/>
                <w:szCs w:val="22"/>
                <w:lang w:eastAsia="en-US"/>
              </w:rPr>
            </w:pPr>
          </w:p>
        </w:tc>
        <w:tc>
          <w:tcPr>
            <w:tcW w:w="1843" w:type="dxa"/>
          </w:tcPr>
          <w:p w14:paraId="672B2C9C"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2126" w:type="dxa"/>
          </w:tcPr>
          <w:p w14:paraId="7E5B4E7C" w14:textId="77777777" w:rsidR="0054547D" w:rsidRPr="0054547D" w:rsidRDefault="0054547D" w:rsidP="0054547D">
            <w:pPr>
              <w:jc w:val="center"/>
              <w:rPr>
                <w:rFonts w:eastAsia="Times New Roman"/>
                <w:b/>
                <w:szCs w:val="22"/>
                <w:lang w:eastAsia="en-US"/>
              </w:rPr>
            </w:pPr>
          </w:p>
        </w:tc>
      </w:tr>
      <w:tr w:rsidR="0054547D" w:rsidRPr="0054547D" w14:paraId="18D37F23" w14:textId="77777777" w:rsidTr="00250684">
        <w:trPr>
          <w:cantSplit/>
        </w:trPr>
        <w:tc>
          <w:tcPr>
            <w:tcW w:w="1296" w:type="dxa"/>
            <w:vMerge/>
          </w:tcPr>
          <w:p w14:paraId="75726DE3"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41EEA4C9" w14:textId="77777777" w:rsidR="0054547D" w:rsidRPr="0054547D" w:rsidRDefault="0054547D" w:rsidP="0054547D">
            <w:pPr>
              <w:rPr>
                <w:rFonts w:eastAsia="Times New Roman"/>
                <w:b/>
                <w:szCs w:val="22"/>
                <w:lang w:eastAsia="en-US"/>
              </w:rPr>
            </w:pPr>
          </w:p>
        </w:tc>
        <w:tc>
          <w:tcPr>
            <w:tcW w:w="1843" w:type="dxa"/>
          </w:tcPr>
          <w:p w14:paraId="7B348EA7"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14:paraId="2A51A27E" w14:textId="77777777" w:rsidR="0054547D" w:rsidRPr="0054547D" w:rsidRDefault="0054547D" w:rsidP="0054547D">
            <w:pPr>
              <w:jc w:val="center"/>
              <w:rPr>
                <w:rFonts w:eastAsia="Times New Roman"/>
                <w:b/>
                <w:szCs w:val="22"/>
                <w:lang w:eastAsia="en-US"/>
              </w:rPr>
            </w:pPr>
          </w:p>
        </w:tc>
      </w:tr>
      <w:tr w:rsidR="0054547D" w:rsidRPr="0054547D" w14:paraId="70FC6921" w14:textId="77777777" w:rsidTr="00250684">
        <w:trPr>
          <w:cantSplit/>
        </w:trPr>
        <w:tc>
          <w:tcPr>
            <w:tcW w:w="1296" w:type="dxa"/>
            <w:vMerge/>
          </w:tcPr>
          <w:p w14:paraId="04C12082"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0008D6F3" w14:textId="77777777" w:rsidR="0054547D" w:rsidRPr="0054547D" w:rsidRDefault="0054547D" w:rsidP="0054547D">
            <w:pPr>
              <w:rPr>
                <w:rFonts w:eastAsia="Times New Roman"/>
                <w:b/>
                <w:szCs w:val="22"/>
                <w:lang w:eastAsia="en-US"/>
              </w:rPr>
            </w:pPr>
          </w:p>
        </w:tc>
        <w:tc>
          <w:tcPr>
            <w:tcW w:w="1843" w:type="dxa"/>
          </w:tcPr>
          <w:p w14:paraId="6E2AD2D6"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14:paraId="7BE73C2C" w14:textId="77777777" w:rsidR="0054547D" w:rsidRPr="0054547D" w:rsidRDefault="0054547D" w:rsidP="0054547D">
            <w:pPr>
              <w:jc w:val="center"/>
              <w:rPr>
                <w:rFonts w:eastAsia="Times New Roman"/>
                <w:b/>
                <w:szCs w:val="22"/>
                <w:lang w:eastAsia="en-US"/>
              </w:rPr>
            </w:pPr>
          </w:p>
        </w:tc>
      </w:tr>
      <w:tr w:rsidR="0054547D" w:rsidRPr="0054547D" w14:paraId="4D825CD7" w14:textId="77777777" w:rsidTr="00250684">
        <w:trPr>
          <w:cantSplit/>
        </w:trPr>
        <w:tc>
          <w:tcPr>
            <w:tcW w:w="1296" w:type="dxa"/>
            <w:vMerge/>
          </w:tcPr>
          <w:p w14:paraId="1E5A0EA7"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7FF0D34A" w14:textId="77777777" w:rsidR="0054547D" w:rsidRPr="0054547D" w:rsidRDefault="0054547D" w:rsidP="0054547D">
            <w:pPr>
              <w:rPr>
                <w:rFonts w:eastAsia="Times New Roman"/>
                <w:b/>
                <w:szCs w:val="22"/>
                <w:lang w:eastAsia="en-US"/>
              </w:rPr>
            </w:pPr>
          </w:p>
        </w:tc>
        <w:tc>
          <w:tcPr>
            <w:tcW w:w="1843" w:type="dxa"/>
          </w:tcPr>
          <w:p w14:paraId="54E6A7AE"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14:paraId="2FBBAA55" w14:textId="77777777" w:rsidR="0054547D" w:rsidRPr="0054547D" w:rsidRDefault="0054547D" w:rsidP="0054547D">
            <w:pPr>
              <w:jc w:val="center"/>
              <w:rPr>
                <w:rFonts w:eastAsia="Times New Roman"/>
                <w:b/>
                <w:szCs w:val="22"/>
                <w:lang w:eastAsia="en-US"/>
              </w:rPr>
            </w:pPr>
          </w:p>
        </w:tc>
      </w:tr>
      <w:tr w:rsidR="0054547D" w:rsidRPr="0054547D" w14:paraId="6B379733" w14:textId="77777777" w:rsidTr="00250684">
        <w:trPr>
          <w:cantSplit/>
        </w:trPr>
        <w:tc>
          <w:tcPr>
            <w:tcW w:w="1296" w:type="dxa"/>
            <w:vMerge/>
          </w:tcPr>
          <w:p w14:paraId="1D307568"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6714CD54" w14:textId="77777777" w:rsidR="0054547D" w:rsidRPr="0054547D" w:rsidRDefault="0054547D" w:rsidP="0054547D">
            <w:pPr>
              <w:rPr>
                <w:rFonts w:eastAsia="Times New Roman"/>
                <w:b/>
                <w:szCs w:val="22"/>
                <w:lang w:eastAsia="en-US"/>
              </w:rPr>
            </w:pPr>
          </w:p>
        </w:tc>
        <w:tc>
          <w:tcPr>
            <w:tcW w:w="1843" w:type="dxa"/>
          </w:tcPr>
          <w:p w14:paraId="2415F259"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14:paraId="78FF0A35" w14:textId="77777777" w:rsidR="0054547D" w:rsidRPr="0054547D" w:rsidRDefault="0054547D" w:rsidP="0054547D">
            <w:pPr>
              <w:jc w:val="center"/>
              <w:rPr>
                <w:rFonts w:eastAsia="Times New Roman"/>
                <w:b/>
                <w:szCs w:val="22"/>
                <w:lang w:eastAsia="en-US"/>
              </w:rPr>
            </w:pPr>
          </w:p>
        </w:tc>
      </w:tr>
      <w:tr w:rsidR="0054547D" w:rsidRPr="0054547D" w14:paraId="0C859D4B" w14:textId="77777777" w:rsidTr="00250684">
        <w:trPr>
          <w:cantSplit/>
        </w:trPr>
        <w:tc>
          <w:tcPr>
            <w:tcW w:w="1296" w:type="dxa"/>
            <w:vMerge/>
          </w:tcPr>
          <w:p w14:paraId="4EB07AC9"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63634337" w14:textId="77777777" w:rsidR="0054547D" w:rsidRPr="0054547D" w:rsidRDefault="0054547D" w:rsidP="0054547D">
            <w:pPr>
              <w:rPr>
                <w:rFonts w:eastAsia="Times New Roman"/>
                <w:b/>
                <w:szCs w:val="22"/>
                <w:lang w:eastAsia="en-US"/>
              </w:rPr>
            </w:pPr>
          </w:p>
        </w:tc>
        <w:tc>
          <w:tcPr>
            <w:tcW w:w="1843" w:type="dxa"/>
          </w:tcPr>
          <w:p w14:paraId="721678C8"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2126" w:type="dxa"/>
          </w:tcPr>
          <w:p w14:paraId="63248EC2" w14:textId="77777777" w:rsidR="0054547D" w:rsidRPr="0054547D" w:rsidRDefault="0054547D" w:rsidP="0054547D">
            <w:pPr>
              <w:jc w:val="center"/>
              <w:rPr>
                <w:rFonts w:eastAsia="Times New Roman"/>
                <w:b/>
                <w:szCs w:val="22"/>
                <w:lang w:eastAsia="en-US"/>
              </w:rPr>
            </w:pPr>
          </w:p>
        </w:tc>
      </w:tr>
      <w:tr w:rsidR="0054547D" w:rsidRPr="0054547D" w14:paraId="374E1A0A" w14:textId="77777777" w:rsidTr="00250684">
        <w:trPr>
          <w:cantSplit/>
          <w:trHeight w:val="282"/>
        </w:trPr>
        <w:tc>
          <w:tcPr>
            <w:tcW w:w="1296" w:type="dxa"/>
            <w:vMerge w:val="restart"/>
          </w:tcPr>
          <w:p w14:paraId="7CF00089" w14:textId="77777777" w:rsidR="0054547D" w:rsidRPr="0054547D" w:rsidRDefault="0054547D" w:rsidP="0054547D">
            <w:pPr>
              <w:numPr>
                <w:ilvl w:val="0"/>
                <w:numId w:val="45"/>
              </w:numPr>
              <w:contextualSpacing/>
              <w:rPr>
                <w:rFonts w:eastAsia="Times New Roman"/>
                <w:szCs w:val="22"/>
                <w:lang w:eastAsia="en-US"/>
              </w:rPr>
            </w:pPr>
            <w:r w:rsidRPr="0054547D">
              <w:rPr>
                <w:rFonts w:eastAsia="Times New Roman"/>
                <w:szCs w:val="22"/>
                <w:lang w:eastAsia="en-US"/>
              </w:rPr>
              <w:t xml:space="preserve"> </w:t>
            </w:r>
          </w:p>
          <w:p w14:paraId="1E51941D" w14:textId="77777777" w:rsidR="0054547D" w:rsidRPr="0054547D" w:rsidRDefault="0054547D" w:rsidP="0054547D">
            <w:pPr>
              <w:ind w:left="720"/>
              <w:contextualSpacing/>
              <w:rPr>
                <w:rFonts w:eastAsia="Times New Roman"/>
                <w:szCs w:val="22"/>
                <w:lang w:eastAsia="en-US"/>
              </w:rPr>
            </w:pPr>
          </w:p>
        </w:tc>
        <w:tc>
          <w:tcPr>
            <w:tcW w:w="3802" w:type="dxa"/>
            <w:vMerge w:val="restart"/>
          </w:tcPr>
          <w:p w14:paraId="3AABD841" w14:textId="77777777" w:rsidR="0054547D" w:rsidRPr="0054547D" w:rsidRDefault="0054547D" w:rsidP="0054547D">
            <w:pPr>
              <w:rPr>
                <w:rFonts w:eastAsia="Times New Roman"/>
                <w:b/>
                <w:szCs w:val="22"/>
                <w:lang w:eastAsia="en-US"/>
              </w:rPr>
            </w:pPr>
          </w:p>
        </w:tc>
        <w:tc>
          <w:tcPr>
            <w:tcW w:w="1843" w:type="dxa"/>
          </w:tcPr>
          <w:p w14:paraId="6D940689" w14:textId="77777777" w:rsidR="0054547D" w:rsidRPr="0054547D" w:rsidRDefault="0054547D" w:rsidP="0054547D">
            <w:pPr>
              <w:jc w:val="center"/>
              <w:rPr>
                <w:rFonts w:eastAsia="Times New Roman"/>
                <w:b/>
                <w:szCs w:val="22"/>
                <w:lang w:eastAsia="en-US"/>
              </w:rPr>
            </w:pPr>
            <w:r w:rsidRPr="0054547D">
              <w:rPr>
                <w:rFonts w:eastAsia="Times New Roman"/>
                <w:szCs w:val="22"/>
                <w:lang w:eastAsia="en-US"/>
              </w:rPr>
              <w:t>MS</w:t>
            </w:r>
          </w:p>
        </w:tc>
        <w:tc>
          <w:tcPr>
            <w:tcW w:w="2126" w:type="dxa"/>
          </w:tcPr>
          <w:p w14:paraId="62CB9633" w14:textId="77777777" w:rsidR="0054547D" w:rsidRPr="0054547D" w:rsidRDefault="0054547D" w:rsidP="0054547D">
            <w:pPr>
              <w:jc w:val="center"/>
              <w:rPr>
                <w:rFonts w:eastAsia="Times New Roman"/>
                <w:b/>
                <w:szCs w:val="22"/>
                <w:lang w:eastAsia="en-US"/>
              </w:rPr>
            </w:pPr>
          </w:p>
        </w:tc>
      </w:tr>
      <w:tr w:rsidR="0054547D" w:rsidRPr="0054547D" w14:paraId="39F71EFB" w14:textId="77777777" w:rsidTr="00250684">
        <w:trPr>
          <w:cantSplit/>
          <w:trHeight w:val="282"/>
        </w:trPr>
        <w:tc>
          <w:tcPr>
            <w:tcW w:w="1296" w:type="dxa"/>
            <w:vMerge/>
          </w:tcPr>
          <w:p w14:paraId="4A49C09B"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0A6EE562" w14:textId="77777777" w:rsidR="0054547D" w:rsidRPr="0054547D" w:rsidRDefault="0054547D" w:rsidP="0054547D">
            <w:pPr>
              <w:rPr>
                <w:rFonts w:eastAsia="Times New Roman"/>
                <w:b/>
                <w:szCs w:val="22"/>
                <w:lang w:eastAsia="en-US"/>
              </w:rPr>
            </w:pPr>
          </w:p>
        </w:tc>
        <w:tc>
          <w:tcPr>
            <w:tcW w:w="1843" w:type="dxa"/>
          </w:tcPr>
          <w:p w14:paraId="5B62A9BB"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14:paraId="73164F8F" w14:textId="77777777" w:rsidR="0054547D" w:rsidRPr="0054547D" w:rsidRDefault="0054547D" w:rsidP="0054547D">
            <w:pPr>
              <w:jc w:val="center"/>
              <w:rPr>
                <w:rFonts w:eastAsia="Times New Roman"/>
                <w:b/>
                <w:szCs w:val="22"/>
                <w:lang w:eastAsia="en-US"/>
              </w:rPr>
            </w:pPr>
          </w:p>
        </w:tc>
      </w:tr>
      <w:tr w:rsidR="0054547D" w:rsidRPr="0054547D" w14:paraId="4CAC6490" w14:textId="77777777" w:rsidTr="00250684">
        <w:trPr>
          <w:cantSplit/>
          <w:trHeight w:val="282"/>
        </w:trPr>
        <w:tc>
          <w:tcPr>
            <w:tcW w:w="1296" w:type="dxa"/>
            <w:vMerge/>
          </w:tcPr>
          <w:p w14:paraId="586C4ABD"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4D7C2068" w14:textId="77777777" w:rsidR="0054547D" w:rsidRPr="0054547D" w:rsidRDefault="0054547D" w:rsidP="0054547D">
            <w:pPr>
              <w:rPr>
                <w:rFonts w:eastAsia="Times New Roman"/>
                <w:b/>
                <w:szCs w:val="22"/>
                <w:lang w:eastAsia="en-US"/>
              </w:rPr>
            </w:pPr>
          </w:p>
        </w:tc>
        <w:tc>
          <w:tcPr>
            <w:tcW w:w="1843" w:type="dxa"/>
          </w:tcPr>
          <w:p w14:paraId="2DF41744"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14:paraId="082D4B3F" w14:textId="77777777" w:rsidR="0054547D" w:rsidRPr="0054547D" w:rsidRDefault="0054547D" w:rsidP="0054547D">
            <w:pPr>
              <w:jc w:val="center"/>
              <w:rPr>
                <w:rFonts w:eastAsia="Times New Roman"/>
                <w:b/>
                <w:szCs w:val="22"/>
                <w:lang w:eastAsia="en-US"/>
              </w:rPr>
            </w:pPr>
          </w:p>
        </w:tc>
      </w:tr>
      <w:tr w:rsidR="0054547D" w:rsidRPr="0054547D" w14:paraId="1E866CAF" w14:textId="77777777" w:rsidTr="00250684">
        <w:trPr>
          <w:cantSplit/>
          <w:trHeight w:val="282"/>
        </w:trPr>
        <w:tc>
          <w:tcPr>
            <w:tcW w:w="1296" w:type="dxa"/>
            <w:vMerge/>
          </w:tcPr>
          <w:p w14:paraId="0C9AB664"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2653D825" w14:textId="77777777" w:rsidR="0054547D" w:rsidRPr="0054547D" w:rsidRDefault="0054547D" w:rsidP="0054547D">
            <w:pPr>
              <w:rPr>
                <w:rFonts w:eastAsia="Times New Roman"/>
                <w:b/>
                <w:szCs w:val="22"/>
                <w:lang w:eastAsia="en-US"/>
              </w:rPr>
            </w:pPr>
          </w:p>
        </w:tc>
        <w:tc>
          <w:tcPr>
            <w:tcW w:w="1843" w:type="dxa"/>
          </w:tcPr>
          <w:p w14:paraId="7997D7A8"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14:paraId="51394E87" w14:textId="77777777" w:rsidR="0054547D" w:rsidRPr="0054547D" w:rsidRDefault="0054547D" w:rsidP="0054547D">
            <w:pPr>
              <w:jc w:val="center"/>
              <w:rPr>
                <w:rFonts w:eastAsia="Times New Roman"/>
                <w:b/>
                <w:szCs w:val="22"/>
                <w:lang w:eastAsia="en-US"/>
              </w:rPr>
            </w:pPr>
          </w:p>
        </w:tc>
      </w:tr>
      <w:tr w:rsidR="0054547D" w:rsidRPr="0054547D" w14:paraId="277D2610" w14:textId="77777777" w:rsidTr="00250684">
        <w:trPr>
          <w:cantSplit/>
          <w:trHeight w:val="282"/>
        </w:trPr>
        <w:tc>
          <w:tcPr>
            <w:tcW w:w="1296" w:type="dxa"/>
            <w:vMerge/>
          </w:tcPr>
          <w:p w14:paraId="26042EAC"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097F3FB3" w14:textId="77777777" w:rsidR="0054547D" w:rsidRPr="0054547D" w:rsidRDefault="0054547D" w:rsidP="0054547D">
            <w:pPr>
              <w:rPr>
                <w:rFonts w:eastAsia="Times New Roman"/>
                <w:b/>
                <w:szCs w:val="22"/>
                <w:lang w:eastAsia="en-US"/>
              </w:rPr>
            </w:pPr>
          </w:p>
        </w:tc>
        <w:tc>
          <w:tcPr>
            <w:tcW w:w="1843" w:type="dxa"/>
          </w:tcPr>
          <w:p w14:paraId="71BB66E1"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14:paraId="3D66B010" w14:textId="77777777" w:rsidR="0054547D" w:rsidRPr="0054547D" w:rsidRDefault="0054547D" w:rsidP="0054547D">
            <w:pPr>
              <w:jc w:val="center"/>
              <w:rPr>
                <w:rFonts w:eastAsia="Times New Roman"/>
                <w:b/>
                <w:szCs w:val="22"/>
                <w:lang w:eastAsia="en-US"/>
              </w:rPr>
            </w:pPr>
          </w:p>
        </w:tc>
      </w:tr>
      <w:tr w:rsidR="0054547D" w:rsidRPr="0054547D" w14:paraId="72A04295" w14:textId="77777777" w:rsidTr="00250684">
        <w:trPr>
          <w:cantSplit/>
          <w:trHeight w:val="281"/>
        </w:trPr>
        <w:tc>
          <w:tcPr>
            <w:tcW w:w="1296" w:type="dxa"/>
            <w:vMerge/>
          </w:tcPr>
          <w:p w14:paraId="0729FBE6" w14:textId="77777777" w:rsidR="0054547D" w:rsidRPr="0054547D" w:rsidRDefault="0054547D" w:rsidP="0054547D">
            <w:pPr>
              <w:numPr>
                <w:ilvl w:val="0"/>
                <w:numId w:val="45"/>
              </w:numPr>
              <w:contextualSpacing/>
              <w:rPr>
                <w:rFonts w:eastAsia="Times New Roman"/>
                <w:szCs w:val="22"/>
                <w:lang w:eastAsia="en-US"/>
              </w:rPr>
            </w:pPr>
          </w:p>
        </w:tc>
        <w:tc>
          <w:tcPr>
            <w:tcW w:w="3802" w:type="dxa"/>
            <w:vMerge/>
          </w:tcPr>
          <w:p w14:paraId="70B14FFD" w14:textId="77777777" w:rsidR="0054547D" w:rsidRPr="0054547D" w:rsidRDefault="0054547D" w:rsidP="0054547D">
            <w:pPr>
              <w:rPr>
                <w:rFonts w:eastAsia="Times New Roman"/>
                <w:b/>
                <w:szCs w:val="22"/>
                <w:lang w:eastAsia="en-US"/>
              </w:rPr>
            </w:pPr>
          </w:p>
        </w:tc>
        <w:tc>
          <w:tcPr>
            <w:tcW w:w="1843" w:type="dxa"/>
          </w:tcPr>
          <w:p w14:paraId="5D5687E8" w14:textId="77777777" w:rsidR="0054547D" w:rsidRPr="0054547D" w:rsidRDefault="0054547D" w:rsidP="0054547D">
            <w:pPr>
              <w:jc w:val="center"/>
              <w:rPr>
                <w:rFonts w:eastAsia="Times New Roman"/>
                <w:b/>
                <w:szCs w:val="22"/>
                <w:lang w:eastAsia="en-US"/>
              </w:rPr>
            </w:pPr>
            <w:r w:rsidRPr="0054547D">
              <w:rPr>
                <w:rFonts w:eastAsia="Times New Roman"/>
                <w:szCs w:val="22"/>
                <w:lang w:eastAsia="en-US"/>
              </w:rPr>
              <w:t>M5</w:t>
            </w:r>
          </w:p>
        </w:tc>
        <w:tc>
          <w:tcPr>
            <w:tcW w:w="2126" w:type="dxa"/>
          </w:tcPr>
          <w:p w14:paraId="5BA8B7CE" w14:textId="77777777" w:rsidR="0054547D" w:rsidRPr="0054547D" w:rsidRDefault="0054547D" w:rsidP="0054547D">
            <w:pPr>
              <w:jc w:val="center"/>
              <w:rPr>
                <w:rFonts w:eastAsia="Times New Roman"/>
                <w:b/>
                <w:szCs w:val="22"/>
                <w:lang w:eastAsia="en-US"/>
              </w:rPr>
            </w:pPr>
          </w:p>
        </w:tc>
      </w:tr>
    </w:tbl>
    <w:p w14:paraId="09274BCA" w14:textId="77777777" w:rsidR="0054547D" w:rsidRPr="0054547D" w:rsidRDefault="0054547D" w:rsidP="0054547D">
      <w:pPr>
        <w:rPr>
          <w:szCs w:val="22"/>
        </w:rPr>
      </w:pPr>
    </w:p>
    <w:p w14:paraId="43932906" w14:textId="77777777" w:rsidR="0054547D" w:rsidRPr="0054547D" w:rsidRDefault="0054547D" w:rsidP="0054547D">
      <w:pPr>
        <w:rPr>
          <w:szCs w:val="22"/>
        </w:rPr>
      </w:pPr>
    </w:p>
    <w:p w14:paraId="7F999E32" w14:textId="77777777" w:rsidR="00A044F8" w:rsidRPr="00A044F8" w:rsidRDefault="00A044F8" w:rsidP="00A044F8">
      <w:pPr>
        <w:sectPr w:rsidR="00A044F8" w:rsidRPr="00A044F8" w:rsidSect="0017241A">
          <w:pgSz w:w="11906" w:h="16838" w:code="9"/>
          <w:pgMar w:top="1418" w:right="1134" w:bottom="1418" w:left="1134" w:header="567" w:footer="567" w:gutter="0"/>
          <w:pgNumType w:start="1"/>
          <w:cols w:space="708"/>
          <w:docGrid w:linePitch="360"/>
        </w:sectPr>
      </w:pPr>
    </w:p>
    <w:p w14:paraId="4356EE42" w14:textId="77777777" w:rsidR="00A044F8" w:rsidRPr="00A044F8" w:rsidRDefault="00A044F8" w:rsidP="00A044F8"/>
    <w:p w14:paraId="78FF2AD2" w14:textId="77777777" w:rsidR="00A044F8" w:rsidRPr="00A044F8" w:rsidRDefault="00A044F8" w:rsidP="00A044F8"/>
    <w:p w14:paraId="701ABA1D" w14:textId="77777777" w:rsidR="0054547D" w:rsidRPr="0054547D" w:rsidRDefault="0054547D" w:rsidP="0054547D">
      <w:pPr>
        <w:tabs>
          <w:tab w:val="left" w:pos="2113"/>
          <w:tab w:val="center" w:pos="7001"/>
        </w:tabs>
        <w:rPr>
          <w:szCs w:val="22"/>
        </w:rPr>
      </w:pPr>
      <w:r w:rsidRPr="0054547D">
        <w:rPr>
          <w:szCs w:val="22"/>
        </w:rPr>
        <w:t>Lentelė Nr. 2 „Metinis atlyginimas atitinkamų 12 mėnesių laikotarpiui“</w:t>
      </w:r>
    </w:p>
    <w:tbl>
      <w:tblPr>
        <w:tblStyle w:val="Lentelstinklelis"/>
        <w:tblW w:w="13966" w:type="dxa"/>
        <w:tblLayout w:type="fixed"/>
        <w:tblLook w:val="04A0" w:firstRow="1" w:lastRow="0" w:firstColumn="1" w:lastColumn="0" w:noHBand="0" w:noVBand="1"/>
      </w:tblPr>
      <w:tblGrid>
        <w:gridCol w:w="1668"/>
        <w:gridCol w:w="1754"/>
        <w:gridCol w:w="4341"/>
        <w:gridCol w:w="2960"/>
        <w:gridCol w:w="3243"/>
      </w:tblGrid>
      <w:tr w:rsidR="0054547D" w:rsidRPr="0054547D" w14:paraId="19AA1705" w14:textId="77777777" w:rsidTr="00250684">
        <w:trPr>
          <w:cantSplit/>
          <w:tblHeader/>
        </w:trPr>
        <w:tc>
          <w:tcPr>
            <w:tcW w:w="1668" w:type="dxa"/>
            <w:vMerge w:val="restart"/>
            <w:tcBorders>
              <w:top w:val="double" w:sz="4" w:space="0" w:color="auto"/>
            </w:tcBorders>
            <w:vAlign w:val="center"/>
          </w:tcPr>
          <w:p w14:paraId="4C62E63E" w14:textId="77777777" w:rsidR="0054547D" w:rsidRPr="0054547D" w:rsidRDefault="0054547D" w:rsidP="0054547D">
            <w:pPr>
              <w:jc w:val="center"/>
              <w:rPr>
                <w:rFonts w:eastAsia="Times New Roman"/>
                <w:b/>
                <w:szCs w:val="22"/>
                <w:lang w:eastAsia="en-US"/>
              </w:rPr>
            </w:pPr>
            <w:r w:rsidRPr="0054547D">
              <w:rPr>
                <w:rFonts w:eastAsia="Times New Roman"/>
                <w:b/>
                <w:szCs w:val="22"/>
                <w:lang w:eastAsia="en-US"/>
              </w:rPr>
              <w:t>Kalendoriniai metai</w:t>
            </w:r>
          </w:p>
        </w:tc>
        <w:tc>
          <w:tcPr>
            <w:tcW w:w="1754" w:type="dxa"/>
            <w:vMerge w:val="restart"/>
            <w:tcBorders>
              <w:top w:val="double" w:sz="4" w:space="0" w:color="auto"/>
            </w:tcBorders>
            <w:vAlign w:val="center"/>
          </w:tcPr>
          <w:p w14:paraId="0927AE2C" w14:textId="77777777" w:rsidR="0054547D" w:rsidRPr="0054547D" w:rsidRDefault="0054547D" w:rsidP="0054547D">
            <w:pPr>
              <w:jc w:val="center"/>
              <w:rPr>
                <w:rFonts w:eastAsia="Times New Roman"/>
                <w:b/>
                <w:szCs w:val="22"/>
                <w:lang w:eastAsia="en-US"/>
              </w:rPr>
            </w:pPr>
            <w:r w:rsidRPr="0054547D">
              <w:rPr>
                <w:rFonts w:eastAsia="Times New Roman"/>
                <w:b/>
                <w:szCs w:val="22"/>
                <w:lang w:eastAsia="en-US"/>
              </w:rPr>
              <w:t>Mėnuo</w:t>
            </w:r>
          </w:p>
        </w:tc>
        <w:tc>
          <w:tcPr>
            <w:tcW w:w="10544" w:type="dxa"/>
            <w:gridSpan w:val="3"/>
            <w:tcBorders>
              <w:top w:val="double" w:sz="4" w:space="0" w:color="auto"/>
            </w:tcBorders>
            <w:vAlign w:val="center"/>
          </w:tcPr>
          <w:p w14:paraId="525172B3" w14:textId="77777777" w:rsidR="0054547D" w:rsidRPr="0054547D" w:rsidRDefault="0054547D" w:rsidP="0054547D">
            <w:pPr>
              <w:ind w:right="-48"/>
              <w:jc w:val="center"/>
              <w:rPr>
                <w:rFonts w:eastAsia="Times New Roman"/>
                <w:b/>
                <w:szCs w:val="22"/>
                <w:lang w:eastAsia="en-US"/>
              </w:rPr>
            </w:pPr>
            <w:r w:rsidRPr="0054547D">
              <w:rPr>
                <w:rFonts w:eastAsia="Times New Roman"/>
                <w:b/>
                <w:szCs w:val="22"/>
                <w:lang w:eastAsia="en-US"/>
              </w:rPr>
              <w:t>Atitinkamo mėnesio Metinis atlyginimas (realiomis (neindeksuotomis) vertėmis) pagal FVM pateiktus duomenis</w:t>
            </w:r>
          </w:p>
        </w:tc>
      </w:tr>
      <w:tr w:rsidR="0054547D" w:rsidRPr="0054547D" w14:paraId="7358535A" w14:textId="77777777" w:rsidTr="00250684">
        <w:trPr>
          <w:cantSplit/>
          <w:tblHeader/>
        </w:trPr>
        <w:tc>
          <w:tcPr>
            <w:tcW w:w="1668" w:type="dxa"/>
            <w:vMerge/>
            <w:vAlign w:val="center"/>
          </w:tcPr>
          <w:p w14:paraId="2D41D410" w14:textId="77777777" w:rsidR="0054547D" w:rsidRPr="0054547D" w:rsidRDefault="0054547D" w:rsidP="0054547D">
            <w:pPr>
              <w:numPr>
                <w:ilvl w:val="0"/>
                <w:numId w:val="29"/>
              </w:numPr>
              <w:contextualSpacing/>
              <w:rPr>
                <w:rFonts w:eastAsia="Times New Roman"/>
                <w:szCs w:val="22"/>
                <w:lang w:eastAsia="en-US"/>
              </w:rPr>
            </w:pPr>
          </w:p>
        </w:tc>
        <w:tc>
          <w:tcPr>
            <w:tcW w:w="1754" w:type="dxa"/>
            <w:vMerge/>
          </w:tcPr>
          <w:p w14:paraId="51713AF6" w14:textId="77777777" w:rsidR="0054547D" w:rsidRPr="0054547D" w:rsidRDefault="0054547D" w:rsidP="0054547D">
            <w:pPr>
              <w:jc w:val="center"/>
              <w:rPr>
                <w:rFonts w:eastAsia="Times New Roman"/>
                <w:b/>
                <w:szCs w:val="22"/>
                <w:lang w:eastAsia="en-US"/>
              </w:rPr>
            </w:pPr>
          </w:p>
        </w:tc>
        <w:tc>
          <w:tcPr>
            <w:tcW w:w="4341" w:type="dxa"/>
            <w:tcBorders>
              <w:top w:val="double" w:sz="4" w:space="0" w:color="auto"/>
            </w:tcBorders>
            <w:vAlign w:val="center"/>
          </w:tcPr>
          <w:p w14:paraId="7FEFBE57" w14:textId="77777777" w:rsidR="0054547D" w:rsidRPr="0054547D" w:rsidRDefault="0054547D" w:rsidP="0054547D">
            <w:pPr>
              <w:jc w:val="center"/>
              <w:rPr>
                <w:rFonts w:eastAsia="Times New Roman"/>
                <w:b/>
                <w:szCs w:val="22"/>
                <w:lang w:eastAsia="en-US"/>
              </w:rPr>
            </w:pPr>
            <w:r w:rsidRPr="0054547D">
              <w:rPr>
                <w:rFonts w:eastAsia="Times New Roman"/>
                <w:b/>
                <w:szCs w:val="22"/>
                <w:lang w:eastAsia="en-US"/>
              </w:rPr>
              <w:t>Atitinkamo mėnesio Metinio Mėnesinio atlyginimo (M</w:t>
            </w:r>
            <w:r w:rsidRPr="007B236A">
              <w:rPr>
                <w:rFonts w:eastAsia="Times New Roman"/>
                <w:b/>
                <w:szCs w:val="22"/>
                <w:lang w:val="es-ES"/>
              </w:rPr>
              <w:t>=MS(</w:t>
            </w:r>
            <w:r w:rsidRPr="0054547D">
              <w:rPr>
                <w:rFonts w:eastAsia="Times New Roman"/>
                <w:b/>
                <w:szCs w:val="22"/>
                <w:lang w:eastAsia="en-US"/>
              </w:rPr>
              <w:t>M1+M2)+M3</w:t>
            </w:r>
            <w:r w:rsidRPr="0054547D">
              <w:rPr>
                <w:rFonts w:eastAsia="Times New Roman"/>
                <w:szCs w:val="22"/>
                <w:lang w:eastAsia="en-US"/>
              </w:rPr>
              <w:t>(M3</w:t>
            </w:r>
            <w:r w:rsidRPr="0054547D">
              <w:rPr>
                <w:rFonts w:eastAsia="Times New Roman"/>
                <w:szCs w:val="22"/>
                <w:vertAlign w:val="superscript"/>
                <w:lang w:eastAsia="en-US"/>
              </w:rPr>
              <w:t>1</w:t>
            </w:r>
            <w:r w:rsidRPr="0054547D">
              <w:rPr>
                <w:rFonts w:eastAsia="Times New Roman"/>
                <w:b/>
                <w:szCs w:val="22"/>
                <w:lang w:eastAsia="en-US"/>
              </w:rPr>
              <w:t>+</w:t>
            </w:r>
            <w:r w:rsidRPr="0054547D">
              <w:rPr>
                <w:rFonts w:eastAsia="Times New Roman"/>
                <w:szCs w:val="22"/>
                <w:lang w:eastAsia="en-US"/>
              </w:rPr>
              <w:t xml:space="preserve"> M3</w:t>
            </w:r>
            <w:r w:rsidRPr="0054547D">
              <w:rPr>
                <w:rFonts w:eastAsia="Times New Roman"/>
                <w:szCs w:val="22"/>
                <w:vertAlign w:val="superscript"/>
                <w:lang w:eastAsia="en-US"/>
              </w:rPr>
              <w:t>2</w:t>
            </w:r>
            <w:r w:rsidRPr="0054547D">
              <w:rPr>
                <w:rFonts w:eastAsia="Times New Roman"/>
                <w:b/>
                <w:szCs w:val="22"/>
                <w:lang w:eastAsia="en-US"/>
              </w:rPr>
              <w:t>) +M4</w:t>
            </w:r>
            <w:r w:rsidRPr="0054547D">
              <w:rPr>
                <w:rFonts w:eastAsia="Times New Roman"/>
                <w:szCs w:val="22"/>
                <w:lang w:eastAsia="en-US"/>
              </w:rPr>
              <w:t>(M4</w:t>
            </w:r>
            <w:r w:rsidRPr="0054547D">
              <w:rPr>
                <w:rFonts w:eastAsia="Times New Roman"/>
                <w:szCs w:val="22"/>
                <w:vertAlign w:val="superscript"/>
                <w:lang w:eastAsia="en-US"/>
              </w:rPr>
              <w:t>1</w:t>
            </w:r>
            <w:r w:rsidRPr="0054547D">
              <w:rPr>
                <w:rFonts w:eastAsia="Times New Roman"/>
                <w:szCs w:val="22"/>
                <w:lang w:eastAsia="en-US"/>
              </w:rPr>
              <w:t>+M4</w:t>
            </w:r>
            <w:r w:rsidRPr="0054547D">
              <w:rPr>
                <w:rFonts w:eastAsia="Times New Roman"/>
                <w:szCs w:val="22"/>
                <w:vertAlign w:val="superscript"/>
                <w:lang w:eastAsia="en-US"/>
              </w:rPr>
              <w:t>2</w:t>
            </w:r>
            <w:r w:rsidRPr="0054547D">
              <w:rPr>
                <w:rFonts w:eastAsia="Times New Roman"/>
                <w:szCs w:val="22"/>
                <w:lang w:eastAsia="en-US"/>
              </w:rPr>
              <w:t>)</w:t>
            </w:r>
            <w:r w:rsidRPr="0054547D">
              <w:rPr>
                <w:rFonts w:eastAsia="Times New Roman"/>
                <w:b/>
                <w:szCs w:val="22"/>
                <w:lang w:eastAsia="en-US"/>
              </w:rPr>
              <w:t>+M5) vertė, Eur (be PVM)</w:t>
            </w:r>
          </w:p>
        </w:tc>
        <w:tc>
          <w:tcPr>
            <w:tcW w:w="2960" w:type="dxa"/>
            <w:tcBorders>
              <w:top w:val="double" w:sz="4" w:space="0" w:color="auto"/>
            </w:tcBorders>
            <w:vAlign w:val="center"/>
          </w:tcPr>
          <w:p w14:paraId="2B65FAAE" w14:textId="77777777" w:rsidR="0054547D" w:rsidRPr="0054547D" w:rsidRDefault="0054547D" w:rsidP="0054547D">
            <w:pPr>
              <w:jc w:val="center"/>
              <w:rPr>
                <w:rFonts w:eastAsia="Times New Roman"/>
                <w:szCs w:val="22"/>
                <w:lang w:eastAsia="en-US"/>
              </w:rPr>
            </w:pPr>
            <w:r w:rsidRPr="0054547D">
              <w:rPr>
                <w:rFonts w:eastAsia="Times New Roman"/>
                <w:b/>
                <w:szCs w:val="22"/>
                <w:lang w:eastAsia="en-US"/>
              </w:rPr>
              <w:t>Sudedamosios dalys</w:t>
            </w:r>
          </w:p>
        </w:tc>
        <w:tc>
          <w:tcPr>
            <w:tcW w:w="3243" w:type="dxa"/>
            <w:tcBorders>
              <w:top w:val="double" w:sz="4" w:space="0" w:color="auto"/>
            </w:tcBorders>
            <w:vAlign w:val="center"/>
          </w:tcPr>
          <w:p w14:paraId="024EAE6C" w14:textId="77777777" w:rsidR="0054547D" w:rsidRPr="0054547D" w:rsidRDefault="0054547D" w:rsidP="0054547D">
            <w:pPr>
              <w:jc w:val="center"/>
              <w:rPr>
                <w:rFonts w:eastAsia="Times New Roman"/>
                <w:b/>
                <w:szCs w:val="22"/>
                <w:lang w:eastAsia="en-US"/>
              </w:rPr>
            </w:pPr>
            <w:r w:rsidRPr="0054547D">
              <w:rPr>
                <w:rFonts w:eastAsia="Times New Roman"/>
                <w:b/>
                <w:szCs w:val="22"/>
                <w:lang w:eastAsia="en-US"/>
              </w:rPr>
              <w:t xml:space="preserve">Vertė, Eur </w:t>
            </w:r>
          </w:p>
          <w:p w14:paraId="1F86041B" w14:textId="77777777" w:rsidR="0054547D" w:rsidRPr="0054547D" w:rsidRDefault="0054547D" w:rsidP="0054547D">
            <w:pPr>
              <w:jc w:val="center"/>
              <w:rPr>
                <w:rFonts w:eastAsia="Times New Roman"/>
                <w:b/>
                <w:szCs w:val="22"/>
                <w:lang w:eastAsia="en-US"/>
              </w:rPr>
            </w:pPr>
            <w:r w:rsidRPr="0054547D">
              <w:rPr>
                <w:rFonts w:eastAsia="Times New Roman"/>
                <w:b/>
                <w:szCs w:val="22"/>
                <w:lang w:eastAsia="en-US"/>
              </w:rPr>
              <w:t>(be PVM)</w:t>
            </w:r>
          </w:p>
        </w:tc>
      </w:tr>
      <w:tr w:rsidR="0054547D" w:rsidRPr="0054547D" w14:paraId="09FF9001" w14:textId="77777777" w:rsidTr="00250684">
        <w:trPr>
          <w:cantSplit/>
        </w:trPr>
        <w:tc>
          <w:tcPr>
            <w:tcW w:w="1668" w:type="dxa"/>
            <w:vMerge w:val="restart"/>
            <w:tcBorders>
              <w:top w:val="double" w:sz="4" w:space="0" w:color="auto"/>
            </w:tcBorders>
          </w:tcPr>
          <w:p w14:paraId="1E82A8D8" w14:textId="77777777" w:rsidR="0054547D" w:rsidRPr="0054547D" w:rsidRDefault="0054547D" w:rsidP="0054547D">
            <w:pPr>
              <w:rPr>
                <w:rFonts w:eastAsia="Times New Roman"/>
                <w:szCs w:val="22"/>
                <w:lang w:eastAsia="en-US"/>
              </w:rPr>
            </w:pPr>
            <w:r w:rsidRPr="0054547D">
              <w:rPr>
                <w:rFonts w:eastAsia="Times New Roman"/>
                <w:szCs w:val="22"/>
                <w:lang w:eastAsia="en-US"/>
              </w:rPr>
              <w:t>20_____</w:t>
            </w:r>
          </w:p>
        </w:tc>
        <w:tc>
          <w:tcPr>
            <w:tcW w:w="1754" w:type="dxa"/>
            <w:vMerge w:val="restart"/>
            <w:tcBorders>
              <w:top w:val="double" w:sz="4" w:space="0" w:color="auto"/>
            </w:tcBorders>
          </w:tcPr>
          <w:p w14:paraId="159437C5" w14:textId="77777777" w:rsidR="0054547D" w:rsidRPr="0054547D" w:rsidRDefault="0054547D" w:rsidP="0054547D">
            <w:pPr>
              <w:rPr>
                <w:rFonts w:eastAsia="Times New Roman"/>
                <w:b/>
                <w:szCs w:val="22"/>
                <w:lang w:eastAsia="en-US"/>
              </w:rPr>
            </w:pPr>
          </w:p>
        </w:tc>
        <w:tc>
          <w:tcPr>
            <w:tcW w:w="4341" w:type="dxa"/>
            <w:vMerge w:val="restart"/>
            <w:tcBorders>
              <w:top w:val="double" w:sz="4" w:space="0" w:color="auto"/>
            </w:tcBorders>
          </w:tcPr>
          <w:p w14:paraId="722C371D"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254B365E"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51717E1A" w14:textId="77777777" w:rsidR="0054547D" w:rsidRPr="0054547D" w:rsidRDefault="0054547D" w:rsidP="0054547D">
            <w:pPr>
              <w:rPr>
                <w:rFonts w:eastAsia="Times New Roman"/>
                <w:b/>
                <w:szCs w:val="22"/>
                <w:lang w:eastAsia="en-US"/>
              </w:rPr>
            </w:pPr>
          </w:p>
        </w:tc>
      </w:tr>
      <w:tr w:rsidR="0054547D" w:rsidRPr="0054547D" w14:paraId="6D96B289" w14:textId="77777777" w:rsidTr="00250684">
        <w:trPr>
          <w:cantSplit/>
        </w:trPr>
        <w:tc>
          <w:tcPr>
            <w:tcW w:w="1668" w:type="dxa"/>
            <w:vMerge/>
            <w:tcBorders>
              <w:top w:val="double" w:sz="4" w:space="0" w:color="auto"/>
            </w:tcBorders>
          </w:tcPr>
          <w:p w14:paraId="2C4420B3"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4CA73E8E"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4717AB05"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7208CC0F"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56895535" w14:textId="77777777" w:rsidR="0054547D" w:rsidRPr="0054547D" w:rsidRDefault="0054547D" w:rsidP="0054547D">
            <w:pPr>
              <w:rPr>
                <w:rFonts w:eastAsia="Times New Roman"/>
                <w:b/>
                <w:szCs w:val="22"/>
                <w:lang w:eastAsia="en-US"/>
              </w:rPr>
            </w:pPr>
          </w:p>
        </w:tc>
      </w:tr>
      <w:tr w:rsidR="0054547D" w:rsidRPr="0054547D" w14:paraId="2CCDE3E0" w14:textId="77777777" w:rsidTr="00250684">
        <w:trPr>
          <w:cantSplit/>
        </w:trPr>
        <w:tc>
          <w:tcPr>
            <w:tcW w:w="1668" w:type="dxa"/>
            <w:vMerge/>
            <w:tcBorders>
              <w:top w:val="double" w:sz="4" w:space="0" w:color="auto"/>
            </w:tcBorders>
          </w:tcPr>
          <w:p w14:paraId="494C1B45"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07BEF652"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43FC4982"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409CD007"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5AE5612D" w14:textId="77777777" w:rsidR="0054547D" w:rsidRPr="0054547D" w:rsidRDefault="0054547D" w:rsidP="0054547D">
            <w:pPr>
              <w:rPr>
                <w:rFonts w:eastAsia="Times New Roman"/>
                <w:b/>
                <w:szCs w:val="22"/>
                <w:lang w:eastAsia="en-US"/>
              </w:rPr>
            </w:pPr>
          </w:p>
        </w:tc>
      </w:tr>
      <w:tr w:rsidR="0054547D" w:rsidRPr="0054547D" w14:paraId="0A435F6A" w14:textId="77777777" w:rsidTr="00250684">
        <w:trPr>
          <w:cantSplit/>
        </w:trPr>
        <w:tc>
          <w:tcPr>
            <w:tcW w:w="1668" w:type="dxa"/>
            <w:vMerge/>
            <w:tcBorders>
              <w:top w:val="double" w:sz="4" w:space="0" w:color="auto"/>
            </w:tcBorders>
          </w:tcPr>
          <w:p w14:paraId="71ABCAC2"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668E7221"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01BD4D5C" w14:textId="77777777"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14:paraId="564D6F14"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bottom w:val="double" w:sz="4" w:space="0" w:color="auto"/>
            </w:tcBorders>
          </w:tcPr>
          <w:p w14:paraId="73AB35FF" w14:textId="77777777" w:rsidR="0054547D" w:rsidRPr="0054547D" w:rsidRDefault="0054547D" w:rsidP="0054547D">
            <w:pPr>
              <w:rPr>
                <w:rFonts w:eastAsia="Times New Roman"/>
                <w:b/>
                <w:szCs w:val="22"/>
                <w:lang w:eastAsia="en-US"/>
              </w:rPr>
            </w:pPr>
          </w:p>
        </w:tc>
      </w:tr>
      <w:tr w:rsidR="0054547D" w:rsidRPr="0054547D" w14:paraId="2074FCCC" w14:textId="77777777" w:rsidTr="00250684">
        <w:trPr>
          <w:cantSplit/>
        </w:trPr>
        <w:tc>
          <w:tcPr>
            <w:tcW w:w="1668" w:type="dxa"/>
            <w:vMerge/>
            <w:tcBorders>
              <w:top w:val="double" w:sz="4" w:space="0" w:color="auto"/>
            </w:tcBorders>
          </w:tcPr>
          <w:p w14:paraId="55B02F03"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63086732"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546BD296" w14:textId="77777777"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14:paraId="477AB423"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495D6EEB" w14:textId="77777777" w:rsidR="0054547D" w:rsidRPr="0054547D" w:rsidRDefault="0054547D" w:rsidP="0054547D">
            <w:pPr>
              <w:rPr>
                <w:rFonts w:eastAsia="Times New Roman"/>
                <w:b/>
                <w:szCs w:val="22"/>
                <w:lang w:eastAsia="en-US"/>
              </w:rPr>
            </w:pPr>
          </w:p>
        </w:tc>
      </w:tr>
      <w:tr w:rsidR="0054547D" w:rsidRPr="0054547D" w14:paraId="5FE6470C" w14:textId="77777777" w:rsidTr="00250684">
        <w:trPr>
          <w:cantSplit/>
        </w:trPr>
        <w:tc>
          <w:tcPr>
            <w:tcW w:w="1668" w:type="dxa"/>
            <w:vMerge/>
          </w:tcPr>
          <w:p w14:paraId="4312E644" w14:textId="77777777" w:rsidR="0054547D" w:rsidRPr="0054547D" w:rsidRDefault="0054547D" w:rsidP="0054547D">
            <w:pPr>
              <w:numPr>
                <w:ilvl w:val="0"/>
                <w:numId w:val="29"/>
              </w:numPr>
              <w:contextualSpacing/>
              <w:rPr>
                <w:rFonts w:eastAsia="Times New Roman"/>
                <w:szCs w:val="22"/>
                <w:lang w:eastAsia="en-US"/>
              </w:rPr>
            </w:pPr>
          </w:p>
        </w:tc>
        <w:tc>
          <w:tcPr>
            <w:tcW w:w="1754" w:type="dxa"/>
            <w:vMerge/>
          </w:tcPr>
          <w:p w14:paraId="47189578" w14:textId="77777777" w:rsidR="0054547D" w:rsidRPr="0054547D" w:rsidRDefault="0054547D" w:rsidP="0054547D">
            <w:pPr>
              <w:rPr>
                <w:rFonts w:eastAsia="Times New Roman"/>
                <w:b/>
                <w:szCs w:val="22"/>
                <w:lang w:eastAsia="en-US"/>
              </w:rPr>
            </w:pPr>
          </w:p>
        </w:tc>
        <w:tc>
          <w:tcPr>
            <w:tcW w:w="4341" w:type="dxa"/>
            <w:vMerge/>
          </w:tcPr>
          <w:p w14:paraId="152B0379" w14:textId="77777777"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14:paraId="2E30FB7F"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282CF601" w14:textId="77777777" w:rsidR="0054547D" w:rsidRPr="0054547D" w:rsidRDefault="0054547D" w:rsidP="0054547D">
            <w:pPr>
              <w:rPr>
                <w:rFonts w:eastAsia="Times New Roman"/>
                <w:b/>
                <w:szCs w:val="22"/>
                <w:lang w:eastAsia="en-US"/>
              </w:rPr>
            </w:pPr>
          </w:p>
        </w:tc>
      </w:tr>
      <w:tr w:rsidR="0054547D" w:rsidRPr="0054547D" w14:paraId="06D48B9A" w14:textId="77777777" w:rsidTr="00250684">
        <w:trPr>
          <w:cantSplit/>
        </w:trPr>
        <w:tc>
          <w:tcPr>
            <w:tcW w:w="1668" w:type="dxa"/>
            <w:vMerge w:val="restart"/>
            <w:tcBorders>
              <w:top w:val="double" w:sz="4" w:space="0" w:color="auto"/>
            </w:tcBorders>
          </w:tcPr>
          <w:p w14:paraId="20408A87" w14:textId="77777777" w:rsidR="0054547D" w:rsidRPr="0054547D" w:rsidRDefault="0054547D" w:rsidP="0054547D">
            <w:pPr>
              <w:rPr>
                <w:rFonts w:eastAsia="Times New Roman"/>
                <w:szCs w:val="22"/>
                <w:lang w:eastAsia="en-US"/>
              </w:rPr>
            </w:pPr>
            <w:r w:rsidRPr="0054547D">
              <w:rPr>
                <w:rFonts w:eastAsia="Times New Roman"/>
                <w:szCs w:val="22"/>
                <w:lang w:eastAsia="en-US"/>
              </w:rPr>
              <w:t>20_____</w:t>
            </w:r>
          </w:p>
        </w:tc>
        <w:tc>
          <w:tcPr>
            <w:tcW w:w="1754" w:type="dxa"/>
            <w:vMerge w:val="restart"/>
            <w:tcBorders>
              <w:top w:val="double" w:sz="4" w:space="0" w:color="auto"/>
            </w:tcBorders>
          </w:tcPr>
          <w:p w14:paraId="670F177C" w14:textId="77777777" w:rsidR="0054547D" w:rsidRPr="0054547D" w:rsidRDefault="0054547D" w:rsidP="0054547D">
            <w:pPr>
              <w:rPr>
                <w:rFonts w:eastAsia="Times New Roman"/>
                <w:b/>
                <w:szCs w:val="22"/>
                <w:lang w:eastAsia="en-US"/>
              </w:rPr>
            </w:pPr>
          </w:p>
        </w:tc>
        <w:tc>
          <w:tcPr>
            <w:tcW w:w="4341" w:type="dxa"/>
            <w:vMerge w:val="restart"/>
            <w:tcBorders>
              <w:top w:val="double" w:sz="4" w:space="0" w:color="auto"/>
            </w:tcBorders>
          </w:tcPr>
          <w:p w14:paraId="4904E3F6" w14:textId="77777777"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14:paraId="5BAA2E21"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2AB8990F" w14:textId="77777777" w:rsidR="0054547D" w:rsidRPr="0054547D" w:rsidRDefault="0054547D" w:rsidP="0054547D">
            <w:pPr>
              <w:rPr>
                <w:rFonts w:eastAsia="Times New Roman"/>
                <w:b/>
                <w:szCs w:val="22"/>
                <w:lang w:eastAsia="en-US"/>
              </w:rPr>
            </w:pPr>
          </w:p>
        </w:tc>
      </w:tr>
      <w:tr w:rsidR="0054547D" w:rsidRPr="0054547D" w14:paraId="0E1EA5F6" w14:textId="77777777" w:rsidTr="00250684">
        <w:trPr>
          <w:cantSplit/>
        </w:trPr>
        <w:tc>
          <w:tcPr>
            <w:tcW w:w="1668" w:type="dxa"/>
            <w:vMerge/>
            <w:tcBorders>
              <w:top w:val="double" w:sz="4" w:space="0" w:color="auto"/>
            </w:tcBorders>
          </w:tcPr>
          <w:p w14:paraId="22FC3A6F"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415A8399"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4877652A" w14:textId="77777777"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14:paraId="2770DB45"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2F98A5D5" w14:textId="77777777" w:rsidR="0054547D" w:rsidRPr="0054547D" w:rsidRDefault="0054547D" w:rsidP="0054547D">
            <w:pPr>
              <w:rPr>
                <w:rFonts w:eastAsia="Times New Roman"/>
                <w:b/>
                <w:szCs w:val="22"/>
                <w:lang w:eastAsia="en-US"/>
              </w:rPr>
            </w:pPr>
          </w:p>
        </w:tc>
      </w:tr>
      <w:tr w:rsidR="0054547D" w:rsidRPr="0054547D" w14:paraId="77617232" w14:textId="77777777" w:rsidTr="00250684">
        <w:trPr>
          <w:cantSplit/>
        </w:trPr>
        <w:tc>
          <w:tcPr>
            <w:tcW w:w="1668" w:type="dxa"/>
            <w:vMerge/>
            <w:tcBorders>
              <w:top w:val="double" w:sz="4" w:space="0" w:color="auto"/>
            </w:tcBorders>
          </w:tcPr>
          <w:p w14:paraId="48D19014"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2A913492"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1F9A8EB2"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07610B59"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30FD1027" w14:textId="77777777" w:rsidR="0054547D" w:rsidRPr="0054547D" w:rsidRDefault="0054547D" w:rsidP="0054547D">
            <w:pPr>
              <w:rPr>
                <w:rFonts w:eastAsia="Times New Roman"/>
                <w:b/>
                <w:szCs w:val="22"/>
                <w:lang w:eastAsia="en-US"/>
              </w:rPr>
            </w:pPr>
          </w:p>
        </w:tc>
      </w:tr>
      <w:tr w:rsidR="0054547D" w:rsidRPr="0054547D" w14:paraId="48D7216C" w14:textId="77777777" w:rsidTr="00250684">
        <w:trPr>
          <w:cantSplit/>
        </w:trPr>
        <w:tc>
          <w:tcPr>
            <w:tcW w:w="1668" w:type="dxa"/>
            <w:vMerge/>
            <w:tcBorders>
              <w:top w:val="double" w:sz="4" w:space="0" w:color="auto"/>
            </w:tcBorders>
          </w:tcPr>
          <w:p w14:paraId="7066D3AF"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33D3D397"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60691ACD"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3B36073C"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22C05DB1" w14:textId="77777777" w:rsidR="0054547D" w:rsidRPr="0054547D" w:rsidRDefault="0054547D" w:rsidP="0054547D">
            <w:pPr>
              <w:rPr>
                <w:rFonts w:eastAsia="Times New Roman"/>
                <w:b/>
                <w:szCs w:val="22"/>
                <w:lang w:eastAsia="en-US"/>
              </w:rPr>
            </w:pPr>
          </w:p>
        </w:tc>
      </w:tr>
      <w:tr w:rsidR="0054547D" w:rsidRPr="0054547D" w14:paraId="596D67DC" w14:textId="77777777" w:rsidTr="00250684">
        <w:trPr>
          <w:cantSplit/>
        </w:trPr>
        <w:tc>
          <w:tcPr>
            <w:tcW w:w="1668" w:type="dxa"/>
            <w:vMerge/>
            <w:tcBorders>
              <w:top w:val="double" w:sz="4" w:space="0" w:color="auto"/>
            </w:tcBorders>
          </w:tcPr>
          <w:p w14:paraId="002A0913"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67AAD366"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1F7CE46C" w14:textId="77777777"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14:paraId="1553C879"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4A3E7723" w14:textId="77777777" w:rsidR="0054547D" w:rsidRPr="0054547D" w:rsidRDefault="0054547D" w:rsidP="0054547D">
            <w:pPr>
              <w:rPr>
                <w:rFonts w:eastAsia="Times New Roman"/>
                <w:b/>
                <w:szCs w:val="22"/>
                <w:lang w:eastAsia="en-US"/>
              </w:rPr>
            </w:pPr>
          </w:p>
        </w:tc>
      </w:tr>
      <w:tr w:rsidR="0054547D" w:rsidRPr="0054547D" w14:paraId="172111FA" w14:textId="77777777" w:rsidTr="00250684">
        <w:trPr>
          <w:cantSplit/>
        </w:trPr>
        <w:tc>
          <w:tcPr>
            <w:tcW w:w="1668" w:type="dxa"/>
            <w:vMerge/>
          </w:tcPr>
          <w:p w14:paraId="55363D36" w14:textId="77777777" w:rsidR="0054547D" w:rsidRPr="0054547D" w:rsidRDefault="0054547D" w:rsidP="0054547D">
            <w:pPr>
              <w:numPr>
                <w:ilvl w:val="0"/>
                <w:numId w:val="29"/>
              </w:numPr>
              <w:contextualSpacing/>
              <w:rPr>
                <w:rFonts w:eastAsia="Times New Roman"/>
                <w:szCs w:val="22"/>
                <w:lang w:eastAsia="en-US"/>
              </w:rPr>
            </w:pPr>
          </w:p>
        </w:tc>
        <w:tc>
          <w:tcPr>
            <w:tcW w:w="1754" w:type="dxa"/>
            <w:vMerge/>
          </w:tcPr>
          <w:p w14:paraId="1CD715BD" w14:textId="77777777" w:rsidR="0054547D" w:rsidRPr="0054547D" w:rsidRDefault="0054547D" w:rsidP="0054547D">
            <w:pPr>
              <w:rPr>
                <w:rFonts w:eastAsia="Times New Roman"/>
                <w:b/>
                <w:szCs w:val="22"/>
                <w:lang w:eastAsia="en-US"/>
              </w:rPr>
            </w:pPr>
          </w:p>
        </w:tc>
        <w:tc>
          <w:tcPr>
            <w:tcW w:w="4341" w:type="dxa"/>
            <w:vMerge/>
          </w:tcPr>
          <w:p w14:paraId="0269B454"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2C37A4A0"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6DB36B1C" w14:textId="77777777" w:rsidR="0054547D" w:rsidRPr="0054547D" w:rsidRDefault="0054547D" w:rsidP="0054547D">
            <w:pPr>
              <w:rPr>
                <w:rFonts w:eastAsia="Times New Roman"/>
                <w:b/>
                <w:szCs w:val="22"/>
                <w:lang w:eastAsia="en-US"/>
              </w:rPr>
            </w:pPr>
          </w:p>
        </w:tc>
      </w:tr>
      <w:tr w:rsidR="0054547D" w:rsidRPr="0054547D" w14:paraId="7417FEC3" w14:textId="77777777" w:rsidTr="00250684">
        <w:trPr>
          <w:cantSplit/>
        </w:trPr>
        <w:tc>
          <w:tcPr>
            <w:tcW w:w="1668" w:type="dxa"/>
            <w:vMerge w:val="restart"/>
            <w:tcBorders>
              <w:top w:val="double" w:sz="4" w:space="0" w:color="auto"/>
            </w:tcBorders>
          </w:tcPr>
          <w:p w14:paraId="6ABB6096" w14:textId="77777777" w:rsidR="0054547D" w:rsidRPr="0054547D" w:rsidRDefault="0054547D" w:rsidP="0054547D">
            <w:pPr>
              <w:rPr>
                <w:rFonts w:eastAsia="Times New Roman"/>
                <w:szCs w:val="22"/>
                <w:lang w:eastAsia="en-US"/>
              </w:rPr>
            </w:pPr>
            <w:r w:rsidRPr="0054547D">
              <w:rPr>
                <w:rFonts w:eastAsia="Times New Roman"/>
                <w:szCs w:val="22"/>
                <w:lang w:eastAsia="en-US"/>
              </w:rPr>
              <w:t>20_____</w:t>
            </w:r>
          </w:p>
        </w:tc>
        <w:tc>
          <w:tcPr>
            <w:tcW w:w="1754" w:type="dxa"/>
            <w:vMerge w:val="restart"/>
            <w:tcBorders>
              <w:top w:val="double" w:sz="4" w:space="0" w:color="auto"/>
            </w:tcBorders>
          </w:tcPr>
          <w:p w14:paraId="3175403F" w14:textId="77777777" w:rsidR="0054547D" w:rsidRPr="0054547D" w:rsidRDefault="0054547D" w:rsidP="0054547D">
            <w:pPr>
              <w:rPr>
                <w:rFonts w:eastAsia="Times New Roman"/>
                <w:b/>
                <w:szCs w:val="22"/>
                <w:lang w:eastAsia="en-US"/>
              </w:rPr>
            </w:pPr>
          </w:p>
        </w:tc>
        <w:tc>
          <w:tcPr>
            <w:tcW w:w="4341" w:type="dxa"/>
            <w:vMerge w:val="restart"/>
            <w:tcBorders>
              <w:top w:val="double" w:sz="4" w:space="0" w:color="auto"/>
            </w:tcBorders>
          </w:tcPr>
          <w:p w14:paraId="7A2E7DFC"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64A4293A"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08CE7981" w14:textId="77777777" w:rsidR="0054547D" w:rsidRPr="0054547D" w:rsidRDefault="0054547D" w:rsidP="0054547D">
            <w:pPr>
              <w:rPr>
                <w:rFonts w:eastAsia="Times New Roman"/>
                <w:b/>
                <w:szCs w:val="22"/>
                <w:lang w:eastAsia="en-US"/>
              </w:rPr>
            </w:pPr>
          </w:p>
        </w:tc>
      </w:tr>
      <w:tr w:rsidR="0054547D" w:rsidRPr="0054547D" w14:paraId="1B626FFE" w14:textId="77777777" w:rsidTr="00250684">
        <w:trPr>
          <w:cantSplit/>
        </w:trPr>
        <w:tc>
          <w:tcPr>
            <w:tcW w:w="1668" w:type="dxa"/>
            <w:vMerge/>
            <w:tcBorders>
              <w:top w:val="double" w:sz="4" w:space="0" w:color="auto"/>
            </w:tcBorders>
          </w:tcPr>
          <w:p w14:paraId="579561D2"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18D68D2F"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79F2FA05"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796E89A0"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20A2AA0D" w14:textId="77777777" w:rsidR="0054547D" w:rsidRPr="0054547D" w:rsidRDefault="0054547D" w:rsidP="0054547D">
            <w:pPr>
              <w:rPr>
                <w:rFonts w:eastAsia="Times New Roman"/>
                <w:b/>
                <w:szCs w:val="22"/>
                <w:lang w:eastAsia="en-US"/>
              </w:rPr>
            </w:pPr>
          </w:p>
        </w:tc>
      </w:tr>
      <w:tr w:rsidR="0054547D" w:rsidRPr="0054547D" w14:paraId="1405B54B" w14:textId="77777777" w:rsidTr="00250684">
        <w:trPr>
          <w:cantSplit/>
        </w:trPr>
        <w:tc>
          <w:tcPr>
            <w:tcW w:w="1668" w:type="dxa"/>
            <w:vMerge/>
            <w:tcBorders>
              <w:top w:val="double" w:sz="4" w:space="0" w:color="auto"/>
            </w:tcBorders>
          </w:tcPr>
          <w:p w14:paraId="2A6F30C0"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06AE088D"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5D8AB1AF"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2CCF63B6"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2B310E7E" w14:textId="77777777" w:rsidR="0054547D" w:rsidRPr="0054547D" w:rsidRDefault="0054547D" w:rsidP="0054547D">
            <w:pPr>
              <w:rPr>
                <w:rFonts w:eastAsia="Times New Roman"/>
                <w:b/>
                <w:szCs w:val="22"/>
                <w:lang w:eastAsia="en-US"/>
              </w:rPr>
            </w:pPr>
          </w:p>
        </w:tc>
      </w:tr>
      <w:tr w:rsidR="0054547D" w:rsidRPr="0054547D" w14:paraId="7D2E29F9" w14:textId="77777777" w:rsidTr="00250684">
        <w:trPr>
          <w:cantSplit/>
        </w:trPr>
        <w:tc>
          <w:tcPr>
            <w:tcW w:w="1668" w:type="dxa"/>
            <w:vMerge/>
            <w:tcBorders>
              <w:top w:val="double" w:sz="4" w:space="0" w:color="auto"/>
            </w:tcBorders>
          </w:tcPr>
          <w:p w14:paraId="3A08B698"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7B51AF78"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07C58F06"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410C998B"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1B6B4476" w14:textId="77777777" w:rsidR="0054547D" w:rsidRPr="0054547D" w:rsidRDefault="0054547D" w:rsidP="0054547D">
            <w:pPr>
              <w:rPr>
                <w:rFonts w:eastAsia="Times New Roman"/>
                <w:b/>
                <w:szCs w:val="22"/>
                <w:lang w:eastAsia="en-US"/>
              </w:rPr>
            </w:pPr>
          </w:p>
        </w:tc>
      </w:tr>
      <w:tr w:rsidR="0054547D" w:rsidRPr="0054547D" w14:paraId="0DBBAF83" w14:textId="77777777" w:rsidTr="00250684">
        <w:trPr>
          <w:cantSplit/>
        </w:trPr>
        <w:tc>
          <w:tcPr>
            <w:tcW w:w="1668" w:type="dxa"/>
            <w:vMerge/>
            <w:tcBorders>
              <w:top w:val="double" w:sz="4" w:space="0" w:color="auto"/>
            </w:tcBorders>
          </w:tcPr>
          <w:p w14:paraId="6F0D1DC1"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653B6F52"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342A8085" w14:textId="77777777"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14:paraId="5D913F16"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282E27DA" w14:textId="77777777" w:rsidR="0054547D" w:rsidRPr="0054547D" w:rsidRDefault="0054547D" w:rsidP="0054547D">
            <w:pPr>
              <w:rPr>
                <w:rFonts w:eastAsia="Times New Roman"/>
                <w:b/>
                <w:szCs w:val="22"/>
                <w:lang w:eastAsia="en-US"/>
              </w:rPr>
            </w:pPr>
          </w:p>
        </w:tc>
      </w:tr>
      <w:tr w:rsidR="0054547D" w:rsidRPr="0054547D" w14:paraId="4BE2E873" w14:textId="77777777" w:rsidTr="00250684">
        <w:trPr>
          <w:cantSplit/>
        </w:trPr>
        <w:tc>
          <w:tcPr>
            <w:tcW w:w="1668" w:type="dxa"/>
            <w:vMerge/>
          </w:tcPr>
          <w:p w14:paraId="7448FBD8" w14:textId="77777777" w:rsidR="0054547D" w:rsidRPr="0054547D" w:rsidRDefault="0054547D" w:rsidP="0054547D">
            <w:pPr>
              <w:numPr>
                <w:ilvl w:val="0"/>
                <w:numId w:val="29"/>
              </w:numPr>
              <w:contextualSpacing/>
              <w:rPr>
                <w:rFonts w:eastAsia="Times New Roman"/>
                <w:szCs w:val="22"/>
                <w:lang w:eastAsia="en-US"/>
              </w:rPr>
            </w:pPr>
          </w:p>
        </w:tc>
        <w:tc>
          <w:tcPr>
            <w:tcW w:w="1754" w:type="dxa"/>
            <w:vMerge/>
          </w:tcPr>
          <w:p w14:paraId="2EF283B5" w14:textId="77777777" w:rsidR="0054547D" w:rsidRPr="0054547D" w:rsidRDefault="0054547D" w:rsidP="0054547D">
            <w:pPr>
              <w:rPr>
                <w:rFonts w:eastAsia="Times New Roman"/>
                <w:b/>
                <w:szCs w:val="22"/>
                <w:lang w:eastAsia="en-US"/>
              </w:rPr>
            </w:pPr>
          </w:p>
        </w:tc>
        <w:tc>
          <w:tcPr>
            <w:tcW w:w="4341" w:type="dxa"/>
            <w:vMerge/>
          </w:tcPr>
          <w:p w14:paraId="28B38282"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09A28135"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3A4388C6" w14:textId="77777777" w:rsidR="0054547D" w:rsidRPr="0054547D" w:rsidRDefault="0054547D" w:rsidP="0054547D">
            <w:pPr>
              <w:rPr>
                <w:rFonts w:eastAsia="Times New Roman"/>
                <w:b/>
                <w:szCs w:val="22"/>
                <w:lang w:eastAsia="en-US"/>
              </w:rPr>
            </w:pPr>
          </w:p>
        </w:tc>
      </w:tr>
      <w:tr w:rsidR="0054547D" w:rsidRPr="0054547D" w14:paraId="56C40584" w14:textId="77777777" w:rsidTr="00250684">
        <w:trPr>
          <w:cantSplit/>
        </w:trPr>
        <w:tc>
          <w:tcPr>
            <w:tcW w:w="1668" w:type="dxa"/>
            <w:vMerge w:val="restart"/>
            <w:tcBorders>
              <w:top w:val="double" w:sz="4" w:space="0" w:color="auto"/>
            </w:tcBorders>
          </w:tcPr>
          <w:p w14:paraId="5AFC596B" w14:textId="77777777" w:rsidR="0054547D" w:rsidRPr="0054547D" w:rsidRDefault="0054547D" w:rsidP="0054547D">
            <w:pPr>
              <w:rPr>
                <w:rFonts w:eastAsia="Times New Roman"/>
                <w:szCs w:val="22"/>
                <w:lang w:eastAsia="en-US"/>
              </w:rPr>
            </w:pPr>
            <w:r w:rsidRPr="0054547D">
              <w:rPr>
                <w:rFonts w:eastAsia="Times New Roman"/>
                <w:szCs w:val="22"/>
                <w:lang w:eastAsia="en-US"/>
              </w:rPr>
              <w:t>20_____</w:t>
            </w:r>
          </w:p>
        </w:tc>
        <w:tc>
          <w:tcPr>
            <w:tcW w:w="1754" w:type="dxa"/>
            <w:vMerge w:val="restart"/>
            <w:tcBorders>
              <w:top w:val="double" w:sz="4" w:space="0" w:color="auto"/>
            </w:tcBorders>
          </w:tcPr>
          <w:p w14:paraId="1DFF4F51" w14:textId="77777777" w:rsidR="0054547D" w:rsidRPr="0054547D" w:rsidRDefault="0054547D" w:rsidP="0054547D">
            <w:pPr>
              <w:rPr>
                <w:rFonts w:eastAsia="Times New Roman"/>
                <w:b/>
                <w:szCs w:val="22"/>
                <w:lang w:eastAsia="en-US"/>
              </w:rPr>
            </w:pPr>
          </w:p>
        </w:tc>
        <w:tc>
          <w:tcPr>
            <w:tcW w:w="4341" w:type="dxa"/>
            <w:vMerge w:val="restart"/>
            <w:tcBorders>
              <w:top w:val="double" w:sz="4" w:space="0" w:color="auto"/>
            </w:tcBorders>
          </w:tcPr>
          <w:p w14:paraId="66928A0D"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1EC6F455"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51983207" w14:textId="77777777" w:rsidR="0054547D" w:rsidRPr="0054547D" w:rsidRDefault="0054547D" w:rsidP="0054547D">
            <w:pPr>
              <w:rPr>
                <w:rFonts w:eastAsia="Times New Roman"/>
                <w:b/>
                <w:szCs w:val="22"/>
                <w:lang w:eastAsia="en-US"/>
              </w:rPr>
            </w:pPr>
          </w:p>
        </w:tc>
      </w:tr>
      <w:tr w:rsidR="0054547D" w:rsidRPr="0054547D" w14:paraId="56772B29" w14:textId="77777777" w:rsidTr="00250684">
        <w:trPr>
          <w:cantSplit/>
        </w:trPr>
        <w:tc>
          <w:tcPr>
            <w:tcW w:w="1668" w:type="dxa"/>
            <w:vMerge/>
            <w:tcBorders>
              <w:top w:val="double" w:sz="4" w:space="0" w:color="auto"/>
            </w:tcBorders>
          </w:tcPr>
          <w:p w14:paraId="39148407"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6319C9AC"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6F5AB01C"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05232035"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2F973273" w14:textId="77777777" w:rsidR="0054547D" w:rsidRPr="0054547D" w:rsidRDefault="0054547D" w:rsidP="0054547D">
            <w:pPr>
              <w:rPr>
                <w:rFonts w:eastAsia="Times New Roman"/>
                <w:b/>
                <w:szCs w:val="22"/>
                <w:lang w:eastAsia="en-US"/>
              </w:rPr>
            </w:pPr>
          </w:p>
        </w:tc>
      </w:tr>
      <w:tr w:rsidR="0054547D" w:rsidRPr="0054547D" w14:paraId="351DCB83" w14:textId="77777777" w:rsidTr="00250684">
        <w:trPr>
          <w:cantSplit/>
        </w:trPr>
        <w:tc>
          <w:tcPr>
            <w:tcW w:w="1668" w:type="dxa"/>
            <w:vMerge/>
            <w:tcBorders>
              <w:top w:val="double" w:sz="4" w:space="0" w:color="auto"/>
            </w:tcBorders>
          </w:tcPr>
          <w:p w14:paraId="34BFA561"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373839C7"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030D6256"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338224F5"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22D088D3" w14:textId="77777777" w:rsidR="0054547D" w:rsidRPr="0054547D" w:rsidRDefault="0054547D" w:rsidP="0054547D">
            <w:pPr>
              <w:rPr>
                <w:rFonts w:eastAsia="Times New Roman"/>
                <w:b/>
                <w:szCs w:val="22"/>
                <w:lang w:eastAsia="en-US"/>
              </w:rPr>
            </w:pPr>
          </w:p>
        </w:tc>
      </w:tr>
      <w:tr w:rsidR="0054547D" w:rsidRPr="0054547D" w14:paraId="0CE8294E" w14:textId="77777777" w:rsidTr="00250684">
        <w:trPr>
          <w:cantSplit/>
        </w:trPr>
        <w:tc>
          <w:tcPr>
            <w:tcW w:w="1668" w:type="dxa"/>
            <w:vMerge/>
            <w:tcBorders>
              <w:top w:val="double" w:sz="4" w:space="0" w:color="auto"/>
            </w:tcBorders>
          </w:tcPr>
          <w:p w14:paraId="531537A8"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7005046A"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0B87554A"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61DFB83F"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5EAC23D9" w14:textId="77777777" w:rsidR="0054547D" w:rsidRPr="0054547D" w:rsidRDefault="0054547D" w:rsidP="0054547D">
            <w:pPr>
              <w:rPr>
                <w:rFonts w:eastAsia="Times New Roman"/>
                <w:b/>
                <w:szCs w:val="22"/>
                <w:lang w:eastAsia="en-US"/>
              </w:rPr>
            </w:pPr>
          </w:p>
        </w:tc>
      </w:tr>
      <w:tr w:rsidR="0054547D" w:rsidRPr="0054547D" w14:paraId="49B18E83" w14:textId="77777777" w:rsidTr="00250684">
        <w:trPr>
          <w:cantSplit/>
        </w:trPr>
        <w:tc>
          <w:tcPr>
            <w:tcW w:w="1668" w:type="dxa"/>
            <w:vMerge/>
            <w:tcBorders>
              <w:top w:val="double" w:sz="4" w:space="0" w:color="auto"/>
            </w:tcBorders>
          </w:tcPr>
          <w:p w14:paraId="41855746"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3371EC47"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34821D16" w14:textId="77777777"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14:paraId="7EA29ECB"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3FB2CEBA" w14:textId="77777777" w:rsidR="0054547D" w:rsidRPr="0054547D" w:rsidRDefault="0054547D" w:rsidP="0054547D">
            <w:pPr>
              <w:rPr>
                <w:rFonts w:eastAsia="Times New Roman"/>
                <w:b/>
                <w:szCs w:val="22"/>
                <w:lang w:eastAsia="en-US"/>
              </w:rPr>
            </w:pPr>
          </w:p>
        </w:tc>
      </w:tr>
      <w:tr w:rsidR="0054547D" w:rsidRPr="0054547D" w14:paraId="0B463785" w14:textId="77777777" w:rsidTr="00250684">
        <w:trPr>
          <w:cantSplit/>
        </w:trPr>
        <w:tc>
          <w:tcPr>
            <w:tcW w:w="1668" w:type="dxa"/>
            <w:vMerge/>
          </w:tcPr>
          <w:p w14:paraId="3BB5025E" w14:textId="77777777" w:rsidR="0054547D" w:rsidRPr="0054547D" w:rsidRDefault="0054547D" w:rsidP="0054547D">
            <w:pPr>
              <w:numPr>
                <w:ilvl w:val="0"/>
                <w:numId w:val="29"/>
              </w:numPr>
              <w:contextualSpacing/>
              <w:rPr>
                <w:rFonts w:eastAsia="Times New Roman"/>
                <w:szCs w:val="22"/>
                <w:lang w:eastAsia="en-US"/>
              </w:rPr>
            </w:pPr>
          </w:p>
        </w:tc>
        <w:tc>
          <w:tcPr>
            <w:tcW w:w="1754" w:type="dxa"/>
            <w:vMerge/>
          </w:tcPr>
          <w:p w14:paraId="2A28B4A1" w14:textId="77777777" w:rsidR="0054547D" w:rsidRPr="0054547D" w:rsidRDefault="0054547D" w:rsidP="0054547D">
            <w:pPr>
              <w:rPr>
                <w:rFonts w:eastAsia="Times New Roman"/>
                <w:b/>
                <w:szCs w:val="22"/>
                <w:lang w:eastAsia="en-US"/>
              </w:rPr>
            </w:pPr>
          </w:p>
        </w:tc>
        <w:tc>
          <w:tcPr>
            <w:tcW w:w="4341" w:type="dxa"/>
            <w:vMerge/>
          </w:tcPr>
          <w:p w14:paraId="76A64E37"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651389FE"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39A1B269" w14:textId="77777777" w:rsidR="0054547D" w:rsidRPr="0054547D" w:rsidRDefault="0054547D" w:rsidP="0054547D">
            <w:pPr>
              <w:rPr>
                <w:rFonts w:eastAsia="Times New Roman"/>
                <w:b/>
                <w:szCs w:val="22"/>
                <w:lang w:eastAsia="en-US"/>
              </w:rPr>
            </w:pPr>
          </w:p>
        </w:tc>
      </w:tr>
      <w:tr w:rsidR="0054547D" w:rsidRPr="0054547D" w14:paraId="136F3668" w14:textId="77777777" w:rsidTr="00250684">
        <w:trPr>
          <w:cantSplit/>
        </w:trPr>
        <w:tc>
          <w:tcPr>
            <w:tcW w:w="1668" w:type="dxa"/>
            <w:vMerge w:val="restart"/>
            <w:tcBorders>
              <w:top w:val="double" w:sz="4" w:space="0" w:color="auto"/>
            </w:tcBorders>
          </w:tcPr>
          <w:p w14:paraId="1FCCA6D6" w14:textId="77777777" w:rsidR="0054547D" w:rsidRPr="0054547D" w:rsidRDefault="0054547D" w:rsidP="0054547D">
            <w:pPr>
              <w:rPr>
                <w:rFonts w:eastAsia="Times New Roman"/>
                <w:szCs w:val="22"/>
                <w:lang w:eastAsia="en-US"/>
              </w:rPr>
            </w:pPr>
            <w:r w:rsidRPr="0054547D">
              <w:rPr>
                <w:rFonts w:eastAsia="Times New Roman"/>
                <w:szCs w:val="22"/>
                <w:lang w:eastAsia="en-US"/>
              </w:rPr>
              <w:t>20_____</w:t>
            </w:r>
          </w:p>
        </w:tc>
        <w:tc>
          <w:tcPr>
            <w:tcW w:w="1754" w:type="dxa"/>
            <w:vMerge w:val="restart"/>
            <w:tcBorders>
              <w:top w:val="double" w:sz="4" w:space="0" w:color="auto"/>
            </w:tcBorders>
          </w:tcPr>
          <w:p w14:paraId="09291818" w14:textId="77777777" w:rsidR="0054547D" w:rsidRPr="0054547D" w:rsidRDefault="0054547D" w:rsidP="0054547D">
            <w:pPr>
              <w:rPr>
                <w:rFonts w:eastAsia="Times New Roman"/>
                <w:b/>
                <w:szCs w:val="22"/>
                <w:lang w:eastAsia="en-US"/>
              </w:rPr>
            </w:pPr>
          </w:p>
        </w:tc>
        <w:tc>
          <w:tcPr>
            <w:tcW w:w="4341" w:type="dxa"/>
            <w:vMerge w:val="restart"/>
            <w:tcBorders>
              <w:top w:val="double" w:sz="4" w:space="0" w:color="auto"/>
            </w:tcBorders>
          </w:tcPr>
          <w:p w14:paraId="088DF49D"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48EDDEBC"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6886B8DF" w14:textId="77777777" w:rsidR="0054547D" w:rsidRPr="0054547D" w:rsidRDefault="0054547D" w:rsidP="0054547D">
            <w:pPr>
              <w:rPr>
                <w:rFonts w:eastAsia="Times New Roman"/>
                <w:b/>
                <w:szCs w:val="22"/>
                <w:lang w:eastAsia="en-US"/>
              </w:rPr>
            </w:pPr>
          </w:p>
        </w:tc>
      </w:tr>
      <w:tr w:rsidR="0054547D" w:rsidRPr="0054547D" w14:paraId="0103EE49" w14:textId="77777777" w:rsidTr="00250684">
        <w:trPr>
          <w:cantSplit/>
        </w:trPr>
        <w:tc>
          <w:tcPr>
            <w:tcW w:w="1668" w:type="dxa"/>
            <w:vMerge/>
            <w:tcBorders>
              <w:top w:val="double" w:sz="4" w:space="0" w:color="auto"/>
            </w:tcBorders>
          </w:tcPr>
          <w:p w14:paraId="2C86DCC5"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4CD032C1"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6A37F100"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7F257380"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5ACCE1EC" w14:textId="77777777" w:rsidR="0054547D" w:rsidRPr="0054547D" w:rsidRDefault="0054547D" w:rsidP="0054547D">
            <w:pPr>
              <w:rPr>
                <w:rFonts w:eastAsia="Times New Roman"/>
                <w:b/>
                <w:szCs w:val="22"/>
                <w:lang w:eastAsia="en-US"/>
              </w:rPr>
            </w:pPr>
          </w:p>
        </w:tc>
      </w:tr>
      <w:tr w:rsidR="0054547D" w:rsidRPr="0054547D" w14:paraId="509C2FCE" w14:textId="77777777" w:rsidTr="00250684">
        <w:trPr>
          <w:cantSplit/>
        </w:trPr>
        <w:tc>
          <w:tcPr>
            <w:tcW w:w="1668" w:type="dxa"/>
            <w:vMerge/>
            <w:tcBorders>
              <w:top w:val="double" w:sz="4" w:space="0" w:color="auto"/>
            </w:tcBorders>
          </w:tcPr>
          <w:p w14:paraId="0ED907F1"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37125C7A"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567294F0"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04C8B0D4"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22346F3D" w14:textId="77777777" w:rsidR="0054547D" w:rsidRPr="0054547D" w:rsidRDefault="0054547D" w:rsidP="0054547D">
            <w:pPr>
              <w:rPr>
                <w:rFonts w:eastAsia="Times New Roman"/>
                <w:b/>
                <w:szCs w:val="22"/>
                <w:lang w:eastAsia="en-US"/>
              </w:rPr>
            </w:pPr>
          </w:p>
        </w:tc>
      </w:tr>
      <w:tr w:rsidR="0054547D" w:rsidRPr="0054547D" w14:paraId="24FE6CE6" w14:textId="77777777" w:rsidTr="00250684">
        <w:trPr>
          <w:cantSplit/>
        </w:trPr>
        <w:tc>
          <w:tcPr>
            <w:tcW w:w="1668" w:type="dxa"/>
            <w:vMerge/>
            <w:tcBorders>
              <w:top w:val="double" w:sz="4" w:space="0" w:color="auto"/>
            </w:tcBorders>
          </w:tcPr>
          <w:p w14:paraId="12E2D7F7"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2383E850"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167406C7"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7C34BF3B"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0E992A74" w14:textId="77777777" w:rsidR="0054547D" w:rsidRPr="0054547D" w:rsidRDefault="0054547D" w:rsidP="0054547D">
            <w:pPr>
              <w:rPr>
                <w:rFonts w:eastAsia="Times New Roman"/>
                <w:b/>
                <w:szCs w:val="22"/>
                <w:lang w:eastAsia="en-US"/>
              </w:rPr>
            </w:pPr>
          </w:p>
        </w:tc>
      </w:tr>
      <w:tr w:rsidR="0054547D" w:rsidRPr="0054547D" w14:paraId="67F5228A" w14:textId="77777777" w:rsidTr="00250684">
        <w:trPr>
          <w:cantSplit/>
        </w:trPr>
        <w:tc>
          <w:tcPr>
            <w:tcW w:w="1668" w:type="dxa"/>
            <w:vMerge/>
            <w:tcBorders>
              <w:top w:val="double" w:sz="4" w:space="0" w:color="auto"/>
            </w:tcBorders>
          </w:tcPr>
          <w:p w14:paraId="4FA47557"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733676E0"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0B7B5B46" w14:textId="77777777"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14:paraId="1669557D"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620153B5" w14:textId="77777777" w:rsidR="0054547D" w:rsidRPr="0054547D" w:rsidRDefault="0054547D" w:rsidP="0054547D">
            <w:pPr>
              <w:rPr>
                <w:rFonts w:eastAsia="Times New Roman"/>
                <w:b/>
                <w:szCs w:val="22"/>
                <w:lang w:eastAsia="en-US"/>
              </w:rPr>
            </w:pPr>
          </w:p>
        </w:tc>
      </w:tr>
      <w:tr w:rsidR="0054547D" w:rsidRPr="0054547D" w14:paraId="68DF0F09" w14:textId="77777777" w:rsidTr="00250684">
        <w:trPr>
          <w:cantSplit/>
        </w:trPr>
        <w:tc>
          <w:tcPr>
            <w:tcW w:w="1668" w:type="dxa"/>
            <w:vMerge/>
          </w:tcPr>
          <w:p w14:paraId="423AF587" w14:textId="77777777" w:rsidR="0054547D" w:rsidRPr="0054547D" w:rsidRDefault="0054547D" w:rsidP="0054547D">
            <w:pPr>
              <w:numPr>
                <w:ilvl w:val="0"/>
                <w:numId w:val="29"/>
              </w:numPr>
              <w:contextualSpacing/>
              <w:rPr>
                <w:rFonts w:eastAsia="Times New Roman"/>
                <w:szCs w:val="22"/>
                <w:lang w:eastAsia="en-US"/>
              </w:rPr>
            </w:pPr>
          </w:p>
        </w:tc>
        <w:tc>
          <w:tcPr>
            <w:tcW w:w="1754" w:type="dxa"/>
            <w:vMerge/>
          </w:tcPr>
          <w:p w14:paraId="6AEA1D5F" w14:textId="77777777" w:rsidR="0054547D" w:rsidRPr="0054547D" w:rsidRDefault="0054547D" w:rsidP="0054547D">
            <w:pPr>
              <w:rPr>
                <w:rFonts w:eastAsia="Times New Roman"/>
                <w:b/>
                <w:szCs w:val="22"/>
                <w:lang w:eastAsia="en-US"/>
              </w:rPr>
            </w:pPr>
          </w:p>
        </w:tc>
        <w:tc>
          <w:tcPr>
            <w:tcW w:w="4341" w:type="dxa"/>
            <w:vMerge/>
          </w:tcPr>
          <w:p w14:paraId="3275C3D8"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6AE6F288"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38F34D08" w14:textId="77777777" w:rsidR="0054547D" w:rsidRPr="0054547D" w:rsidRDefault="0054547D" w:rsidP="0054547D">
            <w:pPr>
              <w:rPr>
                <w:rFonts w:eastAsia="Times New Roman"/>
                <w:b/>
                <w:szCs w:val="22"/>
                <w:lang w:eastAsia="en-US"/>
              </w:rPr>
            </w:pPr>
          </w:p>
        </w:tc>
      </w:tr>
      <w:tr w:rsidR="0054547D" w:rsidRPr="0054547D" w14:paraId="6C8DDB0C" w14:textId="77777777" w:rsidTr="00250684">
        <w:trPr>
          <w:cantSplit/>
        </w:trPr>
        <w:tc>
          <w:tcPr>
            <w:tcW w:w="1668" w:type="dxa"/>
            <w:vMerge w:val="restart"/>
            <w:tcBorders>
              <w:top w:val="double" w:sz="4" w:space="0" w:color="auto"/>
            </w:tcBorders>
          </w:tcPr>
          <w:p w14:paraId="5050B205" w14:textId="77777777" w:rsidR="0054547D" w:rsidRPr="0054547D" w:rsidRDefault="0054547D" w:rsidP="0054547D">
            <w:pPr>
              <w:rPr>
                <w:rFonts w:eastAsia="Times New Roman"/>
                <w:szCs w:val="22"/>
                <w:lang w:eastAsia="en-US"/>
              </w:rPr>
            </w:pPr>
            <w:r w:rsidRPr="0054547D">
              <w:rPr>
                <w:rFonts w:eastAsia="Times New Roman"/>
                <w:szCs w:val="22"/>
                <w:lang w:eastAsia="en-US"/>
              </w:rPr>
              <w:t>20_____</w:t>
            </w:r>
          </w:p>
        </w:tc>
        <w:tc>
          <w:tcPr>
            <w:tcW w:w="1754" w:type="dxa"/>
            <w:vMerge w:val="restart"/>
            <w:tcBorders>
              <w:top w:val="double" w:sz="4" w:space="0" w:color="auto"/>
            </w:tcBorders>
          </w:tcPr>
          <w:p w14:paraId="42CA5D48" w14:textId="77777777" w:rsidR="0054547D" w:rsidRPr="0054547D" w:rsidRDefault="0054547D" w:rsidP="0054547D">
            <w:pPr>
              <w:rPr>
                <w:rFonts w:eastAsia="Times New Roman"/>
                <w:b/>
                <w:szCs w:val="22"/>
                <w:lang w:eastAsia="en-US"/>
              </w:rPr>
            </w:pPr>
          </w:p>
        </w:tc>
        <w:tc>
          <w:tcPr>
            <w:tcW w:w="4341" w:type="dxa"/>
            <w:vMerge w:val="restart"/>
            <w:tcBorders>
              <w:top w:val="double" w:sz="4" w:space="0" w:color="auto"/>
            </w:tcBorders>
          </w:tcPr>
          <w:p w14:paraId="68696979"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2F002A63"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3466F33B" w14:textId="77777777" w:rsidR="0054547D" w:rsidRPr="0054547D" w:rsidRDefault="0054547D" w:rsidP="0054547D">
            <w:pPr>
              <w:rPr>
                <w:rFonts w:eastAsia="Times New Roman"/>
                <w:b/>
                <w:szCs w:val="22"/>
                <w:lang w:eastAsia="en-US"/>
              </w:rPr>
            </w:pPr>
          </w:p>
        </w:tc>
      </w:tr>
      <w:tr w:rsidR="0054547D" w:rsidRPr="0054547D" w14:paraId="3EB73EA1" w14:textId="77777777" w:rsidTr="00250684">
        <w:trPr>
          <w:cantSplit/>
        </w:trPr>
        <w:tc>
          <w:tcPr>
            <w:tcW w:w="1668" w:type="dxa"/>
            <w:vMerge/>
            <w:tcBorders>
              <w:top w:val="double" w:sz="4" w:space="0" w:color="auto"/>
            </w:tcBorders>
          </w:tcPr>
          <w:p w14:paraId="1919598B"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7C8CD879"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425995E3"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01D81018"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58EE080A" w14:textId="77777777" w:rsidR="0054547D" w:rsidRPr="0054547D" w:rsidRDefault="0054547D" w:rsidP="0054547D">
            <w:pPr>
              <w:rPr>
                <w:rFonts w:eastAsia="Times New Roman"/>
                <w:b/>
                <w:szCs w:val="22"/>
                <w:lang w:eastAsia="en-US"/>
              </w:rPr>
            </w:pPr>
          </w:p>
        </w:tc>
      </w:tr>
      <w:tr w:rsidR="0054547D" w:rsidRPr="0054547D" w14:paraId="2E557379" w14:textId="77777777" w:rsidTr="00250684">
        <w:trPr>
          <w:cantSplit/>
        </w:trPr>
        <w:tc>
          <w:tcPr>
            <w:tcW w:w="1668" w:type="dxa"/>
            <w:vMerge/>
            <w:tcBorders>
              <w:top w:val="double" w:sz="4" w:space="0" w:color="auto"/>
            </w:tcBorders>
          </w:tcPr>
          <w:p w14:paraId="16EA6C8D"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3A530A55"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1EC01FB2"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4B8CA7B6"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6E0AC5DC" w14:textId="77777777" w:rsidR="0054547D" w:rsidRPr="0054547D" w:rsidRDefault="0054547D" w:rsidP="0054547D">
            <w:pPr>
              <w:rPr>
                <w:rFonts w:eastAsia="Times New Roman"/>
                <w:b/>
                <w:szCs w:val="22"/>
                <w:lang w:eastAsia="en-US"/>
              </w:rPr>
            </w:pPr>
          </w:p>
        </w:tc>
      </w:tr>
      <w:tr w:rsidR="0054547D" w:rsidRPr="0054547D" w14:paraId="0D97058C" w14:textId="77777777" w:rsidTr="00250684">
        <w:trPr>
          <w:cantSplit/>
        </w:trPr>
        <w:tc>
          <w:tcPr>
            <w:tcW w:w="1668" w:type="dxa"/>
            <w:vMerge/>
            <w:tcBorders>
              <w:top w:val="double" w:sz="4" w:space="0" w:color="auto"/>
            </w:tcBorders>
          </w:tcPr>
          <w:p w14:paraId="1F3BA7D3"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4EA20C57"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39C03268"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1D5AA097"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38CF8E68" w14:textId="77777777" w:rsidR="0054547D" w:rsidRPr="0054547D" w:rsidRDefault="0054547D" w:rsidP="0054547D">
            <w:pPr>
              <w:rPr>
                <w:rFonts w:eastAsia="Times New Roman"/>
                <w:b/>
                <w:szCs w:val="22"/>
                <w:lang w:eastAsia="en-US"/>
              </w:rPr>
            </w:pPr>
          </w:p>
        </w:tc>
      </w:tr>
      <w:tr w:rsidR="0054547D" w:rsidRPr="0054547D" w14:paraId="58AA049E" w14:textId="77777777" w:rsidTr="00250684">
        <w:trPr>
          <w:cantSplit/>
        </w:trPr>
        <w:tc>
          <w:tcPr>
            <w:tcW w:w="1668" w:type="dxa"/>
            <w:vMerge/>
            <w:tcBorders>
              <w:top w:val="double" w:sz="4" w:space="0" w:color="auto"/>
            </w:tcBorders>
          </w:tcPr>
          <w:p w14:paraId="75BC968F"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5EE8EFD2"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29453F81" w14:textId="77777777"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14:paraId="60A20723"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42F8AA4C" w14:textId="77777777" w:rsidR="0054547D" w:rsidRPr="0054547D" w:rsidRDefault="0054547D" w:rsidP="0054547D">
            <w:pPr>
              <w:rPr>
                <w:rFonts w:eastAsia="Times New Roman"/>
                <w:b/>
                <w:szCs w:val="22"/>
                <w:lang w:eastAsia="en-US"/>
              </w:rPr>
            </w:pPr>
          </w:p>
        </w:tc>
      </w:tr>
      <w:tr w:rsidR="0054547D" w:rsidRPr="0054547D" w14:paraId="7B513521" w14:textId="77777777" w:rsidTr="00250684">
        <w:trPr>
          <w:cantSplit/>
        </w:trPr>
        <w:tc>
          <w:tcPr>
            <w:tcW w:w="1668" w:type="dxa"/>
            <w:vMerge/>
          </w:tcPr>
          <w:p w14:paraId="0D800787" w14:textId="77777777" w:rsidR="0054547D" w:rsidRPr="0054547D" w:rsidRDefault="0054547D" w:rsidP="0054547D">
            <w:pPr>
              <w:numPr>
                <w:ilvl w:val="0"/>
                <w:numId w:val="29"/>
              </w:numPr>
              <w:contextualSpacing/>
              <w:rPr>
                <w:rFonts w:eastAsia="Times New Roman"/>
                <w:szCs w:val="22"/>
                <w:lang w:eastAsia="en-US"/>
              </w:rPr>
            </w:pPr>
          </w:p>
        </w:tc>
        <w:tc>
          <w:tcPr>
            <w:tcW w:w="1754" w:type="dxa"/>
            <w:vMerge/>
          </w:tcPr>
          <w:p w14:paraId="03AD8FA0" w14:textId="77777777" w:rsidR="0054547D" w:rsidRPr="0054547D" w:rsidRDefault="0054547D" w:rsidP="0054547D">
            <w:pPr>
              <w:rPr>
                <w:rFonts w:eastAsia="Times New Roman"/>
                <w:b/>
                <w:szCs w:val="22"/>
                <w:lang w:eastAsia="en-US"/>
              </w:rPr>
            </w:pPr>
          </w:p>
        </w:tc>
        <w:tc>
          <w:tcPr>
            <w:tcW w:w="4341" w:type="dxa"/>
            <w:vMerge/>
          </w:tcPr>
          <w:p w14:paraId="346BAED7"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221F2D0C"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210FEF04" w14:textId="77777777" w:rsidR="0054547D" w:rsidRPr="0054547D" w:rsidRDefault="0054547D" w:rsidP="0054547D">
            <w:pPr>
              <w:rPr>
                <w:rFonts w:eastAsia="Times New Roman"/>
                <w:b/>
                <w:szCs w:val="22"/>
                <w:lang w:eastAsia="en-US"/>
              </w:rPr>
            </w:pPr>
          </w:p>
        </w:tc>
      </w:tr>
      <w:tr w:rsidR="0054547D" w:rsidRPr="0054547D" w14:paraId="677A83A9" w14:textId="77777777" w:rsidTr="00250684">
        <w:trPr>
          <w:cantSplit/>
        </w:trPr>
        <w:tc>
          <w:tcPr>
            <w:tcW w:w="1668" w:type="dxa"/>
            <w:vMerge w:val="restart"/>
            <w:tcBorders>
              <w:top w:val="double" w:sz="4" w:space="0" w:color="auto"/>
            </w:tcBorders>
          </w:tcPr>
          <w:p w14:paraId="75703A88" w14:textId="77777777" w:rsidR="0054547D" w:rsidRPr="0054547D" w:rsidRDefault="0054547D" w:rsidP="0054547D">
            <w:pPr>
              <w:rPr>
                <w:rFonts w:eastAsia="Times New Roman"/>
                <w:szCs w:val="22"/>
                <w:lang w:eastAsia="en-US"/>
              </w:rPr>
            </w:pPr>
            <w:r w:rsidRPr="0054547D">
              <w:rPr>
                <w:rFonts w:eastAsia="Times New Roman"/>
                <w:szCs w:val="22"/>
                <w:lang w:eastAsia="en-US"/>
              </w:rPr>
              <w:t>20_____</w:t>
            </w:r>
          </w:p>
        </w:tc>
        <w:tc>
          <w:tcPr>
            <w:tcW w:w="1754" w:type="dxa"/>
            <w:vMerge w:val="restart"/>
            <w:tcBorders>
              <w:top w:val="double" w:sz="4" w:space="0" w:color="auto"/>
            </w:tcBorders>
          </w:tcPr>
          <w:p w14:paraId="6D8263DF" w14:textId="77777777" w:rsidR="0054547D" w:rsidRPr="0054547D" w:rsidRDefault="0054547D" w:rsidP="0054547D">
            <w:pPr>
              <w:rPr>
                <w:rFonts w:eastAsia="Times New Roman"/>
                <w:b/>
                <w:szCs w:val="22"/>
                <w:lang w:eastAsia="en-US"/>
              </w:rPr>
            </w:pPr>
          </w:p>
        </w:tc>
        <w:tc>
          <w:tcPr>
            <w:tcW w:w="4341" w:type="dxa"/>
            <w:vMerge w:val="restart"/>
            <w:tcBorders>
              <w:top w:val="double" w:sz="4" w:space="0" w:color="auto"/>
            </w:tcBorders>
          </w:tcPr>
          <w:p w14:paraId="3E3E5494"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783F8143"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374EDCD4" w14:textId="77777777" w:rsidR="0054547D" w:rsidRPr="0054547D" w:rsidRDefault="0054547D" w:rsidP="0054547D">
            <w:pPr>
              <w:rPr>
                <w:rFonts w:eastAsia="Times New Roman"/>
                <w:b/>
                <w:szCs w:val="22"/>
                <w:lang w:eastAsia="en-US"/>
              </w:rPr>
            </w:pPr>
          </w:p>
        </w:tc>
      </w:tr>
      <w:tr w:rsidR="0054547D" w:rsidRPr="0054547D" w14:paraId="579B78CE" w14:textId="77777777" w:rsidTr="00250684">
        <w:trPr>
          <w:cantSplit/>
        </w:trPr>
        <w:tc>
          <w:tcPr>
            <w:tcW w:w="1668" w:type="dxa"/>
            <w:vMerge/>
            <w:tcBorders>
              <w:top w:val="double" w:sz="4" w:space="0" w:color="auto"/>
            </w:tcBorders>
          </w:tcPr>
          <w:p w14:paraId="6219D1A5"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138C8C53"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11EFF66A"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3DCD0511"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7D483EBB" w14:textId="77777777" w:rsidR="0054547D" w:rsidRPr="0054547D" w:rsidRDefault="0054547D" w:rsidP="0054547D">
            <w:pPr>
              <w:rPr>
                <w:rFonts w:eastAsia="Times New Roman"/>
                <w:b/>
                <w:szCs w:val="22"/>
                <w:lang w:eastAsia="en-US"/>
              </w:rPr>
            </w:pPr>
          </w:p>
        </w:tc>
      </w:tr>
      <w:tr w:rsidR="0054547D" w:rsidRPr="0054547D" w14:paraId="49FCBF27" w14:textId="77777777" w:rsidTr="00250684">
        <w:trPr>
          <w:cantSplit/>
        </w:trPr>
        <w:tc>
          <w:tcPr>
            <w:tcW w:w="1668" w:type="dxa"/>
            <w:vMerge/>
            <w:tcBorders>
              <w:top w:val="double" w:sz="4" w:space="0" w:color="auto"/>
            </w:tcBorders>
          </w:tcPr>
          <w:p w14:paraId="02764DD5"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0F949370"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51E8E5DD"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6EC72646"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69144736" w14:textId="77777777" w:rsidR="0054547D" w:rsidRPr="0054547D" w:rsidRDefault="0054547D" w:rsidP="0054547D">
            <w:pPr>
              <w:rPr>
                <w:rFonts w:eastAsia="Times New Roman"/>
                <w:b/>
                <w:szCs w:val="22"/>
                <w:lang w:eastAsia="en-US"/>
              </w:rPr>
            </w:pPr>
          </w:p>
        </w:tc>
      </w:tr>
      <w:tr w:rsidR="0054547D" w:rsidRPr="0054547D" w14:paraId="6724073D" w14:textId="77777777" w:rsidTr="00250684">
        <w:trPr>
          <w:cantSplit/>
        </w:trPr>
        <w:tc>
          <w:tcPr>
            <w:tcW w:w="1668" w:type="dxa"/>
            <w:vMerge/>
            <w:tcBorders>
              <w:top w:val="double" w:sz="4" w:space="0" w:color="auto"/>
            </w:tcBorders>
          </w:tcPr>
          <w:p w14:paraId="003E2186"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6A98C9CC"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02829931"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673B94E3"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73CBA91F" w14:textId="77777777" w:rsidR="0054547D" w:rsidRPr="0054547D" w:rsidRDefault="0054547D" w:rsidP="0054547D">
            <w:pPr>
              <w:rPr>
                <w:rFonts w:eastAsia="Times New Roman"/>
                <w:b/>
                <w:szCs w:val="22"/>
                <w:lang w:eastAsia="en-US"/>
              </w:rPr>
            </w:pPr>
          </w:p>
        </w:tc>
      </w:tr>
      <w:tr w:rsidR="0054547D" w:rsidRPr="0054547D" w14:paraId="24C817A2" w14:textId="77777777" w:rsidTr="00250684">
        <w:trPr>
          <w:cantSplit/>
        </w:trPr>
        <w:tc>
          <w:tcPr>
            <w:tcW w:w="1668" w:type="dxa"/>
            <w:vMerge/>
            <w:tcBorders>
              <w:top w:val="double" w:sz="4" w:space="0" w:color="auto"/>
            </w:tcBorders>
          </w:tcPr>
          <w:p w14:paraId="6C36AE76"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08CFD603"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2851EF5B" w14:textId="77777777"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14:paraId="6A584DB9"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58AA9FFA" w14:textId="77777777" w:rsidR="0054547D" w:rsidRPr="0054547D" w:rsidRDefault="0054547D" w:rsidP="0054547D">
            <w:pPr>
              <w:rPr>
                <w:rFonts w:eastAsia="Times New Roman"/>
                <w:b/>
                <w:szCs w:val="22"/>
                <w:lang w:eastAsia="en-US"/>
              </w:rPr>
            </w:pPr>
          </w:p>
        </w:tc>
      </w:tr>
      <w:tr w:rsidR="0054547D" w:rsidRPr="0054547D" w14:paraId="316F0BF0" w14:textId="77777777" w:rsidTr="00250684">
        <w:trPr>
          <w:cantSplit/>
        </w:trPr>
        <w:tc>
          <w:tcPr>
            <w:tcW w:w="1668" w:type="dxa"/>
            <w:vMerge/>
          </w:tcPr>
          <w:p w14:paraId="2B3F6537" w14:textId="77777777" w:rsidR="0054547D" w:rsidRPr="0054547D" w:rsidRDefault="0054547D" w:rsidP="0054547D">
            <w:pPr>
              <w:numPr>
                <w:ilvl w:val="0"/>
                <w:numId w:val="29"/>
              </w:numPr>
              <w:contextualSpacing/>
              <w:rPr>
                <w:rFonts w:eastAsia="Times New Roman"/>
                <w:szCs w:val="22"/>
                <w:lang w:eastAsia="en-US"/>
              </w:rPr>
            </w:pPr>
          </w:p>
        </w:tc>
        <w:tc>
          <w:tcPr>
            <w:tcW w:w="1754" w:type="dxa"/>
            <w:vMerge/>
          </w:tcPr>
          <w:p w14:paraId="3A1AADC5" w14:textId="77777777" w:rsidR="0054547D" w:rsidRPr="0054547D" w:rsidRDefault="0054547D" w:rsidP="0054547D">
            <w:pPr>
              <w:rPr>
                <w:rFonts w:eastAsia="Times New Roman"/>
                <w:b/>
                <w:szCs w:val="22"/>
                <w:lang w:eastAsia="en-US"/>
              </w:rPr>
            </w:pPr>
          </w:p>
        </w:tc>
        <w:tc>
          <w:tcPr>
            <w:tcW w:w="4341" w:type="dxa"/>
            <w:vMerge/>
          </w:tcPr>
          <w:p w14:paraId="2C8940A6"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2881F13B"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1C101E81" w14:textId="77777777" w:rsidR="0054547D" w:rsidRPr="0054547D" w:rsidRDefault="0054547D" w:rsidP="0054547D">
            <w:pPr>
              <w:rPr>
                <w:rFonts w:eastAsia="Times New Roman"/>
                <w:b/>
                <w:szCs w:val="22"/>
                <w:lang w:eastAsia="en-US"/>
              </w:rPr>
            </w:pPr>
          </w:p>
        </w:tc>
      </w:tr>
      <w:tr w:rsidR="0054547D" w:rsidRPr="0054547D" w14:paraId="31867BD4" w14:textId="77777777" w:rsidTr="00250684">
        <w:trPr>
          <w:cantSplit/>
        </w:trPr>
        <w:tc>
          <w:tcPr>
            <w:tcW w:w="1668" w:type="dxa"/>
            <w:vMerge w:val="restart"/>
            <w:tcBorders>
              <w:top w:val="double" w:sz="4" w:space="0" w:color="auto"/>
            </w:tcBorders>
          </w:tcPr>
          <w:p w14:paraId="0C29BE32" w14:textId="77777777" w:rsidR="0054547D" w:rsidRPr="0054547D" w:rsidRDefault="0054547D" w:rsidP="0054547D">
            <w:pPr>
              <w:rPr>
                <w:rFonts w:eastAsia="Times New Roman"/>
                <w:szCs w:val="22"/>
                <w:lang w:eastAsia="en-US"/>
              </w:rPr>
            </w:pPr>
            <w:r w:rsidRPr="0054547D">
              <w:rPr>
                <w:rFonts w:eastAsia="Times New Roman"/>
                <w:szCs w:val="22"/>
                <w:lang w:eastAsia="en-US"/>
              </w:rPr>
              <w:t>20_____</w:t>
            </w:r>
          </w:p>
        </w:tc>
        <w:tc>
          <w:tcPr>
            <w:tcW w:w="1754" w:type="dxa"/>
            <w:vMerge w:val="restart"/>
            <w:tcBorders>
              <w:top w:val="double" w:sz="4" w:space="0" w:color="auto"/>
            </w:tcBorders>
          </w:tcPr>
          <w:p w14:paraId="38724CFF" w14:textId="77777777" w:rsidR="0054547D" w:rsidRPr="0054547D" w:rsidRDefault="0054547D" w:rsidP="0054547D">
            <w:pPr>
              <w:rPr>
                <w:rFonts w:eastAsia="Times New Roman"/>
                <w:b/>
                <w:szCs w:val="22"/>
                <w:lang w:eastAsia="en-US"/>
              </w:rPr>
            </w:pPr>
          </w:p>
        </w:tc>
        <w:tc>
          <w:tcPr>
            <w:tcW w:w="4341" w:type="dxa"/>
            <w:vMerge w:val="restart"/>
            <w:tcBorders>
              <w:top w:val="double" w:sz="4" w:space="0" w:color="auto"/>
            </w:tcBorders>
          </w:tcPr>
          <w:p w14:paraId="14009B65"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7656337A"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6401BB97" w14:textId="77777777" w:rsidR="0054547D" w:rsidRPr="0054547D" w:rsidRDefault="0054547D" w:rsidP="0054547D">
            <w:pPr>
              <w:rPr>
                <w:rFonts w:eastAsia="Times New Roman"/>
                <w:b/>
                <w:szCs w:val="22"/>
                <w:lang w:eastAsia="en-US"/>
              </w:rPr>
            </w:pPr>
          </w:p>
        </w:tc>
      </w:tr>
      <w:tr w:rsidR="0054547D" w:rsidRPr="0054547D" w14:paraId="52EBA002" w14:textId="77777777" w:rsidTr="00250684">
        <w:trPr>
          <w:cantSplit/>
        </w:trPr>
        <w:tc>
          <w:tcPr>
            <w:tcW w:w="1668" w:type="dxa"/>
            <w:vMerge/>
            <w:tcBorders>
              <w:top w:val="double" w:sz="4" w:space="0" w:color="auto"/>
            </w:tcBorders>
          </w:tcPr>
          <w:p w14:paraId="0F49440B"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08C40D2D"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643A2D25"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26E2CE51"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6611C626" w14:textId="77777777" w:rsidR="0054547D" w:rsidRPr="0054547D" w:rsidRDefault="0054547D" w:rsidP="0054547D">
            <w:pPr>
              <w:rPr>
                <w:rFonts w:eastAsia="Times New Roman"/>
                <w:b/>
                <w:szCs w:val="22"/>
                <w:lang w:eastAsia="en-US"/>
              </w:rPr>
            </w:pPr>
          </w:p>
        </w:tc>
      </w:tr>
      <w:tr w:rsidR="0054547D" w:rsidRPr="0054547D" w14:paraId="6FE14870" w14:textId="77777777" w:rsidTr="00250684">
        <w:trPr>
          <w:cantSplit/>
        </w:trPr>
        <w:tc>
          <w:tcPr>
            <w:tcW w:w="1668" w:type="dxa"/>
            <w:vMerge/>
            <w:tcBorders>
              <w:top w:val="double" w:sz="4" w:space="0" w:color="auto"/>
            </w:tcBorders>
          </w:tcPr>
          <w:p w14:paraId="34663E66"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5174A872"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036EEBA5"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5152BE54"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6E5C8EDB" w14:textId="77777777" w:rsidR="0054547D" w:rsidRPr="0054547D" w:rsidRDefault="0054547D" w:rsidP="0054547D">
            <w:pPr>
              <w:rPr>
                <w:rFonts w:eastAsia="Times New Roman"/>
                <w:b/>
                <w:szCs w:val="22"/>
                <w:lang w:eastAsia="en-US"/>
              </w:rPr>
            </w:pPr>
          </w:p>
        </w:tc>
      </w:tr>
      <w:tr w:rsidR="0054547D" w:rsidRPr="0054547D" w14:paraId="6098F400" w14:textId="77777777" w:rsidTr="00250684">
        <w:trPr>
          <w:cantSplit/>
        </w:trPr>
        <w:tc>
          <w:tcPr>
            <w:tcW w:w="1668" w:type="dxa"/>
            <w:vMerge/>
            <w:tcBorders>
              <w:top w:val="double" w:sz="4" w:space="0" w:color="auto"/>
            </w:tcBorders>
          </w:tcPr>
          <w:p w14:paraId="30A4EBA5"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41F0F5A1"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540BEF6A"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68EC8BC0"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55BA2136" w14:textId="77777777" w:rsidR="0054547D" w:rsidRPr="0054547D" w:rsidRDefault="0054547D" w:rsidP="0054547D">
            <w:pPr>
              <w:rPr>
                <w:rFonts w:eastAsia="Times New Roman"/>
                <w:b/>
                <w:szCs w:val="22"/>
                <w:lang w:eastAsia="en-US"/>
              </w:rPr>
            </w:pPr>
          </w:p>
        </w:tc>
      </w:tr>
      <w:tr w:rsidR="0054547D" w:rsidRPr="0054547D" w14:paraId="0F49ED1B" w14:textId="77777777" w:rsidTr="00250684">
        <w:trPr>
          <w:cantSplit/>
        </w:trPr>
        <w:tc>
          <w:tcPr>
            <w:tcW w:w="1668" w:type="dxa"/>
            <w:vMerge/>
            <w:tcBorders>
              <w:top w:val="double" w:sz="4" w:space="0" w:color="auto"/>
            </w:tcBorders>
          </w:tcPr>
          <w:p w14:paraId="66D5869B"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2899C3A6"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2DF37AE4" w14:textId="77777777"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14:paraId="70BE5085"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5023FA66" w14:textId="77777777" w:rsidR="0054547D" w:rsidRPr="0054547D" w:rsidRDefault="0054547D" w:rsidP="0054547D">
            <w:pPr>
              <w:rPr>
                <w:rFonts w:eastAsia="Times New Roman"/>
                <w:b/>
                <w:szCs w:val="22"/>
                <w:lang w:eastAsia="en-US"/>
              </w:rPr>
            </w:pPr>
          </w:p>
        </w:tc>
      </w:tr>
      <w:tr w:rsidR="0054547D" w:rsidRPr="0054547D" w14:paraId="7790F28B" w14:textId="77777777" w:rsidTr="00250684">
        <w:trPr>
          <w:cantSplit/>
        </w:trPr>
        <w:tc>
          <w:tcPr>
            <w:tcW w:w="1668" w:type="dxa"/>
            <w:vMerge/>
          </w:tcPr>
          <w:p w14:paraId="2219D451" w14:textId="77777777" w:rsidR="0054547D" w:rsidRPr="0054547D" w:rsidRDefault="0054547D" w:rsidP="0054547D">
            <w:pPr>
              <w:numPr>
                <w:ilvl w:val="0"/>
                <w:numId w:val="29"/>
              </w:numPr>
              <w:contextualSpacing/>
              <w:rPr>
                <w:rFonts w:eastAsia="Times New Roman"/>
                <w:szCs w:val="22"/>
                <w:lang w:eastAsia="en-US"/>
              </w:rPr>
            </w:pPr>
          </w:p>
        </w:tc>
        <w:tc>
          <w:tcPr>
            <w:tcW w:w="1754" w:type="dxa"/>
            <w:vMerge/>
          </w:tcPr>
          <w:p w14:paraId="53F2E10B" w14:textId="77777777" w:rsidR="0054547D" w:rsidRPr="0054547D" w:rsidRDefault="0054547D" w:rsidP="0054547D">
            <w:pPr>
              <w:rPr>
                <w:rFonts w:eastAsia="Times New Roman"/>
                <w:b/>
                <w:szCs w:val="22"/>
                <w:lang w:eastAsia="en-US"/>
              </w:rPr>
            </w:pPr>
          </w:p>
        </w:tc>
        <w:tc>
          <w:tcPr>
            <w:tcW w:w="4341" w:type="dxa"/>
            <w:vMerge/>
          </w:tcPr>
          <w:p w14:paraId="27B056FD"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3305E248"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03C6AABE" w14:textId="77777777" w:rsidR="0054547D" w:rsidRPr="0054547D" w:rsidRDefault="0054547D" w:rsidP="0054547D">
            <w:pPr>
              <w:rPr>
                <w:rFonts w:eastAsia="Times New Roman"/>
                <w:b/>
                <w:szCs w:val="22"/>
                <w:lang w:eastAsia="en-US"/>
              </w:rPr>
            </w:pPr>
          </w:p>
        </w:tc>
      </w:tr>
      <w:tr w:rsidR="0054547D" w:rsidRPr="0054547D" w14:paraId="562FAEDE" w14:textId="77777777" w:rsidTr="00250684">
        <w:trPr>
          <w:cantSplit/>
        </w:trPr>
        <w:tc>
          <w:tcPr>
            <w:tcW w:w="1668" w:type="dxa"/>
            <w:vMerge w:val="restart"/>
            <w:tcBorders>
              <w:top w:val="double" w:sz="4" w:space="0" w:color="auto"/>
            </w:tcBorders>
          </w:tcPr>
          <w:p w14:paraId="0EB5AF31" w14:textId="77777777" w:rsidR="0054547D" w:rsidRPr="0054547D" w:rsidRDefault="0054547D" w:rsidP="0054547D">
            <w:pPr>
              <w:rPr>
                <w:rFonts w:eastAsia="Times New Roman"/>
                <w:szCs w:val="22"/>
                <w:lang w:eastAsia="en-US"/>
              </w:rPr>
            </w:pPr>
            <w:r w:rsidRPr="0054547D">
              <w:rPr>
                <w:rFonts w:eastAsia="Times New Roman"/>
                <w:szCs w:val="22"/>
                <w:lang w:eastAsia="en-US"/>
              </w:rPr>
              <w:lastRenderedPageBreak/>
              <w:t>20_____</w:t>
            </w:r>
          </w:p>
        </w:tc>
        <w:tc>
          <w:tcPr>
            <w:tcW w:w="1754" w:type="dxa"/>
            <w:vMerge w:val="restart"/>
            <w:tcBorders>
              <w:top w:val="double" w:sz="4" w:space="0" w:color="auto"/>
            </w:tcBorders>
          </w:tcPr>
          <w:p w14:paraId="6B0EA578" w14:textId="77777777" w:rsidR="0054547D" w:rsidRPr="0054547D" w:rsidRDefault="0054547D" w:rsidP="0054547D">
            <w:pPr>
              <w:rPr>
                <w:rFonts w:eastAsia="Times New Roman"/>
                <w:b/>
                <w:szCs w:val="22"/>
                <w:lang w:eastAsia="en-US"/>
              </w:rPr>
            </w:pPr>
          </w:p>
        </w:tc>
        <w:tc>
          <w:tcPr>
            <w:tcW w:w="4341" w:type="dxa"/>
            <w:vMerge w:val="restart"/>
            <w:tcBorders>
              <w:top w:val="double" w:sz="4" w:space="0" w:color="auto"/>
            </w:tcBorders>
          </w:tcPr>
          <w:p w14:paraId="2BEECF0D"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0389F347"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5E469E31" w14:textId="77777777" w:rsidR="0054547D" w:rsidRPr="0054547D" w:rsidRDefault="0054547D" w:rsidP="0054547D">
            <w:pPr>
              <w:rPr>
                <w:rFonts w:eastAsia="Times New Roman"/>
                <w:b/>
                <w:szCs w:val="22"/>
                <w:lang w:eastAsia="en-US"/>
              </w:rPr>
            </w:pPr>
          </w:p>
        </w:tc>
      </w:tr>
      <w:tr w:rsidR="0054547D" w:rsidRPr="0054547D" w14:paraId="484F1758" w14:textId="77777777" w:rsidTr="00250684">
        <w:trPr>
          <w:cantSplit/>
        </w:trPr>
        <w:tc>
          <w:tcPr>
            <w:tcW w:w="1668" w:type="dxa"/>
            <w:vMerge/>
            <w:tcBorders>
              <w:top w:val="double" w:sz="4" w:space="0" w:color="auto"/>
            </w:tcBorders>
          </w:tcPr>
          <w:p w14:paraId="7E545828"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04C6EAC0"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5E2870BC"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5079C3D9"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6A5B36B8" w14:textId="77777777" w:rsidR="0054547D" w:rsidRPr="0054547D" w:rsidRDefault="0054547D" w:rsidP="0054547D">
            <w:pPr>
              <w:rPr>
                <w:rFonts w:eastAsia="Times New Roman"/>
                <w:b/>
                <w:szCs w:val="22"/>
                <w:lang w:eastAsia="en-US"/>
              </w:rPr>
            </w:pPr>
          </w:p>
        </w:tc>
      </w:tr>
      <w:tr w:rsidR="0054547D" w:rsidRPr="0054547D" w14:paraId="35D71D84" w14:textId="77777777" w:rsidTr="00250684">
        <w:trPr>
          <w:cantSplit/>
        </w:trPr>
        <w:tc>
          <w:tcPr>
            <w:tcW w:w="1668" w:type="dxa"/>
            <w:vMerge/>
            <w:tcBorders>
              <w:top w:val="double" w:sz="4" w:space="0" w:color="auto"/>
            </w:tcBorders>
          </w:tcPr>
          <w:p w14:paraId="1D3F7764"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26D40ACD"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2FAF1B49"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6BB69DED"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57D58834" w14:textId="77777777" w:rsidR="0054547D" w:rsidRPr="0054547D" w:rsidRDefault="0054547D" w:rsidP="0054547D">
            <w:pPr>
              <w:rPr>
                <w:rFonts w:eastAsia="Times New Roman"/>
                <w:b/>
                <w:szCs w:val="22"/>
                <w:lang w:eastAsia="en-US"/>
              </w:rPr>
            </w:pPr>
          </w:p>
        </w:tc>
      </w:tr>
      <w:tr w:rsidR="0054547D" w:rsidRPr="0054547D" w14:paraId="7B7A591A" w14:textId="77777777" w:rsidTr="00250684">
        <w:trPr>
          <w:cantSplit/>
        </w:trPr>
        <w:tc>
          <w:tcPr>
            <w:tcW w:w="1668" w:type="dxa"/>
            <w:vMerge/>
            <w:tcBorders>
              <w:top w:val="double" w:sz="4" w:space="0" w:color="auto"/>
            </w:tcBorders>
          </w:tcPr>
          <w:p w14:paraId="189416A4"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04354236"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0A39C0AD"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64A16305"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1E609D2C" w14:textId="77777777" w:rsidR="0054547D" w:rsidRPr="0054547D" w:rsidRDefault="0054547D" w:rsidP="0054547D">
            <w:pPr>
              <w:rPr>
                <w:rFonts w:eastAsia="Times New Roman"/>
                <w:b/>
                <w:szCs w:val="22"/>
                <w:lang w:eastAsia="en-US"/>
              </w:rPr>
            </w:pPr>
          </w:p>
        </w:tc>
      </w:tr>
      <w:tr w:rsidR="0054547D" w:rsidRPr="0054547D" w14:paraId="57B9B158" w14:textId="77777777" w:rsidTr="00250684">
        <w:trPr>
          <w:cantSplit/>
        </w:trPr>
        <w:tc>
          <w:tcPr>
            <w:tcW w:w="1668" w:type="dxa"/>
            <w:vMerge/>
            <w:tcBorders>
              <w:top w:val="double" w:sz="4" w:space="0" w:color="auto"/>
            </w:tcBorders>
          </w:tcPr>
          <w:p w14:paraId="1FB93C86"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2053A0BF"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434A7E7A" w14:textId="77777777"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14:paraId="1BE2E5EA"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6A9B0272" w14:textId="77777777" w:rsidR="0054547D" w:rsidRPr="0054547D" w:rsidRDefault="0054547D" w:rsidP="0054547D">
            <w:pPr>
              <w:rPr>
                <w:rFonts w:eastAsia="Times New Roman"/>
                <w:b/>
                <w:szCs w:val="22"/>
                <w:lang w:eastAsia="en-US"/>
              </w:rPr>
            </w:pPr>
          </w:p>
        </w:tc>
      </w:tr>
      <w:tr w:rsidR="0054547D" w:rsidRPr="0054547D" w14:paraId="3DFF7046" w14:textId="77777777" w:rsidTr="00250684">
        <w:trPr>
          <w:cantSplit/>
        </w:trPr>
        <w:tc>
          <w:tcPr>
            <w:tcW w:w="1668" w:type="dxa"/>
            <w:vMerge/>
          </w:tcPr>
          <w:p w14:paraId="09D56652" w14:textId="77777777" w:rsidR="0054547D" w:rsidRPr="0054547D" w:rsidRDefault="0054547D" w:rsidP="0054547D">
            <w:pPr>
              <w:numPr>
                <w:ilvl w:val="0"/>
                <w:numId w:val="29"/>
              </w:numPr>
              <w:contextualSpacing/>
              <w:rPr>
                <w:rFonts w:eastAsia="Times New Roman"/>
                <w:szCs w:val="22"/>
                <w:lang w:eastAsia="en-US"/>
              </w:rPr>
            </w:pPr>
          </w:p>
        </w:tc>
        <w:tc>
          <w:tcPr>
            <w:tcW w:w="1754" w:type="dxa"/>
            <w:vMerge/>
          </w:tcPr>
          <w:p w14:paraId="5AC31A19" w14:textId="77777777" w:rsidR="0054547D" w:rsidRPr="0054547D" w:rsidRDefault="0054547D" w:rsidP="0054547D">
            <w:pPr>
              <w:rPr>
                <w:rFonts w:eastAsia="Times New Roman"/>
                <w:b/>
                <w:szCs w:val="22"/>
                <w:lang w:eastAsia="en-US"/>
              </w:rPr>
            </w:pPr>
          </w:p>
        </w:tc>
        <w:tc>
          <w:tcPr>
            <w:tcW w:w="4341" w:type="dxa"/>
            <w:vMerge/>
          </w:tcPr>
          <w:p w14:paraId="09CD27C6"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1E7B7F9E"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02DB9C14" w14:textId="77777777" w:rsidR="0054547D" w:rsidRPr="0054547D" w:rsidRDefault="0054547D" w:rsidP="0054547D">
            <w:pPr>
              <w:rPr>
                <w:rFonts w:eastAsia="Times New Roman"/>
                <w:b/>
                <w:szCs w:val="22"/>
                <w:lang w:eastAsia="en-US"/>
              </w:rPr>
            </w:pPr>
          </w:p>
        </w:tc>
      </w:tr>
      <w:tr w:rsidR="0054547D" w:rsidRPr="0054547D" w14:paraId="4B4D9339" w14:textId="77777777" w:rsidTr="00250684">
        <w:trPr>
          <w:cantSplit/>
        </w:trPr>
        <w:tc>
          <w:tcPr>
            <w:tcW w:w="1668" w:type="dxa"/>
            <w:vMerge w:val="restart"/>
            <w:tcBorders>
              <w:top w:val="double" w:sz="4" w:space="0" w:color="auto"/>
            </w:tcBorders>
          </w:tcPr>
          <w:p w14:paraId="0B831270" w14:textId="77777777" w:rsidR="0054547D" w:rsidRPr="0054547D" w:rsidRDefault="0054547D" w:rsidP="0054547D">
            <w:pPr>
              <w:rPr>
                <w:rFonts w:eastAsia="Times New Roman"/>
                <w:szCs w:val="22"/>
                <w:lang w:eastAsia="en-US"/>
              </w:rPr>
            </w:pPr>
            <w:r w:rsidRPr="0054547D">
              <w:rPr>
                <w:rFonts w:eastAsia="Times New Roman"/>
                <w:szCs w:val="22"/>
                <w:lang w:eastAsia="en-US"/>
              </w:rPr>
              <w:t>20_____</w:t>
            </w:r>
          </w:p>
        </w:tc>
        <w:tc>
          <w:tcPr>
            <w:tcW w:w="1754" w:type="dxa"/>
            <w:vMerge w:val="restart"/>
            <w:tcBorders>
              <w:top w:val="double" w:sz="4" w:space="0" w:color="auto"/>
            </w:tcBorders>
          </w:tcPr>
          <w:p w14:paraId="3E671779" w14:textId="77777777" w:rsidR="0054547D" w:rsidRPr="0054547D" w:rsidRDefault="0054547D" w:rsidP="0054547D">
            <w:pPr>
              <w:rPr>
                <w:rFonts w:eastAsia="Times New Roman"/>
                <w:b/>
                <w:szCs w:val="22"/>
                <w:lang w:eastAsia="en-US"/>
              </w:rPr>
            </w:pPr>
          </w:p>
        </w:tc>
        <w:tc>
          <w:tcPr>
            <w:tcW w:w="4341" w:type="dxa"/>
            <w:vMerge w:val="restart"/>
            <w:tcBorders>
              <w:top w:val="double" w:sz="4" w:space="0" w:color="auto"/>
            </w:tcBorders>
          </w:tcPr>
          <w:p w14:paraId="13FC4D0F"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5124F298"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117B8943" w14:textId="77777777" w:rsidR="0054547D" w:rsidRPr="0054547D" w:rsidRDefault="0054547D" w:rsidP="0054547D">
            <w:pPr>
              <w:rPr>
                <w:rFonts w:eastAsia="Times New Roman"/>
                <w:b/>
                <w:szCs w:val="22"/>
                <w:lang w:eastAsia="en-US"/>
              </w:rPr>
            </w:pPr>
          </w:p>
        </w:tc>
      </w:tr>
      <w:tr w:rsidR="0054547D" w:rsidRPr="0054547D" w14:paraId="4E04007B" w14:textId="77777777" w:rsidTr="00250684">
        <w:trPr>
          <w:cantSplit/>
        </w:trPr>
        <w:tc>
          <w:tcPr>
            <w:tcW w:w="1668" w:type="dxa"/>
            <w:vMerge/>
            <w:tcBorders>
              <w:top w:val="double" w:sz="4" w:space="0" w:color="auto"/>
            </w:tcBorders>
          </w:tcPr>
          <w:p w14:paraId="7A15E146"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34702607"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4D6FAE16"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50767023"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6AB8C900" w14:textId="77777777" w:rsidR="0054547D" w:rsidRPr="0054547D" w:rsidRDefault="0054547D" w:rsidP="0054547D">
            <w:pPr>
              <w:rPr>
                <w:rFonts w:eastAsia="Times New Roman"/>
                <w:b/>
                <w:szCs w:val="22"/>
                <w:lang w:eastAsia="en-US"/>
              </w:rPr>
            </w:pPr>
          </w:p>
        </w:tc>
      </w:tr>
      <w:tr w:rsidR="0054547D" w:rsidRPr="0054547D" w14:paraId="685A80AA" w14:textId="77777777" w:rsidTr="00250684">
        <w:trPr>
          <w:cantSplit/>
        </w:trPr>
        <w:tc>
          <w:tcPr>
            <w:tcW w:w="1668" w:type="dxa"/>
            <w:vMerge/>
            <w:tcBorders>
              <w:top w:val="double" w:sz="4" w:space="0" w:color="auto"/>
            </w:tcBorders>
          </w:tcPr>
          <w:p w14:paraId="0A9355B7"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514BF797"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6A6638D7"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6E9F79E7"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77147F09" w14:textId="77777777" w:rsidR="0054547D" w:rsidRPr="0054547D" w:rsidRDefault="0054547D" w:rsidP="0054547D">
            <w:pPr>
              <w:rPr>
                <w:rFonts w:eastAsia="Times New Roman"/>
                <w:b/>
                <w:szCs w:val="22"/>
                <w:lang w:eastAsia="en-US"/>
              </w:rPr>
            </w:pPr>
          </w:p>
        </w:tc>
      </w:tr>
      <w:tr w:rsidR="0054547D" w:rsidRPr="0054547D" w14:paraId="227AB5C9" w14:textId="77777777" w:rsidTr="00250684">
        <w:trPr>
          <w:cantSplit/>
        </w:trPr>
        <w:tc>
          <w:tcPr>
            <w:tcW w:w="1668" w:type="dxa"/>
            <w:vMerge/>
            <w:tcBorders>
              <w:top w:val="double" w:sz="4" w:space="0" w:color="auto"/>
            </w:tcBorders>
          </w:tcPr>
          <w:p w14:paraId="7306F875"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6D76A6A0"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7BE3275B"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5469C92A"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79573AE1" w14:textId="77777777" w:rsidR="0054547D" w:rsidRPr="0054547D" w:rsidRDefault="0054547D" w:rsidP="0054547D">
            <w:pPr>
              <w:rPr>
                <w:rFonts w:eastAsia="Times New Roman"/>
                <w:b/>
                <w:szCs w:val="22"/>
                <w:lang w:eastAsia="en-US"/>
              </w:rPr>
            </w:pPr>
          </w:p>
        </w:tc>
      </w:tr>
      <w:tr w:rsidR="0054547D" w:rsidRPr="0054547D" w14:paraId="00182D0D" w14:textId="77777777" w:rsidTr="00250684">
        <w:trPr>
          <w:cantSplit/>
        </w:trPr>
        <w:tc>
          <w:tcPr>
            <w:tcW w:w="1668" w:type="dxa"/>
            <w:vMerge/>
            <w:tcBorders>
              <w:top w:val="double" w:sz="4" w:space="0" w:color="auto"/>
            </w:tcBorders>
          </w:tcPr>
          <w:p w14:paraId="589CB729"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0F2B8341"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1357028C" w14:textId="77777777"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14:paraId="0C09759A"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61F14606" w14:textId="77777777" w:rsidR="0054547D" w:rsidRPr="0054547D" w:rsidRDefault="0054547D" w:rsidP="0054547D">
            <w:pPr>
              <w:rPr>
                <w:rFonts w:eastAsia="Times New Roman"/>
                <w:b/>
                <w:szCs w:val="22"/>
                <w:lang w:eastAsia="en-US"/>
              </w:rPr>
            </w:pPr>
          </w:p>
        </w:tc>
      </w:tr>
      <w:tr w:rsidR="0054547D" w:rsidRPr="0054547D" w14:paraId="505FD9A1" w14:textId="77777777" w:rsidTr="00250684">
        <w:trPr>
          <w:cantSplit/>
        </w:trPr>
        <w:tc>
          <w:tcPr>
            <w:tcW w:w="1668" w:type="dxa"/>
            <w:vMerge/>
          </w:tcPr>
          <w:p w14:paraId="3A84E92C" w14:textId="77777777" w:rsidR="0054547D" w:rsidRPr="0054547D" w:rsidRDefault="0054547D" w:rsidP="0054547D">
            <w:pPr>
              <w:numPr>
                <w:ilvl w:val="0"/>
                <w:numId w:val="29"/>
              </w:numPr>
              <w:contextualSpacing/>
              <w:rPr>
                <w:rFonts w:eastAsia="Times New Roman"/>
                <w:szCs w:val="22"/>
                <w:lang w:eastAsia="en-US"/>
              </w:rPr>
            </w:pPr>
          </w:p>
        </w:tc>
        <w:tc>
          <w:tcPr>
            <w:tcW w:w="1754" w:type="dxa"/>
            <w:vMerge/>
          </w:tcPr>
          <w:p w14:paraId="17F1FF3A" w14:textId="77777777" w:rsidR="0054547D" w:rsidRPr="0054547D" w:rsidRDefault="0054547D" w:rsidP="0054547D">
            <w:pPr>
              <w:rPr>
                <w:rFonts w:eastAsia="Times New Roman"/>
                <w:b/>
                <w:szCs w:val="22"/>
                <w:lang w:eastAsia="en-US"/>
              </w:rPr>
            </w:pPr>
          </w:p>
        </w:tc>
        <w:tc>
          <w:tcPr>
            <w:tcW w:w="4341" w:type="dxa"/>
            <w:vMerge/>
          </w:tcPr>
          <w:p w14:paraId="39D904B3"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55961C72"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7ACE1DF2" w14:textId="77777777" w:rsidR="0054547D" w:rsidRPr="0054547D" w:rsidRDefault="0054547D" w:rsidP="0054547D">
            <w:pPr>
              <w:rPr>
                <w:rFonts w:eastAsia="Times New Roman"/>
                <w:b/>
                <w:szCs w:val="22"/>
                <w:lang w:eastAsia="en-US"/>
              </w:rPr>
            </w:pPr>
          </w:p>
        </w:tc>
      </w:tr>
      <w:tr w:rsidR="0054547D" w:rsidRPr="0054547D" w14:paraId="2FC24FC9" w14:textId="77777777" w:rsidTr="00250684">
        <w:trPr>
          <w:cantSplit/>
        </w:trPr>
        <w:tc>
          <w:tcPr>
            <w:tcW w:w="1668" w:type="dxa"/>
            <w:vMerge w:val="restart"/>
            <w:tcBorders>
              <w:top w:val="double" w:sz="4" w:space="0" w:color="auto"/>
            </w:tcBorders>
          </w:tcPr>
          <w:p w14:paraId="082CD420" w14:textId="77777777" w:rsidR="0054547D" w:rsidRPr="0054547D" w:rsidRDefault="0054547D" w:rsidP="0054547D">
            <w:pPr>
              <w:rPr>
                <w:rFonts w:eastAsia="Times New Roman"/>
                <w:szCs w:val="22"/>
                <w:lang w:eastAsia="en-US"/>
              </w:rPr>
            </w:pPr>
            <w:r w:rsidRPr="0054547D">
              <w:rPr>
                <w:rFonts w:eastAsia="Times New Roman"/>
                <w:szCs w:val="22"/>
                <w:lang w:eastAsia="en-US"/>
              </w:rPr>
              <w:t>20_____</w:t>
            </w:r>
          </w:p>
        </w:tc>
        <w:tc>
          <w:tcPr>
            <w:tcW w:w="1754" w:type="dxa"/>
            <w:vMerge w:val="restart"/>
            <w:tcBorders>
              <w:top w:val="double" w:sz="4" w:space="0" w:color="auto"/>
            </w:tcBorders>
          </w:tcPr>
          <w:p w14:paraId="3AD292E9" w14:textId="77777777" w:rsidR="0054547D" w:rsidRPr="0054547D" w:rsidRDefault="0054547D" w:rsidP="0054547D">
            <w:pPr>
              <w:rPr>
                <w:rFonts w:eastAsia="Times New Roman"/>
                <w:b/>
                <w:szCs w:val="22"/>
                <w:lang w:eastAsia="en-US"/>
              </w:rPr>
            </w:pPr>
          </w:p>
        </w:tc>
        <w:tc>
          <w:tcPr>
            <w:tcW w:w="4341" w:type="dxa"/>
            <w:vMerge w:val="restart"/>
            <w:tcBorders>
              <w:top w:val="double" w:sz="4" w:space="0" w:color="auto"/>
            </w:tcBorders>
          </w:tcPr>
          <w:p w14:paraId="3B5AD2D4"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2656F538"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710A35E4" w14:textId="77777777" w:rsidR="0054547D" w:rsidRPr="0054547D" w:rsidRDefault="0054547D" w:rsidP="0054547D">
            <w:pPr>
              <w:rPr>
                <w:rFonts w:eastAsia="Times New Roman"/>
                <w:b/>
                <w:szCs w:val="22"/>
                <w:lang w:eastAsia="en-US"/>
              </w:rPr>
            </w:pPr>
          </w:p>
        </w:tc>
      </w:tr>
      <w:tr w:rsidR="0054547D" w:rsidRPr="0054547D" w14:paraId="1CFBA09D" w14:textId="77777777" w:rsidTr="00250684">
        <w:trPr>
          <w:cantSplit/>
        </w:trPr>
        <w:tc>
          <w:tcPr>
            <w:tcW w:w="1668" w:type="dxa"/>
            <w:vMerge/>
            <w:tcBorders>
              <w:top w:val="double" w:sz="4" w:space="0" w:color="auto"/>
            </w:tcBorders>
          </w:tcPr>
          <w:p w14:paraId="4C7B917C"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3B89161E"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15224F19"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60412F86"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3FC8FF6C" w14:textId="77777777" w:rsidR="0054547D" w:rsidRPr="0054547D" w:rsidRDefault="0054547D" w:rsidP="0054547D">
            <w:pPr>
              <w:rPr>
                <w:rFonts w:eastAsia="Times New Roman"/>
                <w:b/>
                <w:szCs w:val="22"/>
                <w:lang w:eastAsia="en-US"/>
              </w:rPr>
            </w:pPr>
          </w:p>
        </w:tc>
      </w:tr>
      <w:tr w:rsidR="0054547D" w:rsidRPr="0054547D" w14:paraId="76AE6E77" w14:textId="77777777" w:rsidTr="00250684">
        <w:trPr>
          <w:cantSplit/>
        </w:trPr>
        <w:tc>
          <w:tcPr>
            <w:tcW w:w="1668" w:type="dxa"/>
            <w:vMerge/>
            <w:tcBorders>
              <w:top w:val="double" w:sz="4" w:space="0" w:color="auto"/>
            </w:tcBorders>
          </w:tcPr>
          <w:p w14:paraId="7C4D5A5C"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3E906585"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449380F3"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69C6B7C0"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078439EA" w14:textId="77777777" w:rsidR="0054547D" w:rsidRPr="0054547D" w:rsidRDefault="0054547D" w:rsidP="0054547D">
            <w:pPr>
              <w:rPr>
                <w:rFonts w:eastAsia="Times New Roman"/>
                <w:b/>
                <w:szCs w:val="22"/>
                <w:lang w:eastAsia="en-US"/>
              </w:rPr>
            </w:pPr>
          </w:p>
        </w:tc>
      </w:tr>
      <w:tr w:rsidR="0054547D" w:rsidRPr="0054547D" w14:paraId="4CB43D05" w14:textId="77777777" w:rsidTr="00250684">
        <w:trPr>
          <w:cantSplit/>
        </w:trPr>
        <w:tc>
          <w:tcPr>
            <w:tcW w:w="1668" w:type="dxa"/>
            <w:vMerge/>
            <w:tcBorders>
              <w:top w:val="double" w:sz="4" w:space="0" w:color="auto"/>
            </w:tcBorders>
          </w:tcPr>
          <w:p w14:paraId="1CD0CEBB"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1197AD62"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02E34D17"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65111F94"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5CF561C2" w14:textId="77777777" w:rsidR="0054547D" w:rsidRPr="0054547D" w:rsidRDefault="0054547D" w:rsidP="0054547D">
            <w:pPr>
              <w:rPr>
                <w:rFonts w:eastAsia="Times New Roman"/>
                <w:b/>
                <w:szCs w:val="22"/>
                <w:lang w:eastAsia="en-US"/>
              </w:rPr>
            </w:pPr>
          </w:p>
        </w:tc>
      </w:tr>
      <w:tr w:rsidR="0054547D" w:rsidRPr="0054547D" w14:paraId="006349DB" w14:textId="77777777" w:rsidTr="00250684">
        <w:trPr>
          <w:cantSplit/>
        </w:trPr>
        <w:tc>
          <w:tcPr>
            <w:tcW w:w="1668" w:type="dxa"/>
            <w:vMerge/>
            <w:tcBorders>
              <w:top w:val="double" w:sz="4" w:space="0" w:color="auto"/>
            </w:tcBorders>
          </w:tcPr>
          <w:p w14:paraId="3995D816"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448F93B7"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5322B782" w14:textId="77777777"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14:paraId="75E6E2DF"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359A6D63" w14:textId="77777777" w:rsidR="0054547D" w:rsidRPr="0054547D" w:rsidRDefault="0054547D" w:rsidP="0054547D">
            <w:pPr>
              <w:rPr>
                <w:rFonts w:eastAsia="Times New Roman"/>
                <w:b/>
                <w:szCs w:val="22"/>
                <w:lang w:eastAsia="en-US"/>
              </w:rPr>
            </w:pPr>
          </w:p>
        </w:tc>
      </w:tr>
      <w:tr w:rsidR="0054547D" w:rsidRPr="0054547D" w14:paraId="135D7DAA" w14:textId="77777777" w:rsidTr="00250684">
        <w:trPr>
          <w:cantSplit/>
        </w:trPr>
        <w:tc>
          <w:tcPr>
            <w:tcW w:w="1668" w:type="dxa"/>
            <w:vMerge/>
          </w:tcPr>
          <w:p w14:paraId="7C1516B2" w14:textId="77777777" w:rsidR="0054547D" w:rsidRPr="0054547D" w:rsidRDefault="0054547D" w:rsidP="0054547D">
            <w:pPr>
              <w:numPr>
                <w:ilvl w:val="0"/>
                <w:numId w:val="29"/>
              </w:numPr>
              <w:contextualSpacing/>
              <w:rPr>
                <w:rFonts w:eastAsia="Times New Roman"/>
                <w:szCs w:val="22"/>
                <w:lang w:eastAsia="en-US"/>
              </w:rPr>
            </w:pPr>
          </w:p>
        </w:tc>
        <w:tc>
          <w:tcPr>
            <w:tcW w:w="1754" w:type="dxa"/>
            <w:vMerge/>
          </w:tcPr>
          <w:p w14:paraId="50149716" w14:textId="77777777" w:rsidR="0054547D" w:rsidRPr="0054547D" w:rsidRDefault="0054547D" w:rsidP="0054547D">
            <w:pPr>
              <w:rPr>
                <w:rFonts w:eastAsia="Times New Roman"/>
                <w:b/>
                <w:szCs w:val="22"/>
                <w:lang w:eastAsia="en-US"/>
              </w:rPr>
            </w:pPr>
          </w:p>
        </w:tc>
        <w:tc>
          <w:tcPr>
            <w:tcW w:w="4341" w:type="dxa"/>
            <w:vMerge/>
          </w:tcPr>
          <w:p w14:paraId="40F508EC"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13642F16"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056F214F" w14:textId="77777777" w:rsidR="0054547D" w:rsidRPr="0054547D" w:rsidRDefault="0054547D" w:rsidP="0054547D">
            <w:pPr>
              <w:rPr>
                <w:rFonts w:eastAsia="Times New Roman"/>
                <w:b/>
                <w:szCs w:val="22"/>
                <w:lang w:eastAsia="en-US"/>
              </w:rPr>
            </w:pPr>
          </w:p>
        </w:tc>
      </w:tr>
      <w:tr w:rsidR="0054547D" w:rsidRPr="0054547D" w14:paraId="14DF781A" w14:textId="77777777" w:rsidTr="00250684">
        <w:trPr>
          <w:cantSplit/>
        </w:trPr>
        <w:tc>
          <w:tcPr>
            <w:tcW w:w="1668" w:type="dxa"/>
            <w:vMerge w:val="restart"/>
            <w:tcBorders>
              <w:top w:val="double" w:sz="4" w:space="0" w:color="auto"/>
            </w:tcBorders>
          </w:tcPr>
          <w:p w14:paraId="04AA8B73" w14:textId="77777777" w:rsidR="0054547D" w:rsidRPr="0054547D" w:rsidRDefault="0054547D" w:rsidP="0054547D">
            <w:pPr>
              <w:rPr>
                <w:rFonts w:eastAsia="Times New Roman"/>
                <w:szCs w:val="22"/>
                <w:lang w:eastAsia="en-US"/>
              </w:rPr>
            </w:pPr>
            <w:r w:rsidRPr="0054547D">
              <w:rPr>
                <w:rFonts w:eastAsia="Times New Roman"/>
                <w:szCs w:val="22"/>
                <w:lang w:eastAsia="en-US"/>
              </w:rPr>
              <w:t>20_____</w:t>
            </w:r>
          </w:p>
        </w:tc>
        <w:tc>
          <w:tcPr>
            <w:tcW w:w="1754" w:type="dxa"/>
            <w:vMerge w:val="restart"/>
            <w:tcBorders>
              <w:top w:val="double" w:sz="4" w:space="0" w:color="auto"/>
            </w:tcBorders>
          </w:tcPr>
          <w:p w14:paraId="1DB46018" w14:textId="77777777" w:rsidR="0054547D" w:rsidRPr="0054547D" w:rsidRDefault="0054547D" w:rsidP="0054547D">
            <w:pPr>
              <w:rPr>
                <w:rFonts w:eastAsia="Times New Roman"/>
                <w:b/>
                <w:szCs w:val="22"/>
                <w:lang w:eastAsia="en-US"/>
              </w:rPr>
            </w:pPr>
          </w:p>
        </w:tc>
        <w:tc>
          <w:tcPr>
            <w:tcW w:w="4341" w:type="dxa"/>
            <w:vMerge w:val="restart"/>
            <w:tcBorders>
              <w:top w:val="double" w:sz="4" w:space="0" w:color="auto"/>
            </w:tcBorders>
          </w:tcPr>
          <w:p w14:paraId="2BD73DBB"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7B67ED92"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5D11F48C" w14:textId="77777777" w:rsidR="0054547D" w:rsidRPr="0054547D" w:rsidRDefault="0054547D" w:rsidP="0054547D">
            <w:pPr>
              <w:rPr>
                <w:rFonts w:eastAsia="Times New Roman"/>
                <w:b/>
                <w:szCs w:val="22"/>
                <w:lang w:eastAsia="en-US"/>
              </w:rPr>
            </w:pPr>
          </w:p>
        </w:tc>
      </w:tr>
      <w:tr w:rsidR="0054547D" w:rsidRPr="0054547D" w14:paraId="4810407D" w14:textId="77777777" w:rsidTr="00250684">
        <w:trPr>
          <w:cantSplit/>
        </w:trPr>
        <w:tc>
          <w:tcPr>
            <w:tcW w:w="1668" w:type="dxa"/>
            <w:vMerge/>
            <w:tcBorders>
              <w:top w:val="double" w:sz="4" w:space="0" w:color="auto"/>
            </w:tcBorders>
          </w:tcPr>
          <w:p w14:paraId="5C0F3DBB"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4FC0294A"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19FCED7A"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172F22E3"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065A0F79" w14:textId="77777777" w:rsidR="0054547D" w:rsidRPr="0054547D" w:rsidRDefault="0054547D" w:rsidP="0054547D">
            <w:pPr>
              <w:rPr>
                <w:rFonts w:eastAsia="Times New Roman"/>
                <w:b/>
                <w:szCs w:val="22"/>
                <w:lang w:eastAsia="en-US"/>
              </w:rPr>
            </w:pPr>
          </w:p>
        </w:tc>
      </w:tr>
      <w:tr w:rsidR="0054547D" w:rsidRPr="0054547D" w14:paraId="6BE49A08" w14:textId="77777777" w:rsidTr="00250684">
        <w:trPr>
          <w:cantSplit/>
        </w:trPr>
        <w:tc>
          <w:tcPr>
            <w:tcW w:w="1668" w:type="dxa"/>
            <w:vMerge/>
            <w:tcBorders>
              <w:top w:val="double" w:sz="4" w:space="0" w:color="auto"/>
            </w:tcBorders>
          </w:tcPr>
          <w:p w14:paraId="3286E9B5"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7CC0869D"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00F92847"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718AED5A"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79C0936C" w14:textId="77777777" w:rsidR="0054547D" w:rsidRPr="0054547D" w:rsidRDefault="0054547D" w:rsidP="0054547D">
            <w:pPr>
              <w:rPr>
                <w:rFonts w:eastAsia="Times New Roman"/>
                <w:b/>
                <w:szCs w:val="22"/>
                <w:lang w:eastAsia="en-US"/>
              </w:rPr>
            </w:pPr>
          </w:p>
        </w:tc>
      </w:tr>
      <w:tr w:rsidR="0054547D" w:rsidRPr="0054547D" w14:paraId="3A7BDAE0" w14:textId="77777777" w:rsidTr="00250684">
        <w:trPr>
          <w:cantSplit/>
        </w:trPr>
        <w:tc>
          <w:tcPr>
            <w:tcW w:w="1668" w:type="dxa"/>
            <w:vMerge/>
            <w:tcBorders>
              <w:top w:val="double" w:sz="4" w:space="0" w:color="auto"/>
            </w:tcBorders>
          </w:tcPr>
          <w:p w14:paraId="3BF6123A"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6A261582"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5213FF48" w14:textId="77777777" w:rsidR="0054547D" w:rsidRPr="0054547D" w:rsidRDefault="0054547D" w:rsidP="0054547D">
            <w:pPr>
              <w:rPr>
                <w:rFonts w:eastAsia="Times New Roman"/>
                <w:b/>
                <w:szCs w:val="22"/>
                <w:lang w:eastAsia="en-US"/>
              </w:rPr>
            </w:pPr>
          </w:p>
        </w:tc>
        <w:tc>
          <w:tcPr>
            <w:tcW w:w="2960" w:type="dxa"/>
            <w:tcBorders>
              <w:top w:val="double" w:sz="4" w:space="0" w:color="auto"/>
            </w:tcBorders>
          </w:tcPr>
          <w:p w14:paraId="64354BF0"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6BAF2DC5" w14:textId="77777777" w:rsidR="0054547D" w:rsidRPr="0054547D" w:rsidRDefault="0054547D" w:rsidP="0054547D">
            <w:pPr>
              <w:rPr>
                <w:rFonts w:eastAsia="Times New Roman"/>
                <w:b/>
                <w:szCs w:val="22"/>
                <w:lang w:eastAsia="en-US"/>
              </w:rPr>
            </w:pPr>
          </w:p>
        </w:tc>
      </w:tr>
      <w:tr w:rsidR="0054547D" w:rsidRPr="0054547D" w14:paraId="0774145D" w14:textId="77777777" w:rsidTr="00250684">
        <w:trPr>
          <w:cantSplit/>
        </w:trPr>
        <w:tc>
          <w:tcPr>
            <w:tcW w:w="1668" w:type="dxa"/>
            <w:vMerge/>
            <w:tcBorders>
              <w:top w:val="double" w:sz="4" w:space="0" w:color="auto"/>
            </w:tcBorders>
          </w:tcPr>
          <w:p w14:paraId="3C88840A" w14:textId="77777777" w:rsidR="0054547D" w:rsidRPr="0054547D" w:rsidRDefault="0054547D" w:rsidP="0054547D">
            <w:pPr>
              <w:rPr>
                <w:rFonts w:eastAsia="Times New Roman"/>
                <w:szCs w:val="22"/>
                <w:lang w:eastAsia="en-US"/>
              </w:rPr>
            </w:pPr>
          </w:p>
        </w:tc>
        <w:tc>
          <w:tcPr>
            <w:tcW w:w="1754" w:type="dxa"/>
            <w:vMerge/>
            <w:tcBorders>
              <w:top w:val="double" w:sz="4" w:space="0" w:color="auto"/>
            </w:tcBorders>
          </w:tcPr>
          <w:p w14:paraId="5C3E441B" w14:textId="77777777" w:rsidR="0054547D" w:rsidRPr="0054547D" w:rsidRDefault="0054547D" w:rsidP="0054547D">
            <w:pPr>
              <w:rPr>
                <w:rFonts w:eastAsia="Times New Roman"/>
                <w:b/>
                <w:szCs w:val="22"/>
                <w:lang w:eastAsia="en-US"/>
              </w:rPr>
            </w:pPr>
          </w:p>
        </w:tc>
        <w:tc>
          <w:tcPr>
            <w:tcW w:w="4341" w:type="dxa"/>
            <w:vMerge/>
            <w:tcBorders>
              <w:top w:val="double" w:sz="4" w:space="0" w:color="auto"/>
            </w:tcBorders>
          </w:tcPr>
          <w:p w14:paraId="5BC79CCB" w14:textId="77777777"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14:paraId="13D7018C"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3A631D9E" w14:textId="77777777" w:rsidR="0054547D" w:rsidRPr="0054547D" w:rsidRDefault="0054547D" w:rsidP="0054547D">
            <w:pPr>
              <w:rPr>
                <w:rFonts w:eastAsia="Times New Roman"/>
                <w:b/>
                <w:szCs w:val="22"/>
                <w:lang w:eastAsia="en-US"/>
              </w:rPr>
            </w:pPr>
          </w:p>
        </w:tc>
      </w:tr>
      <w:tr w:rsidR="0054547D" w:rsidRPr="0054547D" w14:paraId="308076B3" w14:textId="77777777" w:rsidTr="00250684">
        <w:trPr>
          <w:cantSplit/>
        </w:trPr>
        <w:tc>
          <w:tcPr>
            <w:tcW w:w="1668" w:type="dxa"/>
            <w:vMerge/>
            <w:tcBorders>
              <w:bottom w:val="double" w:sz="4" w:space="0" w:color="auto"/>
            </w:tcBorders>
          </w:tcPr>
          <w:p w14:paraId="0B3DDEB9" w14:textId="77777777" w:rsidR="0054547D" w:rsidRPr="0054547D" w:rsidRDefault="0054547D" w:rsidP="0054547D">
            <w:pPr>
              <w:numPr>
                <w:ilvl w:val="0"/>
                <w:numId w:val="29"/>
              </w:numPr>
              <w:contextualSpacing/>
              <w:rPr>
                <w:rFonts w:eastAsia="Times New Roman"/>
                <w:szCs w:val="22"/>
                <w:lang w:eastAsia="en-US"/>
              </w:rPr>
            </w:pPr>
          </w:p>
        </w:tc>
        <w:tc>
          <w:tcPr>
            <w:tcW w:w="1754" w:type="dxa"/>
            <w:vMerge/>
            <w:tcBorders>
              <w:bottom w:val="double" w:sz="4" w:space="0" w:color="auto"/>
            </w:tcBorders>
          </w:tcPr>
          <w:p w14:paraId="5F9615C1" w14:textId="77777777" w:rsidR="0054547D" w:rsidRPr="0054547D" w:rsidRDefault="0054547D" w:rsidP="0054547D">
            <w:pPr>
              <w:rPr>
                <w:rFonts w:eastAsia="Times New Roman"/>
                <w:b/>
                <w:szCs w:val="22"/>
                <w:lang w:eastAsia="en-US"/>
              </w:rPr>
            </w:pPr>
          </w:p>
        </w:tc>
        <w:tc>
          <w:tcPr>
            <w:tcW w:w="4341" w:type="dxa"/>
            <w:vMerge/>
            <w:tcBorders>
              <w:bottom w:val="double" w:sz="4" w:space="0" w:color="auto"/>
            </w:tcBorders>
          </w:tcPr>
          <w:p w14:paraId="1BCD6FF2" w14:textId="77777777"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14:paraId="334C60CB" w14:textId="77777777"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bottom w:val="double" w:sz="4" w:space="0" w:color="auto"/>
            </w:tcBorders>
          </w:tcPr>
          <w:p w14:paraId="142A2956" w14:textId="77777777" w:rsidR="0054547D" w:rsidRPr="0054547D" w:rsidRDefault="0054547D" w:rsidP="0054547D">
            <w:pPr>
              <w:rPr>
                <w:rFonts w:eastAsia="Times New Roman"/>
                <w:b/>
                <w:szCs w:val="22"/>
                <w:lang w:eastAsia="en-US"/>
              </w:rPr>
            </w:pPr>
          </w:p>
        </w:tc>
      </w:tr>
      <w:tr w:rsidR="0054547D" w:rsidRPr="0054547D" w14:paraId="7D0E52DD" w14:textId="77777777" w:rsidTr="00250684">
        <w:trPr>
          <w:cantSplit/>
        </w:trPr>
        <w:tc>
          <w:tcPr>
            <w:tcW w:w="1668" w:type="dxa"/>
            <w:vMerge/>
          </w:tcPr>
          <w:p w14:paraId="4B567C2E" w14:textId="77777777" w:rsidR="0054547D" w:rsidRPr="0054547D" w:rsidRDefault="0054547D" w:rsidP="0054547D">
            <w:pPr>
              <w:rPr>
                <w:rFonts w:eastAsia="Times New Roman"/>
                <w:szCs w:val="22"/>
                <w:lang w:eastAsia="en-US"/>
              </w:rPr>
            </w:pPr>
          </w:p>
        </w:tc>
        <w:tc>
          <w:tcPr>
            <w:tcW w:w="1754" w:type="dxa"/>
            <w:vMerge/>
          </w:tcPr>
          <w:p w14:paraId="4FE6D1AB" w14:textId="77777777" w:rsidR="0054547D" w:rsidRPr="0054547D" w:rsidRDefault="0054547D" w:rsidP="0054547D">
            <w:pPr>
              <w:rPr>
                <w:rFonts w:eastAsia="Times New Roman"/>
                <w:b/>
                <w:szCs w:val="22"/>
                <w:lang w:eastAsia="en-US"/>
              </w:rPr>
            </w:pPr>
          </w:p>
        </w:tc>
        <w:tc>
          <w:tcPr>
            <w:tcW w:w="4341" w:type="dxa"/>
            <w:vMerge/>
          </w:tcPr>
          <w:p w14:paraId="6506689B" w14:textId="77777777"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14:paraId="41E7FA32" w14:textId="07ABC669" w:rsidR="0054547D" w:rsidRPr="004258BC" w:rsidRDefault="0054547D" w:rsidP="0054547D">
            <w:pPr>
              <w:jc w:val="center"/>
              <w:rPr>
                <w:rFonts w:eastAsia="Times New Roman"/>
                <w:szCs w:val="22"/>
                <w:lang w:eastAsia="en-US"/>
              </w:rPr>
            </w:pPr>
          </w:p>
        </w:tc>
        <w:tc>
          <w:tcPr>
            <w:tcW w:w="3243" w:type="dxa"/>
            <w:tcBorders>
              <w:top w:val="double" w:sz="4" w:space="0" w:color="auto"/>
              <w:bottom w:val="double" w:sz="4" w:space="0" w:color="auto"/>
            </w:tcBorders>
          </w:tcPr>
          <w:p w14:paraId="7B761B9D" w14:textId="77777777" w:rsidR="0054547D" w:rsidRPr="0054547D" w:rsidRDefault="0054547D" w:rsidP="0054547D">
            <w:pPr>
              <w:rPr>
                <w:rFonts w:eastAsia="Times New Roman"/>
                <w:b/>
                <w:szCs w:val="22"/>
                <w:lang w:eastAsia="en-US"/>
              </w:rPr>
            </w:pPr>
          </w:p>
        </w:tc>
      </w:tr>
      <w:tr w:rsidR="0054547D" w:rsidRPr="0054547D" w14:paraId="66C39A6F" w14:textId="77777777" w:rsidTr="00250684">
        <w:trPr>
          <w:cantSplit/>
        </w:trPr>
        <w:tc>
          <w:tcPr>
            <w:tcW w:w="1668" w:type="dxa"/>
            <w:vMerge/>
          </w:tcPr>
          <w:p w14:paraId="298DD9CE" w14:textId="77777777" w:rsidR="0054547D" w:rsidRPr="0054547D" w:rsidRDefault="0054547D" w:rsidP="0054547D">
            <w:pPr>
              <w:rPr>
                <w:rFonts w:eastAsia="Times New Roman"/>
                <w:szCs w:val="22"/>
                <w:lang w:eastAsia="en-US"/>
              </w:rPr>
            </w:pPr>
          </w:p>
        </w:tc>
        <w:tc>
          <w:tcPr>
            <w:tcW w:w="1754" w:type="dxa"/>
            <w:vMerge/>
          </w:tcPr>
          <w:p w14:paraId="41E96E81" w14:textId="77777777" w:rsidR="0054547D" w:rsidRPr="0054547D" w:rsidRDefault="0054547D" w:rsidP="0054547D">
            <w:pPr>
              <w:rPr>
                <w:rFonts w:eastAsia="Times New Roman"/>
                <w:b/>
                <w:szCs w:val="22"/>
                <w:lang w:eastAsia="en-US"/>
              </w:rPr>
            </w:pPr>
          </w:p>
        </w:tc>
        <w:tc>
          <w:tcPr>
            <w:tcW w:w="4341" w:type="dxa"/>
            <w:vMerge/>
          </w:tcPr>
          <w:p w14:paraId="33412D52" w14:textId="77777777"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14:paraId="66747030" w14:textId="3EB1A66A" w:rsidR="0054547D" w:rsidRPr="004258BC" w:rsidRDefault="0054547D" w:rsidP="0054547D">
            <w:pPr>
              <w:jc w:val="center"/>
              <w:rPr>
                <w:rFonts w:eastAsia="Times New Roman"/>
                <w:szCs w:val="22"/>
                <w:lang w:eastAsia="en-US"/>
              </w:rPr>
            </w:pPr>
          </w:p>
        </w:tc>
        <w:tc>
          <w:tcPr>
            <w:tcW w:w="3243" w:type="dxa"/>
            <w:tcBorders>
              <w:top w:val="double" w:sz="4" w:space="0" w:color="auto"/>
              <w:bottom w:val="double" w:sz="4" w:space="0" w:color="auto"/>
            </w:tcBorders>
          </w:tcPr>
          <w:p w14:paraId="1C00D3A1" w14:textId="77777777" w:rsidR="0054547D" w:rsidRPr="0054547D" w:rsidRDefault="0054547D" w:rsidP="0054547D">
            <w:pPr>
              <w:rPr>
                <w:rFonts w:eastAsia="Times New Roman"/>
                <w:b/>
                <w:szCs w:val="22"/>
                <w:lang w:eastAsia="en-US"/>
              </w:rPr>
            </w:pPr>
          </w:p>
        </w:tc>
      </w:tr>
      <w:tr w:rsidR="0054547D" w:rsidRPr="0054547D" w14:paraId="307D4B71" w14:textId="77777777" w:rsidTr="00250684">
        <w:trPr>
          <w:cantSplit/>
        </w:trPr>
        <w:tc>
          <w:tcPr>
            <w:tcW w:w="1668" w:type="dxa"/>
            <w:vMerge/>
            <w:tcBorders>
              <w:bottom w:val="double" w:sz="4" w:space="0" w:color="auto"/>
            </w:tcBorders>
          </w:tcPr>
          <w:p w14:paraId="79087115" w14:textId="77777777" w:rsidR="0054547D" w:rsidRPr="0054547D" w:rsidRDefault="0054547D" w:rsidP="0054547D">
            <w:pPr>
              <w:rPr>
                <w:rFonts w:eastAsia="Times New Roman"/>
                <w:szCs w:val="22"/>
                <w:lang w:eastAsia="en-US"/>
              </w:rPr>
            </w:pPr>
          </w:p>
        </w:tc>
        <w:tc>
          <w:tcPr>
            <w:tcW w:w="1754" w:type="dxa"/>
            <w:vMerge/>
            <w:tcBorders>
              <w:bottom w:val="double" w:sz="4" w:space="0" w:color="auto"/>
            </w:tcBorders>
          </w:tcPr>
          <w:p w14:paraId="53E72DE3" w14:textId="77777777" w:rsidR="0054547D" w:rsidRPr="0054547D" w:rsidRDefault="0054547D" w:rsidP="0054547D">
            <w:pPr>
              <w:rPr>
                <w:rFonts w:eastAsia="Times New Roman"/>
                <w:b/>
                <w:szCs w:val="22"/>
                <w:lang w:eastAsia="en-US"/>
              </w:rPr>
            </w:pPr>
          </w:p>
        </w:tc>
        <w:tc>
          <w:tcPr>
            <w:tcW w:w="4341" w:type="dxa"/>
            <w:vMerge/>
            <w:tcBorders>
              <w:bottom w:val="double" w:sz="4" w:space="0" w:color="auto"/>
            </w:tcBorders>
          </w:tcPr>
          <w:p w14:paraId="66D82FA9" w14:textId="77777777"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14:paraId="0EA94A34" w14:textId="404A16EF" w:rsidR="0054547D" w:rsidRPr="0054547D" w:rsidRDefault="0054547D" w:rsidP="0054547D">
            <w:pPr>
              <w:jc w:val="center"/>
              <w:rPr>
                <w:rFonts w:eastAsia="Times New Roman"/>
                <w:szCs w:val="22"/>
                <w:lang w:eastAsia="en-US"/>
              </w:rPr>
            </w:pPr>
          </w:p>
        </w:tc>
        <w:tc>
          <w:tcPr>
            <w:tcW w:w="3243" w:type="dxa"/>
            <w:tcBorders>
              <w:top w:val="double" w:sz="4" w:space="0" w:color="auto"/>
            </w:tcBorders>
          </w:tcPr>
          <w:p w14:paraId="0F905E46" w14:textId="77777777" w:rsidR="0054547D" w:rsidRPr="0054547D" w:rsidRDefault="0054547D" w:rsidP="0054547D">
            <w:pPr>
              <w:rPr>
                <w:rFonts w:eastAsia="Times New Roman"/>
                <w:b/>
                <w:szCs w:val="22"/>
                <w:lang w:eastAsia="en-US"/>
              </w:rPr>
            </w:pPr>
          </w:p>
        </w:tc>
      </w:tr>
      <w:tr w:rsidR="0054547D" w:rsidRPr="0054547D" w14:paraId="3D213F1C" w14:textId="77777777" w:rsidTr="00250684">
        <w:trPr>
          <w:cantSplit/>
        </w:trPr>
        <w:tc>
          <w:tcPr>
            <w:tcW w:w="13966" w:type="dxa"/>
            <w:gridSpan w:val="5"/>
            <w:tcBorders>
              <w:top w:val="double" w:sz="4" w:space="0" w:color="auto"/>
              <w:left w:val="nil"/>
              <w:bottom w:val="nil"/>
              <w:right w:val="nil"/>
            </w:tcBorders>
          </w:tcPr>
          <w:p w14:paraId="51C407BD" w14:textId="77777777" w:rsidR="0054547D" w:rsidRPr="0054547D" w:rsidRDefault="0054547D" w:rsidP="0054547D">
            <w:pPr>
              <w:rPr>
                <w:rFonts w:eastAsia="Times New Roman"/>
                <w:szCs w:val="22"/>
                <w:lang w:eastAsia="en-US"/>
              </w:rPr>
            </w:pPr>
          </w:p>
          <w:p w14:paraId="6869C7C2" w14:textId="77777777" w:rsidR="0054547D" w:rsidRPr="0054547D" w:rsidRDefault="0054547D" w:rsidP="0054547D">
            <w:pPr>
              <w:rPr>
                <w:rFonts w:eastAsia="Times New Roman"/>
                <w:szCs w:val="22"/>
                <w:lang w:eastAsia="en-US"/>
              </w:rPr>
            </w:pPr>
          </w:p>
        </w:tc>
      </w:tr>
    </w:tbl>
    <w:p w14:paraId="3F7EE2A6" w14:textId="77777777" w:rsidR="0054547D" w:rsidRPr="0054547D" w:rsidRDefault="0054547D" w:rsidP="0054547D">
      <w:pPr>
        <w:spacing w:after="120" w:line="276" w:lineRule="auto"/>
        <w:jc w:val="center"/>
        <w:rPr>
          <w:b/>
          <w:color w:val="632423"/>
          <w:sz w:val="22"/>
          <w:szCs w:val="22"/>
        </w:rPr>
        <w:sectPr w:rsidR="0054547D" w:rsidRPr="0054547D" w:rsidSect="00250684">
          <w:pgSz w:w="16838" w:h="11906" w:orient="landscape" w:code="9"/>
          <w:pgMar w:top="1134" w:right="1418" w:bottom="1134" w:left="1418" w:header="567" w:footer="567" w:gutter="0"/>
          <w:pgNumType w:start="0"/>
          <w:cols w:space="708"/>
          <w:docGrid w:linePitch="360"/>
        </w:sectPr>
      </w:pPr>
    </w:p>
    <w:p w14:paraId="01C9CD1B" w14:textId="77777777" w:rsidR="00A044F8" w:rsidRPr="00A044F8" w:rsidRDefault="00A044F8" w:rsidP="00A044F8">
      <w:pPr>
        <w:spacing w:after="120" w:line="276" w:lineRule="auto"/>
        <w:ind w:left="405"/>
        <w:contextualSpacing/>
        <w:jc w:val="right"/>
      </w:pPr>
      <w:r w:rsidRPr="00A044F8">
        <w:lastRenderedPageBreak/>
        <w:t xml:space="preserve">Sutarties 3 priedo Atsiskaitymų ir mokėjimų tvarkos </w:t>
      </w:r>
    </w:p>
    <w:p w14:paraId="35CE2D45" w14:textId="77777777" w:rsidR="00A044F8" w:rsidRPr="00A044F8" w:rsidRDefault="00A044F8" w:rsidP="00A044F8">
      <w:pPr>
        <w:keepNext/>
        <w:spacing w:after="120" w:line="276" w:lineRule="auto"/>
        <w:ind w:left="495"/>
        <w:jc w:val="right"/>
        <w:outlineLvl w:val="1"/>
        <w:rPr>
          <w:rFonts w:eastAsia="Times New Roman"/>
          <w:b/>
          <w:bCs/>
          <w:color w:val="943634"/>
          <w:sz w:val="22"/>
          <w:szCs w:val="22"/>
        </w:rPr>
      </w:pPr>
      <w:bookmarkStart w:id="1268" w:name="_Toc532894496"/>
      <w:bookmarkStart w:id="1269" w:name="_Toc56423186"/>
      <w:bookmarkStart w:id="1270" w:name="_Toc61335824"/>
      <w:bookmarkStart w:id="1271" w:name="_Toc98421478"/>
      <w:r w:rsidRPr="00A044F8">
        <w:rPr>
          <w:rFonts w:eastAsia="Times New Roman"/>
          <w:b/>
          <w:bCs/>
          <w:color w:val="943634"/>
          <w:sz w:val="22"/>
          <w:szCs w:val="22"/>
        </w:rPr>
        <w:t>2 priedėlis</w:t>
      </w:r>
      <w:bookmarkEnd w:id="1268"/>
      <w:bookmarkEnd w:id="1269"/>
      <w:bookmarkEnd w:id="1270"/>
      <w:bookmarkEnd w:id="1271"/>
    </w:p>
    <w:p w14:paraId="41AB8D34" w14:textId="77777777" w:rsidR="00A044F8" w:rsidRPr="00A044F8" w:rsidRDefault="00A044F8" w:rsidP="00A044F8">
      <w:pPr>
        <w:spacing w:after="120" w:line="276" w:lineRule="auto"/>
        <w:jc w:val="both"/>
      </w:pPr>
    </w:p>
    <w:p w14:paraId="6D54EC43" w14:textId="77777777" w:rsidR="00A044F8" w:rsidRPr="00A044F8" w:rsidRDefault="00A044F8" w:rsidP="00A044F8">
      <w:pPr>
        <w:spacing w:after="120" w:line="276" w:lineRule="auto"/>
        <w:jc w:val="center"/>
        <w:rPr>
          <w:b/>
          <w:color w:val="632423"/>
        </w:rPr>
      </w:pPr>
      <w:r w:rsidRPr="00A044F8">
        <w:rPr>
          <w:b/>
          <w:color w:val="632423"/>
        </w:rPr>
        <w:t xml:space="preserve">REIKALAVIMAI PVM SĄSKAITAI FAKTŪRAI, KREDITINIAMS IR DEBETINIAMS DOKUMENTAMS </w:t>
      </w:r>
    </w:p>
    <w:p w14:paraId="6DF8C784" w14:textId="77777777" w:rsidR="00A044F8" w:rsidRPr="00A044F8" w:rsidRDefault="00A044F8" w:rsidP="00A044F8">
      <w:pPr>
        <w:spacing w:after="120" w:line="276" w:lineRule="auto"/>
        <w:jc w:val="center"/>
      </w:pPr>
    </w:p>
    <w:p w14:paraId="7C0AF27C" w14:textId="77777777" w:rsidR="00A044F8" w:rsidRPr="00A044F8" w:rsidRDefault="00A044F8" w:rsidP="00A044F8">
      <w:pPr>
        <w:jc w:val="both"/>
      </w:pPr>
      <w:r w:rsidRPr="00A044F8">
        <w:t>PVM sąskaitos faktūros, kreditiniai ir debetiniai dokumentai turi būti teikiami naudojantis informacinės sistemos „E. sąskaita“ priemonėmis.</w:t>
      </w:r>
    </w:p>
    <w:p w14:paraId="4B056FAA" w14:textId="77777777" w:rsidR="00A044F8" w:rsidRPr="00A044F8" w:rsidRDefault="00A044F8" w:rsidP="00A044F8">
      <w:pPr>
        <w:jc w:val="both"/>
      </w:pPr>
    </w:p>
    <w:p w14:paraId="2A99A6E6" w14:textId="77777777" w:rsidR="00A044F8" w:rsidRPr="00A044F8" w:rsidRDefault="00A044F8" w:rsidP="00A044F8">
      <w:pPr>
        <w:numPr>
          <w:ilvl w:val="0"/>
          <w:numId w:val="33"/>
        </w:numPr>
        <w:spacing w:after="200" w:line="276" w:lineRule="auto"/>
        <w:ind w:left="284" w:hanging="284"/>
        <w:contextualSpacing/>
        <w:jc w:val="both"/>
        <w:rPr>
          <w:b/>
        </w:rPr>
      </w:pPr>
      <w:r w:rsidRPr="00A044F8">
        <w:rPr>
          <w:b/>
        </w:rPr>
        <w:t>Reikalavimai PVM sąskaitai faktūrai:</w:t>
      </w:r>
    </w:p>
    <w:p w14:paraId="63A48CBC" w14:textId="77777777" w:rsidR="00A044F8" w:rsidRPr="00A044F8" w:rsidRDefault="00A044F8" w:rsidP="00A044F8">
      <w:pPr>
        <w:ind w:left="284"/>
        <w:contextualSpacing/>
        <w:jc w:val="both"/>
        <w:rPr>
          <w:b/>
        </w:rPr>
      </w:pPr>
    </w:p>
    <w:p w14:paraId="3AB7F791" w14:textId="77777777" w:rsidR="00A044F8" w:rsidRPr="00A044F8" w:rsidRDefault="00A044F8" w:rsidP="00A044F8">
      <w:pPr>
        <w:numPr>
          <w:ilvl w:val="0"/>
          <w:numId w:val="32"/>
        </w:numPr>
        <w:spacing w:after="200" w:line="276" w:lineRule="auto"/>
        <w:contextualSpacing/>
        <w:jc w:val="both"/>
      </w:pPr>
      <w:r w:rsidRPr="00A044F8">
        <w:t>PVM sąskaita faktūra turi būti išrašoma ne vėliau kaip iki 10 (dešimtos) dienos kito mėnesio, einančio po mėnesio, kurį buvo suteiktos Paslaugos.</w:t>
      </w:r>
    </w:p>
    <w:p w14:paraId="3EA14566" w14:textId="77777777" w:rsidR="00A044F8" w:rsidRPr="00A044F8" w:rsidRDefault="00A044F8" w:rsidP="00A044F8">
      <w:pPr>
        <w:numPr>
          <w:ilvl w:val="0"/>
          <w:numId w:val="32"/>
        </w:numPr>
        <w:spacing w:after="200" w:line="276" w:lineRule="auto"/>
        <w:contextualSpacing/>
        <w:jc w:val="both"/>
      </w:pPr>
      <w:r w:rsidRPr="00A044F8">
        <w:t>Jei Privačiam subjektui atsirastų prievolė visą PVM nuo Investicijų vertės sumokėti užbaigus Darbus, Privatus subjektas išrašydamas pirmąją PVM sąskaitą faktūrą</w:t>
      </w:r>
      <w:r w:rsidR="00385304">
        <w:t>,</w:t>
      </w:r>
      <w:r w:rsidRPr="00A044F8">
        <w:t xml:space="preserve"> turi nurodyti Objekto sukūrimo Investicijų vertę pagal FVM pateiktus duomenis, išskyrus, jei Investicijų vertė būtų keičiama Sutartyje numatytais atvejais</w:t>
      </w:r>
      <w:r w:rsidR="00385304">
        <w:t>,</w:t>
      </w:r>
      <w:r w:rsidRPr="00A044F8">
        <w:t xml:space="preserve"> ir nuo Investicijų vertės apskaičiuoti standartinį PVM tarifą. </w:t>
      </w:r>
    </w:p>
    <w:p w14:paraId="4BF03E15" w14:textId="1CED0902" w:rsidR="00A044F8" w:rsidRDefault="00A044F8" w:rsidP="00A044F8">
      <w:pPr>
        <w:numPr>
          <w:ilvl w:val="0"/>
          <w:numId w:val="32"/>
        </w:numPr>
        <w:spacing w:after="200" w:line="276" w:lineRule="auto"/>
        <w:contextualSpacing/>
        <w:jc w:val="both"/>
      </w:pPr>
      <w:r w:rsidRPr="00A044F8">
        <w:t xml:space="preserve">Tolimesni Metinio atlyginimo mėnesiniai mokėjimai PVM sąskaitoje faktūroje turi būti detalizuojami į atskirus komponentus pagal Sutarties </w:t>
      </w:r>
      <w:r w:rsidRPr="00A044F8">
        <w:fldChar w:fldCharType="begin"/>
      </w:r>
      <w:r w:rsidRPr="00A044F8">
        <w:instrText xml:space="preserve"> REF _Ref294018341 \r \h </w:instrText>
      </w:r>
      <w:r w:rsidRPr="00A044F8">
        <w:fldChar w:fldCharType="separate"/>
      </w:r>
      <w:r w:rsidR="00B87438">
        <w:t>3</w:t>
      </w:r>
      <w:r w:rsidRPr="00A044F8">
        <w:fldChar w:fldCharType="end"/>
      </w:r>
      <w:r w:rsidRPr="00A044F8">
        <w:t xml:space="preserve"> priede </w:t>
      </w:r>
      <w:r w:rsidRPr="00A044F8">
        <w:rPr>
          <w:i/>
        </w:rPr>
        <w:t>Atsiskaitymų ir mokėjimų tvarka</w:t>
      </w:r>
      <w:r w:rsidRPr="00A044F8">
        <w:t xml:space="preserve"> nustatytas Metinio atlyginimo dedamąsias:</w:t>
      </w:r>
    </w:p>
    <w:p w14:paraId="5A8A9846" w14:textId="77777777" w:rsidR="00832628" w:rsidRPr="009F07ED" w:rsidRDefault="00832628" w:rsidP="009F07ED">
      <w:pPr>
        <w:pStyle w:val="Sraopastraipa"/>
        <w:numPr>
          <w:ilvl w:val="1"/>
          <w:numId w:val="50"/>
        </w:numPr>
        <w:spacing w:after="200" w:line="276" w:lineRule="auto"/>
        <w:jc w:val="both"/>
      </w:pPr>
      <w:r>
        <w:t xml:space="preserve"> </w:t>
      </w:r>
      <w:r w:rsidRPr="00A044F8">
        <w:t>Objekto sukūrimo vertės dengimas (</w:t>
      </w:r>
      <w:proofErr w:type="spellStart"/>
      <w:r w:rsidRPr="00A044F8">
        <w:rPr>
          <w:rFonts w:eastAsia="Times New Roman"/>
          <w:lang w:eastAsia="lt-LT"/>
        </w:rPr>
        <w:t>MSn</w:t>
      </w:r>
      <w:proofErr w:type="spellEnd"/>
      <w:r w:rsidRPr="00A044F8">
        <w:rPr>
          <w:rFonts w:eastAsia="Times New Roman"/>
          <w:lang w:eastAsia="lt-LT"/>
        </w:rPr>
        <w:t>)</w:t>
      </w:r>
      <w:r>
        <w:rPr>
          <w:rFonts w:eastAsia="Times New Roman"/>
          <w:lang w:eastAsia="lt-LT"/>
        </w:rPr>
        <w:t>;</w:t>
      </w:r>
    </w:p>
    <w:p w14:paraId="12009DCF" w14:textId="77777777" w:rsidR="00832628" w:rsidRPr="009F07ED" w:rsidRDefault="00832628" w:rsidP="009F07ED">
      <w:pPr>
        <w:pStyle w:val="Sraopastraipa"/>
        <w:numPr>
          <w:ilvl w:val="1"/>
          <w:numId w:val="50"/>
        </w:numPr>
        <w:spacing w:after="200" w:line="276" w:lineRule="auto"/>
        <w:jc w:val="both"/>
      </w:pPr>
      <w:r>
        <w:t xml:space="preserve"> </w:t>
      </w:r>
      <w:r w:rsidRPr="00A044F8">
        <w:t>Finansinės ir investicinės veiklos sąnaudos (</w:t>
      </w:r>
      <w:r w:rsidRPr="00A044F8">
        <w:rPr>
          <w:rFonts w:eastAsia="Times New Roman"/>
          <w:lang w:eastAsia="lt-LT"/>
        </w:rPr>
        <w:t>M3n)</w:t>
      </w:r>
      <w:r>
        <w:rPr>
          <w:rFonts w:eastAsia="Times New Roman"/>
          <w:lang w:eastAsia="lt-LT"/>
        </w:rPr>
        <w:t>:</w:t>
      </w:r>
    </w:p>
    <w:p w14:paraId="71D1B748" w14:textId="1020C639" w:rsidR="00832628" w:rsidRPr="009F07ED" w:rsidRDefault="00832628" w:rsidP="009F07ED">
      <w:pPr>
        <w:pStyle w:val="Sraopastraipa"/>
        <w:numPr>
          <w:ilvl w:val="1"/>
          <w:numId w:val="50"/>
        </w:numPr>
        <w:spacing w:after="200" w:line="276" w:lineRule="auto"/>
        <w:jc w:val="both"/>
      </w:pPr>
      <w:r w:rsidRPr="00A044F8">
        <w:t xml:space="preserve">Paslaugų teikimo bei </w:t>
      </w:r>
      <w:r w:rsidR="0032405C">
        <w:t>Atnaujinimo ir r</w:t>
      </w:r>
      <w:r w:rsidRPr="00A044F8">
        <w:t>emonto darbų sąnaudos (</w:t>
      </w:r>
      <w:r w:rsidRPr="00A044F8">
        <w:rPr>
          <w:rFonts w:eastAsia="Times New Roman"/>
          <w:lang w:eastAsia="lt-LT"/>
        </w:rPr>
        <w:t>M4n)</w:t>
      </w:r>
      <w:r>
        <w:rPr>
          <w:rFonts w:eastAsia="Times New Roman"/>
          <w:lang w:eastAsia="lt-LT"/>
        </w:rPr>
        <w:t>:</w:t>
      </w:r>
    </w:p>
    <w:p w14:paraId="15713E9E" w14:textId="77777777" w:rsidR="00832628" w:rsidRDefault="00832628" w:rsidP="009F07ED">
      <w:pPr>
        <w:pStyle w:val="Sraopastraipa"/>
        <w:numPr>
          <w:ilvl w:val="2"/>
          <w:numId w:val="50"/>
        </w:numPr>
        <w:spacing w:after="200" w:line="276" w:lineRule="auto"/>
        <w:jc w:val="both"/>
      </w:pPr>
      <w:r w:rsidRPr="00A044F8">
        <w:t>Paslaugų teikimo sąnaudos (M4n1)</w:t>
      </w:r>
      <w:r>
        <w:t>;</w:t>
      </w:r>
    </w:p>
    <w:p w14:paraId="347BF7CF" w14:textId="54613792" w:rsidR="00832628" w:rsidRPr="009F07ED" w:rsidRDefault="0032405C" w:rsidP="009F07ED">
      <w:pPr>
        <w:pStyle w:val="Sraopastraipa"/>
        <w:numPr>
          <w:ilvl w:val="2"/>
          <w:numId w:val="50"/>
        </w:numPr>
        <w:spacing w:after="200" w:line="276" w:lineRule="auto"/>
        <w:jc w:val="both"/>
      </w:pPr>
      <w:r>
        <w:t>Atnaujinimo ir r</w:t>
      </w:r>
      <w:r w:rsidR="00832628" w:rsidRPr="00A044F8">
        <w:t>emonto darbų sąnaudos</w:t>
      </w:r>
      <w:r w:rsidR="00832628">
        <w:t xml:space="preserve"> </w:t>
      </w:r>
      <w:r w:rsidR="00832628" w:rsidRPr="00A044F8">
        <w:t>(M4n2)</w:t>
      </w:r>
      <w:r w:rsidR="00832628">
        <w:t>;</w:t>
      </w:r>
    </w:p>
    <w:p w14:paraId="12DE93D3" w14:textId="77777777" w:rsidR="00832628" w:rsidRPr="009F07ED" w:rsidRDefault="00832628" w:rsidP="009F07ED">
      <w:pPr>
        <w:pStyle w:val="Sraopastraipa"/>
        <w:numPr>
          <w:ilvl w:val="1"/>
          <w:numId w:val="50"/>
        </w:numPr>
        <w:spacing w:after="200" w:line="276" w:lineRule="auto"/>
        <w:jc w:val="both"/>
      </w:pPr>
      <w:r>
        <w:t xml:space="preserve"> </w:t>
      </w:r>
      <w:r w:rsidRPr="00A044F8">
        <w:t>Administravimo ir valdymo sąnaudos (</w:t>
      </w:r>
      <w:r w:rsidRPr="00A044F8">
        <w:rPr>
          <w:rFonts w:eastAsia="Times New Roman"/>
          <w:lang w:eastAsia="lt-LT"/>
        </w:rPr>
        <w:t>M5n)</w:t>
      </w:r>
      <w:r>
        <w:rPr>
          <w:rFonts w:eastAsia="Times New Roman"/>
          <w:lang w:eastAsia="lt-LT"/>
        </w:rPr>
        <w:t>;</w:t>
      </w:r>
    </w:p>
    <w:p w14:paraId="7FD9AE09" w14:textId="77777777" w:rsidR="00832628" w:rsidRPr="009F07ED" w:rsidRDefault="00832628" w:rsidP="009F07ED">
      <w:pPr>
        <w:pStyle w:val="Sraopastraipa"/>
        <w:numPr>
          <w:ilvl w:val="1"/>
          <w:numId w:val="50"/>
        </w:numPr>
        <w:spacing w:after="200" w:line="276" w:lineRule="auto"/>
        <w:jc w:val="both"/>
      </w:pPr>
      <w:r>
        <w:t xml:space="preserve"> </w:t>
      </w:r>
      <w:r w:rsidRPr="00A044F8">
        <w:t>Išskaita dėl Funkcionavimo pažeidimo (I</w:t>
      </w:r>
      <w:r w:rsidRPr="00A044F8">
        <w:rPr>
          <w:vertAlign w:val="subscript"/>
        </w:rPr>
        <w:t>P</w:t>
      </w:r>
      <w:r w:rsidRPr="00A044F8">
        <w:rPr>
          <w:rFonts w:eastAsia="Times New Roman"/>
          <w:lang w:eastAsia="lt-LT"/>
        </w:rPr>
        <w:t>)</w:t>
      </w:r>
      <w:r>
        <w:rPr>
          <w:rFonts w:eastAsia="Times New Roman"/>
          <w:lang w:eastAsia="lt-LT"/>
        </w:rPr>
        <w:t>;</w:t>
      </w:r>
    </w:p>
    <w:p w14:paraId="5CF68BCD" w14:textId="77777777" w:rsidR="00832628" w:rsidRPr="009F07ED" w:rsidRDefault="00832628" w:rsidP="009F07ED">
      <w:pPr>
        <w:pStyle w:val="Sraopastraipa"/>
        <w:numPr>
          <w:ilvl w:val="1"/>
          <w:numId w:val="50"/>
        </w:numPr>
        <w:spacing w:after="200" w:line="276" w:lineRule="auto"/>
        <w:jc w:val="both"/>
      </w:pPr>
      <w:r>
        <w:t xml:space="preserve"> </w:t>
      </w:r>
      <w:r w:rsidRPr="00A044F8">
        <w:t>Išskaita dėl Kokybės pažeidimo (I</w:t>
      </w:r>
      <w:r w:rsidRPr="00A044F8">
        <w:rPr>
          <w:vertAlign w:val="subscript"/>
        </w:rPr>
        <w:t>K</w:t>
      </w:r>
      <w:r w:rsidRPr="00A044F8">
        <w:rPr>
          <w:rFonts w:eastAsia="Times New Roman"/>
          <w:lang w:eastAsia="lt-LT"/>
        </w:rPr>
        <w:t>)</w:t>
      </w:r>
      <w:r>
        <w:rPr>
          <w:rFonts w:eastAsia="Times New Roman"/>
          <w:lang w:eastAsia="lt-LT"/>
        </w:rPr>
        <w:t>;</w:t>
      </w:r>
    </w:p>
    <w:p w14:paraId="795E0D1D" w14:textId="77777777" w:rsidR="00832628" w:rsidRDefault="00832628" w:rsidP="009F07ED">
      <w:pPr>
        <w:pStyle w:val="Sraopastraipa"/>
        <w:numPr>
          <w:ilvl w:val="1"/>
          <w:numId w:val="50"/>
        </w:numPr>
        <w:spacing w:after="120" w:line="276" w:lineRule="auto"/>
        <w:jc w:val="both"/>
      </w:pPr>
      <w:r>
        <w:t xml:space="preserve"> </w:t>
      </w:r>
      <w:r w:rsidRPr="00A044F8">
        <w:t>Kompensacija dėl Kompensavimo įvykio (KD)</w:t>
      </w:r>
      <w:r>
        <w:t>;</w:t>
      </w:r>
    </w:p>
    <w:p w14:paraId="282A02FA" w14:textId="77777777" w:rsidR="00832628" w:rsidRDefault="00832628" w:rsidP="009F07ED">
      <w:pPr>
        <w:pStyle w:val="Sraopastraipa"/>
        <w:numPr>
          <w:ilvl w:val="1"/>
          <w:numId w:val="50"/>
        </w:numPr>
        <w:spacing w:after="120" w:line="276" w:lineRule="auto"/>
        <w:jc w:val="both"/>
      </w:pPr>
      <w:r>
        <w:t xml:space="preserve"> </w:t>
      </w:r>
      <w:r w:rsidRPr="00A044F8">
        <w:t>Kitos Privačiam subjektui mokėtinos sumos (KS)</w:t>
      </w:r>
      <w:r>
        <w:t>;</w:t>
      </w:r>
    </w:p>
    <w:p w14:paraId="6EC10AF5" w14:textId="4A4D67D3" w:rsidR="00832628" w:rsidRDefault="00832628" w:rsidP="009F7F1E">
      <w:pPr>
        <w:pStyle w:val="Sraopastraipa"/>
        <w:numPr>
          <w:ilvl w:val="1"/>
          <w:numId w:val="50"/>
        </w:numPr>
        <w:tabs>
          <w:tab w:val="left" w:pos="851"/>
        </w:tabs>
        <w:spacing w:after="120" w:line="276" w:lineRule="auto"/>
        <w:ind w:left="714" w:hanging="357"/>
        <w:jc w:val="both"/>
      </w:pPr>
      <w:r w:rsidRPr="00A044F8">
        <w:t>Kitos Valdžios subjektui mokėtinos sumos (KI)</w:t>
      </w:r>
      <w:r>
        <w:t>;</w:t>
      </w:r>
    </w:p>
    <w:p w14:paraId="4A755847" w14:textId="511A7A1D" w:rsidR="00832628" w:rsidRDefault="009F7F1E" w:rsidP="009F7F1E">
      <w:pPr>
        <w:numPr>
          <w:ilvl w:val="1"/>
          <w:numId w:val="50"/>
        </w:numPr>
        <w:tabs>
          <w:tab w:val="left" w:pos="851"/>
        </w:tabs>
        <w:spacing w:after="120" w:line="276" w:lineRule="auto"/>
        <w:ind w:left="714" w:hanging="357"/>
        <w:contextualSpacing/>
        <w:jc w:val="both"/>
      </w:pPr>
      <w:r>
        <w:t xml:space="preserve"> </w:t>
      </w:r>
      <w:r w:rsidR="00832628" w:rsidRPr="00A044F8">
        <w:t xml:space="preserve">Iš Metinio atlyginimo išskaitos sumos pagal Sutarties </w:t>
      </w:r>
      <w:r w:rsidR="00832628" w:rsidRPr="00A044F8">
        <w:fldChar w:fldCharType="begin"/>
      </w:r>
      <w:r w:rsidR="00832628" w:rsidRPr="00A044F8">
        <w:instrText xml:space="preserve"> REF _Ref294018341 \r \h  \* MERGEFORMAT </w:instrText>
      </w:r>
      <w:r w:rsidR="00832628" w:rsidRPr="00A044F8">
        <w:fldChar w:fldCharType="separate"/>
      </w:r>
      <w:r w:rsidR="00B87438">
        <w:t>3</w:t>
      </w:r>
      <w:r w:rsidR="00832628" w:rsidRPr="00A044F8">
        <w:fldChar w:fldCharType="end"/>
      </w:r>
      <w:r w:rsidR="00832628" w:rsidRPr="00A044F8">
        <w:t xml:space="preserve"> priedo </w:t>
      </w:r>
      <w:r w:rsidR="00832628" w:rsidRPr="00A044F8">
        <w:rPr>
          <w:i/>
        </w:rPr>
        <w:t>Atsiskaitymų ir mokėjimų tvarka</w:t>
      </w:r>
      <w:r w:rsidR="00832628" w:rsidRPr="00A044F8">
        <w:t xml:space="preserve"> </w:t>
      </w:r>
      <w:r w:rsidR="00832628" w:rsidRPr="00A044F8">
        <w:fldChar w:fldCharType="begin"/>
      </w:r>
      <w:r w:rsidR="00832628" w:rsidRPr="00A044F8">
        <w:instrText xml:space="preserve"> REF _Ref57698771 \r \h  \* MERGEFORMAT </w:instrText>
      </w:r>
      <w:r w:rsidR="00832628" w:rsidRPr="00A044F8">
        <w:fldChar w:fldCharType="separate"/>
      </w:r>
      <w:r w:rsidR="00B87438">
        <w:t>44</w:t>
      </w:r>
      <w:r w:rsidR="00832628" w:rsidRPr="00A044F8">
        <w:fldChar w:fldCharType="end"/>
      </w:r>
      <w:r w:rsidR="00832628" w:rsidRPr="00A044F8">
        <w:t xml:space="preserve"> punktą dėl Objekto ar jo dalies neprieinamumo (angl. „</w:t>
      </w:r>
      <w:proofErr w:type="spellStart"/>
      <w:r w:rsidR="00832628" w:rsidRPr="00A044F8">
        <w:rPr>
          <w:i/>
        </w:rPr>
        <w:t>zero</w:t>
      </w:r>
      <w:proofErr w:type="spellEnd"/>
      <w:r w:rsidR="00832628" w:rsidRPr="00A044F8">
        <w:rPr>
          <w:i/>
        </w:rPr>
        <w:t xml:space="preserve"> </w:t>
      </w:r>
      <w:proofErr w:type="spellStart"/>
      <w:r w:rsidR="00832628" w:rsidRPr="00A044F8">
        <w:rPr>
          <w:i/>
        </w:rPr>
        <w:t>availability</w:t>
      </w:r>
      <w:proofErr w:type="spellEnd"/>
      <w:r w:rsidR="00832628" w:rsidRPr="00A044F8">
        <w:rPr>
          <w:i/>
        </w:rPr>
        <w:t xml:space="preserve"> – </w:t>
      </w:r>
      <w:proofErr w:type="spellStart"/>
      <w:r w:rsidR="00832628" w:rsidRPr="00A044F8">
        <w:rPr>
          <w:i/>
        </w:rPr>
        <w:t>zero</w:t>
      </w:r>
      <w:proofErr w:type="spellEnd"/>
      <w:r w:rsidR="00832628" w:rsidRPr="00A044F8">
        <w:rPr>
          <w:i/>
        </w:rPr>
        <w:t xml:space="preserve"> </w:t>
      </w:r>
      <w:proofErr w:type="spellStart"/>
      <w:r w:rsidR="00832628" w:rsidRPr="00A044F8">
        <w:rPr>
          <w:i/>
        </w:rPr>
        <w:t>payment</w:t>
      </w:r>
      <w:proofErr w:type="spellEnd"/>
      <w:r w:rsidR="00832628" w:rsidRPr="00A044F8">
        <w:t>“)</w:t>
      </w:r>
      <w:r w:rsidR="00832628" w:rsidRPr="00A044F8">
        <w:rPr>
          <w:rFonts w:eastAsia="Times New Roman"/>
          <w:lang w:eastAsia="lt-LT"/>
        </w:rPr>
        <w:t>.</w:t>
      </w:r>
    </w:p>
    <w:p w14:paraId="2FEB12CD" w14:textId="77777777" w:rsidR="00A044F8" w:rsidRPr="00A044F8" w:rsidRDefault="00A044F8" w:rsidP="009F7F1E">
      <w:pPr>
        <w:numPr>
          <w:ilvl w:val="0"/>
          <w:numId w:val="32"/>
        </w:numPr>
        <w:spacing w:after="120" w:line="276" w:lineRule="auto"/>
        <w:contextualSpacing/>
        <w:jc w:val="both"/>
      </w:pPr>
      <w:r w:rsidRPr="00A044F8">
        <w:t>PVM sąskaitoje faktūroje turi būti nurodomos indeksuotos (M4n) ir (M5n) komponentų vertės.</w:t>
      </w:r>
    </w:p>
    <w:p w14:paraId="683D0562" w14:textId="44E5D571" w:rsidR="00A044F8" w:rsidRPr="00A044F8" w:rsidRDefault="00A044F8" w:rsidP="00A044F8">
      <w:pPr>
        <w:numPr>
          <w:ilvl w:val="0"/>
          <w:numId w:val="32"/>
        </w:numPr>
        <w:spacing w:after="200" w:line="276" w:lineRule="auto"/>
        <w:contextualSpacing/>
        <w:jc w:val="both"/>
      </w:pPr>
      <w:r w:rsidRPr="00A044F8">
        <w:t xml:space="preserve">PVM sąskaitoje faktūroje turi būti pateikta informacija apie rodiklio dydį, kuriuo indeksuojamos Metinio atlyginimo dalys pagal Sutarties </w:t>
      </w:r>
      <w:r w:rsidRPr="00A044F8">
        <w:fldChar w:fldCharType="begin"/>
      </w:r>
      <w:r w:rsidRPr="00A044F8">
        <w:instrText xml:space="preserve"> REF _Ref294018341 \r \h </w:instrText>
      </w:r>
      <w:r w:rsidRPr="00A044F8">
        <w:fldChar w:fldCharType="separate"/>
      </w:r>
      <w:r w:rsidR="00B87438">
        <w:t>3</w:t>
      </w:r>
      <w:r w:rsidRPr="00A044F8">
        <w:fldChar w:fldCharType="end"/>
      </w:r>
      <w:r w:rsidRPr="00A044F8">
        <w:t xml:space="preserve"> priedo </w:t>
      </w:r>
      <w:r w:rsidRPr="00A044F8">
        <w:rPr>
          <w:i/>
        </w:rPr>
        <w:t>Atsiskaitymų ir mokėjimų tvarka</w:t>
      </w:r>
      <w:r w:rsidRPr="00A044F8">
        <w:t xml:space="preserve"> </w:t>
      </w:r>
      <w:r w:rsidRPr="00A044F8">
        <w:fldChar w:fldCharType="begin"/>
      </w:r>
      <w:r w:rsidRPr="00A044F8">
        <w:instrText xml:space="preserve"> REF _Ref57950670 \r \h </w:instrText>
      </w:r>
      <w:r w:rsidRPr="00A044F8">
        <w:fldChar w:fldCharType="separate"/>
      </w:r>
      <w:r w:rsidR="00B87438">
        <w:t>VII</w:t>
      </w:r>
      <w:r w:rsidRPr="00A044F8">
        <w:fldChar w:fldCharType="end"/>
      </w:r>
      <w:r w:rsidRPr="00A044F8">
        <w:t xml:space="preserve"> skyriuje numatytą tvarką.</w:t>
      </w:r>
    </w:p>
    <w:p w14:paraId="08046250" w14:textId="13F84F66" w:rsidR="00A044F8" w:rsidRPr="00A044F8" w:rsidRDefault="00A044F8" w:rsidP="00A044F8">
      <w:pPr>
        <w:numPr>
          <w:ilvl w:val="0"/>
          <w:numId w:val="32"/>
        </w:numPr>
        <w:spacing w:after="200" w:line="276" w:lineRule="auto"/>
        <w:contextualSpacing/>
        <w:jc w:val="both"/>
      </w:pPr>
      <w:r w:rsidRPr="00A044F8">
        <w:t>Komunalinių paslaugų  sąnaudos (išskyrus sąnaudas, susijusias su Komunalinių paslaugų teikimo organizavimu, užtikrinimu ir koordinavimu</w:t>
      </w:r>
      <w:r w:rsidRPr="00A044F8" w:rsidDel="00D5013A">
        <w:t xml:space="preserve"> </w:t>
      </w:r>
      <w:r w:rsidRPr="00A044F8">
        <w:t>bei su tuo susijusių</w:t>
      </w:r>
      <w:r w:rsidRPr="00A044F8" w:rsidDel="00D5013A">
        <w:t xml:space="preserve"> </w:t>
      </w:r>
      <w:r w:rsidRPr="00A044F8">
        <w:t xml:space="preserve">sutarčių </w:t>
      </w:r>
      <w:r w:rsidRPr="00A044F8">
        <w:lastRenderedPageBreak/>
        <w:t xml:space="preserve">administravimu) neįtraukiamos į Metinį atlyginimą ir apmokamos pagal atskirą Privataus subjekto pateiktą PVM sąskaitą faktūrą 3 Sutarties priedo </w:t>
      </w:r>
      <w:r w:rsidRPr="00A044F8">
        <w:rPr>
          <w:i/>
        </w:rPr>
        <w:t>Atsiskaitymų ir mokėjimų tvarka</w:t>
      </w:r>
      <w:r w:rsidRPr="00A044F8">
        <w:t xml:space="preserve"> </w:t>
      </w:r>
      <w:r w:rsidRPr="00A044F8">
        <w:fldChar w:fldCharType="begin"/>
      </w:r>
      <w:r w:rsidRPr="00A044F8">
        <w:instrText xml:space="preserve"> REF _Ref57950708 \r \h </w:instrText>
      </w:r>
      <w:r w:rsidRPr="00A044F8">
        <w:fldChar w:fldCharType="separate"/>
      </w:r>
      <w:r w:rsidR="00B87438">
        <w:t>VII</w:t>
      </w:r>
      <w:r w:rsidRPr="00A044F8">
        <w:fldChar w:fldCharType="end"/>
      </w:r>
      <w:r w:rsidRPr="00A044F8">
        <w:t xml:space="preserve"> skyriuje numatytą tvarką</w:t>
      </w:r>
    </w:p>
    <w:p w14:paraId="2B3C4525" w14:textId="77777777" w:rsidR="00A044F8" w:rsidRPr="00A044F8" w:rsidRDefault="00A044F8" w:rsidP="00A044F8">
      <w:pPr>
        <w:numPr>
          <w:ilvl w:val="0"/>
          <w:numId w:val="32"/>
        </w:numPr>
        <w:spacing w:after="200" w:line="276" w:lineRule="auto"/>
        <w:contextualSpacing/>
        <w:jc w:val="both"/>
      </w:pPr>
      <w:r w:rsidRPr="00A044F8">
        <w:t>Kreditiniai ir Debetiniai dokumentai teikiami PVM įstatyme nustatyta tvarka.</w:t>
      </w:r>
    </w:p>
    <w:p w14:paraId="42356B1E" w14:textId="77777777" w:rsidR="00A044F8" w:rsidRPr="00A044F8" w:rsidRDefault="00A044F8" w:rsidP="00A044F8">
      <w:pPr>
        <w:spacing w:after="120" w:line="276" w:lineRule="auto"/>
        <w:jc w:val="both"/>
        <w:sectPr w:rsidR="00A044F8" w:rsidRPr="00A044F8" w:rsidSect="00A96C98">
          <w:pgSz w:w="11906" w:h="16838" w:code="9"/>
          <w:pgMar w:top="1418" w:right="1134" w:bottom="1418" w:left="1134" w:header="567" w:footer="567" w:gutter="0"/>
          <w:pgNumType w:start="1"/>
          <w:cols w:space="708"/>
          <w:docGrid w:linePitch="360"/>
        </w:sectPr>
      </w:pPr>
    </w:p>
    <w:p w14:paraId="165B2D1A" w14:textId="77777777" w:rsidR="00A044F8" w:rsidRPr="00A044F8" w:rsidRDefault="00A044F8" w:rsidP="00A044F8">
      <w:pPr>
        <w:spacing w:after="120" w:line="276" w:lineRule="auto"/>
        <w:jc w:val="both"/>
      </w:pPr>
    </w:p>
    <w:p w14:paraId="42DDF1B2" w14:textId="77777777" w:rsidR="00A044F8" w:rsidRPr="00A044F8" w:rsidRDefault="00A044F8" w:rsidP="00A044F8">
      <w:pPr>
        <w:spacing w:after="120" w:line="276" w:lineRule="auto"/>
        <w:ind w:left="405"/>
        <w:contextualSpacing/>
        <w:jc w:val="right"/>
      </w:pPr>
      <w:r w:rsidRPr="00A044F8">
        <w:t xml:space="preserve">Sutarties 3 priedo Atsiskaitymų ir mokėjimų tvarkos </w:t>
      </w:r>
    </w:p>
    <w:p w14:paraId="578E1CCB" w14:textId="77777777" w:rsidR="00A044F8" w:rsidRPr="00A044F8" w:rsidRDefault="00A044F8" w:rsidP="00A044F8">
      <w:pPr>
        <w:keepNext/>
        <w:spacing w:after="120" w:line="276" w:lineRule="auto"/>
        <w:ind w:left="495"/>
        <w:jc w:val="right"/>
        <w:outlineLvl w:val="1"/>
        <w:rPr>
          <w:rFonts w:eastAsia="Times New Roman"/>
          <w:b/>
          <w:bCs/>
          <w:color w:val="943634"/>
          <w:sz w:val="22"/>
          <w:szCs w:val="22"/>
        </w:rPr>
      </w:pPr>
      <w:bookmarkStart w:id="1272" w:name="_Toc532894497"/>
      <w:bookmarkStart w:id="1273" w:name="_Toc56423187"/>
      <w:bookmarkStart w:id="1274" w:name="_Toc61335825"/>
      <w:bookmarkStart w:id="1275" w:name="_Toc98421479"/>
      <w:r w:rsidRPr="00A044F8">
        <w:rPr>
          <w:rFonts w:eastAsia="Times New Roman"/>
          <w:b/>
          <w:bCs/>
          <w:color w:val="943634"/>
          <w:sz w:val="22"/>
          <w:szCs w:val="22"/>
        </w:rPr>
        <w:t>3 priedėlis</w:t>
      </w:r>
      <w:bookmarkEnd w:id="1272"/>
      <w:bookmarkEnd w:id="1273"/>
      <w:bookmarkEnd w:id="1274"/>
      <w:bookmarkEnd w:id="1275"/>
    </w:p>
    <w:p w14:paraId="01F37D81" w14:textId="77777777" w:rsidR="00A044F8" w:rsidRPr="00A044F8" w:rsidRDefault="00A044F8" w:rsidP="00A044F8">
      <w:pPr>
        <w:spacing w:after="120" w:line="276" w:lineRule="auto"/>
        <w:jc w:val="center"/>
        <w:rPr>
          <w:b/>
          <w:color w:val="632423"/>
        </w:rPr>
      </w:pPr>
      <w:r w:rsidRPr="00A044F8">
        <w:rPr>
          <w:b/>
          <w:color w:val="632423"/>
        </w:rPr>
        <w:t xml:space="preserve">REIKALAVIMAI PVM SĄSKAITAI FAKTŪRAI KOMUNALINIŲ PASLAUGŲ KOMPENSAVIMUI, KREDITINIAMS IR DEBETINIAMS DOKUMENTAMS </w:t>
      </w:r>
    </w:p>
    <w:p w14:paraId="75226499" w14:textId="77777777" w:rsidR="00A044F8" w:rsidRPr="00A044F8" w:rsidRDefault="00A044F8" w:rsidP="00A044F8">
      <w:pPr>
        <w:spacing w:after="120" w:line="276" w:lineRule="auto"/>
        <w:jc w:val="center"/>
        <w:rPr>
          <w:b/>
          <w:color w:val="632423"/>
        </w:rPr>
      </w:pPr>
    </w:p>
    <w:p w14:paraId="437A3E44" w14:textId="77777777" w:rsidR="00A044F8" w:rsidRPr="00A044F8" w:rsidRDefault="00A044F8" w:rsidP="00A044F8">
      <w:r w:rsidRPr="00A044F8">
        <w:t>PVM sąskaitos faktūros, kreditiniai ir debetiniai dokumentai turi būti teikiami naudojantis informacinės sistemos „E. sąskaita“ priemonėmis.</w:t>
      </w:r>
    </w:p>
    <w:p w14:paraId="43B38AD9" w14:textId="77777777" w:rsidR="00A044F8" w:rsidRPr="00A044F8" w:rsidRDefault="00A044F8" w:rsidP="00A044F8">
      <w:pPr>
        <w:jc w:val="both"/>
      </w:pPr>
    </w:p>
    <w:p w14:paraId="59E27FFF" w14:textId="77777777" w:rsidR="00A044F8" w:rsidRPr="00A044F8" w:rsidRDefault="00A044F8" w:rsidP="00A044F8">
      <w:pPr>
        <w:spacing w:after="200" w:line="276" w:lineRule="auto"/>
        <w:jc w:val="both"/>
        <w:rPr>
          <w:b/>
        </w:rPr>
      </w:pPr>
      <w:r w:rsidRPr="00A044F8">
        <w:rPr>
          <w:b/>
        </w:rPr>
        <w:t>I. Reikalavimai PVM sąskaitai faktūrai Komunalinių paslaugų kompensavimui.:</w:t>
      </w:r>
    </w:p>
    <w:p w14:paraId="61553952" w14:textId="77777777" w:rsidR="00A044F8" w:rsidRPr="00A044F8" w:rsidRDefault="00A044F8" w:rsidP="00A044F8">
      <w:pPr>
        <w:numPr>
          <w:ilvl w:val="0"/>
          <w:numId w:val="35"/>
        </w:numPr>
        <w:spacing w:after="200" w:line="276" w:lineRule="auto"/>
        <w:contextualSpacing/>
        <w:jc w:val="both"/>
      </w:pPr>
      <w:r w:rsidRPr="00A044F8">
        <w:t>Sąskaita turi būti išrašoma ne vėliau kaip iki 10 (dešimtos) dienos kito mėnesio, einančio po mėnesio, kurį buvo suteiktos Paslaugos.</w:t>
      </w:r>
    </w:p>
    <w:p w14:paraId="1D84D6E8" w14:textId="77777777" w:rsidR="00A044F8" w:rsidRPr="00A044F8" w:rsidRDefault="00A044F8" w:rsidP="00A044F8">
      <w:pPr>
        <w:numPr>
          <w:ilvl w:val="0"/>
          <w:numId w:val="35"/>
        </w:numPr>
        <w:spacing w:after="200" w:line="276" w:lineRule="auto"/>
        <w:contextualSpacing/>
        <w:jc w:val="both"/>
      </w:pPr>
      <w:r w:rsidRPr="00A044F8">
        <w:t>Komunalinių paslaugų sąskaitoje turi būti detalizuojami į atskirus komponentus pagal Sutarties sąvokose apibrėžtų Komunalinių paslaugų apibrėžimo dedamąsias:</w:t>
      </w:r>
    </w:p>
    <w:p w14:paraId="0C354D23" w14:textId="77777777" w:rsidR="00A044F8" w:rsidRPr="009F7F1E" w:rsidRDefault="00A044F8" w:rsidP="00E85BD6">
      <w:pPr>
        <w:spacing w:line="276" w:lineRule="auto"/>
        <w:ind w:left="426"/>
        <w:jc w:val="both"/>
        <w:rPr>
          <w:i/>
        </w:rPr>
      </w:pPr>
      <w:r w:rsidRPr="009F7F1E">
        <w:rPr>
          <w:i/>
        </w:rPr>
        <w:t>2.1. šilumos energija (patalpų šildymui, vėdinimui ir karšto vandens paruošimui);</w:t>
      </w:r>
    </w:p>
    <w:p w14:paraId="73DCFCCC" w14:textId="523C7967" w:rsidR="00A044F8" w:rsidRPr="009F7F1E" w:rsidRDefault="009F7F1E" w:rsidP="009F7F1E">
      <w:pPr>
        <w:numPr>
          <w:ilvl w:val="1"/>
          <w:numId w:val="36"/>
        </w:numPr>
        <w:spacing w:line="276" w:lineRule="auto"/>
        <w:ind w:left="851"/>
        <w:contextualSpacing/>
        <w:jc w:val="both"/>
        <w:rPr>
          <w:i/>
        </w:rPr>
      </w:pPr>
      <w:r>
        <w:rPr>
          <w:i/>
        </w:rPr>
        <w:t xml:space="preserve"> </w:t>
      </w:r>
      <w:r w:rsidR="00A044F8" w:rsidRPr="009F7F1E">
        <w:rPr>
          <w:i/>
        </w:rPr>
        <w:t>elektra (užtikrinti Objekto funkcionavimui, karšto vandens paruošimui, naudojama telekomunikacijai, technikai, ryšiams ir kt.);</w:t>
      </w:r>
    </w:p>
    <w:p w14:paraId="7FDB0A14" w14:textId="50CA4675" w:rsidR="00A044F8" w:rsidRPr="009F7F1E" w:rsidRDefault="009F7F1E" w:rsidP="009F7F1E">
      <w:pPr>
        <w:numPr>
          <w:ilvl w:val="1"/>
          <w:numId w:val="36"/>
        </w:numPr>
        <w:spacing w:line="276" w:lineRule="auto"/>
        <w:ind w:left="851"/>
        <w:contextualSpacing/>
        <w:jc w:val="both"/>
        <w:rPr>
          <w:i/>
        </w:rPr>
      </w:pPr>
      <w:r>
        <w:rPr>
          <w:i/>
        </w:rPr>
        <w:t xml:space="preserve"> </w:t>
      </w:r>
      <w:r w:rsidR="00A044F8" w:rsidRPr="009F7F1E">
        <w:rPr>
          <w:i/>
        </w:rPr>
        <w:t>šaltas vanduo ir buitinės nuotekos;</w:t>
      </w:r>
    </w:p>
    <w:p w14:paraId="111E97BB" w14:textId="15DE896F" w:rsidR="00A044F8" w:rsidRPr="009F7F1E" w:rsidRDefault="009F7F1E" w:rsidP="009F7F1E">
      <w:pPr>
        <w:numPr>
          <w:ilvl w:val="1"/>
          <w:numId w:val="36"/>
        </w:numPr>
        <w:spacing w:line="276" w:lineRule="auto"/>
        <w:ind w:left="851"/>
        <w:contextualSpacing/>
        <w:jc w:val="both"/>
        <w:rPr>
          <w:i/>
        </w:rPr>
      </w:pPr>
      <w:r>
        <w:rPr>
          <w:i/>
        </w:rPr>
        <w:t xml:space="preserve"> </w:t>
      </w:r>
      <w:r w:rsidR="00A044F8" w:rsidRPr="009F7F1E">
        <w:rPr>
          <w:i/>
        </w:rPr>
        <w:t>dujos;</w:t>
      </w:r>
    </w:p>
    <w:p w14:paraId="5DAF9B27" w14:textId="4A291E1E" w:rsidR="00A044F8" w:rsidRPr="009F7F1E" w:rsidRDefault="009F7F1E" w:rsidP="009F7F1E">
      <w:pPr>
        <w:numPr>
          <w:ilvl w:val="1"/>
          <w:numId w:val="36"/>
        </w:numPr>
        <w:spacing w:line="276" w:lineRule="auto"/>
        <w:ind w:left="851"/>
        <w:contextualSpacing/>
        <w:jc w:val="both"/>
        <w:rPr>
          <w:i/>
        </w:rPr>
      </w:pPr>
      <w:r>
        <w:rPr>
          <w:i/>
        </w:rPr>
        <w:t xml:space="preserve"> </w:t>
      </w:r>
      <w:r w:rsidR="00A044F8" w:rsidRPr="009F7F1E">
        <w:rPr>
          <w:i/>
        </w:rPr>
        <w:t>atliekų tvarkymas;</w:t>
      </w:r>
    </w:p>
    <w:p w14:paraId="1159D27A" w14:textId="174BA41E" w:rsidR="00A044F8" w:rsidRPr="009F7F1E" w:rsidRDefault="009F7F1E" w:rsidP="009F7F1E">
      <w:pPr>
        <w:numPr>
          <w:ilvl w:val="1"/>
          <w:numId w:val="36"/>
        </w:numPr>
        <w:spacing w:line="276" w:lineRule="auto"/>
        <w:ind w:left="851"/>
        <w:contextualSpacing/>
        <w:jc w:val="both"/>
        <w:rPr>
          <w:i/>
        </w:rPr>
      </w:pPr>
      <w:r>
        <w:rPr>
          <w:i/>
        </w:rPr>
        <w:t xml:space="preserve"> </w:t>
      </w:r>
      <w:r w:rsidR="00A044F8" w:rsidRPr="009F7F1E">
        <w:rPr>
          <w:i/>
        </w:rPr>
        <w:t>kitos komunalinės paslaugos</w:t>
      </w:r>
      <w:r w:rsidR="00A044F8" w:rsidRPr="00A044F8">
        <w:rPr>
          <w:i/>
        </w:rPr>
        <w:t>.</w:t>
      </w:r>
    </w:p>
    <w:p w14:paraId="3DEC5BE6" w14:textId="7EDCC3FB" w:rsidR="00832628" w:rsidRPr="00832628" w:rsidRDefault="00832628" w:rsidP="00A044F8">
      <w:pPr>
        <w:numPr>
          <w:ilvl w:val="0"/>
          <w:numId w:val="35"/>
        </w:numPr>
        <w:spacing w:after="200" w:line="276" w:lineRule="auto"/>
        <w:contextualSpacing/>
        <w:jc w:val="both"/>
      </w:pPr>
      <w:bookmarkStart w:id="1276" w:name="_Hlk62031659"/>
      <w:r w:rsidRPr="00D54A3F">
        <w:t>Jeigu Privačiam subjektui suteikta teisė vykdyti komercines veiklas atskirose Objekto dalyse</w:t>
      </w:r>
      <w:r>
        <w:t>,</w:t>
      </w:r>
      <w:r w:rsidRPr="00377053">
        <w:rPr>
          <w:bCs/>
        </w:rPr>
        <w:t xml:space="preserve"> </w:t>
      </w:r>
      <w:r w:rsidRPr="00D54A3F">
        <w:rPr>
          <w:bCs/>
        </w:rPr>
        <w:t>PVM sąskaita faktūra Komunalinių paslaugų kompensavimui</w:t>
      </w:r>
      <w:r w:rsidRPr="00C01891">
        <w:rPr>
          <w:bCs/>
        </w:rPr>
        <w:t xml:space="preserve">  </w:t>
      </w:r>
      <w:bookmarkEnd w:id="1276"/>
      <w:r w:rsidRPr="00C01891">
        <w:rPr>
          <w:bCs/>
        </w:rPr>
        <w:t xml:space="preserve">pateikiama įvertinant Sutarties </w:t>
      </w:r>
      <w:r>
        <w:rPr>
          <w:bCs/>
        </w:rPr>
        <w:fldChar w:fldCharType="begin"/>
      </w:r>
      <w:r>
        <w:rPr>
          <w:bCs/>
        </w:rPr>
        <w:instrText xml:space="preserve"> REF _Ref294018341 \r \h </w:instrText>
      </w:r>
      <w:r>
        <w:rPr>
          <w:bCs/>
        </w:rPr>
      </w:r>
      <w:r>
        <w:rPr>
          <w:bCs/>
        </w:rPr>
        <w:fldChar w:fldCharType="separate"/>
      </w:r>
      <w:r w:rsidR="00B87438">
        <w:rPr>
          <w:bCs/>
        </w:rPr>
        <w:t>3</w:t>
      </w:r>
      <w:r>
        <w:rPr>
          <w:bCs/>
        </w:rPr>
        <w:fldChar w:fldCharType="end"/>
      </w:r>
      <w:r w:rsidRPr="00C01891">
        <w:rPr>
          <w:bCs/>
        </w:rPr>
        <w:t xml:space="preserve"> priedo </w:t>
      </w:r>
      <w:r>
        <w:rPr>
          <w:bCs/>
        </w:rPr>
        <w:fldChar w:fldCharType="begin"/>
      </w:r>
      <w:r>
        <w:rPr>
          <w:bCs/>
        </w:rPr>
        <w:instrText xml:space="preserve"> REF _Ref62228404 \r \h </w:instrText>
      </w:r>
      <w:r>
        <w:rPr>
          <w:bCs/>
        </w:rPr>
      </w:r>
      <w:r>
        <w:rPr>
          <w:bCs/>
        </w:rPr>
        <w:fldChar w:fldCharType="separate"/>
      </w:r>
      <w:r w:rsidR="00B87438">
        <w:rPr>
          <w:bCs/>
        </w:rPr>
        <w:t>VI</w:t>
      </w:r>
      <w:r>
        <w:rPr>
          <w:bCs/>
        </w:rPr>
        <w:fldChar w:fldCharType="end"/>
      </w:r>
      <w:r>
        <w:rPr>
          <w:bCs/>
        </w:rPr>
        <w:t xml:space="preserve"> </w:t>
      </w:r>
      <w:r w:rsidRPr="00C01891">
        <w:rPr>
          <w:bCs/>
        </w:rPr>
        <w:t>skyriu</w:t>
      </w:r>
      <w:r>
        <w:rPr>
          <w:bCs/>
        </w:rPr>
        <w:t>je</w:t>
      </w:r>
      <w:r w:rsidRPr="00C01891">
        <w:rPr>
          <w:bCs/>
        </w:rPr>
        <w:t xml:space="preserve"> </w:t>
      </w:r>
      <w:r w:rsidRPr="00D54A3F">
        <w:rPr>
          <w:bCs/>
          <w:i/>
          <w:iCs/>
        </w:rPr>
        <w:t>Komunalinių mokesčių apskaičiavimas ir mokėjimas</w:t>
      </w:r>
      <w:r w:rsidRPr="00C01891">
        <w:rPr>
          <w:bCs/>
        </w:rPr>
        <w:t xml:space="preserve"> numatytą Objekto ar jo dalies naudojimo laiką Privataus subjekto komercinei veiklai</w:t>
      </w:r>
      <w:r>
        <w:rPr>
          <w:bCs/>
        </w:rPr>
        <w:t>.</w:t>
      </w:r>
    </w:p>
    <w:p w14:paraId="2F8E6EA2" w14:textId="77777777" w:rsidR="00832628" w:rsidRDefault="00832628" w:rsidP="00A044F8">
      <w:pPr>
        <w:numPr>
          <w:ilvl w:val="0"/>
          <w:numId w:val="35"/>
        </w:numPr>
        <w:spacing w:after="200" w:line="276" w:lineRule="auto"/>
        <w:contextualSpacing/>
        <w:jc w:val="both"/>
      </w:pPr>
      <w:r w:rsidRPr="00377053">
        <w:rPr>
          <w:bCs/>
        </w:rPr>
        <w:t>Komunalinės paslaugos PVM sąskait</w:t>
      </w:r>
      <w:r w:rsidRPr="00C60944">
        <w:rPr>
          <w:bCs/>
        </w:rPr>
        <w:t xml:space="preserve">oje faktūroje Komunalinių paslaugų kompensavimui  </w:t>
      </w:r>
      <w:r w:rsidRPr="00921C12">
        <w:rPr>
          <w:bCs/>
        </w:rPr>
        <w:t xml:space="preserve"> turi būti iš</w:t>
      </w:r>
      <w:r>
        <w:rPr>
          <w:bCs/>
        </w:rPr>
        <w:t>s</w:t>
      </w:r>
      <w:r w:rsidRPr="00921C12">
        <w:rPr>
          <w:bCs/>
        </w:rPr>
        <w:t>kaidomos pagal Objekto ar jo dalies naudojimo laiką</w:t>
      </w:r>
      <w:r w:rsidRPr="00377053">
        <w:rPr>
          <w:bCs/>
        </w:rPr>
        <w:t xml:space="preserve"> Valdžios subjekto </w:t>
      </w:r>
      <w:r>
        <w:rPr>
          <w:bCs/>
        </w:rPr>
        <w:t xml:space="preserve">poreikiams </w:t>
      </w:r>
      <w:r w:rsidRPr="00377053">
        <w:rPr>
          <w:bCs/>
        </w:rPr>
        <w:t>ir Privataus subjekto komercinei veiklai</w:t>
      </w:r>
      <w:r>
        <w:rPr>
          <w:bCs/>
        </w:rPr>
        <w:t>.</w:t>
      </w:r>
    </w:p>
    <w:p w14:paraId="0636FBCC" w14:textId="77777777" w:rsidR="00A044F8" w:rsidRPr="00A044F8" w:rsidRDefault="00832628" w:rsidP="00A044F8">
      <w:pPr>
        <w:numPr>
          <w:ilvl w:val="0"/>
          <w:numId w:val="35"/>
        </w:numPr>
        <w:spacing w:after="200" w:line="276" w:lineRule="auto"/>
        <w:contextualSpacing/>
        <w:jc w:val="both"/>
      </w:pPr>
      <w:r>
        <w:t xml:space="preserve"> </w:t>
      </w:r>
      <w:r w:rsidR="00A044F8" w:rsidRPr="00A044F8">
        <w:t>PVM sąskaitoje faktūroje turi būti pasirinktas PVM skaičiavimo būdas eilutės sumai.</w:t>
      </w:r>
    </w:p>
    <w:p w14:paraId="06666468" w14:textId="77777777" w:rsidR="00A044F8" w:rsidRPr="00A044F8" w:rsidRDefault="00A044F8" w:rsidP="00A044F8">
      <w:pPr>
        <w:numPr>
          <w:ilvl w:val="0"/>
          <w:numId w:val="35"/>
        </w:numPr>
        <w:spacing w:after="200" w:line="276" w:lineRule="auto"/>
        <w:contextualSpacing/>
        <w:jc w:val="both"/>
      </w:pPr>
      <w:r w:rsidRPr="00A044F8">
        <w:t>Kreditiniai ir Debetiniai dokumentai teikiami PVM įstatyme nustatyta tvarka.</w:t>
      </w:r>
    </w:p>
    <w:p w14:paraId="21268C1A" w14:textId="77777777" w:rsidR="00A044F8" w:rsidRPr="00A044F8" w:rsidRDefault="00A044F8" w:rsidP="00A044F8">
      <w:pPr>
        <w:spacing w:after="120" w:line="276" w:lineRule="auto"/>
        <w:jc w:val="both"/>
        <w:sectPr w:rsidR="00A044F8" w:rsidRPr="00A044F8" w:rsidSect="00A96C98">
          <w:pgSz w:w="11906" w:h="16838" w:code="9"/>
          <w:pgMar w:top="1418" w:right="1134" w:bottom="1418" w:left="1134" w:header="567" w:footer="567" w:gutter="0"/>
          <w:pgNumType w:start="1"/>
          <w:cols w:space="708"/>
          <w:docGrid w:linePitch="360"/>
        </w:sectPr>
      </w:pPr>
    </w:p>
    <w:p w14:paraId="5ED97C43" w14:textId="77777777" w:rsidR="00A044F8" w:rsidRPr="00A044F8" w:rsidRDefault="00A044F8" w:rsidP="00A044F8">
      <w:pPr>
        <w:spacing w:after="120" w:line="276" w:lineRule="auto"/>
        <w:ind w:left="405"/>
        <w:contextualSpacing/>
        <w:jc w:val="right"/>
      </w:pPr>
      <w:r w:rsidRPr="00A044F8">
        <w:lastRenderedPageBreak/>
        <w:t xml:space="preserve">Sutarties 3 priedo Atsiskaitymų ir mokėjimų tvarkos </w:t>
      </w:r>
    </w:p>
    <w:p w14:paraId="588106BB" w14:textId="77777777" w:rsidR="00A044F8" w:rsidRPr="00A044F8" w:rsidRDefault="00A044F8" w:rsidP="00A044F8">
      <w:pPr>
        <w:keepNext/>
        <w:spacing w:after="120" w:line="276" w:lineRule="auto"/>
        <w:ind w:left="495"/>
        <w:jc w:val="right"/>
        <w:outlineLvl w:val="1"/>
        <w:rPr>
          <w:rFonts w:eastAsia="Times New Roman"/>
          <w:b/>
          <w:bCs/>
          <w:color w:val="943634"/>
          <w:sz w:val="22"/>
          <w:szCs w:val="22"/>
        </w:rPr>
      </w:pPr>
      <w:bookmarkStart w:id="1277" w:name="_Toc532894498"/>
      <w:bookmarkStart w:id="1278" w:name="_Toc56423188"/>
      <w:bookmarkStart w:id="1279" w:name="_Toc61335826"/>
      <w:bookmarkStart w:id="1280" w:name="_Toc98421480"/>
      <w:r w:rsidRPr="00A044F8">
        <w:rPr>
          <w:rFonts w:eastAsia="Times New Roman"/>
          <w:b/>
          <w:bCs/>
          <w:color w:val="943634"/>
          <w:sz w:val="22"/>
          <w:szCs w:val="22"/>
        </w:rPr>
        <w:t>4 priedėlis</w:t>
      </w:r>
      <w:bookmarkEnd w:id="1277"/>
      <w:bookmarkEnd w:id="1278"/>
      <w:bookmarkEnd w:id="1279"/>
      <w:bookmarkEnd w:id="1280"/>
    </w:p>
    <w:p w14:paraId="68EC1F74" w14:textId="77777777" w:rsidR="00A044F8" w:rsidRPr="00A044F8" w:rsidRDefault="00A044F8" w:rsidP="00A044F8">
      <w:pPr>
        <w:spacing w:after="120" w:line="276" w:lineRule="auto"/>
        <w:jc w:val="center"/>
        <w:rPr>
          <w:b/>
          <w:color w:val="632423"/>
        </w:rPr>
      </w:pPr>
      <w:r w:rsidRPr="00A044F8">
        <w:rPr>
          <w:b/>
          <w:color w:val="632423"/>
        </w:rPr>
        <w:t>IŠSKAITŲ MECHANIZMAS</w:t>
      </w:r>
    </w:p>
    <w:p w14:paraId="457F9815" w14:textId="77777777" w:rsidR="00A044F8" w:rsidRPr="00A044F8" w:rsidRDefault="00A044F8" w:rsidP="00A044F8">
      <w:pPr>
        <w:widowControl w:val="0"/>
        <w:shd w:val="clear" w:color="auto" w:fill="FFFFFF"/>
        <w:autoSpaceDE w:val="0"/>
        <w:textAlignment w:val="baseline"/>
      </w:pPr>
    </w:p>
    <w:p w14:paraId="4AFA2988" w14:textId="77777777" w:rsidR="00A044F8" w:rsidRPr="00A044F8" w:rsidRDefault="00A044F8" w:rsidP="00A044F8">
      <w:pPr>
        <w:tabs>
          <w:tab w:val="left" w:pos="960"/>
          <w:tab w:val="right" w:leader="dot" w:pos="9913"/>
        </w:tabs>
        <w:spacing w:after="120" w:line="276" w:lineRule="auto"/>
        <w:rPr>
          <w:rFonts w:eastAsia="Times New Roman"/>
          <w:b/>
          <w:bCs/>
          <w:noProof/>
          <w:color w:val="632423"/>
          <w:sz w:val="22"/>
          <w:szCs w:val="22"/>
          <w:lang w:eastAsia="lt-LT"/>
        </w:rPr>
      </w:pPr>
      <w:bookmarkStart w:id="1281" w:name="_Toc517254701"/>
      <w:bookmarkStart w:id="1282" w:name="_Toc519144682"/>
      <w:bookmarkStart w:id="1283" w:name="_Toc519746135"/>
      <w:r w:rsidRPr="00A044F8">
        <w:rPr>
          <w:rFonts w:eastAsia="Times New Roman"/>
          <w:b/>
          <w:bCs/>
          <w:noProof/>
          <w:color w:val="632423"/>
          <w:sz w:val="22"/>
          <w:szCs w:val="22"/>
          <w:lang w:eastAsia="lt-LT"/>
        </w:rPr>
        <w:t>1. BENDROSIOS NUOSTATOS</w:t>
      </w:r>
      <w:bookmarkEnd w:id="1281"/>
      <w:bookmarkEnd w:id="1282"/>
      <w:bookmarkEnd w:id="1283"/>
    </w:p>
    <w:p w14:paraId="7A182051" w14:textId="14358A6C" w:rsidR="00A044F8" w:rsidRPr="00A044F8" w:rsidRDefault="00A044F8" w:rsidP="00A044F8">
      <w:pPr>
        <w:widowControl w:val="0"/>
        <w:numPr>
          <w:ilvl w:val="1"/>
          <w:numId w:val="37"/>
        </w:numPr>
        <w:shd w:val="clear" w:color="auto" w:fill="FFFFFF"/>
        <w:autoSpaceDE w:val="0"/>
        <w:spacing w:line="276" w:lineRule="auto"/>
        <w:jc w:val="both"/>
        <w:textAlignment w:val="baseline"/>
      </w:pPr>
      <w:r w:rsidRPr="00A044F8">
        <w:t xml:space="preserve">Šis </w:t>
      </w:r>
      <w:r w:rsidRPr="00A044F8">
        <w:rPr>
          <w:color w:val="000000" w:themeColor="text1"/>
        </w:rPr>
        <w:t xml:space="preserve">Sutarties </w:t>
      </w:r>
      <w:r w:rsidRPr="00A044F8">
        <w:rPr>
          <w:color w:val="000000" w:themeColor="text1"/>
        </w:rPr>
        <w:fldChar w:fldCharType="begin"/>
      </w:r>
      <w:r w:rsidRPr="00A044F8">
        <w:rPr>
          <w:color w:val="000000" w:themeColor="text1"/>
        </w:rPr>
        <w:instrText xml:space="preserve"> REF _Ref294018341 \r \h </w:instrText>
      </w:r>
      <w:r w:rsidRPr="00A044F8">
        <w:rPr>
          <w:color w:val="000000" w:themeColor="text1"/>
        </w:rPr>
      </w:r>
      <w:r w:rsidRPr="00A044F8">
        <w:rPr>
          <w:color w:val="000000" w:themeColor="text1"/>
        </w:rPr>
        <w:fldChar w:fldCharType="separate"/>
      </w:r>
      <w:r w:rsidR="00B87438">
        <w:rPr>
          <w:color w:val="000000" w:themeColor="text1"/>
        </w:rPr>
        <w:t>3</w:t>
      </w:r>
      <w:r w:rsidRPr="00A044F8">
        <w:rPr>
          <w:color w:val="000000" w:themeColor="text1"/>
        </w:rPr>
        <w:fldChar w:fldCharType="end"/>
      </w:r>
      <w:r w:rsidRPr="00A044F8">
        <w:rPr>
          <w:color w:val="000000" w:themeColor="text1"/>
        </w:rPr>
        <w:t xml:space="preserve"> priedo </w:t>
      </w:r>
      <w:r w:rsidRPr="00A044F8">
        <w:rPr>
          <w:i/>
          <w:color w:val="000000" w:themeColor="text1"/>
        </w:rPr>
        <w:t>Atsiskaitymų ir mokėjimų tvarka</w:t>
      </w:r>
      <w:r w:rsidRPr="00A044F8">
        <w:rPr>
          <w:color w:val="000000" w:themeColor="text1"/>
        </w:rPr>
        <w:t xml:space="preserve"> 4 priedėlis </w:t>
      </w:r>
      <w:r w:rsidRPr="00A044F8">
        <w:rPr>
          <w:i/>
        </w:rPr>
        <w:t>Išskaitų mechanizmas</w:t>
      </w:r>
      <w:r w:rsidRPr="00A044F8">
        <w:t xml:space="preserve"> (toliau – Priedėlis) yra skirtas įpareigoti ir motyvuoti Privatų subjektą laikytis Specifikacijose ir Pasiūlyme numatytų reikalavimų. Išskaitos už Sutartyje, įskaitant ir Specifikacijose, nustatytų reikalavimų nesilaikymą, apskaičiuojamos šiame Priedėlyje nustatyta tvarka; jos mažina Metinį atlyginimą Privačiam subjektui. </w:t>
      </w:r>
    </w:p>
    <w:p w14:paraId="0A9CC26F" w14:textId="77777777" w:rsidR="00A044F8" w:rsidRPr="00A044F8" w:rsidRDefault="00A044F8" w:rsidP="00A044F8">
      <w:pPr>
        <w:widowControl w:val="0"/>
        <w:numPr>
          <w:ilvl w:val="1"/>
          <w:numId w:val="37"/>
        </w:numPr>
        <w:shd w:val="clear" w:color="auto" w:fill="FFFFFF"/>
        <w:autoSpaceDE w:val="0"/>
        <w:spacing w:line="276" w:lineRule="auto"/>
        <w:jc w:val="both"/>
        <w:textAlignment w:val="baseline"/>
        <w:rPr>
          <w:bCs/>
        </w:rPr>
      </w:pPr>
      <w:r w:rsidRPr="00A044F8">
        <w:t xml:space="preserve">Sąvokos, nustatytos Sutartyje, yra taikomos ir šiam </w:t>
      </w:r>
      <w:r w:rsidRPr="00A044F8">
        <w:rPr>
          <w:bCs/>
        </w:rPr>
        <w:t>Priedėliui</w:t>
      </w:r>
      <w:r w:rsidRPr="00A044F8">
        <w:t xml:space="preserve">, išskyrus atvejus, kai, atsižvelgiant į šio dokumento kontekstą, jų turinį bei prasmę, tampa akivaizdu, jog sąvokų, apibrėžtų Sutartyje, Specifikacijose ir šiame </w:t>
      </w:r>
      <w:r w:rsidRPr="00A044F8">
        <w:rPr>
          <w:bCs/>
        </w:rPr>
        <w:t>Priedėlyje</w:t>
      </w:r>
      <w:r w:rsidRPr="00A044F8">
        <w:t>, prasmė yra kitokia, arba šiame Priedėlyje tokios sąvokos yra apibrėžiamos kitaip.</w:t>
      </w:r>
    </w:p>
    <w:p w14:paraId="3ADBCB4E" w14:textId="77777777" w:rsidR="00A044F8" w:rsidRPr="00A044F8" w:rsidRDefault="00A044F8" w:rsidP="00A044F8">
      <w:pPr>
        <w:widowControl w:val="0"/>
        <w:numPr>
          <w:ilvl w:val="2"/>
          <w:numId w:val="37"/>
        </w:numPr>
        <w:shd w:val="clear" w:color="auto" w:fill="FFFFFF"/>
        <w:autoSpaceDE w:val="0"/>
        <w:spacing w:line="276" w:lineRule="auto"/>
        <w:jc w:val="both"/>
        <w:textAlignment w:val="baseline"/>
        <w:rPr>
          <w:b/>
        </w:rPr>
      </w:pPr>
      <w:r w:rsidRPr="00A044F8">
        <w:rPr>
          <w:b/>
        </w:rPr>
        <w:t>Ištaisymo laikas -</w:t>
      </w:r>
      <w:r w:rsidRPr="00A044F8">
        <w:t xml:space="preserve"> tai laiko tarpas, per kurį Privatus subjektas privalo ištaisyti Kokybinį arba Funkcionavimo pažeidimą į prieš atitinkamą pažeidimą buvusį lygį, atitinkantį Sutarties, įskaitant Specifikacijų ir / ar Pasiūlymo reikalavimus. </w:t>
      </w:r>
    </w:p>
    <w:p w14:paraId="1D1344E8" w14:textId="77777777" w:rsidR="00EC4211" w:rsidRPr="007B236A" w:rsidRDefault="00EC4211" w:rsidP="007B236A">
      <w:pPr>
        <w:pStyle w:val="Sraopastraipa"/>
        <w:numPr>
          <w:ilvl w:val="2"/>
          <w:numId w:val="40"/>
        </w:numPr>
        <w:jc w:val="both"/>
        <w:rPr>
          <w:bCs/>
          <w:color w:val="000000" w:themeColor="text1"/>
        </w:rPr>
      </w:pPr>
      <w:r w:rsidRPr="00927B10">
        <w:rPr>
          <w:b/>
          <w:bCs/>
          <w:color w:val="000000" w:themeColor="text1"/>
        </w:rPr>
        <w:t>Atleidimo laikotarpis</w:t>
      </w:r>
      <w:r w:rsidRPr="007B236A">
        <w:rPr>
          <w:bCs/>
          <w:color w:val="000000" w:themeColor="text1"/>
        </w:rPr>
        <w:t xml:space="preserve"> – tai 90 (devyniasdešimt) dienų laikotarpis, kuris pradedamas skaičiuoti nuo Eksploatacijos pradžios ir kurio metu yra fiksuojami Kokybės ir Funkcionavimo pažeidimai, tačiau neskaičiuojamos ir netaikomos išskaitos. Atleidimo laikotarpiu Kokybės ir Funkcionavimo pažeidimų ištaisymui taikomi šiame priedėlyje nustatyti terminai ir tvarka. Atleidimo laikotarpis nėra taikomas A lygio Funkcionavimo pažeidimams, o taip pat tais atvejais, kai Kokybės ar Funkcionavimo pažeidimų ištaisymas trunka ilgiau nei dvigubas atitinkamam pažeidimui ištaisyti šio priedėlio 1 ir 2 lentelėse nustatytas ištaisymo laikas. </w:t>
      </w:r>
    </w:p>
    <w:p w14:paraId="07473C65" w14:textId="77777777" w:rsidR="00A044F8" w:rsidRPr="00A044F8" w:rsidRDefault="00A044F8" w:rsidP="00A044F8">
      <w:pPr>
        <w:widowControl w:val="0"/>
        <w:numPr>
          <w:ilvl w:val="2"/>
          <w:numId w:val="40"/>
        </w:numPr>
        <w:shd w:val="clear" w:color="auto" w:fill="FFFFFF"/>
        <w:tabs>
          <w:tab w:val="left" w:pos="142"/>
        </w:tabs>
        <w:autoSpaceDE w:val="0"/>
        <w:spacing w:line="276" w:lineRule="auto"/>
        <w:jc w:val="both"/>
        <w:textAlignment w:val="baseline"/>
        <w:rPr>
          <w:b/>
          <w:bCs/>
          <w:color w:val="000000" w:themeColor="text1"/>
        </w:rPr>
      </w:pPr>
      <w:r w:rsidRPr="00A044F8">
        <w:rPr>
          <w:b/>
          <w:bCs/>
          <w:color w:val="000000" w:themeColor="text1"/>
        </w:rPr>
        <w:t xml:space="preserve">Laikinas ištaisymas - </w:t>
      </w:r>
      <w:r w:rsidRPr="00A044F8">
        <w:rPr>
          <w:bCs/>
          <w:color w:val="000000" w:themeColor="text1"/>
        </w:rPr>
        <w:t xml:space="preserve">tai Privataus subjekto veiksmai, kai </w:t>
      </w:r>
      <w:r w:rsidRPr="00A044F8">
        <w:rPr>
          <w:color w:val="000000" w:themeColor="text1"/>
        </w:rPr>
        <w:t xml:space="preserve">tam tikro Funkcionavimo pažeidimo per šio Priedėlio 2 lentelėje nustatytą Ištaisymo laiką neįmanoma ištaisyti dėl objektyvių, nuo Privataus subjekto nepriklausančių priežasčių (pvz.: metų laikas, sudėtinga avarija, kurios Privatus subjektas objektyviai negali likviduoti tik savo ištekliais, medžiagų, reikalingų pažeidimui ištaisyti, tiekimo terminas ilgesnis nei Ištaisymo laikas), tačiau įmanoma atlikti tik tam tikrus atskirus Funkcionavimo pažeidimo ištaisymo veiksmus, kad užtikrinti </w:t>
      </w:r>
      <w:r w:rsidR="00832628">
        <w:rPr>
          <w:color w:val="000000" w:themeColor="text1"/>
        </w:rPr>
        <w:t>O</w:t>
      </w:r>
      <w:r w:rsidRPr="00A044F8">
        <w:rPr>
          <w:color w:val="000000" w:themeColor="text1"/>
        </w:rPr>
        <w:t>bjekto saugą, saugumą ir nenutrūkstamą Paslaugų teikimą Laikino ištaisymo sprendiniai turi būti suderinami su Valdžios subjektu.</w:t>
      </w:r>
    </w:p>
    <w:p w14:paraId="52E4A670" w14:textId="77777777" w:rsidR="00A044F8" w:rsidRPr="00A044F8" w:rsidRDefault="00A044F8" w:rsidP="00A044F8">
      <w:pPr>
        <w:widowControl w:val="0"/>
        <w:numPr>
          <w:ilvl w:val="2"/>
          <w:numId w:val="40"/>
        </w:numPr>
        <w:shd w:val="clear" w:color="auto" w:fill="FFFFFF"/>
        <w:autoSpaceDE w:val="0"/>
        <w:spacing w:line="276" w:lineRule="auto"/>
        <w:jc w:val="both"/>
        <w:textAlignment w:val="baseline"/>
        <w:rPr>
          <w:bCs/>
          <w:color w:val="000000" w:themeColor="text1"/>
        </w:rPr>
      </w:pPr>
      <w:r w:rsidRPr="00A044F8">
        <w:rPr>
          <w:b/>
          <w:bCs/>
          <w:color w:val="000000" w:themeColor="text1"/>
        </w:rPr>
        <w:t>Galutinis ištaisymas</w:t>
      </w:r>
      <w:r w:rsidRPr="00A044F8">
        <w:rPr>
          <w:bCs/>
          <w:color w:val="000000" w:themeColor="text1"/>
        </w:rPr>
        <w:t xml:space="preserve"> – tai Privataus subjekto veiksmai, kai</w:t>
      </w:r>
      <w:r w:rsidRPr="00A044F8">
        <w:rPr>
          <w:color w:val="000000" w:themeColor="text1"/>
        </w:rPr>
        <w:t xml:space="preserve"> dėl tam tikro Funkcionavimo pažeidimo pašalinimui yra taikomas Laikinas ištaisymas ir tokiu atveju nustatomas galutinis terminas Funkcionavimo pažeidimui </w:t>
      </w:r>
      <w:r w:rsidR="00385304">
        <w:rPr>
          <w:color w:val="000000" w:themeColor="text1"/>
        </w:rPr>
        <w:t>visiškai</w:t>
      </w:r>
      <w:r w:rsidR="00385304" w:rsidRPr="00A044F8">
        <w:rPr>
          <w:color w:val="000000" w:themeColor="text1"/>
        </w:rPr>
        <w:t xml:space="preserve"> </w:t>
      </w:r>
      <w:r w:rsidRPr="00A044F8">
        <w:rPr>
          <w:color w:val="000000" w:themeColor="text1"/>
        </w:rPr>
        <w:t xml:space="preserve">pašalinti, kaip nurodyta šiame Priedėlyje. </w:t>
      </w:r>
      <w:r w:rsidRPr="00A044F8">
        <w:rPr>
          <w:bCs/>
          <w:color w:val="000000" w:themeColor="text1"/>
        </w:rPr>
        <w:t xml:space="preserve"> </w:t>
      </w:r>
    </w:p>
    <w:p w14:paraId="28D1F5EC" w14:textId="2F9ED029" w:rsidR="00A044F8" w:rsidRPr="00A044F8" w:rsidRDefault="00A044F8" w:rsidP="00A044F8">
      <w:pPr>
        <w:widowControl w:val="0"/>
        <w:numPr>
          <w:ilvl w:val="1"/>
          <w:numId w:val="40"/>
        </w:numPr>
        <w:shd w:val="clear" w:color="auto" w:fill="FFFFFF"/>
        <w:autoSpaceDE w:val="0"/>
        <w:spacing w:line="276" w:lineRule="auto"/>
        <w:jc w:val="both"/>
        <w:textAlignment w:val="baseline"/>
        <w:rPr>
          <w:bCs/>
        </w:rPr>
      </w:pPr>
      <w:r w:rsidRPr="00A044F8">
        <w:t xml:space="preserve">Valdžios subjektui arba Privačiam subjektui nustačius Kokybės arba Funkcionavimo pažeidimą, jį nustatęs asmuo turi registruoti tokio pažeidimo vietą, </w:t>
      </w:r>
      <w:r w:rsidR="00EC4211">
        <w:t xml:space="preserve">Paslaugos pažeidimo apibūdinimą, pažeidimo lygį </w:t>
      </w:r>
      <w:r w:rsidR="007B236A">
        <w:t>(Funkcionavimo pažeidimo atvejais)</w:t>
      </w:r>
      <w:r w:rsidRPr="00A044F8">
        <w:t xml:space="preserve"> Registravimo įrankyje. Funkcionavimo pažeidimai gali būti nustatomi ir registruojami Registravimo įrankyje automatinėmis stebėsenos ir įspėjimo sistemomis, o pažeidimo lygis priskiriamas šiame Priedelyje nustatyta tvarka.  </w:t>
      </w:r>
    </w:p>
    <w:p w14:paraId="19D43368" w14:textId="2C3B4DCB" w:rsidR="00A044F8" w:rsidRPr="00A044F8" w:rsidRDefault="00A044F8" w:rsidP="00A044F8">
      <w:pPr>
        <w:widowControl w:val="0"/>
        <w:numPr>
          <w:ilvl w:val="1"/>
          <w:numId w:val="40"/>
        </w:numPr>
        <w:shd w:val="clear" w:color="auto" w:fill="FFFFFF"/>
        <w:autoSpaceDE w:val="0"/>
        <w:spacing w:line="276" w:lineRule="auto"/>
        <w:jc w:val="both"/>
        <w:textAlignment w:val="baseline"/>
        <w:rPr>
          <w:bCs/>
        </w:rPr>
      </w:pPr>
      <w:r w:rsidRPr="00A044F8">
        <w:lastRenderedPageBreak/>
        <w:t>Kokybės pažeidimo ištaisymui taikomas laikas, nurodytas šio Priedėlio 1 lentelėje, o Funkcionavimo pažeidimui – šio Priedėlio 2 lentelėje.</w:t>
      </w:r>
    </w:p>
    <w:p w14:paraId="7CC4D9FF" w14:textId="77777777" w:rsidR="00A044F8" w:rsidRPr="00A044F8" w:rsidRDefault="00A044F8" w:rsidP="00A044F8">
      <w:pPr>
        <w:widowControl w:val="0"/>
        <w:numPr>
          <w:ilvl w:val="1"/>
          <w:numId w:val="40"/>
        </w:numPr>
        <w:shd w:val="clear" w:color="auto" w:fill="FFFFFF"/>
        <w:autoSpaceDE w:val="0"/>
        <w:spacing w:line="276" w:lineRule="auto"/>
        <w:jc w:val="both"/>
        <w:textAlignment w:val="baseline"/>
        <w:rPr>
          <w:bCs/>
        </w:rPr>
      </w:pPr>
      <w:r w:rsidRPr="00A044F8">
        <w:t xml:space="preserve">Ištaisymo laikas pradedamas skaičiuoti nuo Kokybinio arba Funkcionavimo pažeidimo užregistravimo Registravimo įrankyje. </w:t>
      </w:r>
    </w:p>
    <w:p w14:paraId="26EBF4D7" w14:textId="7AA46F56" w:rsidR="00A044F8" w:rsidRPr="00A044F8" w:rsidRDefault="00A044F8" w:rsidP="00A044F8">
      <w:pPr>
        <w:widowControl w:val="0"/>
        <w:numPr>
          <w:ilvl w:val="1"/>
          <w:numId w:val="40"/>
        </w:numPr>
        <w:shd w:val="clear" w:color="auto" w:fill="FFFFFF"/>
        <w:autoSpaceDE w:val="0"/>
        <w:spacing w:line="276" w:lineRule="auto"/>
        <w:jc w:val="both"/>
        <w:textAlignment w:val="baseline"/>
        <w:rPr>
          <w:bCs/>
        </w:rPr>
      </w:pPr>
      <w:r w:rsidRPr="00A044F8">
        <w:t>Privatus subjektas nedelsiant privalo imtis visų priemonių, siekiant maksimaliai sumažinti Kokybės arba Funkcionavimo pažeidimo pasekmes, o pažeidimą ištaisyti per greičiausiai tai padaryti įmanomą laiką. Ištaisius atitinkamą Kokybės ar Funkcionavimo pažeidimą, Privatus subjektas turi registruoti Registravimo įrankyje nurodant tikslų Ištaisymo laiką</w:t>
      </w:r>
      <w:r w:rsidRPr="00A044F8">
        <w:rPr>
          <w:color w:val="000000" w:themeColor="text1"/>
        </w:rPr>
        <w:t xml:space="preserve"> ar Galutinio ištaisymo laiką (jeigu taikoma) </w:t>
      </w:r>
      <w:r w:rsidRPr="00A044F8">
        <w:t>bei kitą informaciją</w:t>
      </w:r>
      <w:r w:rsidR="00EC4211">
        <w:t>, kuri yra nurodyta Registravimo įrankyje</w:t>
      </w:r>
      <w:r w:rsidRPr="00A044F8">
        <w:t xml:space="preserve">. </w:t>
      </w:r>
    </w:p>
    <w:p w14:paraId="451C907B" w14:textId="77777777" w:rsidR="00A044F8" w:rsidRPr="00A044F8" w:rsidRDefault="00A044F8" w:rsidP="00A044F8">
      <w:pPr>
        <w:widowControl w:val="0"/>
        <w:numPr>
          <w:ilvl w:val="1"/>
          <w:numId w:val="40"/>
        </w:numPr>
        <w:shd w:val="clear" w:color="auto" w:fill="FFFFFF"/>
        <w:autoSpaceDE w:val="0"/>
        <w:spacing w:line="276" w:lineRule="auto"/>
        <w:jc w:val="both"/>
        <w:textAlignment w:val="baseline"/>
      </w:pPr>
      <w:bookmarkStart w:id="1284" w:name="_Ref514305235"/>
      <w:r w:rsidRPr="00A044F8">
        <w:t xml:space="preserve">Funkcionavimo pažeidimo atveju, pažeidimo lygį, nurodytą šio Priedėlio 3 skyriuje, nedelsiant priskiria Privatus subjektas arba jis priskiriamas automatinės stebėjimo ar pavojaus sistemos. </w:t>
      </w:r>
      <w:bookmarkEnd w:id="1284"/>
    </w:p>
    <w:p w14:paraId="73DF973F" w14:textId="77777777" w:rsidR="00A044F8" w:rsidRPr="00A044F8" w:rsidRDefault="00A044F8" w:rsidP="00A044F8">
      <w:pPr>
        <w:widowControl w:val="0"/>
        <w:numPr>
          <w:ilvl w:val="1"/>
          <w:numId w:val="40"/>
        </w:numPr>
        <w:shd w:val="clear" w:color="auto" w:fill="FFFFFF"/>
        <w:autoSpaceDE w:val="0"/>
        <w:spacing w:line="276" w:lineRule="auto"/>
        <w:jc w:val="both"/>
        <w:textAlignment w:val="baseline"/>
      </w:pPr>
      <w:r w:rsidRPr="00A044F8">
        <w:t xml:space="preserve">Privatus subjektas nedelsiant privalo imtis visų priemonių, siekiant maksimaliai sumažinti Kokybės arba Funkcionavimo pažeidimo pasekmes. </w:t>
      </w:r>
    </w:p>
    <w:p w14:paraId="63BA408C" w14:textId="77777777" w:rsidR="00A044F8" w:rsidRPr="00A044F8" w:rsidRDefault="00A044F8" w:rsidP="00A044F8">
      <w:pPr>
        <w:widowControl w:val="0"/>
        <w:numPr>
          <w:ilvl w:val="1"/>
          <w:numId w:val="40"/>
        </w:numPr>
        <w:shd w:val="clear" w:color="auto" w:fill="FFFFFF"/>
        <w:autoSpaceDE w:val="0"/>
        <w:spacing w:line="276" w:lineRule="auto"/>
        <w:jc w:val="both"/>
        <w:textAlignment w:val="baseline"/>
        <w:rPr>
          <w:color w:val="000000" w:themeColor="text1"/>
        </w:rPr>
      </w:pPr>
      <w:r w:rsidRPr="00A044F8">
        <w:t xml:space="preserve">Jeigu Privatus subjektas Kokybės arba Funkcionavimo pažeidimo neištaiso per šio Priedėlio atitinkamai 1 lentelėje arba 2 lentelėje nurodytą Ištaisymo laiką </w:t>
      </w:r>
      <w:r w:rsidRPr="00A044F8">
        <w:rPr>
          <w:color w:val="000000" w:themeColor="text1"/>
        </w:rPr>
        <w:t xml:space="preserve">arba Funkcionavimo pažeidimo neištaiso per </w:t>
      </w:r>
      <w:r w:rsidRPr="00A044F8">
        <w:t>pratęstą</w:t>
      </w:r>
      <w:r w:rsidRPr="00A044F8">
        <w:rPr>
          <w:color w:val="000000" w:themeColor="text1"/>
        </w:rPr>
        <w:t xml:space="preserve"> </w:t>
      </w:r>
      <w:r w:rsidRPr="00A044F8">
        <w:t xml:space="preserve">Ištaisymo laiką ar </w:t>
      </w:r>
      <w:r w:rsidRPr="00A044F8">
        <w:rPr>
          <w:color w:val="000000" w:themeColor="text1"/>
        </w:rPr>
        <w:t>Galutinio ištaisymo laiką, jeigu toks yra nustatytas ir patvirtintas Valdžios subjekto, taikomos šios išskaitos:</w:t>
      </w:r>
    </w:p>
    <w:p w14:paraId="7B4B3404" w14:textId="77777777" w:rsidR="00A044F8" w:rsidRPr="00A044F8" w:rsidRDefault="00A044F8" w:rsidP="00A044F8">
      <w:pPr>
        <w:widowControl w:val="0"/>
        <w:numPr>
          <w:ilvl w:val="2"/>
          <w:numId w:val="40"/>
        </w:numPr>
        <w:shd w:val="clear" w:color="auto" w:fill="FFFFFF"/>
        <w:autoSpaceDE w:val="0"/>
        <w:spacing w:line="276" w:lineRule="auto"/>
        <w:jc w:val="both"/>
        <w:textAlignment w:val="baseline"/>
      </w:pPr>
      <w:r w:rsidRPr="00A044F8">
        <w:t>Kokybės pažeidimų išskaita (KPI);</w:t>
      </w:r>
    </w:p>
    <w:p w14:paraId="0F1772A5" w14:textId="77777777" w:rsidR="00A044F8" w:rsidRPr="00A044F8" w:rsidRDefault="00A044F8" w:rsidP="00A044F8">
      <w:pPr>
        <w:widowControl w:val="0"/>
        <w:numPr>
          <w:ilvl w:val="2"/>
          <w:numId w:val="40"/>
        </w:numPr>
        <w:shd w:val="clear" w:color="auto" w:fill="FFFFFF"/>
        <w:autoSpaceDE w:val="0"/>
        <w:spacing w:line="276" w:lineRule="auto"/>
        <w:jc w:val="both"/>
        <w:textAlignment w:val="baseline"/>
      </w:pPr>
      <w:r w:rsidRPr="00A044F8">
        <w:t xml:space="preserve">Funkcionavimo pažeidimo išskaita (FPI). </w:t>
      </w:r>
    </w:p>
    <w:p w14:paraId="1195DAB8" w14:textId="77777777" w:rsidR="00A044F8" w:rsidRPr="00A044F8" w:rsidRDefault="00A044F8" w:rsidP="00A044F8">
      <w:pPr>
        <w:widowControl w:val="0"/>
        <w:numPr>
          <w:ilvl w:val="1"/>
          <w:numId w:val="40"/>
        </w:numPr>
        <w:shd w:val="clear" w:color="auto" w:fill="FFFFFF"/>
        <w:spacing w:line="276" w:lineRule="auto"/>
        <w:jc w:val="both"/>
        <w:textAlignment w:val="baseline"/>
      </w:pPr>
      <w:r w:rsidRPr="00A044F8">
        <w:t xml:space="preserve">Bendra išskaita apskaičiuojama pagal formulę </w:t>
      </w:r>
      <w:r w:rsidRPr="00A044F8">
        <w:rPr>
          <w:b/>
          <w:i/>
        </w:rPr>
        <w:t>K = KPI + FPI,</w:t>
      </w:r>
      <w:r w:rsidRPr="00A044F8">
        <w:t xml:space="preserve"> kur:</w:t>
      </w:r>
    </w:p>
    <w:p w14:paraId="3CF46FDA" w14:textId="77777777" w:rsidR="00A044F8" w:rsidRPr="00A044F8" w:rsidRDefault="00A044F8" w:rsidP="00A044F8">
      <w:pPr>
        <w:widowControl w:val="0"/>
        <w:numPr>
          <w:ilvl w:val="2"/>
          <w:numId w:val="40"/>
        </w:numPr>
        <w:shd w:val="clear" w:color="auto" w:fill="FFFFFF"/>
        <w:spacing w:line="276" w:lineRule="auto"/>
        <w:ind w:firstLine="480"/>
        <w:jc w:val="both"/>
        <w:textAlignment w:val="baseline"/>
      </w:pPr>
      <w:r w:rsidRPr="00A044F8">
        <w:rPr>
          <w:b/>
        </w:rPr>
        <w:t>K</w:t>
      </w:r>
      <w:r w:rsidRPr="00A044F8">
        <w:t xml:space="preserve"> – bendra išskaita, kuria pagal Sutartį mažinamas Metinis atlyginimas (atitinkamo mėnesio, kurį buvo padarytas Kokybinis ir / ar Funkcionavimo pažeidimas);</w:t>
      </w:r>
    </w:p>
    <w:p w14:paraId="0873E214" w14:textId="77777777" w:rsidR="00A044F8" w:rsidRPr="00A044F8" w:rsidRDefault="00A044F8" w:rsidP="00A044F8">
      <w:pPr>
        <w:widowControl w:val="0"/>
        <w:numPr>
          <w:ilvl w:val="2"/>
          <w:numId w:val="40"/>
        </w:numPr>
        <w:shd w:val="clear" w:color="auto" w:fill="FFFFFF"/>
        <w:spacing w:line="276" w:lineRule="auto"/>
        <w:jc w:val="both"/>
        <w:textAlignment w:val="baseline"/>
      </w:pPr>
      <w:r w:rsidRPr="00A044F8">
        <w:rPr>
          <w:b/>
        </w:rPr>
        <w:t>KPI</w:t>
      </w:r>
      <w:r w:rsidRPr="00A044F8">
        <w:t xml:space="preserve"> – Kokybės pažeidimo išskaita;</w:t>
      </w:r>
    </w:p>
    <w:p w14:paraId="60B4D19C" w14:textId="77777777" w:rsidR="00A044F8" w:rsidRPr="00A044F8" w:rsidRDefault="00A044F8" w:rsidP="00A044F8">
      <w:pPr>
        <w:widowControl w:val="0"/>
        <w:numPr>
          <w:ilvl w:val="2"/>
          <w:numId w:val="40"/>
        </w:numPr>
        <w:shd w:val="clear" w:color="auto" w:fill="FFFFFF"/>
        <w:spacing w:line="276" w:lineRule="auto"/>
        <w:jc w:val="both"/>
        <w:textAlignment w:val="baseline"/>
      </w:pPr>
      <w:r w:rsidRPr="00A044F8">
        <w:rPr>
          <w:b/>
        </w:rPr>
        <w:t>FPI</w:t>
      </w:r>
      <w:r w:rsidRPr="00A044F8">
        <w:t xml:space="preserve"> – Funkcionavimo pažeidimų išskaita.</w:t>
      </w:r>
    </w:p>
    <w:p w14:paraId="13DA3E4B" w14:textId="77777777" w:rsidR="00A044F8" w:rsidRPr="00A044F8" w:rsidRDefault="00A044F8" w:rsidP="00A044F8">
      <w:pPr>
        <w:widowControl w:val="0"/>
        <w:shd w:val="clear" w:color="auto" w:fill="FFFFFF"/>
        <w:autoSpaceDE w:val="0"/>
        <w:spacing w:line="276" w:lineRule="auto"/>
        <w:ind w:left="990"/>
        <w:jc w:val="both"/>
        <w:textAlignment w:val="baseline"/>
      </w:pPr>
    </w:p>
    <w:p w14:paraId="369476F3" w14:textId="77777777" w:rsidR="00A044F8" w:rsidRPr="00A044F8" w:rsidRDefault="00A044F8" w:rsidP="00A044F8">
      <w:pPr>
        <w:tabs>
          <w:tab w:val="left" w:pos="960"/>
          <w:tab w:val="right" w:leader="dot" w:pos="9913"/>
        </w:tabs>
        <w:spacing w:after="120" w:line="276" w:lineRule="auto"/>
        <w:rPr>
          <w:rFonts w:eastAsia="Times New Roman"/>
          <w:b/>
          <w:bCs/>
          <w:noProof/>
          <w:color w:val="632423"/>
          <w:sz w:val="22"/>
          <w:szCs w:val="22"/>
          <w:lang w:eastAsia="lt-LT"/>
        </w:rPr>
      </w:pPr>
      <w:bookmarkStart w:id="1285" w:name="_Toc478635253"/>
      <w:bookmarkStart w:id="1286" w:name="_Toc477107474"/>
      <w:bookmarkStart w:id="1287" w:name="_Toc517254702"/>
      <w:bookmarkStart w:id="1288" w:name="_Toc519144683"/>
      <w:bookmarkStart w:id="1289" w:name="_Toc519746136"/>
      <w:bookmarkStart w:id="1290" w:name="_Toc481159233"/>
      <w:bookmarkEnd w:id="1285"/>
      <w:bookmarkEnd w:id="1286"/>
      <w:r w:rsidRPr="00A044F8">
        <w:rPr>
          <w:rFonts w:eastAsia="Times New Roman"/>
          <w:b/>
          <w:bCs/>
          <w:noProof/>
          <w:color w:val="632423"/>
          <w:sz w:val="22"/>
          <w:szCs w:val="22"/>
          <w:lang w:eastAsia="lt-LT"/>
        </w:rPr>
        <w:t>2. KOKYBĖS PAŽEIDIMAI</w:t>
      </w:r>
      <w:bookmarkEnd w:id="1287"/>
      <w:bookmarkEnd w:id="1288"/>
      <w:bookmarkEnd w:id="1289"/>
      <w:r w:rsidRPr="00A044F8">
        <w:rPr>
          <w:rFonts w:eastAsia="Times New Roman"/>
          <w:b/>
          <w:bCs/>
          <w:noProof/>
          <w:color w:val="632423"/>
          <w:sz w:val="22"/>
          <w:szCs w:val="22"/>
          <w:lang w:eastAsia="lt-LT"/>
        </w:rPr>
        <w:t xml:space="preserve"> </w:t>
      </w:r>
      <w:bookmarkEnd w:id="1290"/>
    </w:p>
    <w:p w14:paraId="78A4087D" w14:textId="77777777" w:rsidR="00A044F8" w:rsidRPr="00A044F8" w:rsidRDefault="00A044F8" w:rsidP="00A044F8">
      <w:pPr>
        <w:widowControl w:val="0"/>
        <w:numPr>
          <w:ilvl w:val="1"/>
          <w:numId w:val="39"/>
        </w:numPr>
        <w:shd w:val="clear" w:color="auto" w:fill="FFFFFF"/>
        <w:tabs>
          <w:tab w:val="left" w:pos="709"/>
        </w:tabs>
        <w:spacing w:line="276" w:lineRule="auto"/>
        <w:jc w:val="both"/>
        <w:textAlignment w:val="baseline"/>
      </w:pPr>
      <w:r w:rsidRPr="00A044F8">
        <w:t>Kokybės pažeidimai nustatomi tais atvejais, kai Privatus subjektas neįvykdo Paslaugų teikimo plane ir / ar Pasiūlyme ir / ar Specifikacijose nustatytų reikalavimų ir jeigu tokie pažeidimai pagal savo pobūdį nėra ir negali būti priskirti prie Funkcionavimo pažeidimų. Kokybės pažeidimai yra nurodyti šio Priedėlio 1 lentelėje.</w:t>
      </w:r>
    </w:p>
    <w:p w14:paraId="47E696CD" w14:textId="77777777" w:rsidR="00A044F8" w:rsidRPr="00A044F8" w:rsidRDefault="00A044F8" w:rsidP="00A044F8">
      <w:pPr>
        <w:widowControl w:val="0"/>
        <w:numPr>
          <w:ilvl w:val="1"/>
          <w:numId w:val="39"/>
        </w:numPr>
        <w:shd w:val="clear" w:color="auto" w:fill="FFFFFF"/>
        <w:tabs>
          <w:tab w:val="left" w:pos="709"/>
        </w:tabs>
        <w:spacing w:line="276" w:lineRule="auto"/>
        <w:jc w:val="both"/>
        <w:textAlignment w:val="baseline"/>
      </w:pPr>
      <w:r w:rsidRPr="00A044F8">
        <w:t>Už kiekvieną įvykusį Kokybės pažeidimą, neištaisytą per šio Priedėlio 1 lentelėje nurodytą Ištaisymo laiką, yra skaičiuojam</w:t>
      </w:r>
      <w:r w:rsidR="00832628">
        <w:t>a</w:t>
      </w:r>
      <w:r w:rsidRPr="00A044F8">
        <w:t xml:space="preserve"> </w:t>
      </w:r>
      <w:r w:rsidR="00832628">
        <w:t>Kokyb</w:t>
      </w:r>
      <w:r w:rsidR="00C911F5">
        <w:t>ė</w:t>
      </w:r>
      <w:r w:rsidR="00832628">
        <w:t>s pa</w:t>
      </w:r>
      <w:r w:rsidR="00C911F5">
        <w:t>ž</w:t>
      </w:r>
      <w:r w:rsidR="00832628">
        <w:t>eidimo per laikotarp</w:t>
      </w:r>
      <w:r w:rsidR="00C911F5">
        <w:t>į</w:t>
      </w:r>
      <w:r w:rsidR="00832628">
        <w:t xml:space="preserve"> ta</w:t>
      </w:r>
      <w:r w:rsidR="00C911F5">
        <w:t>š</w:t>
      </w:r>
      <w:r w:rsidR="00832628">
        <w:t>k</w:t>
      </w:r>
      <w:r w:rsidR="00C911F5">
        <w:t>ų</w:t>
      </w:r>
      <w:r w:rsidR="00832628">
        <w:t xml:space="preserve"> suma </w:t>
      </w:r>
      <w:r w:rsidR="00C911F5">
        <w:t>(</w:t>
      </w:r>
      <w:r w:rsidRPr="00A044F8">
        <w:t>KPT</w:t>
      </w:r>
      <w:r w:rsidR="00C911F5">
        <w:t>)</w:t>
      </w:r>
      <w:r w:rsidRPr="00A044F8">
        <w:t>. KPT yra nustatyt</w:t>
      </w:r>
      <w:r w:rsidR="00C911F5">
        <w:t>a</w:t>
      </w:r>
      <w:r w:rsidRPr="00A044F8">
        <w:t xml:space="preserve"> šio Priedėlio 1 lentelėje prie konkretaus Kokybės pažeidimo. </w:t>
      </w:r>
    </w:p>
    <w:p w14:paraId="743405D2" w14:textId="77777777" w:rsidR="00A044F8" w:rsidRPr="00A044F8" w:rsidRDefault="00A044F8" w:rsidP="00A044F8">
      <w:pPr>
        <w:widowControl w:val="0"/>
        <w:numPr>
          <w:ilvl w:val="1"/>
          <w:numId w:val="39"/>
        </w:numPr>
        <w:shd w:val="clear" w:color="auto" w:fill="FFFFFF"/>
        <w:tabs>
          <w:tab w:val="left" w:pos="709"/>
        </w:tabs>
        <w:spacing w:line="276" w:lineRule="auto"/>
        <w:jc w:val="both"/>
        <w:textAlignment w:val="baseline"/>
      </w:pPr>
      <w:r w:rsidRPr="00A044F8">
        <w:t xml:space="preserve"> KPI reiškia apskaičiuotą konkrečią sumą, kuria mažinamas Metinis atlyginimas (už mėnesį, kurį buvo padaryta</w:t>
      </w:r>
      <w:r w:rsidR="00C911F5">
        <w:t>s</w:t>
      </w:r>
      <w:r w:rsidRPr="00A044F8">
        <w:t xml:space="preserve"> Kokybės pažeidimas).</w:t>
      </w:r>
    </w:p>
    <w:p w14:paraId="0AD030D8" w14:textId="77777777" w:rsidR="00A044F8" w:rsidRPr="00A044F8" w:rsidRDefault="00A044F8" w:rsidP="00A044F8">
      <w:pPr>
        <w:widowControl w:val="0"/>
        <w:numPr>
          <w:ilvl w:val="1"/>
          <w:numId w:val="39"/>
        </w:numPr>
        <w:shd w:val="clear" w:color="auto" w:fill="FFFFFF"/>
        <w:spacing w:line="276" w:lineRule="auto"/>
        <w:textAlignment w:val="baseline"/>
      </w:pPr>
      <w:r w:rsidRPr="00A044F8">
        <w:t xml:space="preserve"> </w:t>
      </w:r>
      <w:bookmarkStart w:id="1291" w:name="_Ref514307287"/>
      <w:r w:rsidRPr="00A044F8">
        <w:t>KPI apskaičiuojama</w:t>
      </w:r>
      <w:r w:rsidRPr="00A044F8">
        <w:rPr>
          <w:b/>
        </w:rPr>
        <w:t xml:space="preserve"> pagal formulę</w:t>
      </w:r>
      <w:r w:rsidRPr="00A044F8">
        <w:t xml:space="preserve">: </w:t>
      </w:r>
      <w:r w:rsidRPr="00A044F8">
        <w:rPr>
          <w:b/>
          <w:i/>
        </w:rPr>
        <w:t>KPI = MA x KPT x 0,005%</w:t>
      </w:r>
      <w:r w:rsidRPr="00A044F8">
        <w:t>,</w:t>
      </w:r>
      <w:r w:rsidRPr="00A044F8">
        <w:rPr>
          <w:b/>
        </w:rPr>
        <w:t xml:space="preserve"> </w:t>
      </w:r>
      <w:r w:rsidRPr="00A044F8">
        <w:t>kur</w:t>
      </w:r>
      <w:r w:rsidRPr="00A044F8">
        <w:rPr>
          <w:b/>
        </w:rPr>
        <w:t>:</w:t>
      </w:r>
      <w:bookmarkEnd w:id="1291"/>
    </w:p>
    <w:p w14:paraId="6FEE8324" w14:textId="77777777" w:rsidR="00A044F8" w:rsidRPr="00A044F8" w:rsidRDefault="00A044F8" w:rsidP="00A044F8">
      <w:pPr>
        <w:widowControl w:val="0"/>
        <w:numPr>
          <w:ilvl w:val="2"/>
          <w:numId w:val="39"/>
        </w:numPr>
        <w:shd w:val="clear" w:color="auto" w:fill="FFFFFF"/>
        <w:autoSpaceDE w:val="0"/>
        <w:spacing w:line="276" w:lineRule="auto"/>
        <w:jc w:val="both"/>
        <w:textAlignment w:val="baseline"/>
      </w:pPr>
      <w:r w:rsidRPr="00A044F8">
        <w:t>KPI – Kokybės pažeidimo išskaita;</w:t>
      </w:r>
    </w:p>
    <w:p w14:paraId="2C29F085" w14:textId="77777777" w:rsidR="00A044F8" w:rsidRPr="00A044F8" w:rsidRDefault="00A044F8" w:rsidP="00A044F8">
      <w:pPr>
        <w:widowControl w:val="0"/>
        <w:numPr>
          <w:ilvl w:val="2"/>
          <w:numId w:val="39"/>
        </w:numPr>
        <w:shd w:val="clear" w:color="auto" w:fill="FFFFFF"/>
        <w:autoSpaceDE w:val="0"/>
        <w:spacing w:line="276" w:lineRule="auto"/>
        <w:jc w:val="both"/>
        <w:textAlignment w:val="baseline"/>
      </w:pPr>
      <w:r w:rsidRPr="00A044F8">
        <w:t>MA – atitinkamo mėnesio Metinis atlyginimas</w:t>
      </w:r>
      <w:r w:rsidR="007B236A">
        <w:t xml:space="preserve"> (mėnesio)</w:t>
      </w:r>
      <w:r w:rsidRPr="00A044F8">
        <w:t xml:space="preserve"> mokamas Privačiam subjektui pagal Sutartį;</w:t>
      </w:r>
    </w:p>
    <w:p w14:paraId="5FFCDC48" w14:textId="77777777" w:rsidR="00A044F8" w:rsidRPr="00A044F8" w:rsidRDefault="00A044F8" w:rsidP="00A044F8">
      <w:pPr>
        <w:widowControl w:val="0"/>
        <w:numPr>
          <w:ilvl w:val="2"/>
          <w:numId w:val="39"/>
        </w:numPr>
        <w:shd w:val="clear" w:color="auto" w:fill="FFFFFF"/>
        <w:spacing w:line="276" w:lineRule="auto"/>
        <w:textAlignment w:val="baseline"/>
      </w:pPr>
      <w:r w:rsidRPr="00A044F8">
        <w:t>KPT – Kokybės pažeidimo per laikotarpį taškų suma.</w:t>
      </w:r>
    </w:p>
    <w:p w14:paraId="029B9851" w14:textId="77777777" w:rsidR="00A044F8" w:rsidRPr="00A044F8" w:rsidRDefault="00A044F8" w:rsidP="00A044F8">
      <w:pPr>
        <w:widowControl w:val="0"/>
        <w:numPr>
          <w:ilvl w:val="1"/>
          <w:numId w:val="39"/>
        </w:numPr>
        <w:shd w:val="clear" w:color="auto" w:fill="FFFFFF"/>
        <w:spacing w:line="276" w:lineRule="auto"/>
        <w:textAlignment w:val="baseline"/>
      </w:pPr>
      <w:r w:rsidRPr="00A044F8">
        <w:t>KPI apskaičiavimo tvarka:</w:t>
      </w:r>
    </w:p>
    <w:p w14:paraId="262F0CF5" w14:textId="77777777" w:rsidR="00A044F8" w:rsidRPr="00A044F8" w:rsidRDefault="00A044F8" w:rsidP="0090550D">
      <w:pPr>
        <w:widowControl w:val="0"/>
        <w:numPr>
          <w:ilvl w:val="2"/>
          <w:numId w:val="39"/>
        </w:numPr>
        <w:shd w:val="clear" w:color="auto" w:fill="FFFFFF"/>
        <w:tabs>
          <w:tab w:val="left" w:pos="993"/>
        </w:tabs>
        <w:spacing w:line="276" w:lineRule="auto"/>
        <w:ind w:left="-284" w:firstLine="720"/>
        <w:jc w:val="both"/>
        <w:textAlignment w:val="baseline"/>
      </w:pPr>
      <w:r w:rsidRPr="00A044F8">
        <w:lastRenderedPageBreak/>
        <w:t>Pirmiausia suskaičiuojama kiek KPT už konkretų Kokybės pažeidimą yra surinkta per atitinkamą mėnesį. KPT fiksuojami mėnesinėje ataskaitoje, gaunamoje per Registravimo įrankį.</w:t>
      </w:r>
    </w:p>
    <w:p w14:paraId="7610C8F4" w14:textId="77777777" w:rsidR="00A044F8" w:rsidRPr="00A044F8" w:rsidRDefault="00A044F8" w:rsidP="0090550D">
      <w:pPr>
        <w:widowControl w:val="0"/>
        <w:numPr>
          <w:ilvl w:val="2"/>
          <w:numId w:val="39"/>
        </w:numPr>
        <w:shd w:val="clear" w:color="auto" w:fill="FFFFFF"/>
        <w:tabs>
          <w:tab w:val="left" w:pos="993"/>
        </w:tabs>
        <w:spacing w:line="276" w:lineRule="auto"/>
        <w:ind w:left="-284" w:firstLine="720"/>
        <w:jc w:val="both"/>
        <w:textAlignment w:val="baseline"/>
      </w:pPr>
      <w:r w:rsidRPr="00A044F8">
        <w:t>KPT skaičiuojami, jeigu Kokybės pažeidimas neištaisomas per šio Priedėlio 1 lentelėje nurodytą Ištaisymo laiką.</w:t>
      </w:r>
    </w:p>
    <w:p w14:paraId="7CFA2116" w14:textId="19AD4553" w:rsidR="00A044F8" w:rsidRPr="00A044F8" w:rsidRDefault="00A044F8" w:rsidP="0090550D">
      <w:pPr>
        <w:widowControl w:val="0"/>
        <w:numPr>
          <w:ilvl w:val="2"/>
          <w:numId w:val="39"/>
        </w:numPr>
        <w:shd w:val="clear" w:color="auto" w:fill="FFFFFF"/>
        <w:tabs>
          <w:tab w:val="left" w:pos="993"/>
        </w:tabs>
        <w:spacing w:line="276" w:lineRule="auto"/>
        <w:ind w:left="-284" w:firstLine="720"/>
        <w:jc w:val="both"/>
        <w:textAlignment w:val="baseline"/>
      </w:pPr>
      <w:r w:rsidRPr="00A044F8">
        <w:t xml:space="preserve">Jeigu buvo nustatyti, užregistruoti ir per Ištaisymo laiką neištaisyti daugiau kaip vienas Kokybiniai pažeidimai, yra sumuojami visų Kokybinių pažeidimų KPT ir apskaičiuojama KPI, kaip nurodyta šio </w:t>
      </w:r>
      <w:r w:rsidRPr="00A044F8">
        <w:rPr>
          <w:color w:val="000000" w:themeColor="text1"/>
        </w:rPr>
        <w:t xml:space="preserve">Priedėlio </w:t>
      </w:r>
      <w:r w:rsidRPr="00A044F8">
        <w:rPr>
          <w:color w:val="000000" w:themeColor="text1"/>
        </w:rPr>
        <w:fldChar w:fldCharType="begin"/>
      </w:r>
      <w:r w:rsidRPr="00A044F8">
        <w:rPr>
          <w:color w:val="000000" w:themeColor="text1"/>
        </w:rPr>
        <w:instrText xml:space="preserve"> REF _Ref514307287 \r \h  \* MERGEFORMAT </w:instrText>
      </w:r>
      <w:r w:rsidRPr="00A044F8">
        <w:rPr>
          <w:color w:val="000000" w:themeColor="text1"/>
        </w:rPr>
      </w:r>
      <w:r w:rsidRPr="00A044F8">
        <w:rPr>
          <w:color w:val="000000" w:themeColor="text1"/>
        </w:rPr>
        <w:fldChar w:fldCharType="separate"/>
      </w:r>
      <w:r w:rsidR="00B87438">
        <w:rPr>
          <w:color w:val="000000" w:themeColor="text1"/>
        </w:rPr>
        <w:t>2.4</w:t>
      </w:r>
      <w:r w:rsidRPr="00A044F8">
        <w:rPr>
          <w:color w:val="000000" w:themeColor="text1"/>
        </w:rPr>
        <w:fldChar w:fldCharType="end"/>
      </w:r>
      <w:r w:rsidRPr="00A044F8">
        <w:rPr>
          <w:color w:val="000000" w:themeColor="text1"/>
        </w:rPr>
        <w:t xml:space="preserve"> punkte. </w:t>
      </w:r>
    </w:p>
    <w:p w14:paraId="22D4514A" w14:textId="77777777" w:rsidR="00A044F8" w:rsidRPr="00A044F8" w:rsidRDefault="00A044F8" w:rsidP="00A044F8">
      <w:pPr>
        <w:widowControl w:val="0"/>
        <w:spacing w:line="276" w:lineRule="auto"/>
      </w:pPr>
    </w:p>
    <w:p w14:paraId="463F46F2" w14:textId="77777777" w:rsidR="00A044F8" w:rsidRPr="00A044F8" w:rsidRDefault="00A044F8" w:rsidP="00A044F8">
      <w:pPr>
        <w:widowControl w:val="0"/>
        <w:spacing w:line="276" w:lineRule="auto"/>
      </w:pPr>
    </w:p>
    <w:p w14:paraId="04917B33" w14:textId="77777777" w:rsidR="00A044F8" w:rsidRPr="00A044F8" w:rsidRDefault="00A044F8" w:rsidP="00A044F8">
      <w:pPr>
        <w:widowControl w:val="0"/>
        <w:shd w:val="clear" w:color="auto" w:fill="FFFFFF"/>
        <w:autoSpaceDE w:val="0"/>
        <w:spacing w:line="276" w:lineRule="auto"/>
        <w:ind w:firstLine="709"/>
        <w:textAlignment w:val="baseline"/>
      </w:pPr>
      <w:r w:rsidRPr="00A044F8">
        <w:rPr>
          <w:b/>
        </w:rPr>
        <w:t xml:space="preserve">1. lentelė. </w:t>
      </w:r>
      <w:r w:rsidRPr="00A044F8">
        <w:t>Kokybės pažeidimai.</w:t>
      </w:r>
    </w:p>
    <w:p w14:paraId="5C2FF95D" w14:textId="77777777" w:rsidR="00A044F8" w:rsidRPr="00A044F8" w:rsidRDefault="00A044F8" w:rsidP="00A044F8">
      <w:pPr>
        <w:widowControl w:val="0"/>
        <w:shd w:val="clear" w:color="auto" w:fill="FFFFFF"/>
        <w:autoSpaceDE w:val="0"/>
        <w:spacing w:line="276" w:lineRule="auto"/>
        <w:ind w:firstLine="709"/>
        <w:textAlignment w:val="baseline"/>
      </w:pPr>
    </w:p>
    <w:tbl>
      <w:tblPr>
        <w:tblW w:w="9498" w:type="dxa"/>
        <w:tblInd w:w="-5" w:type="dxa"/>
        <w:tblBorders>
          <w:top w:val="single" w:sz="4" w:space="0" w:color="C0504D"/>
          <w:left w:val="single" w:sz="4" w:space="0" w:color="C0504D"/>
          <w:bottom w:val="single" w:sz="4" w:space="0" w:color="C0504D"/>
          <w:right w:val="single" w:sz="4" w:space="0" w:color="000000"/>
          <w:insideH w:val="single" w:sz="4" w:space="0" w:color="C0504D"/>
          <w:insideV w:val="single" w:sz="4" w:space="0" w:color="000000"/>
        </w:tblBorders>
        <w:tblLayout w:type="fixed"/>
        <w:tblCellMar>
          <w:left w:w="103" w:type="dxa"/>
        </w:tblCellMar>
        <w:tblLook w:val="04A0" w:firstRow="1" w:lastRow="0" w:firstColumn="1" w:lastColumn="0" w:noHBand="0" w:noVBand="1"/>
      </w:tblPr>
      <w:tblGrid>
        <w:gridCol w:w="993"/>
        <w:gridCol w:w="1275"/>
        <w:gridCol w:w="1701"/>
        <w:gridCol w:w="1134"/>
        <w:gridCol w:w="1134"/>
        <w:gridCol w:w="1560"/>
        <w:gridCol w:w="1701"/>
      </w:tblGrid>
      <w:tr w:rsidR="00326936" w:rsidRPr="00A044F8" w14:paraId="7E41F9A3"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377E5A93" w14:textId="77777777" w:rsidR="00371EDB" w:rsidRPr="00A044F8" w:rsidRDefault="00371EDB" w:rsidP="00A044F8">
            <w:pPr>
              <w:widowControl w:val="0"/>
              <w:shd w:val="clear" w:color="auto" w:fill="FFFFFF"/>
              <w:spacing w:line="276" w:lineRule="auto"/>
              <w:textAlignment w:val="baseline"/>
              <w:rPr>
                <w:b/>
              </w:rPr>
            </w:pPr>
            <w:r w:rsidRPr="00A044F8">
              <w:rPr>
                <w:b/>
              </w:rPr>
              <w:t>Kodas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05658190" w14:textId="77777777" w:rsidR="00371EDB" w:rsidRPr="00A044F8" w:rsidRDefault="00371EDB" w:rsidP="00A044F8">
            <w:pPr>
              <w:widowControl w:val="0"/>
              <w:shd w:val="clear" w:color="auto" w:fill="FFFFFF"/>
              <w:spacing w:line="276" w:lineRule="auto"/>
              <w:textAlignment w:val="baseline"/>
              <w:rPr>
                <w:b/>
              </w:rPr>
            </w:pPr>
            <w:r w:rsidRPr="00A044F8">
              <w:rPr>
                <w:b/>
              </w:rPr>
              <w:t>Sistema / Sritis</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222821B8" w14:textId="77777777" w:rsidR="00371EDB" w:rsidRPr="00A044F8" w:rsidRDefault="00371EDB" w:rsidP="00A044F8">
            <w:pPr>
              <w:widowControl w:val="0"/>
              <w:shd w:val="clear" w:color="auto" w:fill="FFFFFF"/>
              <w:spacing w:line="276" w:lineRule="auto"/>
              <w:jc w:val="center"/>
              <w:textAlignment w:val="baseline"/>
              <w:rPr>
                <w:b/>
              </w:rPr>
            </w:pPr>
            <w:r w:rsidRPr="00A044F8">
              <w:rPr>
                <w:b/>
              </w:rPr>
              <w:t>Veiksmas / Paslauga</w:t>
            </w:r>
          </w:p>
        </w:tc>
        <w:tc>
          <w:tcPr>
            <w:tcW w:w="1134" w:type="dxa"/>
            <w:tcBorders>
              <w:top w:val="single" w:sz="4" w:space="0" w:color="C0504D"/>
              <w:left w:val="single" w:sz="4" w:space="0" w:color="000000"/>
              <w:bottom w:val="single" w:sz="4" w:space="0" w:color="C0504D"/>
              <w:right w:val="single" w:sz="4" w:space="0" w:color="000000"/>
            </w:tcBorders>
            <w:vAlign w:val="center"/>
          </w:tcPr>
          <w:p w14:paraId="78A2505B" w14:textId="77777777" w:rsidR="00371EDB" w:rsidRPr="00A044F8" w:rsidRDefault="00371EDB" w:rsidP="00A044F8">
            <w:pPr>
              <w:widowControl w:val="0"/>
              <w:shd w:val="clear" w:color="auto" w:fill="FFFFFF"/>
              <w:spacing w:line="276" w:lineRule="auto"/>
              <w:jc w:val="center"/>
              <w:textAlignment w:val="baseline"/>
              <w:rPr>
                <w:b/>
              </w:rPr>
            </w:pPr>
            <w:r w:rsidRPr="00A044F8">
              <w:rPr>
                <w:b/>
              </w:rPr>
              <w:t>Ištaisymo laikas</w:t>
            </w:r>
            <w:r>
              <w:rPr>
                <w:b/>
              </w:rPr>
              <w:t xml:space="preserve"> (Mokymų r</w:t>
            </w:r>
            <w:r w:rsidR="00CA2B7B">
              <w:rPr>
                <w:b/>
              </w:rPr>
              <w:t>e</w:t>
            </w:r>
            <w:r>
              <w:rPr>
                <w:b/>
              </w:rPr>
              <w:t>žimas)</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05F19BF6" w14:textId="77777777" w:rsidR="00371EDB" w:rsidRPr="00A044F8" w:rsidRDefault="00371EDB" w:rsidP="00A044F8">
            <w:pPr>
              <w:widowControl w:val="0"/>
              <w:shd w:val="clear" w:color="auto" w:fill="FFFFFF"/>
              <w:spacing w:line="276" w:lineRule="auto"/>
              <w:textAlignment w:val="baseline"/>
              <w:rPr>
                <w:b/>
              </w:rPr>
            </w:pPr>
            <w:r w:rsidRPr="00A044F8">
              <w:rPr>
                <w:b/>
              </w:rPr>
              <w:t>KPT</w:t>
            </w:r>
            <w:r>
              <w:rPr>
                <w:b/>
              </w:rPr>
              <w:t xml:space="preserve"> (Mokymų r</w:t>
            </w:r>
            <w:r w:rsidR="00CA2B7B">
              <w:rPr>
                <w:b/>
              </w:rPr>
              <w:t>e</w:t>
            </w:r>
            <w:r>
              <w:rPr>
                <w:b/>
              </w:rPr>
              <w:t>žimas)</w:t>
            </w:r>
          </w:p>
        </w:tc>
        <w:tc>
          <w:tcPr>
            <w:tcW w:w="1560" w:type="dxa"/>
            <w:tcBorders>
              <w:top w:val="single" w:sz="4" w:space="0" w:color="C0504D"/>
              <w:left w:val="single" w:sz="4" w:space="0" w:color="000000"/>
              <w:bottom w:val="single" w:sz="4" w:space="0" w:color="C0504D"/>
              <w:right w:val="single" w:sz="4" w:space="0" w:color="000000"/>
            </w:tcBorders>
          </w:tcPr>
          <w:p w14:paraId="20F8EB3C" w14:textId="77777777" w:rsidR="00371EDB" w:rsidRDefault="00371EDB" w:rsidP="00A044F8">
            <w:pPr>
              <w:widowControl w:val="0"/>
              <w:shd w:val="clear" w:color="auto" w:fill="FFFFFF"/>
              <w:spacing w:line="276" w:lineRule="auto"/>
              <w:textAlignment w:val="baseline"/>
              <w:rPr>
                <w:b/>
              </w:rPr>
            </w:pPr>
            <w:r>
              <w:rPr>
                <w:b/>
              </w:rPr>
              <w:t>Ištaisymo laikas</w:t>
            </w:r>
          </w:p>
          <w:p w14:paraId="5E12F813" w14:textId="77777777" w:rsidR="00326936" w:rsidRDefault="00371EDB" w:rsidP="00326936">
            <w:pPr>
              <w:widowControl w:val="0"/>
              <w:shd w:val="clear" w:color="auto" w:fill="FFFFFF"/>
              <w:tabs>
                <w:tab w:val="right" w:pos="3901"/>
              </w:tabs>
              <w:spacing w:line="276" w:lineRule="auto"/>
              <w:ind w:right="-1526"/>
              <w:textAlignment w:val="baseline"/>
              <w:rPr>
                <w:b/>
              </w:rPr>
            </w:pPr>
            <w:r>
              <w:rPr>
                <w:b/>
              </w:rPr>
              <w:t xml:space="preserve">(Atostogų </w:t>
            </w:r>
          </w:p>
          <w:p w14:paraId="08651F7D" w14:textId="54806E44" w:rsidR="00371EDB" w:rsidRPr="00A044F8" w:rsidRDefault="00371EDB" w:rsidP="00326936">
            <w:pPr>
              <w:widowControl w:val="0"/>
              <w:shd w:val="clear" w:color="auto" w:fill="FFFFFF"/>
              <w:tabs>
                <w:tab w:val="right" w:pos="3901"/>
              </w:tabs>
              <w:spacing w:line="276" w:lineRule="auto"/>
              <w:ind w:right="-1948"/>
              <w:textAlignment w:val="baseline"/>
              <w:rPr>
                <w:b/>
              </w:rPr>
            </w:pPr>
            <w:r>
              <w:rPr>
                <w:b/>
              </w:rPr>
              <w:t>r</w:t>
            </w:r>
            <w:r w:rsidR="00CA2B7B">
              <w:rPr>
                <w:b/>
              </w:rPr>
              <w:t>e</w:t>
            </w:r>
            <w:r>
              <w:rPr>
                <w:b/>
              </w:rPr>
              <w:t>žimas)</w:t>
            </w:r>
            <w:r w:rsidR="00326936">
              <w:rPr>
                <w:b/>
              </w:rPr>
              <w:tab/>
            </w:r>
          </w:p>
        </w:tc>
        <w:tc>
          <w:tcPr>
            <w:tcW w:w="1701" w:type="dxa"/>
            <w:tcBorders>
              <w:top w:val="single" w:sz="4" w:space="0" w:color="C0504D"/>
              <w:left w:val="single" w:sz="4" w:space="0" w:color="000000"/>
              <w:bottom w:val="single" w:sz="4" w:space="0" w:color="C0504D"/>
              <w:right w:val="single" w:sz="4" w:space="0" w:color="000000"/>
            </w:tcBorders>
          </w:tcPr>
          <w:p w14:paraId="2A75A4DA" w14:textId="77777777" w:rsidR="00371EDB" w:rsidRPr="00A044F8" w:rsidRDefault="00371EDB" w:rsidP="00A044F8">
            <w:pPr>
              <w:widowControl w:val="0"/>
              <w:shd w:val="clear" w:color="auto" w:fill="FFFFFF"/>
              <w:spacing w:line="276" w:lineRule="auto"/>
              <w:textAlignment w:val="baseline"/>
              <w:rPr>
                <w:b/>
              </w:rPr>
            </w:pPr>
            <w:r>
              <w:rPr>
                <w:b/>
              </w:rPr>
              <w:t>KPT (Atostogų r</w:t>
            </w:r>
            <w:r w:rsidR="009A0DED">
              <w:rPr>
                <w:b/>
              </w:rPr>
              <w:t>e</w:t>
            </w:r>
            <w:r>
              <w:rPr>
                <w:b/>
              </w:rPr>
              <w:t>žimas)</w:t>
            </w:r>
          </w:p>
        </w:tc>
      </w:tr>
      <w:tr w:rsidR="00326936" w:rsidRPr="00A044F8" w14:paraId="00E5BE1A"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4412D621" w14:textId="77777777" w:rsidR="00371EDB" w:rsidRPr="00A044F8" w:rsidRDefault="00371EDB" w:rsidP="00A044F8">
            <w:pPr>
              <w:widowControl w:val="0"/>
              <w:shd w:val="clear" w:color="auto" w:fill="FFFFFF"/>
              <w:spacing w:line="276" w:lineRule="auto"/>
              <w:jc w:val="center"/>
              <w:textAlignment w:val="baseline"/>
            </w:pPr>
            <w:r w:rsidRPr="00A044F8">
              <w:t>RĮ</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21AD89D4" w14:textId="77777777" w:rsidR="00371EDB" w:rsidRPr="00A044F8" w:rsidRDefault="00371EDB" w:rsidP="00A044F8">
            <w:pPr>
              <w:widowControl w:val="0"/>
              <w:shd w:val="clear" w:color="auto" w:fill="FFFFFF"/>
              <w:spacing w:line="276" w:lineRule="auto"/>
              <w:textAlignment w:val="baseline"/>
            </w:pPr>
            <w:r w:rsidRPr="00A044F8">
              <w:t>Registravimo įrankis</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198D5BB1" w14:textId="11502A29" w:rsidR="00371EDB" w:rsidRPr="00A044F8" w:rsidRDefault="00371EDB" w:rsidP="00681033">
            <w:pPr>
              <w:widowControl w:val="0"/>
              <w:shd w:val="clear" w:color="auto" w:fill="FFFFFF"/>
              <w:spacing w:line="276" w:lineRule="auto"/>
              <w:textAlignment w:val="baseline"/>
            </w:pPr>
            <w:r w:rsidRPr="00A044F8">
              <w:t>Pažeidimų registravimas, pažeidimo identifikavimas, būklės pasikeitimas fiksuojamas nustatytu laiku</w:t>
            </w:r>
            <w:r>
              <w:t xml:space="preserve"> ir tam teisę turinčio asmens</w:t>
            </w:r>
            <w:r w:rsidRPr="00A044F8">
              <w:t xml:space="preserve">, veiklos ataskaitų generavimas. </w:t>
            </w:r>
          </w:p>
        </w:tc>
        <w:tc>
          <w:tcPr>
            <w:tcW w:w="1134" w:type="dxa"/>
            <w:tcBorders>
              <w:top w:val="single" w:sz="4" w:space="0" w:color="C0504D"/>
              <w:left w:val="single" w:sz="4" w:space="0" w:color="000000"/>
              <w:bottom w:val="single" w:sz="4" w:space="0" w:color="C0504D"/>
              <w:right w:val="single" w:sz="4" w:space="0" w:color="000000"/>
            </w:tcBorders>
            <w:vAlign w:val="center"/>
          </w:tcPr>
          <w:p w14:paraId="5F034853" w14:textId="25095D4C" w:rsidR="00371EDB" w:rsidRPr="00A044F8" w:rsidDel="00560DC2" w:rsidRDefault="00371EDB" w:rsidP="00A044F8">
            <w:pPr>
              <w:widowControl w:val="0"/>
              <w:shd w:val="clear" w:color="auto" w:fill="FFFFFF"/>
              <w:spacing w:line="276" w:lineRule="auto"/>
              <w:jc w:val="center"/>
              <w:textAlignment w:val="baseline"/>
              <w:rPr>
                <w:strike/>
              </w:rPr>
            </w:pPr>
            <w:r w:rsidRPr="00326936">
              <w:t>3</w:t>
            </w:r>
            <w:r w:rsidR="00D52DFC" w:rsidRPr="00326936">
              <w:rPr>
                <w:lang w:val="en-US"/>
              </w:rPr>
              <w:t>*</w:t>
            </w:r>
            <w:r w:rsidRPr="00326936">
              <w:t xml:space="preserve"> val.</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1BFA8CBE" w14:textId="77777777" w:rsidR="00371EDB" w:rsidRPr="00A044F8" w:rsidRDefault="00371EDB" w:rsidP="00A044F8">
            <w:pPr>
              <w:widowControl w:val="0"/>
              <w:shd w:val="clear" w:color="auto" w:fill="FFFFFF"/>
              <w:spacing w:line="276" w:lineRule="auto"/>
              <w:jc w:val="center"/>
              <w:textAlignment w:val="baseline"/>
            </w:pPr>
            <w:r w:rsidRPr="00A044F8">
              <w:t>5</w:t>
            </w:r>
          </w:p>
        </w:tc>
        <w:tc>
          <w:tcPr>
            <w:tcW w:w="1560" w:type="dxa"/>
            <w:tcBorders>
              <w:top w:val="single" w:sz="4" w:space="0" w:color="C0504D"/>
              <w:left w:val="single" w:sz="4" w:space="0" w:color="000000"/>
              <w:bottom w:val="single" w:sz="4" w:space="0" w:color="C0504D"/>
              <w:right w:val="single" w:sz="4" w:space="0" w:color="000000"/>
            </w:tcBorders>
          </w:tcPr>
          <w:p w14:paraId="75F620C6" w14:textId="29BCD89E" w:rsidR="00371EDB" w:rsidRPr="0077452F" w:rsidRDefault="00371EDB" w:rsidP="00371EDB">
            <w:pPr>
              <w:widowControl w:val="0"/>
              <w:shd w:val="clear" w:color="auto" w:fill="FFFFFF"/>
              <w:spacing w:line="276" w:lineRule="auto"/>
              <w:jc w:val="center"/>
              <w:textAlignment w:val="baseline"/>
            </w:pPr>
            <w:r w:rsidRPr="00326936">
              <w:t>4</w:t>
            </w:r>
            <w:r w:rsidR="00D52DFC" w:rsidRPr="00326936">
              <w:t>*</w:t>
            </w:r>
            <w:r w:rsidRPr="00326936">
              <w:t xml:space="preserve"> </w:t>
            </w:r>
            <w:proofErr w:type="spellStart"/>
            <w:r w:rsidRPr="00326936">
              <w:t>val</w:t>
            </w:r>
            <w:proofErr w:type="spellEnd"/>
          </w:p>
        </w:tc>
        <w:tc>
          <w:tcPr>
            <w:tcW w:w="1701" w:type="dxa"/>
            <w:tcBorders>
              <w:top w:val="single" w:sz="4" w:space="0" w:color="C0504D"/>
              <w:left w:val="single" w:sz="4" w:space="0" w:color="000000"/>
              <w:bottom w:val="single" w:sz="4" w:space="0" w:color="C0504D"/>
              <w:right w:val="single" w:sz="4" w:space="0" w:color="000000"/>
            </w:tcBorders>
          </w:tcPr>
          <w:p w14:paraId="7E543E44" w14:textId="77777777" w:rsidR="00371EDB" w:rsidRPr="00A044F8" w:rsidRDefault="00371EDB" w:rsidP="0077452F">
            <w:pPr>
              <w:widowControl w:val="0"/>
              <w:shd w:val="clear" w:color="auto" w:fill="FFFFFF"/>
              <w:spacing w:line="276" w:lineRule="auto"/>
              <w:jc w:val="center"/>
              <w:textAlignment w:val="baseline"/>
            </w:pPr>
            <w:r>
              <w:t>3</w:t>
            </w:r>
          </w:p>
        </w:tc>
      </w:tr>
      <w:tr w:rsidR="00326936" w:rsidRPr="00A044F8" w14:paraId="60A6C709"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08BAA79E" w14:textId="77777777" w:rsidR="00371EDB" w:rsidRPr="00A044F8" w:rsidRDefault="00371EDB" w:rsidP="00A044F8">
            <w:pPr>
              <w:widowControl w:val="0"/>
              <w:shd w:val="clear" w:color="auto" w:fill="FFFFFF"/>
              <w:spacing w:line="276" w:lineRule="auto"/>
              <w:jc w:val="center"/>
              <w:textAlignment w:val="baseline"/>
            </w:pPr>
            <w:r w:rsidRPr="00A044F8">
              <w:t>VA</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7BBD0667" w14:textId="77777777" w:rsidR="00371EDB" w:rsidRPr="00A044F8" w:rsidRDefault="00371EDB" w:rsidP="00A044F8">
            <w:pPr>
              <w:widowControl w:val="0"/>
              <w:shd w:val="clear" w:color="auto" w:fill="FFFFFF"/>
              <w:spacing w:line="276" w:lineRule="auto"/>
              <w:textAlignment w:val="baseline"/>
            </w:pPr>
            <w:r w:rsidRPr="00A044F8">
              <w:t>Veiklos ataskaitos</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1DAB96FE" w14:textId="77777777" w:rsidR="00371EDB" w:rsidRPr="00A044F8" w:rsidRDefault="00371EDB" w:rsidP="00371EDB">
            <w:pPr>
              <w:widowControl w:val="0"/>
              <w:shd w:val="clear" w:color="auto" w:fill="FFFFFF"/>
              <w:spacing w:line="276" w:lineRule="auto"/>
              <w:jc w:val="both"/>
              <w:textAlignment w:val="baseline"/>
            </w:pPr>
            <w:r w:rsidRPr="00A044F8">
              <w:t xml:space="preserve">Veiklos </w:t>
            </w:r>
            <w:r w:rsidRPr="00681033">
              <w:t>ataskaitos, išskyrus tas, kurios generuojamos automatiškai iš Registravimo įrankio,</w:t>
            </w:r>
            <w:r w:rsidRPr="00A044F8">
              <w:t xml:space="preserve"> yra pristatytos nustatyto formato, turinio ir kokybės bei </w:t>
            </w:r>
            <w:r w:rsidRPr="00A044F8">
              <w:lastRenderedPageBreak/>
              <w:t>nustatytu laiku.</w:t>
            </w:r>
          </w:p>
        </w:tc>
        <w:tc>
          <w:tcPr>
            <w:tcW w:w="1134" w:type="dxa"/>
            <w:tcBorders>
              <w:top w:val="single" w:sz="4" w:space="0" w:color="C0504D"/>
              <w:left w:val="single" w:sz="4" w:space="0" w:color="000000"/>
              <w:bottom w:val="single" w:sz="4" w:space="0" w:color="C0504D"/>
              <w:right w:val="single" w:sz="4" w:space="0" w:color="000000"/>
            </w:tcBorders>
            <w:vAlign w:val="center"/>
          </w:tcPr>
          <w:p w14:paraId="5ACC49FD" w14:textId="77777777" w:rsidR="00371EDB" w:rsidRPr="00A044F8" w:rsidDel="00920C16" w:rsidRDefault="00371EDB" w:rsidP="00A044F8">
            <w:pPr>
              <w:widowControl w:val="0"/>
              <w:shd w:val="clear" w:color="auto" w:fill="FFFFFF"/>
              <w:spacing w:line="276" w:lineRule="auto"/>
              <w:jc w:val="center"/>
              <w:textAlignment w:val="baseline"/>
            </w:pPr>
            <w:r w:rsidRPr="00A044F8">
              <w:lastRenderedPageBreak/>
              <w:t>1.d.d</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6A3F6632" w14:textId="77777777" w:rsidR="00371EDB" w:rsidRPr="00A044F8" w:rsidRDefault="00371EDB" w:rsidP="00A044F8">
            <w:pPr>
              <w:widowControl w:val="0"/>
              <w:shd w:val="clear" w:color="auto" w:fill="FFFFFF"/>
              <w:spacing w:line="276" w:lineRule="auto"/>
              <w:jc w:val="center"/>
              <w:textAlignment w:val="baseline"/>
            </w:pPr>
            <w:r w:rsidRPr="00A044F8">
              <w:t>10</w:t>
            </w:r>
          </w:p>
        </w:tc>
        <w:tc>
          <w:tcPr>
            <w:tcW w:w="1560" w:type="dxa"/>
            <w:tcBorders>
              <w:top w:val="single" w:sz="4" w:space="0" w:color="C0504D"/>
              <w:left w:val="single" w:sz="4" w:space="0" w:color="000000"/>
              <w:bottom w:val="single" w:sz="4" w:space="0" w:color="C0504D"/>
              <w:right w:val="single" w:sz="4" w:space="0" w:color="000000"/>
            </w:tcBorders>
          </w:tcPr>
          <w:p w14:paraId="1D406C99" w14:textId="77777777" w:rsidR="00371EDB" w:rsidRPr="00A044F8" w:rsidRDefault="00371EDB" w:rsidP="00371EDB">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4B92FAA7" w14:textId="77777777" w:rsidR="00371EDB" w:rsidRPr="00A044F8" w:rsidRDefault="0077452F" w:rsidP="0077452F">
            <w:pPr>
              <w:widowControl w:val="0"/>
              <w:shd w:val="clear" w:color="auto" w:fill="FFFFFF"/>
              <w:spacing w:line="276" w:lineRule="auto"/>
              <w:jc w:val="center"/>
              <w:textAlignment w:val="baseline"/>
            </w:pPr>
            <w:r>
              <w:t>5</w:t>
            </w:r>
          </w:p>
        </w:tc>
      </w:tr>
      <w:tr w:rsidR="00326936" w:rsidRPr="00A044F8" w14:paraId="74CB5995"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792E9376"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Š</w:t>
            </w:r>
            <w:r>
              <w:rPr>
                <w:color w:val="000000"/>
              </w:rPr>
              <w:t>V</w:t>
            </w:r>
            <w:r w:rsidRPr="00A044F8">
              <w:rPr>
                <w:color w:val="000000"/>
              </w:rPr>
              <w:t>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0ADC04FD" w14:textId="77777777" w:rsidR="00371EDB" w:rsidRPr="00A044F8" w:rsidRDefault="00371EDB" w:rsidP="00A044F8">
            <w:pPr>
              <w:widowControl w:val="0"/>
              <w:shd w:val="clear" w:color="auto" w:fill="FFFFFF"/>
              <w:spacing w:line="276" w:lineRule="auto"/>
              <w:textAlignment w:val="baseline"/>
            </w:pPr>
            <w:r w:rsidRPr="00A044F8">
              <w:rPr>
                <w:color w:val="000000"/>
              </w:rPr>
              <w:t>Šildymo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35B81FC6"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73A7BBCE" w14:textId="77777777" w:rsidR="00371EDB" w:rsidRPr="00A044F8" w:rsidRDefault="00371EDB" w:rsidP="00385304">
            <w:pPr>
              <w:widowControl w:val="0"/>
              <w:shd w:val="clear" w:color="auto" w:fill="FFFFFF"/>
              <w:spacing w:line="276" w:lineRule="auto"/>
              <w:jc w:val="center"/>
              <w:textAlignment w:val="baseline"/>
            </w:pPr>
            <w:r w:rsidRPr="00A044F8">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04DCB59E" w14:textId="77777777" w:rsidR="00371EDB" w:rsidRPr="00A044F8" w:rsidRDefault="00371EDB" w:rsidP="00A044F8">
            <w:pPr>
              <w:widowControl w:val="0"/>
              <w:shd w:val="clear" w:color="auto" w:fill="FFFFFF"/>
              <w:spacing w:line="276" w:lineRule="auto"/>
              <w:jc w:val="center"/>
              <w:textAlignment w:val="baseline"/>
            </w:pPr>
            <w:r w:rsidRPr="00A044F8">
              <w:t>30</w:t>
            </w:r>
          </w:p>
        </w:tc>
        <w:tc>
          <w:tcPr>
            <w:tcW w:w="1560" w:type="dxa"/>
            <w:tcBorders>
              <w:top w:val="single" w:sz="4" w:space="0" w:color="C0504D"/>
              <w:left w:val="single" w:sz="4" w:space="0" w:color="000000"/>
              <w:bottom w:val="single" w:sz="4" w:space="0" w:color="C0504D"/>
              <w:right w:val="single" w:sz="4" w:space="0" w:color="000000"/>
            </w:tcBorders>
          </w:tcPr>
          <w:p w14:paraId="2230118B" w14:textId="77777777"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291DBC3E" w14:textId="77777777" w:rsidR="00371EDB" w:rsidRPr="00A044F8" w:rsidRDefault="0077452F" w:rsidP="00A044F8">
            <w:pPr>
              <w:widowControl w:val="0"/>
              <w:shd w:val="clear" w:color="auto" w:fill="FFFFFF"/>
              <w:spacing w:line="276" w:lineRule="auto"/>
              <w:jc w:val="center"/>
              <w:textAlignment w:val="baseline"/>
            </w:pPr>
            <w:r>
              <w:t>15</w:t>
            </w:r>
          </w:p>
        </w:tc>
      </w:tr>
      <w:tr w:rsidR="00326936" w:rsidRPr="00A044F8" w14:paraId="713D134A"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383898C6" w14:textId="77777777" w:rsidR="00371EDB" w:rsidRPr="00A044F8" w:rsidRDefault="00371EDB" w:rsidP="00A044F8">
            <w:pPr>
              <w:widowControl w:val="0"/>
              <w:shd w:val="clear" w:color="auto" w:fill="FFFFFF"/>
              <w:spacing w:line="276" w:lineRule="auto"/>
              <w:jc w:val="center"/>
              <w:textAlignment w:val="baseline"/>
              <w:rPr>
                <w:color w:val="000000"/>
              </w:rPr>
            </w:pPr>
            <w:r>
              <w:rPr>
                <w:color w:val="000000"/>
              </w:rPr>
              <w:t>ŠP</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6E49B047" w14:textId="77777777" w:rsidR="00371EDB" w:rsidRPr="00A044F8" w:rsidRDefault="00371EDB" w:rsidP="00A044F8">
            <w:pPr>
              <w:widowControl w:val="0"/>
              <w:shd w:val="clear" w:color="auto" w:fill="FFFFFF"/>
              <w:spacing w:line="276" w:lineRule="auto"/>
              <w:textAlignment w:val="baseline"/>
              <w:rPr>
                <w:color w:val="000000"/>
              </w:rPr>
            </w:pPr>
            <w:r>
              <w:rPr>
                <w:color w:val="000000"/>
              </w:rPr>
              <w:t>Šilumos punkto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1BFC9785" w14:textId="77777777" w:rsidR="00371EDB" w:rsidRPr="00A044F8" w:rsidRDefault="00371EDB" w:rsidP="00A044F8">
            <w:pPr>
              <w:widowControl w:val="0"/>
              <w:shd w:val="clear" w:color="auto" w:fill="FFFFFF"/>
              <w:spacing w:line="276" w:lineRule="auto"/>
              <w:jc w:val="both"/>
              <w:textAlignment w:val="baseline"/>
            </w:pPr>
            <w:r w:rsidRPr="00DF0920">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444D8961" w14:textId="77777777" w:rsidR="00371EDB" w:rsidRPr="0077452F" w:rsidRDefault="00371EDB" w:rsidP="00385304">
            <w:pPr>
              <w:widowControl w:val="0"/>
              <w:shd w:val="clear" w:color="auto" w:fill="FFFFFF"/>
              <w:spacing w:line="276" w:lineRule="auto"/>
              <w:jc w:val="center"/>
              <w:textAlignment w:val="baseline"/>
              <w:rPr>
                <w:lang w:val="en-US"/>
              </w:rPr>
            </w:pPr>
            <w:r>
              <w:rPr>
                <w:lang w:val="en-US"/>
              </w:rPr>
              <w:t xml:space="preserve">1 </w:t>
            </w:r>
            <w:proofErr w:type="spellStart"/>
            <w:r>
              <w:rPr>
                <w:lang w:val="en-US"/>
              </w:rPr>
              <w:t>d.d.</w:t>
            </w:r>
            <w:proofErr w:type="spellEnd"/>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6D9C33B0" w14:textId="77777777" w:rsidR="00371EDB" w:rsidRPr="00A044F8" w:rsidRDefault="00371EDB" w:rsidP="00A044F8">
            <w:pPr>
              <w:widowControl w:val="0"/>
              <w:shd w:val="clear" w:color="auto" w:fill="FFFFFF"/>
              <w:spacing w:line="276" w:lineRule="auto"/>
              <w:jc w:val="center"/>
              <w:textAlignment w:val="baseline"/>
            </w:pPr>
            <w:r>
              <w:t>30</w:t>
            </w:r>
          </w:p>
        </w:tc>
        <w:tc>
          <w:tcPr>
            <w:tcW w:w="1560" w:type="dxa"/>
            <w:tcBorders>
              <w:top w:val="single" w:sz="4" w:space="0" w:color="C0504D"/>
              <w:left w:val="single" w:sz="4" w:space="0" w:color="000000"/>
              <w:bottom w:val="single" w:sz="4" w:space="0" w:color="C0504D"/>
              <w:right w:val="single" w:sz="4" w:space="0" w:color="000000"/>
            </w:tcBorders>
          </w:tcPr>
          <w:p w14:paraId="1C77E4E5" w14:textId="77777777" w:rsidR="00371EDB"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3E94E5B5" w14:textId="77777777" w:rsidR="00371EDB" w:rsidRDefault="0077452F" w:rsidP="00A044F8">
            <w:pPr>
              <w:widowControl w:val="0"/>
              <w:shd w:val="clear" w:color="auto" w:fill="FFFFFF"/>
              <w:spacing w:line="276" w:lineRule="auto"/>
              <w:jc w:val="center"/>
              <w:textAlignment w:val="baseline"/>
            </w:pPr>
            <w:r>
              <w:t>15</w:t>
            </w:r>
          </w:p>
        </w:tc>
      </w:tr>
      <w:tr w:rsidR="00326936" w:rsidRPr="00A044F8" w14:paraId="5A84630C"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4F19E31C"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VKS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2F2A924C" w14:textId="77777777" w:rsidR="00371EDB" w:rsidRPr="00A044F8" w:rsidRDefault="00371EDB" w:rsidP="00A044F8">
            <w:pPr>
              <w:widowControl w:val="0"/>
              <w:shd w:val="clear" w:color="auto" w:fill="FFFFFF"/>
              <w:spacing w:line="276" w:lineRule="auto"/>
              <w:textAlignment w:val="baseline"/>
            </w:pPr>
            <w:r w:rsidRPr="00A044F8">
              <w:rPr>
                <w:color w:val="000000"/>
              </w:rPr>
              <w:t>Vėdinimo ir kondicionavimo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0F3B4162" w14:textId="77777777" w:rsidR="00371EDB" w:rsidRPr="00A044F8" w:rsidRDefault="00371EDB" w:rsidP="00A044F8">
            <w:pPr>
              <w:widowControl w:val="0"/>
              <w:shd w:val="clear" w:color="auto" w:fill="FFFFFF"/>
              <w:spacing w:line="276" w:lineRule="auto"/>
              <w:jc w:val="both"/>
              <w:textAlignment w:val="baseline"/>
            </w:pPr>
            <w:r w:rsidRPr="00A044F8">
              <w:rPr>
                <w:rFonts w:eastAsia="Times New Roman"/>
              </w:rPr>
              <w:t>Sistemos ir įrenginių (įskaitant jų sudedamąsias dalis)</w:t>
            </w:r>
            <w:r w:rsidRPr="00A044F8">
              <w:t xml:space="preserve">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6F4802EC" w14:textId="77777777" w:rsidR="00371EDB" w:rsidRPr="00A044F8" w:rsidRDefault="00371EDB" w:rsidP="00385304">
            <w:pPr>
              <w:widowControl w:val="0"/>
              <w:shd w:val="clear" w:color="auto" w:fill="FFFFFF"/>
              <w:spacing w:line="276" w:lineRule="auto"/>
              <w:jc w:val="center"/>
              <w:textAlignment w:val="baseline"/>
            </w:pPr>
            <w:r w:rsidRPr="00A044F8">
              <w:t>3</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38A50C06" w14:textId="77777777"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14:paraId="2ECB186C" w14:textId="77777777" w:rsidR="00371EDB" w:rsidRPr="00A044F8" w:rsidRDefault="0077452F" w:rsidP="00A044F8">
            <w:pPr>
              <w:widowControl w:val="0"/>
              <w:shd w:val="clear" w:color="auto" w:fill="FFFFFF"/>
              <w:spacing w:line="276" w:lineRule="auto"/>
              <w:jc w:val="center"/>
              <w:textAlignment w:val="baseline"/>
            </w:pPr>
            <w:r>
              <w:t xml:space="preserve">6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4074C3B2" w14:textId="77777777" w:rsidR="00371EDB" w:rsidRPr="00A044F8" w:rsidRDefault="0077452F" w:rsidP="00A044F8">
            <w:pPr>
              <w:widowControl w:val="0"/>
              <w:shd w:val="clear" w:color="auto" w:fill="FFFFFF"/>
              <w:spacing w:line="276" w:lineRule="auto"/>
              <w:jc w:val="center"/>
              <w:textAlignment w:val="baseline"/>
            </w:pPr>
            <w:r>
              <w:t>10</w:t>
            </w:r>
          </w:p>
        </w:tc>
      </w:tr>
      <w:tr w:rsidR="00326936" w:rsidRPr="00A044F8" w14:paraId="35E1D799"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23D8A5F8"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KVS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4963D011" w14:textId="77777777" w:rsidR="00371EDB" w:rsidRPr="00A044F8" w:rsidRDefault="00371EDB" w:rsidP="00A044F8">
            <w:pPr>
              <w:widowControl w:val="0"/>
              <w:shd w:val="clear" w:color="auto" w:fill="FFFFFF"/>
              <w:spacing w:line="276" w:lineRule="auto"/>
              <w:textAlignment w:val="baseline"/>
            </w:pPr>
            <w:r w:rsidRPr="00A044F8">
              <w:rPr>
                <w:color w:val="000000"/>
              </w:rPr>
              <w:t xml:space="preserve">Karšto vandens sistemos ir </w:t>
            </w:r>
            <w:r w:rsidRPr="00A044F8">
              <w:rPr>
                <w:color w:val="000000"/>
              </w:rPr>
              <w:lastRenderedPageBreak/>
              <w:t>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15320621" w14:textId="77777777" w:rsidR="00371EDB" w:rsidRPr="00A044F8" w:rsidRDefault="00371EDB" w:rsidP="00A044F8">
            <w:pPr>
              <w:widowControl w:val="0"/>
              <w:shd w:val="clear" w:color="auto" w:fill="FFFFFF"/>
              <w:spacing w:line="276" w:lineRule="auto"/>
              <w:jc w:val="both"/>
              <w:textAlignment w:val="baseline"/>
            </w:pPr>
            <w:r w:rsidRPr="00A044F8">
              <w:rPr>
                <w:rFonts w:eastAsia="Times New Roman"/>
              </w:rPr>
              <w:lastRenderedPageBreak/>
              <w:t xml:space="preserve">Sistemos ir įrenginių (įskaitant jų </w:t>
            </w:r>
            <w:r w:rsidRPr="00A044F8">
              <w:rPr>
                <w:rFonts w:eastAsia="Times New Roman"/>
              </w:rPr>
              <w:lastRenderedPageBreak/>
              <w:t>sudedamąsias dalis)</w:t>
            </w:r>
            <w:r w:rsidRPr="00A044F8">
              <w:t xml:space="preserve">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3B21CD52" w14:textId="77777777" w:rsidR="00371EDB" w:rsidRPr="00A044F8" w:rsidRDefault="00371EDB" w:rsidP="00385304">
            <w:pPr>
              <w:widowControl w:val="0"/>
              <w:shd w:val="clear" w:color="auto" w:fill="FFFFFF"/>
              <w:spacing w:line="276" w:lineRule="auto"/>
              <w:jc w:val="center"/>
              <w:textAlignment w:val="baseline"/>
            </w:pPr>
            <w:r w:rsidRPr="00A044F8">
              <w:lastRenderedPageBreak/>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1ACE9882" w14:textId="77777777" w:rsidR="00371EDB" w:rsidRPr="00A044F8" w:rsidRDefault="00371EDB" w:rsidP="00A044F8">
            <w:pPr>
              <w:widowControl w:val="0"/>
              <w:shd w:val="clear" w:color="auto" w:fill="FFFFFF"/>
              <w:spacing w:line="276" w:lineRule="auto"/>
              <w:jc w:val="center"/>
              <w:textAlignment w:val="baseline"/>
            </w:pPr>
            <w:r w:rsidRPr="00A044F8">
              <w:t>30</w:t>
            </w:r>
          </w:p>
        </w:tc>
        <w:tc>
          <w:tcPr>
            <w:tcW w:w="1560" w:type="dxa"/>
            <w:tcBorders>
              <w:top w:val="single" w:sz="4" w:space="0" w:color="C0504D"/>
              <w:left w:val="single" w:sz="4" w:space="0" w:color="000000"/>
              <w:bottom w:val="single" w:sz="4" w:space="0" w:color="C0504D"/>
              <w:right w:val="single" w:sz="4" w:space="0" w:color="000000"/>
            </w:tcBorders>
          </w:tcPr>
          <w:p w14:paraId="02BD8547" w14:textId="77777777"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3BAEA44C" w14:textId="77777777" w:rsidR="00371EDB" w:rsidRPr="00A044F8" w:rsidRDefault="0077452F" w:rsidP="00A044F8">
            <w:pPr>
              <w:widowControl w:val="0"/>
              <w:shd w:val="clear" w:color="auto" w:fill="FFFFFF"/>
              <w:spacing w:line="276" w:lineRule="auto"/>
              <w:jc w:val="center"/>
              <w:textAlignment w:val="baseline"/>
            </w:pPr>
            <w:r>
              <w:t>15</w:t>
            </w:r>
          </w:p>
        </w:tc>
      </w:tr>
      <w:tr w:rsidR="00326936" w:rsidRPr="00A044F8" w14:paraId="69518090"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3418C6D9"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VS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35914A80" w14:textId="77777777" w:rsidR="00371EDB" w:rsidRPr="00A044F8" w:rsidRDefault="00371EDB" w:rsidP="00A044F8">
            <w:pPr>
              <w:widowControl w:val="0"/>
              <w:shd w:val="clear" w:color="auto" w:fill="FFFFFF"/>
              <w:spacing w:line="276" w:lineRule="auto"/>
              <w:textAlignment w:val="baseline"/>
            </w:pPr>
            <w:r w:rsidRPr="00A044F8">
              <w:rPr>
                <w:color w:val="000000"/>
              </w:rPr>
              <w:t>Vandentiekio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21E3D7E9" w14:textId="77777777" w:rsidR="00371EDB" w:rsidRPr="00A044F8" w:rsidRDefault="00371EDB" w:rsidP="00A044F8">
            <w:pPr>
              <w:widowControl w:val="0"/>
              <w:shd w:val="clear" w:color="auto" w:fill="FFFFFF"/>
              <w:spacing w:line="276" w:lineRule="auto"/>
              <w:jc w:val="both"/>
              <w:textAlignment w:val="baseline"/>
            </w:pPr>
            <w:r w:rsidRPr="00A044F8">
              <w:rPr>
                <w:rFonts w:eastAsia="Times New Roman"/>
              </w:rPr>
              <w:t>Sistemos ir įrenginių (įskaitant jų sudedamąsias dalis)</w:t>
            </w:r>
            <w:r w:rsidRPr="00A044F8">
              <w:t xml:space="preserve">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3CDEBD18" w14:textId="77777777" w:rsidR="00371EDB" w:rsidRPr="00A044F8" w:rsidRDefault="00371EDB" w:rsidP="00A044F8">
            <w:pPr>
              <w:widowControl w:val="0"/>
              <w:shd w:val="clear" w:color="auto" w:fill="FFFFFF"/>
              <w:spacing w:line="276" w:lineRule="auto"/>
              <w:jc w:val="center"/>
              <w:textAlignment w:val="baseline"/>
            </w:pPr>
            <w:r w:rsidRPr="00A044F8">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48090514" w14:textId="77777777" w:rsidR="00371EDB" w:rsidRPr="00A044F8" w:rsidRDefault="00371EDB" w:rsidP="00A044F8">
            <w:pPr>
              <w:widowControl w:val="0"/>
              <w:shd w:val="clear" w:color="auto" w:fill="FFFFFF"/>
              <w:spacing w:line="276" w:lineRule="auto"/>
              <w:jc w:val="center"/>
              <w:textAlignment w:val="baseline"/>
            </w:pPr>
            <w:r w:rsidRPr="00A044F8">
              <w:t>30</w:t>
            </w:r>
          </w:p>
        </w:tc>
        <w:tc>
          <w:tcPr>
            <w:tcW w:w="1560" w:type="dxa"/>
            <w:tcBorders>
              <w:top w:val="single" w:sz="4" w:space="0" w:color="C0504D"/>
              <w:left w:val="single" w:sz="4" w:space="0" w:color="000000"/>
              <w:bottom w:val="single" w:sz="4" w:space="0" w:color="C0504D"/>
              <w:right w:val="single" w:sz="4" w:space="0" w:color="000000"/>
            </w:tcBorders>
          </w:tcPr>
          <w:p w14:paraId="1D14B56C" w14:textId="77777777"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3E80ABF4" w14:textId="77777777" w:rsidR="00371EDB" w:rsidRPr="00A044F8" w:rsidRDefault="0077452F" w:rsidP="00A044F8">
            <w:pPr>
              <w:widowControl w:val="0"/>
              <w:shd w:val="clear" w:color="auto" w:fill="FFFFFF"/>
              <w:spacing w:line="276" w:lineRule="auto"/>
              <w:jc w:val="center"/>
              <w:textAlignment w:val="baseline"/>
            </w:pPr>
            <w:r>
              <w:t>15</w:t>
            </w:r>
          </w:p>
        </w:tc>
      </w:tr>
      <w:tr w:rsidR="00326936" w:rsidRPr="00A044F8" w14:paraId="6B538E05"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76BDF4BE"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NS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70631475" w14:textId="77777777" w:rsidR="00371EDB" w:rsidRPr="00A044F8" w:rsidRDefault="00371EDB" w:rsidP="00A044F8">
            <w:pPr>
              <w:widowControl w:val="0"/>
              <w:shd w:val="clear" w:color="auto" w:fill="FFFFFF"/>
              <w:spacing w:line="276" w:lineRule="auto"/>
              <w:textAlignment w:val="baseline"/>
            </w:pPr>
            <w:r w:rsidRPr="00A044F8">
              <w:rPr>
                <w:color w:val="000000"/>
              </w:rPr>
              <w:t>Buitinių nuotekų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2414BB06"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4A57AC05" w14:textId="77777777" w:rsidR="00371EDB" w:rsidRPr="00A044F8" w:rsidRDefault="00371EDB" w:rsidP="00A044F8">
            <w:pPr>
              <w:widowControl w:val="0"/>
              <w:shd w:val="clear" w:color="auto" w:fill="FFFFFF"/>
              <w:spacing w:line="276" w:lineRule="auto"/>
              <w:jc w:val="center"/>
              <w:textAlignment w:val="baseline"/>
            </w:pPr>
            <w:r w:rsidRPr="00A044F8">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206F29AA" w14:textId="77777777" w:rsidR="00371EDB" w:rsidRPr="00A044F8" w:rsidRDefault="00371EDB" w:rsidP="00A044F8">
            <w:pPr>
              <w:widowControl w:val="0"/>
              <w:shd w:val="clear" w:color="auto" w:fill="FFFFFF"/>
              <w:spacing w:line="276" w:lineRule="auto"/>
              <w:jc w:val="center"/>
              <w:textAlignment w:val="baseline"/>
            </w:pPr>
            <w:r w:rsidRPr="00A044F8">
              <w:t>30</w:t>
            </w:r>
          </w:p>
        </w:tc>
        <w:tc>
          <w:tcPr>
            <w:tcW w:w="1560" w:type="dxa"/>
            <w:tcBorders>
              <w:top w:val="single" w:sz="4" w:space="0" w:color="C0504D"/>
              <w:left w:val="single" w:sz="4" w:space="0" w:color="000000"/>
              <w:bottom w:val="single" w:sz="4" w:space="0" w:color="C0504D"/>
              <w:right w:val="single" w:sz="4" w:space="0" w:color="000000"/>
            </w:tcBorders>
          </w:tcPr>
          <w:p w14:paraId="639E1D2C" w14:textId="77777777"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43D20696" w14:textId="77777777" w:rsidR="00371EDB" w:rsidRPr="00A044F8" w:rsidRDefault="0077452F" w:rsidP="00A044F8">
            <w:pPr>
              <w:widowControl w:val="0"/>
              <w:shd w:val="clear" w:color="auto" w:fill="FFFFFF"/>
              <w:spacing w:line="276" w:lineRule="auto"/>
              <w:jc w:val="center"/>
              <w:textAlignment w:val="baseline"/>
            </w:pPr>
            <w:r>
              <w:t>15</w:t>
            </w:r>
          </w:p>
        </w:tc>
      </w:tr>
      <w:tr w:rsidR="00326936" w:rsidRPr="00A044F8" w14:paraId="5CD32458"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7F7C345F" w14:textId="77777777" w:rsidR="00371EDB" w:rsidRPr="00A044F8" w:rsidRDefault="00371EDB" w:rsidP="00A044F8">
            <w:pPr>
              <w:jc w:val="center"/>
              <w:rPr>
                <w:color w:val="000000"/>
              </w:rPr>
            </w:pPr>
          </w:p>
          <w:p w14:paraId="5AF229B4"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SAN</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1736CEB6" w14:textId="77777777" w:rsidR="00371EDB" w:rsidRPr="00A044F8" w:rsidRDefault="00371EDB" w:rsidP="00A044F8">
            <w:pPr>
              <w:widowControl w:val="0"/>
              <w:shd w:val="clear" w:color="auto" w:fill="FFFFFF"/>
              <w:spacing w:line="276" w:lineRule="auto"/>
              <w:textAlignment w:val="baseline"/>
            </w:pPr>
            <w:r w:rsidRPr="00A044F8">
              <w:rPr>
                <w:color w:val="000000"/>
              </w:rPr>
              <w:t>Santechniniai prietaisai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2CA4DA4F" w14:textId="77777777" w:rsidR="00371EDB" w:rsidRPr="00A044F8" w:rsidRDefault="00371EDB" w:rsidP="00A044F8">
            <w:pPr>
              <w:widowControl w:val="0"/>
              <w:shd w:val="clear" w:color="auto" w:fill="FFFFFF"/>
              <w:spacing w:line="276" w:lineRule="auto"/>
              <w:jc w:val="both"/>
              <w:textAlignment w:val="baseline"/>
            </w:pPr>
            <w:r w:rsidRPr="00A044F8">
              <w:t xml:space="preserve">Sistemos ir įrenginių (įskaitant jų sudedamąsias dalis) tinkama ir laiku vykdoma </w:t>
            </w:r>
            <w:r w:rsidRPr="00A044F8">
              <w:lastRenderedPageBreak/>
              <w:t>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4B57D966" w14:textId="77777777" w:rsidR="00371EDB" w:rsidRPr="00A044F8" w:rsidRDefault="00371EDB" w:rsidP="00A044F8">
            <w:pPr>
              <w:widowControl w:val="0"/>
              <w:shd w:val="clear" w:color="auto" w:fill="FFFFFF"/>
              <w:spacing w:line="276" w:lineRule="auto"/>
              <w:jc w:val="center"/>
              <w:textAlignment w:val="baseline"/>
            </w:pPr>
            <w:r w:rsidRPr="00A044F8">
              <w:lastRenderedPageBreak/>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043BE996" w14:textId="77777777" w:rsidR="00371EDB" w:rsidRPr="00A044F8" w:rsidRDefault="00371EDB" w:rsidP="00A044F8">
            <w:pPr>
              <w:widowControl w:val="0"/>
              <w:shd w:val="clear" w:color="auto" w:fill="FFFFFF"/>
              <w:spacing w:line="276" w:lineRule="auto"/>
              <w:jc w:val="center"/>
              <w:textAlignment w:val="baseline"/>
            </w:pPr>
            <w:r w:rsidRPr="00A044F8">
              <w:t>30</w:t>
            </w:r>
          </w:p>
        </w:tc>
        <w:tc>
          <w:tcPr>
            <w:tcW w:w="1560" w:type="dxa"/>
            <w:tcBorders>
              <w:top w:val="single" w:sz="4" w:space="0" w:color="C0504D"/>
              <w:left w:val="single" w:sz="4" w:space="0" w:color="000000"/>
              <w:bottom w:val="single" w:sz="4" w:space="0" w:color="C0504D"/>
              <w:right w:val="single" w:sz="4" w:space="0" w:color="000000"/>
            </w:tcBorders>
          </w:tcPr>
          <w:p w14:paraId="097CD691" w14:textId="77777777"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15403F90" w14:textId="77777777" w:rsidR="00371EDB" w:rsidRPr="00A044F8" w:rsidRDefault="0077452F" w:rsidP="00A044F8">
            <w:pPr>
              <w:widowControl w:val="0"/>
              <w:shd w:val="clear" w:color="auto" w:fill="FFFFFF"/>
              <w:spacing w:line="276" w:lineRule="auto"/>
              <w:jc w:val="center"/>
              <w:textAlignment w:val="baseline"/>
            </w:pPr>
            <w:r>
              <w:t>15</w:t>
            </w:r>
          </w:p>
        </w:tc>
      </w:tr>
      <w:tr w:rsidR="00326936" w:rsidRPr="00A044F8" w14:paraId="3E0C6821"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2B26242E" w14:textId="77777777" w:rsidR="00371EDB" w:rsidRPr="00A044F8" w:rsidRDefault="00371EDB" w:rsidP="00A044F8">
            <w:pPr>
              <w:jc w:val="center"/>
              <w:rPr>
                <w:color w:val="000000"/>
              </w:rPr>
            </w:pPr>
          </w:p>
          <w:p w14:paraId="7146B4E0"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LS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4095F01C" w14:textId="77777777" w:rsidR="00371EDB" w:rsidRPr="00A044F8" w:rsidRDefault="00371EDB" w:rsidP="00A044F8">
            <w:pPr>
              <w:widowControl w:val="0"/>
              <w:shd w:val="clear" w:color="auto" w:fill="FFFFFF"/>
              <w:spacing w:line="276" w:lineRule="auto"/>
              <w:textAlignment w:val="baseline"/>
            </w:pPr>
            <w:r w:rsidRPr="00A044F8">
              <w:rPr>
                <w:color w:val="000000"/>
              </w:rPr>
              <w:t>Lietaus nuotekų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53292A07"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6D3E2FCC" w14:textId="77777777" w:rsidR="00371EDB" w:rsidRPr="00A044F8" w:rsidRDefault="00371EDB" w:rsidP="00A044F8">
            <w:pPr>
              <w:widowControl w:val="0"/>
              <w:shd w:val="clear" w:color="auto" w:fill="FFFFFF"/>
              <w:spacing w:line="276" w:lineRule="auto"/>
              <w:jc w:val="center"/>
              <w:textAlignment w:val="baseline"/>
            </w:pPr>
            <w:r w:rsidRPr="00A044F8">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05BC9C79" w14:textId="77777777"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14:paraId="2FCB8F12" w14:textId="77777777"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2F3C7976" w14:textId="77777777" w:rsidR="00371EDB" w:rsidRPr="00A044F8" w:rsidRDefault="0077452F" w:rsidP="00A044F8">
            <w:pPr>
              <w:widowControl w:val="0"/>
              <w:shd w:val="clear" w:color="auto" w:fill="FFFFFF"/>
              <w:spacing w:line="276" w:lineRule="auto"/>
              <w:jc w:val="center"/>
              <w:textAlignment w:val="baseline"/>
            </w:pPr>
            <w:r>
              <w:t>10</w:t>
            </w:r>
          </w:p>
        </w:tc>
      </w:tr>
      <w:tr w:rsidR="00326936" w:rsidRPr="00A044F8" w14:paraId="0433C52A"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7D037FAB" w14:textId="77777777" w:rsidR="00371EDB" w:rsidRPr="00A044F8" w:rsidRDefault="00371EDB" w:rsidP="00A044F8">
            <w:pPr>
              <w:jc w:val="center"/>
              <w:rPr>
                <w:color w:val="000000"/>
              </w:rPr>
            </w:pPr>
          </w:p>
          <w:p w14:paraId="0A45C07B"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ES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30F5DDD1" w14:textId="77777777" w:rsidR="00371EDB" w:rsidRPr="00A044F8" w:rsidRDefault="00371EDB" w:rsidP="00A044F8">
            <w:pPr>
              <w:widowControl w:val="0"/>
              <w:shd w:val="clear" w:color="auto" w:fill="FFFFFF"/>
              <w:spacing w:line="276" w:lineRule="auto"/>
              <w:textAlignment w:val="baseline"/>
            </w:pPr>
            <w:r w:rsidRPr="00A044F8">
              <w:rPr>
                <w:color w:val="000000"/>
              </w:rPr>
              <w:t>Elektros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634B5811"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5C7E6668" w14:textId="77777777" w:rsidR="00371EDB" w:rsidRPr="00A044F8" w:rsidRDefault="00371EDB" w:rsidP="00A044F8">
            <w:pPr>
              <w:widowControl w:val="0"/>
              <w:shd w:val="clear" w:color="auto" w:fill="FFFFFF"/>
              <w:spacing w:line="276" w:lineRule="auto"/>
              <w:jc w:val="center"/>
              <w:textAlignment w:val="baseline"/>
            </w:pPr>
            <w:r w:rsidRPr="00A044F8">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782B82A3" w14:textId="77777777" w:rsidR="00371EDB" w:rsidRPr="00A044F8" w:rsidRDefault="00371EDB" w:rsidP="00A044F8">
            <w:pPr>
              <w:widowControl w:val="0"/>
              <w:shd w:val="clear" w:color="auto" w:fill="FFFFFF"/>
              <w:spacing w:line="276" w:lineRule="auto"/>
              <w:jc w:val="center"/>
              <w:textAlignment w:val="baseline"/>
            </w:pPr>
            <w:r w:rsidRPr="00A044F8">
              <w:t>30</w:t>
            </w:r>
          </w:p>
        </w:tc>
        <w:tc>
          <w:tcPr>
            <w:tcW w:w="1560" w:type="dxa"/>
            <w:tcBorders>
              <w:top w:val="single" w:sz="4" w:space="0" w:color="C0504D"/>
              <w:left w:val="single" w:sz="4" w:space="0" w:color="000000"/>
              <w:bottom w:val="single" w:sz="4" w:space="0" w:color="C0504D"/>
              <w:right w:val="single" w:sz="4" w:space="0" w:color="000000"/>
            </w:tcBorders>
          </w:tcPr>
          <w:p w14:paraId="383FA5C5" w14:textId="77777777"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7CC74876" w14:textId="77777777" w:rsidR="00371EDB" w:rsidRPr="00A044F8" w:rsidRDefault="0077452F" w:rsidP="00A044F8">
            <w:pPr>
              <w:widowControl w:val="0"/>
              <w:shd w:val="clear" w:color="auto" w:fill="FFFFFF"/>
              <w:spacing w:line="276" w:lineRule="auto"/>
              <w:jc w:val="center"/>
              <w:textAlignment w:val="baseline"/>
            </w:pPr>
            <w:r>
              <w:t>15</w:t>
            </w:r>
          </w:p>
        </w:tc>
      </w:tr>
      <w:tr w:rsidR="00326936" w:rsidRPr="00A044F8" w14:paraId="72BFF69F"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511F9E1E" w14:textId="77777777" w:rsidR="00371EDB" w:rsidRPr="00A044F8" w:rsidRDefault="00371EDB" w:rsidP="00A044F8">
            <w:pPr>
              <w:jc w:val="center"/>
              <w:rPr>
                <w:color w:val="000000"/>
              </w:rPr>
            </w:pPr>
          </w:p>
          <w:p w14:paraId="4501D823"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ASS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72CD9E7D" w14:textId="77777777" w:rsidR="00371EDB" w:rsidRPr="00A044F8" w:rsidRDefault="00371EDB" w:rsidP="00385304">
            <w:pPr>
              <w:widowControl w:val="0"/>
              <w:shd w:val="clear" w:color="auto" w:fill="FFFFFF"/>
              <w:spacing w:line="276" w:lineRule="auto"/>
              <w:textAlignment w:val="baseline"/>
            </w:pPr>
            <w:r w:rsidRPr="00A044F8">
              <w:rPr>
                <w:color w:val="000000"/>
              </w:rPr>
              <w:t>Apsaugos signalizacinė sistem</w:t>
            </w:r>
            <w:r>
              <w:rPr>
                <w:color w:val="000000"/>
              </w:rPr>
              <w:t>a</w:t>
            </w:r>
            <w:r w:rsidRPr="00A044F8">
              <w:rPr>
                <w:color w:val="000000"/>
              </w:rPr>
              <w:t xml:space="preserve">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55461134" w14:textId="77777777" w:rsidR="00371EDB" w:rsidRPr="00A044F8" w:rsidRDefault="00371EDB" w:rsidP="00A044F8">
            <w:pPr>
              <w:widowControl w:val="0"/>
              <w:shd w:val="clear" w:color="auto" w:fill="FFFFFF"/>
              <w:spacing w:line="276" w:lineRule="auto"/>
              <w:jc w:val="both"/>
              <w:textAlignment w:val="baseline"/>
            </w:pPr>
            <w:r w:rsidRPr="00A044F8">
              <w:t xml:space="preserve">Sistemos ir įrenginių (įskaitant jų sudedamąsias dalis) tinkama ir laiku vykdoma priežiūra, patikrinimai ir kiti darbai, kaip numatyta </w:t>
            </w:r>
            <w:r w:rsidRPr="00A044F8">
              <w:lastRenderedPageBreak/>
              <w:t>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7C0ED207" w14:textId="77777777" w:rsidR="00371EDB" w:rsidRPr="00A044F8" w:rsidRDefault="00371EDB" w:rsidP="00A044F8">
            <w:pPr>
              <w:widowControl w:val="0"/>
              <w:shd w:val="clear" w:color="auto" w:fill="FFFFFF"/>
              <w:spacing w:line="276" w:lineRule="auto"/>
              <w:jc w:val="center"/>
              <w:textAlignment w:val="baseline"/>
            </w:pPr>
            <w:r w:rsidRPr="00A044F8">
              <w:lastRenderedPageBreak/>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5F9C4416" w14:textId="77777777"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14:paraId="08ECEF6A" w14:textId="77777777"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04A96CCF" w14:textId="77777777" w:rsidR="00371EDB" w:rsidRPr="00A044F8" w:rsidRDefault="0077452F" w:rsidP="00A044F8">
            <w:pPr>
              <w:widowControl w:val="0"/>
              <w:shd w:val="clear" w:color="auto" w:fill="FFFFFF"/>
              <w:spacing w:line="276" w:lineRule="auto"/>
              <w:jc w:val="center"/>
              <w:textAlignment w:val="baseline"/>
            </w:pPr>
            <w:r>
              <w:t>10</w:t>
            </w:r>
          </w:p>
        </w:tc>
      </w:tr>
      <w:tr w:rsidR="00326936" w:rsidRPr="00A044F8" w14:paraId="5DA14982"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49651F28" w14:textId="77777777" w:rsidR="00371EDB" w:rsidRPr="00A044F8" w:rsidRDefault="00371EDB" w:rsidP="00A044F8">
            <w:pPr>
              <w:jc w:val="center"/>
              <w:rPr>
                <w:color w:val="000000"/>
              </w:rPr>
            </w:pPr>
          </w:p>
          <w:p w14:paraId="476922DD"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JKS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276B5041" w14:textId="77777777" w:rsidR="00371EDB" w:rsidRPr="00A044F8" w:rsidRDefault="00371EDB" w:rsidP="00A044F8">
            <w:pPr>
              <w:widowControl w:val="0"/>
              <w:shd w:val="clear" w:color="auto" w:fill="FFFFFF"/>
              <w:spacing w:line="276" w:lineRule="auto"/>
              <w:textAlignment w:val="baseline"/>
            </w:pPr>
            <w:r w:rsidRPr="00A044F8">
              <w:rPr>
                <w:color w:val="000000"/>
              </w:rPr>
              <w:t>Judėjimo kontrolės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5AF28A87"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25B950BC" w14:textId="77777777" w:rsidR="00371EDB" w:rsidRPr="00A044F8" w:rsidRDefault="00371EDB" w:rsidP="00A044F8">
            <w:pPr>
              <w:widowControl w:val="0"/>
              <w:shd w:val="clear" w:color="auto" w:fill="FFFFFF"/>
              <w:jc w:val="center"/>
              <w:textAlignment w:val="baseline"/>
            </w:pPr>
            <w:r>
              <w:rPr>
                <w:lang w:val="en-GB"/>
              </w:rPr>
              <w:t>2</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515B0128" w14:textId="77777777"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14:paraId="2B483299" w14:textId="77777777" w:rsidR="00371EDB" w:rsidRPr="00A044F8" w:rsidRDefault="0077452F" w:rsidP="00A044F8">
            <w:pPr>
              <w:widowControl w:val="0"/>
              <w:shd w:val="clear" w:color="auto" w:fill="FFFFFF"/>
              <w:spacing w:line="276" w:lineRule="auto"/>
              <w:jc w:val="center"/>
              <w:textAlignment w:val="baseline"/>
            </w:pPr>
            <w:r>
              <w:t xml:space="preserve">4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0BC9F3F9" w14:textId="77777777" w:rsidR="00371EDB" w:rsidRPr="00A044F8" w:rsidRDefault="0077452F" w:rsidP="00A044F8">
            <w:pPr>
              <w:widowControl w:val="0"/>
              <w:shd w:val="clear" w:color="auto" w:fill="FFFFFF"/>
              <w:spacing w:line="276" w:lineRule="auto"/>
              <w:jc w:val="center"/>
              <w:textAlignment w:val="baseline"/>
            </w:pPr>
            <w:r>
              <w:t>10</w:t>
            </w:r>
          </w:p>
        </w:tc>
      </w:tr>
      <w:tr w:rsidR="00326936" w:rsidRPr="00A044F8" w14:paraId="2392A658"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0F8DE6F5" w14:textId="77777777" w:rsidR="00371EDB" w:rsidRPr="00A044F8" w:rsidRDefault="00371EDB" w:rsidP="00A044F8">
            <w:pPr>
              <w:jc w:val="center"/>
              <w:rPr>
                <w:color w:val="000000"/>
              </w:rPr>
            </w:pPr>
          </w:p>
          <w:p w14:paraId="51E1F99A"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VSS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6531766A" w14:textId="77777777" w:rsidR="00371EDB" w:rsidRPr="00A044F8" w:rsidRDefault="00371EDB" w:rsidP="00A044F8">
            <w:pPr>
              <w:widowControl w:val="0"/>
              <w:shd w:val="clear" w:color="auto" w:fill="FFFFFF"/>
              <w:spacing w:line="276" w:lineRule="auto"/>
              <w:textAlignment w:val="baseline"/>
            </w:pPr>
            <w:r w:rsidRPr="00A044F8">
              <w:rPr>
                <w:color w:val="000000"/>
              </w:rPr>
              <w:t>Vaizdo stebėjimo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3598A8CF"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3C90E10B" w14:textId="77777777" w:rsidR="00371EDB" w:rsidRPr="00A044F8" w:rsidRDefault="00371EDB" w:rsidP="00A044F8">
            <w:pPr>
              <w:widowControl w:val="0"/>
              <w:shd w:val="clear" w:color="auto" w:fill="FFFFFF"/>
              <w:spacing w:line="276" w:lineRule="auto"/>
              <w:jc w:val="center"/>
              <w:textAlignment w:val="baseline"/>
            </w:pPr>
            <w:r>
              <w:rPr>
                <w:lang w:val="en-GB"/>
              </w:rPr>
              <w:t>2</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1D1646A7" w14:textId="77777777"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14:paraId="7AA13E78" w14:textId="77777777" w:rsidR="00371EDB" w:rsidRPr="00A044F8" w:rsidRDefault="0077452F" w:rsidP="00A044F8">
            <w:pPr>
              <w:widowControl w:val="0"/>
              <w:shd w:val="clear" w:color="auto" w:fill="FFFFFF"/>
              <w:spacing w:line="276" w:lineRule="auto"/>
              <w:jc w:val="center"/>
              <w:textAlignment w:val="baseline"/>
            </w:pPr>
            <w:r>
              <w:t xml:space="preserve">4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16E67E94" w14:textId="77777777" w:rsidR="00371EDB" w:rsidRPr="00A044F8" w:rsidRDefault="0077452F" w:rsidP="00A044F8">
            <w:pPr>
              <w:widowControl w:val="0"/>
              <w:shd w:val="clear" w:color="auto" w:fill="FFFFFF"/>
              <w:spacing w:line="276" w:lineRule="auto"/>
              <w:jc w:val="center"/>
              <w:textAlignment w:val="baseline"/>
            </w:pPr>
            <w:r>
              <w:t>10</w:t>
            </w:r>
          </w:p>
        </w:tc>
      </w:tr>
      <w:tr w:rsidR="00326936" w:rsidRPr="00A044F8" w14:paraId="0C957CD9"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4C0448BF"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TRS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5B67ABDD" w14:textId="77777777" w:rsidR="00371EDB" w:rsidRPr="00A044F8" w:rsidRDefault="00371EDB" w:rsidP="00A044F8">
            <w:pPr>
              <w:widowControl w:val="0"/>
              <w:shd w:val="clear" w:color="auto" w:fill="FFFFFF"/>
              <w:spacing w:line="276" w:lineRule="auto"/>
              <w:textAlignment w:val="baseline"/>
            </w:pPr>
            <w:r w:rsidRPr="00A044F8">
              <w:rPr>
                <w:color w:val="000000"/>
              </w:rPr>
              <w:t xml:space="preserve">Telekomunikacijų ir </w:t>
            </w:r>
            <w:r>
              <w:rPr>
                <w:color w:val="000000"/>
              </w:rPr>
              <w:t xml:space="preserve">ryšių </w:t>
            </w:r>
            <w:r w:rsidRPr="00A044F8">
              <w:rPr>
                <w:color w:val="000000"/>
              </w:rPr>
              <w:t>techniniai informacijos perdavimo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33392D61"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338EB1E3" w14:textId="77777777" w:rsidR="00371EDB" w:rsidRPr="00A044F8" w:rsidRDefault="00371EDB" w:rsidP="00A044F8">
            <w:pPr>
              <w:widowControl w:val="0"/>
              <w:shd w:val="clear" w:color="auto" w:fill="FFFFFF"/>
              <w:spacing w:line="276" w:lineRule="auto"/>
              <w:jc w:val="center"/>
              <w:textAlignment w:val="baseline"/>
            </w:pPr>
            <w:r>
              <w:rPr>
                <w:lang w:val="en-GB"/>
              </w:rPr>
              <w:t>2</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044B2E88" w14:textId="77777777"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14:paraId="5344BB72" w14:textId="77777777" w:rsidR="00371EDB" w:rsidRPr="00A044F8" w:rsidRDefault="0077452F" w:rsidP="00A044F8">
            <w:pPr>
              <w:widowControl w:val="0"/>
              <w:shd w:val="clear" w:color="auto" w:fill="FFFFFF"/>
              <w:spacing w:line="276" w:lineRule="auto"/>
              <w:jc w:val="center"/>
              <w:textAlignment w:val="baseline"/>
            </w:pPr>
            <w:r>
              <w:t xml:space="preserve">4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0ED7EC6B" w14:textId="77777777" w:rsidR="00371EDB" w:rsidRPr="00A044F8" w:rsidRDefault="0077452F" w:rsidP="00A044F8">
            <w:pPr>
              <w:widowControl w:val="0"/>
              <w:shd w:val="clear" w:color="auto" w:fill="FFFFFF"/>
              <w:spacing w:line="276" w:lineRule="auto"/>
              <w:jc w:val="center"/>
              <w:textAlignment w:val="baseline"/>
            </w:pPr>
            <w:r>
              <w:t>10</w:t>
            </w:r>
          </w:p>
        </w:tc>
      </w:tr>
      <w:tr w:rsidR="00326936" w:rsidRPr="00A044F8" w14:paraId="4046B407"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5DE3383E" w14:textId="77777777" w:rsidR="00371EDB" w:rsidRPr="00A044F8" w:rsidRDefault="00371EDB" w:rsidP="00A044F8">
            <w:pPr>
              <w:jc w:val="center"/>
              <w:rPr>
                <w:color w:val="000000"/>
              </w:rPr>
            </w:pPr>
          </w:p>
          <w:p w14:paraId="70F19131"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AS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7E5BE980" w14:textId="77777777" w:rsidR="00371EDB" w:rsidRPr="00A044F8" w:rsidRDefault="00371EDB" w:rsidP="00A044F8">
            <w:pPr>
              <w:widowControl w:val="0"/>
              <w:shd w:val="clear" w:color="auto" w:fill="FFFFFF"/>
              <w:spacing w:line="276" w:lineRule="auto"/>
              <w:textAlignment w:val="baseline"/>
            </w:pPr>
            <w:r w:rsidRPr="00A044F8">
              <w:rPr>
                <w:color w:val="000000"/>
              </w:rPr>
              <w:t xml:space="preserve">Automatizavimo </w:t>
            </w:r>
            <w:r w:rsidRPr="00A044F8">
              <w:rPr>
                <w:color w:val="000000"/>
              </w:rPr>
              <w:lastRenderedPageBreak/>
              <w:t>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2719D880" w14:textId="77777777" w:rsidR="00371EDB" w:rsidRPr="00A044F8" w:rsidRDefault="00371EDB" w:rsidP="00A044F8">
            <w:pPr>
              <w:widowControl w:val="0"/>
              <w:shd w:val="clear" w:color="auto" w:fill="FFFFFF"/>
              <w:spacing w:line="276" w:lineRule="auto"/>
              <w:jc w:val="both"/>
              <w:textAlignment w:val="baseline"/>
            </w:pPr>
            <w:r w:rsidRPr="00A044F8">
              <w:lastRenderedPageBreak/>
              <w:t xml:space="preserve">Sistemos ir įrenginių </w:t>
            </w:r>
            <w:r w:rsidRPr="00A044F8">
              <w:lastRenderedPageBreak/>
              <w:t>(įskaitant jų sudedamąsias dalis)</w:t>
            </w:r>
            <w:r w:rsidRPr="00A044F8">
              <w:rPr>
                <w:sz w:val="22"/>
                <w:szCs w:val="22"/>
              </w:rPr>
              <w:t xml:space="preserve">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259369DD" w14:textId="77777777" w:rsidR="00371EDB" w:rsidRPr="00A044F8" w:rsidRDefault="00371EDB" w:rsidP="00A044F8">
            <w:pPr>
              <w:widowControl w:val="0"/>
              <w:shd w:val="clear" w:color="auto" w:fill="FFFFFF"/>
              <w:spacing w:line="276" w:lineRule="auto"/>
              <w:jc w:val="center"/>
              <w:textAlignment w:val="baseline"/>
            </w:pPr>
            <w:r w:rsidRPr="00A044F8">
              <w:lastRenderedPageBreak/>
              <w:t>3</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23510214" w14:textId="77777777"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14:paraId="75C974FB" w14:textId="77777777" w:rsidR="00371EDB" w:rsidRPr="00A044F8" w:rsidRDefault="0077452F" w:rsidP="00A044F8">
            <w:pPr>
              <w:widowControl w:val="0"/>
              <w:shd w:val="clear" w:color="auto" w:fill="FFFFFF"/>
              <w:spacing w:line="276" w:lineRule="auto"/>
              <w:jc w:val="center"/>
              <w:textAlignment w:val="baseline"/>
            </w:pPr>
            <w:r>
              <w:t xml:space="preserve">6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4C99B878" w14:textId="77777777" w:rsidR="00371EDB" w:rsidRPr="00A044F8" w:rsidRDefault="0077452F" w:rsidP="00A044F8">
            <w:pPr>
              <w:widowControl w:val="0"/>
              <w:shd w:val="clear" w:color="auto" w:fill="FFFFFF"/>
              <w:spacing w:line="276" w:lineRule="auto"/>
              <w:jc w:val="center"/>
              <w:textAlignment w:val="baseline"/>
            </w:pPr>
            <w:r>
              <w:t>10</w:t>
            </w:r>
          </w:p>
        </w:tc>
      </w:tr>
      <w:tr w:rsidR="00326936" w:rsidRPr="00A044F8" w14:paraId="5CA938C5"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7375419D" w14:textId="77777777" w:rsidR="00371EDB" w:rsidRPr="00A044F8" w:rsidRDefault="00371EDB" w:rsidP="00A044F8">
            <w:pPr>
              <w:jc w:val="center"/>
              <w:rPr>
                <w:color w:val="000000"/>
              </w:rPr>
            </w:pPr>
          </w:p>
          <w:p w14:paraId="74631267" w14:textId="77777777" w:rsidR="00371EDB" w:rsidRPr="00A044F8" w:rsidRDefault="00371EDB" w:rsidP="00A044F8">
            <w:pPr>
              <w:widowControl w:val="0"/>
              <w:shd w:val="clear" w:color="auto" w:fill="FFFFFF"/>
              <w:spacing w:line="276" w:lineRule="auto"/>
              <w:jc w:val="center"/>
              <w:textAlignment w:val="baseline"/>
            </w:pPr>
            <w:r w:rsidRPr="00A044F8">
              <w:rPr>
                <w:rFonts w:ascii="Calibri" w:hAnsi="Calibri"/>
                <w:color w:val="000000"/>
              </w:rPr>
              <w:t>DŠS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17C5E8B0" w14:textId="77777777" w:rsidR="00371EDB" w:rsidRPr="00A044F8" w:rsidRDefault="00371EDB" w:rsidP="00A044F8">
            <w:pPr>
              <w:widowControl w:val="0"/>
              <w:shd w:val="clear" w:color="auto" w:fill="FFFFFF"/>
              <w:spacing w:line="276" w:lineRule="auto"/>
              <w:textAlignment w:val="baseline"/>
            </w:pPr>
            <w:r w:rsidRPr="00A044F8">
              <w:rPr>
                <w:rFonts w:ascii="Calibri" w:hAnsi="Calibri"/>
                <w:color w:val="000000"/>
              </w:rPr>
              <w:t>Dūmų šalinimo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1E7C77BD"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280A524C" w14:textId="77777777" w:rsidR="00371EDB" w:rsidRPr="00A044F8" w:rsidRDefault="00371EDB" w:rsidP="00385304">
            <w:pPr>
              <w:widowControl w:val="0"/>
              <w:shd w:val="clear" w:color="auto" w:fill="FFFFFF"/>
              <w:spacing w:line="276" w:lineRule="auto"/>
              <w:jc w:val="center"/>
              <w:textAlignment w:val="baseline"/>
            </w:pPr>
            <w:r w:rsidRPr="00A044F8">
              <w:rPr>
                <w:rFonts w:ascii="Calibri" w:hAnsi="Calibri"/>
              </w:rPr>
              <w:t>1</w:t>
            </w:r>
            <w:r>
              <w:rPr>
                <w:rFonts w:ascii="Calibri" w:hAnsi="Calibri"/>
              </w:rPr>
              <w:t xml:space="preserve"> </w:t>
            </w:r>
            <w:proofErr w:type="spellStart"/>
            <w:r w:rsidRPr="00A044F8">
              <w:rPr>
                <w:rFonts w:ascii="Calibri" w:hAnsi="Calibri"/>
              </w:rPr>
              <w:t>d.d</w:t>
            </w:r>
            <w:proofErr w:type="spellEnd"/>
            <w:r>
              <w:rPr>
                <w:rFonts w:ascii="Calibri" w:hAnsi="Calibri"/>
              </w:rP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2F03EFC6" w14:textId="77777777" w:rsidR="00371EDB" w:rsidRPr="00A044F8" w:rsidRDefault="00371EDB" w:rsidP="00A044F8">
            <w:pPr>
              <w:widowControl w:val="0"/>
              <w:shd w:val="clear" w:color="auto" w:fill="FFFFFF"/>
              <w:spacing w:line="276" w:lineRule="auto"/>
              <w:jc w:val="center"/>
              <w:textAlignment w:val="baseline"/>
            </w:pPr>
            <w:r w:rsidRPr="00A044F8">
              <w:rPr>
                <w:rFonts w:ascii="Calibri" w:hAnsi="Calibri"/>
              </w:rPr>
              <w:t>30</w:t>
            </w:r>
          </w:p>
        </w:tc>
        <w:tc>
          <w:tcPr>
            <w:tcW w:w="1560" w:type="dxa"/>
            <w:tcBorders>
              <w:top w:val="single" w:sz="4" w:space="0" w:color="C0504D"/>
              <w:left w:val="single" w:sz="4" w:space="0" w:color="000000"/>
              <w:bottom w:val="single" w:sz="4" w:space="0" w:color="C0504D"/>
              <w:right w:val="single" w:sz="4" w:space="0" w:color="000000"/>
            </w:tcBorders>
          </w:tcPr>
          <w:p w14:paraId="45124151" w14:textId="77777777" w:rsidR="00371EDB" w:rsidRPr="00A044F8" w:rsidRDefault="0077452F" w:rsidP="00A044F8">
            <w:pPr>
              <w:widowControl w:val="0"/>
              <w:shd w:val="clear" w:color="auto" w:fill="FFFFFF"/>
              <w:spacing w:line="276" w:lineRule="auto"/>
              <w:jc w:val="center"/>
              <w:textAlignment w:val="baseline"/>
              <w:rPr>
                <w:rFonts w:ascii="Calibri" w:hAnsi="Calibri"/>
              </w:rPr>
            </w:pPr>
            <w:r>
              <w:rPr>
                <w:rFonts w:ascii="Calibri" w:hAnsi="Calibri"/>
              </w:rPr>
              <w:t xml:space="preserve">2 </w:t>
            </w:r>
            <w:proofErr w:type="spellStart"/>
            <w:r>
              <w:rPr>
                <w:rFonts w:ascii="Calibri" w:hAnsi="Calibri"/>
              </w:rPr>
              <w:t>d.d</w:t>
            </w:r>
            <w:proofErr w:type="spellEnd"/>
            <w:r>
              <w:rPr>
                <w:rFonts w:ascii="Calibri" w:hAnsi="Calibri"/>
              </w:rPr>
              <w:t>.</w:t>
            </w:r>
          </w:p>
        </w:tc>
        <w:tc>
          <w:tcPr>
            <w:tcW w:w="1701" w:type="dxa"/>
            <w:tcBorders>
              <w:top w:val="single" w:sz="4" w:space="0" w:color="C0504D"/>
              <w:left w:val="single" w:sz="4" w:space="0" w:color="000000"/>
              <w:bottom w:val="single" w:sz="4" w:space="0" w:color="C0504D"/>
              <w:right w:val="single" w:sz="4" w:space="0" w:color="000000"/>
            </w:tcBorders>
          </w:tcPr>
          <w:p w14:paraId="686097B7" w14:textId="77777777" w:rsidR="00371EDB" w:rsidRPr="00A044F8" w:rsidRDefault="0077452F" w:rsidP="00A044F8">
            <w:pPr>
              <w:widowControl w:val="0"/>
              <w:shd w:val="clear" w:color="auto" w:fill="FFFFFF"/>
              <w:spacing w:line="276" w:lineRule="auto"/>
              <w:jc w:val="center"/>
              <w:textAlignment w:val="baseline"/>
              <w:rPr>
                <w:rFonts w:ascii="Calibri" w:hAnsi="Calibri"/>
              </w:rPr>
            </w:pPr>
            <w:r>
              <w:rPr>
                <w:rFonts w:ascii="Calibri" w:hAnsi="Calibri"/>
              </w:rPr>
              <w:t>15</w:t>
            </w:r>
          </w:p>
        </w:tc>
      </w:tr>
      <w:tr w:rsidR="00326936" w:rsidRPr="00A044F8" w14:paraId="23E3499C"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62F3CFFB"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PGGS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3E7EB809" w14:textId="77777777" w:rsidR="00371EDB" w:rsidRPr="00A044F8" w:rsidRDefault="00371EDB" w:rsidP="00A044F8">
            <w:pPr>
              <w:widowControl w:val="0"/>
              <w:shd w:val="clear" w:color="auto" w:fill="FFFFFF"/>
              <w:spacing w:line="276" w:lineRule="auto"/>
              <w:textAlignment w:val="baseline"/>
            </w:pPr>
            <w:r w:rsidRPr="00A044F8">
              <w:t>Priešgaisrinė sauga, gaisro aptikimo ir gaisro gesinimo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1E6701AC"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70B7D323" w14:textId="77777777" w:rsidR="00371EDB" w:rsidRPr="00A044F8" w:rsidRDefault="00371EDB" w:rsidP="00385304">
            <w:pPr>
              <w:widowControl w:val="0"/>
              <w:shd w:val="clear" w:color="auto" w:fill="FFFFFF"/>
              <w:spacing w:line="276" w:lineRule="auto"/>
              <w:jc w:val="center"/>
              <w:textAlignment w:val="baseline"/>
            </w:pPr>
            <w:r w:rsidRPr="00A044F8">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572BD3A2" w14:textId="77777777" w:rsidR="00371EDB" w:rsidRPr="00A044F8" w:rsidRDefault="00371EDB" w:rsidP="00A044F8">
            <w:pPr>
              <w:widowControl w:val="0"/>
              <w:shd w:val="clear" w:color="auto" w:fill="FFFFFF"/>
              <w:spacing w:line="276" w:lineRule="auto"/>
              <w:jc w:val="center"/>
              <w:textAlignment w:val="baseline"/>
            </w:pPr>
            <w:r w:rsidRPr="00A044F8">
              <w:t>30</w:t>
            </w:r>
          </w:p>
        </w:tc>
        <w:tc>
          <w:tcPr>
            <w:tcW w:w="1560" w:type="dxa"/>
            <w:tcBorders>
              <w:top w:val="single" w:sz="4" w:space="0" w:color="C0504D"/>
              <w:left w:val="single" w:sz="4" w:space="0" w:color="000000"/>
              <w:bottom w:val="single" w:sz="4" w:space="0" w:color="C0504D"/>
              <w:right w:val="single" w:sz="4" w:space="0" w:color="000000"/>
            </w:tcBorders>
          </w:tcPr>
          <w:p w14:paraId="4762D9AC" w14:textId="77777777"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364583EF" w14:textId="77777777" w:rsidR="00371EDB" w:rsidRPr="00A044F8" w:rsidRDefault="0077452F" w:rsidP="00A044F8">
            <w:pPr>
              <w:widowControl w:val="0"/>
              <w:shd w:val="clear" w:color="auto" w:fill="FFFFFF"/>
              <w:spacing w:line="276" w:lineRule="auto"/>
              <w:jc w:val="center"/>
              <w:textAlignment w:val="baseline"/>
            </w:pPr>
            <w:r>
              <w:t>15</w:t>
            </w:r>
          </w:p>
        </w:tc>
      </w:tr>
      <w:tr w:rsidR="00326936" w:rsidRPr="00A044F8" w14:paraId="3FEFA6E9"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618B9AB8"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DS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43BB75C3" w14:textId="77777777" w:rsidR="00371EDB" w:rsidRPr="00A044F8" w:rsidRDefault="00371EDB" w:rsidP="00A044F8">
            <w:pPr>
              <w:widowControl w:val="0"/>
              <w:shd w:val="clear" w:color="auto" w:fill="FFFFFF"/>
              <w:spacing w:line="276" w:lineRule="auto"/>
              <w:textAlignment w:val="baseline"/>
            </w:pPr>
            <w:r w:rsidRPr="00A044F8">
              <w:rPr>
                <w:color w:val="000000" w:themeColor="text1"/>
              </w:rPr>
              <w:t>Dujotiekio sistema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09A1896B" w14:textId="77777777" w:rsidR="00371EDB" w:rsidRPr="00A044F8" w:rsidRDefault="00371EDB" w:rsidP="00A044F8">
            <w:pPr>
              <w:widowControl w:val="0"/>
              <w:shd w:val="clear" w:color="auto" w:fill="FFFFFF"/>
              <w:spacing w:line="276" w:lineRule="auto"/>
              <w:jc w:val="both"/>
              <w:textAlignment w:val="baseline"/>
            </w:pPr>
            <w:r w:rsidRPr="00A044F8">
              <w:t xml:space="preserve">Sistemos ir įrenginių (įskaitant jų sudedamąsias dalis) tinkama ir laiku vykdoma priežiūra, </w:t>
            </w:r>
            <w:r w:rsidRPr="00A044F8">
              <w:lastRenderedPageBreak/>
              <w:t>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15217D9A" w14:textId="77777777" w:rsidR="00371EDB" w:rsidRPr="00A044F8" w:rsidRDefault="00371EDB" w:rsidP="00385304">
            <w:pPr>
              <w:widowControl w:val="0"/>
              <w:shd w:val="clear" w:color="auto" w:fill="FFFFFF"/>
              <w:spacing w:line="276" w:lineRule="auto"/>
              <w:jc w:val="center"/>
              <w:textAlignment w:val="baseline"/>
            </w:pPr>
            <w:r w:rsidRPr="00A044F8">
              <w:lastRenderedPageBreak/>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40DC4B78" w14:textId="77777777" w:rsidR="00371EDB" w:rsidRPr="00A044F8" w:rsidRDefault="00371EDB" w:rsidP="00A044F8">
            <w:pPr>
              <w:widowControl w:val="0"/>
              <w:shd w:val="clear" w:color="auto" w:fill="FFFFFF"/>
              <w:spacing w:line="276" w:lineRule="auto"/>
              <w:jc w:val="center"/>
              <w:textAlignment w:val="baseline"/>
            </w:pPr>
            <w:r w:rsidRPr="00A044F8">
              <w:t>30</w:t>
            </w:r>
          </w:p>
        </w:tc>
        <w:tc>
          <w:tcPr>
            <w:tcW w:w="1560" w:type="dxa"/>
            <w:tcBorders>
              <w:top w:val="single" w:sz="4" w:space="0" w:color="C0504D"/>
              <w:left w:val="single" w:sz="4" w:space="0" w:color="000000"/>
              <w:bottom w:val="single" w:sz="4" w:space="0" w:color="C0504D"/>
              <w:right w:val="single" w:sz="4" w:space="0" w:color="000000"/>
            </w:tcBorders>
          </w:tcPr>
          <w:p w14:paraId="5E482238" w14:textId="77777777"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1055A034" w14:textId="77777777" w:rsidR="00371EDB" w:rsidRPr="00A044F8" w:rsidRDefault="0077452F" w:rsidP="00A044F8">
            <w:pPr>
              <w:widowControl w:val="0"/>
              <w:shd w:val="clear" w:color="auto" w:fill="FFFFFF"/>
              <w:spacing w:line="276" w:lineRule="auto"/>
              <w:jc w:val="center"/>
              <w:textAlignment w:val="baseline"/>
            </w:pPr>
            <w:r>
              <w:t>15</w:t>
            </w:r>
          </w:p>
        </w:tc>
      </w:tr>
      <w:tr w:rsidR="00326936" w:rsidRPr="00A044F8" w14:paraId="1B69027F"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67E2FF13"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KL</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0A607238" w14:textId="77777777" w:rsidR="00371EDB" w:rsidRPr="00A044F8" w:rsidRDefault="00371EDB" w:rsidP="00A044F8">
            <w:pPr>
              <w:widowControl w:val="0"/>
              <w:shd w:val="clear" w:color="auto" w:fill="FFFFFF"/>
              <w:spacing w:line="276" w:lineRule="auto"/>
              <w:textAlignment w:val="baseline"/>
            </w:pPr>
            <w:r w:rsidRPr="00A044F8">
              <w:t>Keleiviniai liftai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310A7A8D"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7A0C5381" w14:textId="77777777" w:rsidR="00371EDB" w:rsidRPr="00A044F8" w:rsidRDefault="00371EDB" w:rsidP="00385304">
            <w:pPr>
              <w:widowControl w:val="0"/>
              <w:shd w:val="clear" w:color="auto" w:fill="FFFFFF"/>
              <w:spacing w:line="276" w:lineRule="auto"/>
              <w:jc w:val="center"/>
              <w:textAlignment w:val="baseline"/>
            </w:pPr>
            <w:r w:rsidRPr="00A044F8">
              <w:t>3</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45EC655D" w14:textId="77777777"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14:paraId="18F97109" w14:textId="77777777" w:rsidR="00371EDB" w:rsidRPr="00A044F8" w:rsidRDefault="0077452F" w:rsidP="00A044F8">
            <w:pPr>
              <w:widowControl w:val="0"/>
              <w:shd w:val="clear" w:color="auto" w:fill="FFFFFF"/>
              <w:spacing w:line="276" w:lineRule="auto"/>
              <w:jc w:val="center"/>
              <w:textAlignment w:val="baseline"/>
            </w:pPr>
            <w:r>
              <w:t xml:space="preserve">6 </w:t>
            </w:r>
            <w:proofErr w:type="spellStart"/>
            <w:r>
              <w:t>d.d</w:t>
            </w:r>
            <w:proofErr w:type="spellEnd"/>
          </w:p>
        </w:tc>
        <w:tc>
          <w:tcPr>
            <w:tcW w:w="1701" w:type="dxa"/>
            <w:tcBorders>
              <w:top w:val="single" w:sz="4" w:space="0" w:color="C0504D"/>
              <w:left w:val="single" w:sz="4" w:space="0" w:color="000000"/>
              <w:bottom w:val="single" w:sz="4" w:space="0" w:color="C0504D"/>
              <w:right w:val="single" w:sz="4" w:space="0" w:color="000000"/>
            </w:tcBorders>
          </w:tcPr>
          <w:p w14:paraId="34722E5A" w14:textId="77777777" w:rsidR="00371EDB" w:rsidRPr="00A044F8" w:rsidRDefault="0077452F" w:rsidP="00A044F8">
            <w:pPr>
              <w:widowControl w:val="0"/>
              <w:shd w:val="clear" w:color="auto" w:fill="FFFFFF"/>
              <w:spacing w:line="276" w:lineRule="auto"/>
              <w:jc w:val="center"/>
              <w:textAlignment w:val="baseline"/>
            </w:pPr>
            <w:r>
              <w:t>10</w:t>
            </w:r>
          </w:p>
        </w:tc>
      </w:tr>
      <w:tr w:rsidR="00326936" w:rsidRPr="00A044F8" w14:paraId="265DEB70"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269186C6" w14:textId="77777777" w:rsidR="00371EDB" w:rsidRPr="00A044F8" w:rsidRDefault="00371EDB" w:rsidP="00A044F8">
            <w:pPr>
              <w:jc w:val="center"/>
              <w:rPr>
                <w:color w:val="000000"/>
              </w:rPr>
            </w:pPr>
          </w:p>
          <w:p w14:paraId="37EC1C18"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TKL</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77FE871A" w14:textId="4B6E1A5F" w:rsidR="00371EDB" w:rsidRPr="00A044F8" w:rsidRDefault="00371EDB" w:rsidP="00712D69">
            <w:pPr>
              <w:widowControl w:val="0"/>
              <w:shd w:val="clear" w:color="auto" w:fill="FFFFFF"/>
              <w:spacing w:line="276" w:lineRule="auto"/>
              <w:textAlignment w:val="baseline"/>
            </w:pPr>
            <w:r w:rsidRPr="00A044F8">
              <w:t>Techniniai liftai, keltuvai ir transporterių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7A91EE19"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4B682673" w14:textId="77777777" w:rsidR="00371EDB" w:rsidRPr="00A044F8" w:rsidRDefault="00371EDB" w:rsidP="00A044F8">
            <w:pPr>
              <w:widowControl w:val="0"/>
              <w:shd w:val="clear" w:color="auto" w:fill="FFFFFF"/>
              <w:spacing w:line="276" w:lineRule="auto"/>
              <w:jc w:val="center"/>
              <w:textAlignment w:val="baseline"/>
            </w:pPr>
            <w:r>
              <w:rPr>
                <w:lang w:val="en-GB"/>
              </w:rPr>
              <w:t>2</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7597DCDF" w14:textId="77777777"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14:paraId="5E0141B5" w14:textId="77777777" w:rsidR="00371EDB" w:rsidRPr="00A044F8" w:rsidRDefault="0077452F" w:rsidP="00A044F8">
            <w:pPr>
              <w:widowControl w:val="0"/>
              <w:shd w:val="clear" w:color="auto" w:fill="FFFFFF"/>
              <w:spacing w:line="276" w:lineRule="auto"/>
              <w:jc w:val="center"/>
              <w:textAlignment w:val="baseline"/>
            </w:pPr>
            <w:r>
              <w:t xml:space="preserve">4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7142AFC4" w14:textId="77777777" w:rsidR="00371EDB" w:rsidRPr="00A044F8" w:rsidRDefault="0077452F" w:rsidP="00A044F8">
            <w:pPr>
              <w:widowControl w:val="0"/>
              <w:shd w:val="clear" w:color="auto" w:fill="FFFFFF"/>
              <w:spacing w:line="276" w:lineRule="auto"/>
              <w:jc w:val="center"/>
              <w:textAlignment w:val="baseline"/>
            </w:pPr>
            <w:r>
              <w:t>10</w:t>
            </w:r>
          </w:p>
        </w:tc>
      </w:tr>
      <w:tr w:rsidR="00326936" w:rsidRPr="00A044F8" w14:paraId="7EFC5C5D"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7C1DFDA0" w14:textId="77777777" w:rsidR="00371EDB" w:rsidRPr="00A044F8" w:rsidRDefault="00371EDB" w:rsidP="00A044F8">
            <w:pPr>
              <w:jc w:val="center"/>
              <w:rPr>
                <w:color w:val="000000" w:themeColor="text1"/>
              </w:rPr>
            </w:pPr>
            <w:r w:rsidRPr="00A044F8">
              <w:rPr>
                <w:color w:val="000000" w:themeColor="text1"/>
              </w:rPr>
              <w:t>SNS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2597F071" w14:textId="77777777" w:rsidR="00371EDB" w:rsidRPr="00A044F8" w:rsidRDefault="00371EDB" w:rsidP="00A044F8">
            <w:pPr>
              <w:widowControl w:val="0"/>
              <w:shd w:val="clear" w:color="auto" w:fill="FFFFFF"/>
              <w:spacing w:line="276" w:lineRule="auto"/>
              <w:textAlignment w:val="baseline"/>
              <w:rPr>
                <w:color w:val="000000" w:themeColor="text1"/>
              </w:rPr>
            </w:pPr>
            <w:r w:rsidRPr="00A044F8">
              <w:rPr>
                <w:color w:val="000000" w:themeColor="text1"/>
              </w:rPr>
              <w:t>Specifinio naudojimo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50EFE8B4" w14:textId="59F6802F" w:rsidR="00371EDB" w:rsidRPr="00A044F8" w:rsidRDefault="00371EDB" w:rsidP="00A044F8">
            <w:pPr>
              <w:widowControl w:val="0"/>
              <w:shd w:val="clear" w:color="auto" w:fill="FFFFFF"/>
              <w:spacing w:line="276" w:lineRule="auto"/>
              <w:jc w:val="both"/>
              <w:textAlignment w:val="baseline"/>
              <w:rPr>
                <w:color w:val="000000" w:themeColor="text1"/>
              </w:rPr>
            </w:pPr>
            <w:r w:rsidRPr="00A044F8">
              <w:rPr>
                <w:color w:val="000000" w:themeColor="text1"/>
              </w:rPr>
              <w:t xml:space="preserve">Specifinio naudojimo kitų baldų, įrenginių priežiūra, </w:t>
            </w:r>
            <w:r w:rsidR="0032405C">
              <w:rPr>
                <w:color w:val="000000" w:themeColor="text1"/>
              </w:rPr>
              <w:t>Atnaujinimas ir r</w:t>
            </w:r>
            <w:r w:rsidRPr="00A044F8">
              <w:rPr>
                <w:color w:val="000000" w:themeColor="text1"/>
              </w:rPr>
              <w:t>emontas ar pakeitimas vykdomi pagal Paslaugų teikimo planą.</w:t>
            </w:r>
          </w:p>
        </w:tc>
        <w:tc>
          <w:tcPr>
            <w:tcW w:w="1134" w:type="dxa"/>
            <w:tcBorders>
              <w:top w:val="single" w:sz="4" w:space="0" w:color="C0504D"/>
              <w:left w:val="single" w:sz="4" w:space="0" w:color="000000"/>
              <w:bottom w:val="single" w:sz="4" w:space="0" w:color="C0504D"/>
              <w:right w:val="single" w:sz="4" w:space="0" w:color="000000"/>
            </w:tcBorders>
            <w:vAlign w:val="center"/>
          </w:tcPr>
          <w:p w14:paraId="1EBF3070" w14:textId="77777777" w:rsidR="00371EDB" w:rsidRPr="00A044F8" w:rsidRDefault="00371EDB" w:rsidP="00385304">
            <w:pPr>
              <w:widowControl w:val="0"/>
              <w:shd w:val="clear" w:color="auto" w:fill="FFFFFF"/>
              <w:spacing w:line="276" w:lineRule="auto"/>
              <w:jc w:val="center"/>
              <w:textAlignment w:val="baseline"/>
            </w:pPr>
            <w:r w:rsidRPr="00A044F8">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27B1F382" w14:textId="77777777" w:rsidR="00371EDB" w:rsidRPr="00A044F8" w:rsidRDefault="00371EDB" w:rsidP="00A044F8">
            <w:pPr>
              <w:widowControl w:val="0"/>
              <w:shd w:val="clear" w:color="auto" w:fill="FFFFFF"/>
              <w:spacing w:line="276" w:lineRule="auto"/>
              <w:jc w:val="center"/>
              <w:textAlignment w:val="baseline"/>
            </w:pPr>
            <w:r w:rsidRPr="00A044F8">
              <w:t>10</w:t>
            </w:r>
          </w:p>
        </w:tc>
        <w:tc>
          <w:tcPr>
            <w:tcW w:w="1560" w:type="dxa"/>
            <w:tcBorders>
              <w:top w:val="single" w:sz="4" w:space="0" w:color="C0504D"/>
              <w:left w:val="single" w:sz="4" w:space="0" w:color="000000"/>
              <w:bottom w:val="single" w:sz="4" w:space="0" w:color="C0504D"/>
              <w:right w:val="single" w:sz="4" w:space="0" w:color="000000"/>
            </w:tcBorders>
          </w:tcPr>
          <w:p w14:paraId="70D78C41" w14:textId="77777777"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182C8523" w14:textId="77777777" w:rsidR="00371EDB" w:rsidRPr="00A044F8" w:rsidRDefault="0077452F" w:rsidP="00A044F8">
            <w:pPr>
              <w:widowControl w:val="0"/>
              <w:shd w:val="clear" w:color="auto" w:fill="FFFFFF"/>
              <w:spacing w:line="276" w:lineRule="auto"/>
              <w:jc w:val="center"/>
              <w:textAlignment w:val="baseline"/>
            </w:pPr>
            <w:r>
              <w:t>5</w:t>
            </w:r>
          </w:p>
        </w:tc>
      </w:tr>
      <w:tr w:rsidR="00326936" w:rsidRPr="00A044F8" w14:paraId="5E827A9E"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32705505"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STP</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1A7A76C3" w14:textId="77777777" w:rsidR="00371EDB" w:rsidRPr="00A044F8" w:rsidRDefault="00371EDB" w:rsidP="00A044F8">
            <w:pPr>
              <w:widowControl w:val="0"/>
              <w:shd w:val="clear" w:color="auto" w:fill="FFFFFF"/>
              <w:spacing w:line="276" w:lineRule="auto"/>
              <w:textAlignment w:val="baseline"/>
            </w:pPr>
            <w:r w:rsidRPr="00A044F8">
              <w:t xml:space="preserve">Statinių </w:t>
            </w:r>
            <w:r>
              <w:lastRenderedPageBreak/>
              <w:t xml:space="preserve">(įskaitant kelius) </w:t>
            </w:r>
            <w:r w:rsidRPr="00A044F8">
              <w:t xml:space="preserve">ir jų </w:t>
            </w:r>
            <w:r>
              <w:t xml:space="preserve">konstrukcijų, apdailos ir kitų </w:t>
            </w:r>
            <w:r w:rsidRPr="00A044F8">
              <w:t>elementų priežiūra</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672AD76D" w14:textId="77777777" w:rsidR="00371EDB" w:rsidRPr="00A044F8" w:rsidRDefault="00371EDB" w:rsidP="00A044F8">
            <w:pPr>
              <w:widowControl w:val="0"/>
              <w:shd w:val="clear" w:color="auto" w:fill="FFFFFF"/>
              <w:spacing w:line="276" w:lineRule="auto"/>
              <w:jc w:val="both"/>
              <w:textAlignment w:val="baseline"/>
            </w:pPr>
            <w:r w:rsidRPr="00A044F8">
              <w:lastRenderedPageBreak/>
              <w:t xml:space="preserve">Sistemos ir </w:t>
            </w:r>
            <w:r w:rsidRPr="00A044F8">
              <w:lastRenderedPageBreak/>
              <w:t>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71976077" w14:textId="77777777" w:rsidR="00371EDB" w:rsidRPr="00A044F8" w:rsidRDefault="00371EDB" w:rsidP="00385304">
            <w:pPr>
              <w:widowControl w:val="0"/>
              <w:shd w:val="clear" w:color="auto" w:fill="FFFFFF"/>
              <w:spacing w:line="276" w:lineRule="auto"/>
              <w:jc w:val="center"/>
              <w:textAlignment w:val="baseline"/>
            </w:pPr>
            <w:r w:rsidRPr="00A044F8">
              <w:lastRenderedPageBreak/>
              <w:t>3</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575C9656" w14:textId="77777777"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14:paraId="16004AAB" w14:textId="77777777" w:rsidR="00371EDB" w:rsidRPr="00A044F8" w:rsidRDefault="0077452F" w:rsidP="00A044F8">
            <w:pPr>
              <w:widowControl w:val="0"/>
              <w:shd w:val="clear" w:color="auto" w:fill="FFFFFF"/>
              <w:spacing w:line="276" w:lineRule="auto"/>
              <w:jc w:val="center"/>
              <w:textAlignment w:val="baseline"/>
            </w:pPr>
            <w:r>
              <w:t xml:space="preserve">6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243D4B67" w14:textId="77777777" w:rsidR="00371EDB" w:rsidRPr="00A044F8" w:rsidRDefault="0077452F" w:rsidP="00A044F8">
            <w:pPr>
              <w:widowControl w:val="0"/>
              <w:shd w:val="clear" w:color="auto" w:fill="FFFFFF"/>
              <w:spacing w:line="276" w:lineRule="auto"/>
              <w:jc w:val="center"/>
              <w:textAlignment w:val="baseline"/>
            </w:pPr>
            <w:r>
              <w:t>10</w:t>
            </w:r>
          </w:p>
        </w:tc>
      </w:tr>
      <w:tr w:rsidR="00326936" w:rsidRPr="00A044F8" w14:paraId="2C39D499"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4EA6F52F" w14:textId="77777777" w:rsidR="00371EDB" w:rsidRPr="00A044F8" w:rsidRDefault="00371EDB" w:rsidP="00A044F8">
            <w:pPr>
              <w:widowControl w:val="0"/>
              <w:autoSpaceDE w:val="0"/>
              <w:jc w:val="center"/>
              <w:textAlignment w:val="baseline"/>
            </w:pPr>
          </w:p>
          <w:p w14:paraId="7618FA97" w14:textId="77777777" w:rsidR="00371EDB" w:rsidRPr="00A044F8" w:rsidRDefault="00371EDB" w:rsidP="00A044F8">
            <w:pPr>
              <w:widowControl w:val="0"/>
              <w:shd w:val="clear" w:color="auto" w:fill="FFFFFF"/>
              <w:spacing w:line="276" w:lineRule="auto"/>
              <w:jc w:val="center"/>
              <w:textAlignment w:val="baseline"/>
            </w:pPr>
            <w:r w:rsidRPr="00A044F8">
              <w:t>TIP</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37526FFD" w14:textId="77777777" w:rsidR="00371EDB" w:rsidRPr="00A044F8" w:rsidRDefault="00371EDB" w:rsidP="00A044F8">
            <w:pPr>
              <w:widowControl w:val="0"/>
              <w:shd w:val="clear" w:color="auto" w:fill="FFFFFF"/>
              <w:spacing w:line="276" w:lineRule="auto"/>
              <w:textAlignment w:val="baseline"/>
            </w:pPr>
            <w:r w:rsidRPr="00A044F8">
              <w:t>Teritorijos infrastruktūros elementai,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709EFD92" w14:textId="77777777" w:rsidR="00371EDB" w:rsidRPr="00A044F8" w:rsidRDefault="00371EDB" w:rsidP="00A044F8">
            <w:pPr>
              <w:widowControl w:val="0"/>
              <w:shd w:val="clear" w:color="auto" w:fill="FFFFFF"/>
              <w:spacing w:line="276" w:lineRule="auto"/>
              <w:jc w:val="both"/>
              <w:textAlignment w:val="baseline"/>
            </w:pPr>
            <w:r w:rsidRPr="00A044F8">
              <w:t>Teritorijos infrastruktūros (įskaitant jų sudedamąsias dalis) tinkama ir laiku vykdoma techninė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1E72C0E1" w14:textId="77777777" w:rsidR="00371EDB" w:rsidRPr="00A044F8" w:rsidRDefault="00371EDB" w:rsidP="00385304">
            <w:pPr>
              <w:widowControl w:val="0"/>
              <w:shd w:val="clear" w:color="auto" w:fill="FFFFFF"/>
              <w:spacing w:line="276" w:lineRule="auto"/>
              <w:jc w:val="center"/>
              <w:textAlignment w:val="baseline"/>
            </w:pPr>
            <w:r w:rsidRPr="00A044F8">
              <w:t>3</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335E2E83" w14:textId="77777777"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14:paraId="3F2B28F6" w14:textId="77777777" w:rsidR="00371EDB" w:rsidRPr="00A044F8" w:rsidRDefault="0077452F" w:rsidP="00A044F8">
            <w:pPr>
              <w:widowControl w:val="0"/>
              <w:shd w:val="clear" w:color="auto" w:fill="FFFFFF"/>
              <w:spacing w:line="276" w:lineRule="auto"/>
              <w:jc w:val="center"/>
              <w:textAlignment w:val="baseline"/>
            </w:pPr>
            <w:r>
              <w:t xml:space="preserve">6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75CF493E" w14:textId="77777777" w:rsidR="00371EDB" w:rsidRPr="00A044F8" w:rsidRDefault="0077452F" w:rsidP="00A044F8">
            <w:pPr>
              <w:widowControl w:val="0"/>
              <w:shd w:val="clear" w:color="auto" w:fill="FFFFFF"/>
              <w:spacing w:line="276" w:lineRule="auto"/>
              <w:jc w:val="center"/>
              <w:textAlignment w:val="baseline"/>
            </w:pPr>
            <w:r>
              <w:t>10</w:t>
            </w:r>
          </w:p>
        </w:tc>
      </w:tr>
      <w:tr w:rsidR="00326936" w:rsidRPr="00A044F8" w14:paraId="0722BDB1"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5A486D99" w14:textId="77777777" w:rsidR="00371EDB" w:rsidRPr="00A044F8" w:rsidRDefault="00371EDB" w:rsidP="00A044F8">
            <w:pPr>
              <w:widowControl w:val="0"/>
              <w:shd w:val="clear" w:color="auto" w:fill="FFFFFF"/>
              <w:spacing w:line="276" w:lineRule="auto"/>
              <w:jc w:val="center"/>
              <w:textAlignment w:val="baseline"/>
            </w:pPr>
            <w:r w:rsidRPr="00A044F8">
              <w:t>VV</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27A17CE5" w14:textId="77777777" w:rsidR="00371EDB" w:rsidRPr="00A044F8" w:rsidRDefault="00371EDB" w:rsidP="00A044F8">
            <w:pPr>
              <w:widowControl w:val="0"/>
              <w:shd w:val="clear" w:color="auto" w:fill="FFFFFF"/>
              <w:spacing w:line="276" w:lineRule="auto"/>
              <w:textAlignment w:val="baseline"/>
            </w:pPr>
            <w:r w:rsidRPr="00A044F8">
              <w:t>Vidaus patalpų valymas</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79412FC2" w14:textId="77777777" w:rsidR="00371EDB" w:rsidRPr="00A044F8" w:rsidRDefault="00371EDB" w:rsidP="00A044F8">
            <w:pPr>
              <w:widowControl w:val="0"/>
              <w:shd w:val="clear" w:color="auto" w:fill="FFFFFF"/>
              <w:spacing w:line="276" w:lineRule="auto"/>
              <w:textAlignment w:val="baseline"/>
            </w:pPr>
            <w:r w:rsidRPr="00A044F8">
              <w:t>Ne spec. patalpų ir jų elementų valymo paslaugos vyksta pagal Paslaugų teikimo planą.</w:t>
            </w:r>
          </w:p>
        </w:tc>
        <w:tc>
          <w:tcPr>
            <w:tcW w:w="1134" w:type="dxa"/>
            <w:tcBorders>
              <w:top w:val="single" w:sz="4" w:space="0" w:color="C0504D"/>
              <w:left w:val="single" w:sz="4" w:space="0" w:color="000000"/>
              <w:bottom w:val="single" w:sz="4" w:space="0" w:color="C0504D"/>
              <w:right w:val="single" w:sz="4" w:space="0" w:color="000000"/>
            </w:tcBorders>
            <w:vAlign w:val="center"/>
          </w:tcPr>
          <w:p w14:paraId="54D22C1F" w14:textId="77777777" w:rsidR="00371EDB" w:rsidRPr="00A044F8" w:rsidRDefault="00371EDB" w:rsidP="00385304">
            <w:pPr>
              <w:widowControl w:val="0"/>
              <w:shd w:val="clear" w:color="auto" w:fill="FFFFFF"/>
              <w:spacing w:line="276" w:lineRule="auto"/>
              <w:jc w:val="center"/>
              <w:textAlignment w:val="baseline"/>
            </w:pPr>
            <w:r w:rsidRPr="00A044F8">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1DF38AD7" w14:textId="77777777" w:rsidR="00371EDB" w:rsidRPr="00A044F8" w:rsidRDefault="00371EDB" w:rsidP="00A044F8">
            <w:pPr>
              <w:widowControl w:val="0"/>
              <w:shd w:val="clear" w:color="auto" w:fill="FFFFFF"/>
              <w:spacing w:line="276" w:lineRule="auto"/>
              <w:jc w:val="center"/>
              <w:textAlignment w:val="baseline"/>
            </w:pPr>
            <w:r w:rsidRPr="00A044F8">
              <w:t>10</w:t>
            </w:r>
          </w:p>
        </w:tc>
        <w:tc>
          <w:tcPr>
            <w:tcW w:w="1560" w:type="dxa"/>
            <w:tcBorders>
              <w:top w:val="single" w:sz="4" w:space="0" w:color="C0504D"/>
              <w:left w:val="single" w:sz="4" w:space="0" w:color="000000"/>
              <w:bottom w:val="single" w:sz="4" w:space="0" w:color="C0504D"/>
              <w:right w:val="single" w:sz="4" w:space="0" w:color="000000"/>
            </w:tcBorders>
          </w:tcPr>
          <w:p w14:paraId="23220AF6" w14:textId="77777777"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6C0B4353" w14:textId="77777777" w:rsidR="00371EDB" w:rsidRPr="00A044F8" w:rsidRDefault="0077452F" w:rsidP="00A044F8">
            <w:pPr>
              <w:widowControl w:val="0"/>
              <w:shd w:val="clear" w:color="auto" w:fill="FFFFFF"/>
              <w:spacing w:line="276" w:lineRule="auto"/>
              <w:jc w:val="center"/>
              <w:textAlignment w:val="baseline"/>
            </w:pPr>
            <w:r>
              <w:t>5</w:t>
            </w:r>
          </w:p>
        </w:tc>
      </w:tr>
      <w:tr w:rsidR="00326936" w:rsidRPr="00A044F8" w14:paraId="66117A94"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5AD3F090" w14:textId="77777777" w:rsidR="00371EDB" w:rsidRPr="00A044F8" w:rsidRDefault="00371EDB" w:rsidP="00A044F8">
            <w:pPr>
              <w:widowControl w:val="0"/>
              <w:shd w:val="clear" w:color="auto" w:fill="FFFFFF"/>
              <w:spacing w:line="276" w:lineRule="auto"/>
              <w:jc w:val="center"/>
              <w:textAlignment w:val="baseline"/>
            </w:pPr>
            <w:r w:rsidRPr="00A044F8">
              <w:t>VD</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0FC0A62C" w14:textId="77777777" w:rsidR="00371EDB" w:rsidRPr="00A044F8" w:rsidRDefault="00371EDB" w:rsidP="00A044F8">
            <w:pPr>
              <w:widowControl w:val="0"/>
              <w:shd w:val="clear" w:color="auto" w:fill="FFFFFF"/>
              <w:spacing w:line="276" w:lineRule="auto"/>
              <w:textAlignment w:val="baseline"/>
            </w:pPr>
            <w:r w:rsidRPr="00A044F8">
              <w:t>Dezinfekcija</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6CB3A200" w14:textId="77777777" w:rsidR="00371EDB" w:rsidRPr="00A044F8" w:rsidRDefault="00371EDB" w:rsidP="00A044F8">
            <w:pPr>
              <w:widowControl w:val="0"/>
              <w:shd w:val="clear" w:color="auto" w:fill="FFFFFF"/>
              <w:spacing w:line="276" w:lineRule="auto"/>
              <w:textAlignment w:val="baseline"/>
            </w:pPr>
            <w:r w:rsidRPr="00A044F8">
              <w:t xml:space="preserve">Patalpos dezinfekuojamos, </w:t>
            </w:r>
            <w:proofErr w:type="spellStart"/>
            <w:r w:rsidRPr="00A044F8">
              <w:t>dezinsekuojamos</w:t>
            </w:r>
            <w:proofErr w:type="spellEnd"/>
            <w:r w:rsidRPr="00A044F8">
              <w:t xml:space="preserve"> ir </w:t>
            </w:r>
            <w:proofErr w:type="spellStart"/>
            <w:r w:rsidRPr="00A044F8">
              <w:t>deratizuojamos</w:t>
            </w:r>
            <w:proofErr w:type="spellEnd"/>
            <w:r w:rsidRPr="00A044F8">
              <w:t xml:space="preserve"> pagal Paslaugų teikimo planą.</w:t>
            </w:r>
          </w:p>
        </w:tc>
        <w:tc>
          <w:tcPr>
            <w:tcW w:w="1134" w:type="dxa"/>
            <w:tcBorders>
              <w:top w:val="single" w:sz="4" w:space="0" w:color="C0504D"/>
              <w:left w:val="single" w:sz="4" w:space="0" w:color="000000"/>
              <w:bottom w:val="single" w:sz="4" w:space="0" w:color="C0504D"/>
              <w:right w:val="single" w:sz="4" w:space="0" w:color="000000"/>
            </w:tcBorders>
            <w:vAlign w:val="center"/>
          </w:tcPr>
          <w:p w14:paraId="425AC6CC" w14:textId="77777777" w:rsidR="00371EDB" w:rsidRPr="00A044F8" w:rsidRDefault="00371EDB" w:rsidP="00385304">
            <w:pPr>
              <w:widowControl w:val="0"/>
              <w:shd w:val="clear" w:color="auto" w:fill="FFFFFF"/>
              <w:spacing w:line="276" w:lineRule="auto"/>
              <w:jc w:val="center"/>
              <w:textAlignment w:val="baseline"/>
            </w:pPr>
            <w:r w:rsidRPr="00A044F8">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2F89500F" w14:textId="77777777"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14:paraId="41D12205" w14:textId="77777777"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0F12FA1A" w14:textId="77777777" w:rsidR="00371EDB" w:rsidRPr="00A044F8" w:rsidRDefault="0077452F" w:rsidP="00A044F8">
            <w:pPr>
              <w:widowControl w:val="0"/>
              <w:shd w:val="clear" w:color="auto" w:fill="FFFFFF"/>
              <w:spacing w:line="276" w:lineRule="auto"/>
              <w:jc w:val="center"/>
              <w:textAlignment w:val="baseline"/>
            </w:pPr>
            <w:r>
              <w:t>10</w:t>
            </w:r>
          </w:p>
        </w:tc>
      </w:tr>
      <w:tr w:rsidR="00326936" w:rsidRPr="00A044F8" w14:paraId="7519BE97"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47987661" w14:textId="77777777" w:rsidR="00371EDB" w:rsidRPr="00A044F8" w:rsidRDefault="00371EDB" w:rsidP="00A044F8">
            <w:pPr>
              <w:widowControl w:val="0"/>
              <w:shd w:val="clear" w:color="auto" w:fill="FFFFFF"/>
              <w:spacing w:line="276" w:lineRule="auto"/>
              <w:jc w:val="center"/>
              <w:textAlignment w:val="baseline"/>
            </w:pPr>
            <w:r w:rsidRPr="00A044F8">
              <w:t>TPR</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3F022F52" w14:textId="60A06476" w:rsidR="00371EDB" w:rsidRPr="00A044F8" w:rsidRDefault="00371EDB" w:rsidP="00A044F8">
            <w:pPr>
              <w:widowControl w:val="0"/>
              <w:shd w:val="clear" w:color="auto" w:fill="FFFFFF"/>
              <w:spacing w:line="276" w:lineRule="auto"/>
              <w:textAlignment w:val="baseline"/>
            </w:pPr>
            <w:r>
              <w:t xml:space="preserve">Fasadų, </w:t>
            </w:r>
            <w:r>
              <w:lastRenderedPageBreak/>
              <w:t>t</w:t>
            </w:r>
            <w:r w:rsidRPr="00A044F8">
              <w:t>eritorijos infrastruktūros ir žaliųjų zonų valymas ir priežiūra</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51DE2C96" w14:textId="043AF776" w:rsidR="00371EDB" w:rsidRPr="00A044F8" w:rsidRDefault="00371EDB" w:rsidP="00A044F8">
            <w:pPr>
              <w:widowControl w:val="0"/>
              <w:shd w:val="clear" w:color="auto" w:fill="FFFFFF"/>
              <w:spacing w:line="276" w:lineRule="auto"/>
              <w:textAlignment w:val="baseline"/>
            </w:pPr>
            <w:r>
              <w:lastRenderedPageBreak/>
              <w:t xml:space="preserve">Fasadų, </w:t>
            </w:r>
            <w:r>
              <w:lastRenderedPageBreak/>
              <w:t>t</w:t>
            </w:r>
            <w:r w:rsidRPr="00A044F8">
              <w:t>eritorijos funkcinių elementų valymas ir priežiūra vykdoma pagal Paslaugų teikimo planą</w:t>
            </w:r>
          </w:p>
        </w:tc>
        <w:tc>
          <w:tcPr>
            <w:tcW w:w="1134" w:type="dxa"/>
            <w:tcBorders>
              <w:top w:val="single" w:sz="4" w:space="0" w:color="C0504D"/>
              <w:left w:val="single" w:sz="4" w:space="0" w:color="000000"/>
              <w:bottom w:val="single" w:sz="4" w:space="0" w:color="C0504D"/>
              <w:right w:val="single" w:sz="4" w:space="0" w:color="000000"/>
            </w:tcBorders>
            <w:vAlign w:val="center"/>
          </w:tcPr>
          <w:p w14:paraId="5361617D" w14:textId="77777777" w:rsidR="00371EDB" w:rsidRPr="00A044F8" w:rsidRDefault="00371EDB" w:rsidP="00385304">
            <w:pPr>
              <w:widowControl w:val="0"/>
              <w:shd w:val="clear" w:color="auto" w:fill="FFFFFF"/>
              <w:spacing w:line="276" w:lineRule="auto"/>
              <w:jc w:val="center"/>
              <w:textAlignment w:val="baseline"/>
            </w:pPr>
            <w:r w:rsidRPr="00A044F8">
              <w:lastRenderedPageBreak/>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59E5E0EF" w14:textId="77777777" w:rsidR="00371EDB" w:rsidRPr="00A044F8" w:rsidRDefault="00371EDB" w:rsidP="00A044F8">
            <w:pPr>
              <w:widowControl w:val="0"/>
              <w:shd w:val="clear" w:color="auto" w:fill="FFFFFF"/>
              <w:spacing w:line="276" w:lineRule="auto"/>
              <w:jc w:val="center"/>
              <w:textAlignment w:val="baseline"/>
            </w:pPr>
            <w:r w:rsidRPr="00A044F8">
              <w:t>10</w:t>
            </w:r>
          </w:p>
        </w:tc>
        <w:tc>
          <w:tcPr>
            <w:tcW w:w="1560" w:type="dxa"/>
            <w:tcBorders>
              <w:top w:val="single" w:sz="4" w:space="0" w:color="C0504D"/>
              <w:left w:val="single" w:sz="4" w:space="0" w:color="000000"/>
              <w:bottom w:val="single" w:sz="4" w:space="0" w:color="C0504D"/>
              <w:right w:val="single" w:sz="4" w:space="0" w:color="000000"/>
            </w:tcBorders>
          </w:tcPr>
          <w:p w14:paraId="62F31992" w14:textId="77777777"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2328F3B2" w14:textId="77777777" w:rsidR="00371EDB" w:rsidRPr="00A044F8" w:rsidRDefault="0077452F" w:rsidP="00A044F8">
            <w:pPr>
              <w:widowControl w:val="0"/>
              <w:shd w:val="clear" w:color="auto" w:fill="FFFFFF"/>
              <w:spacing w:line="276" w:lineRule="auto"/>
              <w:jc w:val="center"/>
              <w:textAlignment w:val="baseline"/>
            </w:pPr>
            <w:r>
              <w:t>5</w:t>
            </w:r>
          </w:p>
        </w:tc>
      </w:tr>
      <w:tr w:rsidR="00326936" w:rsidRPr="000A1329" w14:paraId="1FF4E726"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77B19945" w14:textId="77777777" w:rsidR="00371EDB" w:rsidRPr="000A1329" w:rsidRDefault="00371EDB" w:rsidP="000A1329">
            <w:pPr>
              <w:widowControl w:val="0"/>
              <w:shd w:val="clear" w:color="auto" w:fill="FFFFFF"/>
              <w:spacing w:line="276" w:lineRule="auto"/>
              <w:jc w:val="center"/>
              <w:textAlignment w:val="baseline"/>
            </w:pPr>
            <w:r w:rsidRPr="0077452F">
              <w:t>BA</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7351D3FD" w14:textId="6AEC9D7B" w:rsidR="00371EDB" w:rsidRPr="00326936" w:rsidRDefault="00371EDB" w:rsidP="0090550D">
            <w:pPr>
              <w:widowControl w:val="0"/>
              <w:shd w:val="clear" w:color="auto" w:fill="FFFFFF"/>
              <w:spacing w:line="276" w:lineRule="auto"/>
              <w:textAlignment w:val="baseline"/>
            </w:pPr>
            <w:r w:rsidRPr="00326936">
              <w:t>Baldai</w:t>
            </w:r>
            <w:r w:rsidR="00732642" w:rsidRPr="00326936">
              <w:t>, kuriuos įgyja ir (ar) sumontuoja Privatus subjektas</w:t>
            </w:r>
            <w:r w:rsidRPr="00326936">
              <w:t xml:space="preserve"> </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253E8EB7" w14:textId="1E12BD9A" w:rsidR="00371EDB" w:rsidRPr="00326936" w:rsidRDefault="00371EDB" w:rsidP="0090550D">
            <w:pPr>
              <w:widowControl w:val="0"/>
              <w:shd w:val="clear" w:color="auto" w:fill="FFFFFF"/>
              <w:spacing w:line="276" w:lineRule="auto"/>
              <w:textAlignment w:val="baseline"/>
            </w:pPr>
            <w:r w:rsidRPr="00326936">
              <w:t>Baldų</w:t>
            </w:r>
            <w:r w:rsidR="00732642" w:rsidRPr="00326936">
              <w:t xml:space="preserve">, kuriuos </w:t>
            </w:r>
            <w:r w:rsidRPr="00326936">
              <w:t xml:space="preserve"> </w:t>
            </w:r>
            <w:r w:rsidR="00732642" w:rsidRPr="00326936">
              <w:t xml:space="preserve">įgyja ir (ar) sumontuoja Privatus subjektas </w:t>
            </w:r>
            <w:r w:rsidRPr="00326936">
              <w:rPr>
                <w:rStyle w:val="FontStyle15"/>
                <w:rFonts w:eastAsia="Calibri"/>
                <w:sz w:val="24"/>
                <w:szCs w:val="24"/>
              </w:rPr>
              <w:t>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6BF5DB6B" w14:textId="77777777" w:rsidR="00371EDB" w:rsidRPr="000A1329" w:rsidRDefault="00371EDB" w:rsidP="000A1329">
            <w:pPr>
              <w:widowControl w:val="0"/>
              <w:shd w:val="clear" w:color="auto" w:fill="FFFFFF"/>
              <w:spacing w:line="276" w:lineRule="auto"/>
              <w:jc w:val="center"/>
              <w:textAlignment w:val="baseline"/>
            </w:pPr>
            <w:r w:rsidRPr="0077452F">
              <w:t>1.d.d</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51EF8903" w14:textId="77777777" w:rsidR="00371EDB" w:rsidRPr="000A1329" w:rsidRDefault="00371EDB" w:rsidP="000A1329">
            <w:pPr>
              <w:widowControl w:val="0"/>
              <w:shd w:val="clear" w:color="auto" w:fill="FFFFFF"/>
              <w:spacing w:line="276" w:lineRule="auto"/>
              <w:jc w:val="center"/>
              <w:textAlignment w:val="baseline"/>
            </w:pPr>
            <w:r w:rsidRPr="0077452F">
              <w:t>10</w:t>
            </w:r>
          </w:p>
        </w:tc>
        <w:tc>
          <w:tcPr>
            <w:tcW w:w="1560" w:type="dxa"/>
            <w:tcBorders>
              <w:top w:val="single" w:sz="4" w:space="0" w:color="C0504D"/>
              <w:left w:val="single" w:sz="4" w:space="0" w:color="000000"/>
              <w:bottom w:val="single" w:sz="4" w:space="0" w:color="C0504D"/>
              <w:right w:val="single" w:sz="4" w:space="0" w:color="000000"/>
            </w:tcBorders>
          </w:tcPr>
          <w:p w14:paraId="6D681CB7" w14:textId="77777777" w:rsidR="00371EDB" w:rsidRPr="00371EDB" w:rsidRDefault="0077452F" w:rsidP="000A1329">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14:paraId="4E229682" w14:textId="77777777" w:rsidR="00371EDB" w:rsidRPr="00371EDB" w:rsidRDefault="0077452F" w:rsidP="000A1329">
            <w:pPr>
              <w:widowControl w:val="0"/>
              <w:shd w:val="clear" w:color="auto" w:fill="FFFFFF"/>
              <w:spacing w:line="276" w:lineRule="auto"/>
              <w:jc w:val="center"/>
              <w:textAlignment w:val="baseline"/>
            </w:pPr>
            <w:r>
              <w:t>5</w:t>
            </w:r>
          </w:p>
        </w:tc>
      </w:tr>
      <w:tr w:rsidR="00326936" w:rsidRPr="00326936" w14:paraId="0D8FBC24"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11546231" w14:textId="77777777" w:rsidR="00371EDB" w:rsidRPr="00326936" w:rsidRDefault="00371EDB" w:rsidP="000A1329">
            <w:pPr>
              <w:widowControl w:val="0"/>
              <w:autoSpaceDE w:val="0"/>
              <w:jc w:val="center"/>
              <w:textAlignment w:val="baseline"/>
            </w:pPr>
            <w:r w:rsidRPr="00326936">
              <w:t>LV</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6D47ACEB" w14:textId="77777777" w:rsidR="00371EDB" w:rsidRPr="00326936" w:rsidRDefault="00371EDB" w:rsidP="000A1329">
            <w:pPr>
              <w:widowControl w:val="0"/>
              <w:shd w:val="clear" w:color="auto" w:fill="FFFFFF"/>
              <w:spacing w:line="276" w:lineRule="auto"/>
              <w:textAlignment w:val="baseline"/>
            </w:pPr>
            <w:r w:rsidRPr="00326936">
              <w:t>Pastatų langų ir vitrinų valymas iš išorės ir vidaus</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71C19945" w14:textId="77777777" w:rsidR="00371EDB" w:rsidRPr="00326936" w:rsidRDefault="00371EDB" w:rsidP="000A1329">
            <w:pPr>
              <w:widowControl w:val="0"/>
              <w:shd w:val="clear" w:color="auto" w:fill="FFFFFF"/>
              <w:spacing w:line="276" w:lineRule="auto"/>
              <w:jc w:val="both"/>
              <w:textAlignment w:val="baseline"/>
            </w:pPr>
            <w:r w:rsidRPr="00326936">
              <w:rPr>
                <w:szCs w:val="22"/>
              </w:rPr>
              <w:t>Pastatų langų ir vitrinų valymo paslaugos vyksta pagal Paslaugų teikimo planą</w:t>
            </w:r>
          </w:p>
        </w:tc>
        <w:tc>
          <w:tcPr>
            <w:tcW w:w="1134" w:type="dxa"/>
            <w:tcBorders>
              <w:top w:val="single" w:sz="4" w:space="0" w:color="C0504D"/>
              <w:left w:val="single" w:sz="4" w:space="0" w:color="000000"/>
              <w:bottom w:val="single" w:sz="4" w:space="0" w:color="C0504D"/>
              <w:right w:val="single" w:sz="4" w:space="0" w:color="000000"/>
            </w:tcBorders>
            <w:vAlign w:val="center"/>
          </w:tcPr>
          <w:p w14:paraId="2B21ED78" w14:textId="77777777" w:rsidR="00371EDB" w:rsidRPr="00326936" w:rsidRDefault="00371EDB" w:rsidP="000A1329">
            <w:pPr>
              <w:widowControl w:val="0"/>
              <w:shd w:val="clear" w:color="auto" w:fill="FFFFFF"/>
              <w:spacing w:line="276" w:lineRule="auto"/>
              <w:jc w:val="center"/>
              <w:textAlignment w:val="baseline"/>
              <w:rPr>
                <w:lang w:val="en-US"/>
              </w:rPr>
            </w:pPr>
            <w:r w:rsidRPr="00326936">
              <w:rPr>
                <w:lang w:val="en-US"/>
              </w:rPr>
              <w:t xml:space="preserve">1 </w:t>
            </w:r>
            <w:proofErr w:type="spellStart"/>
            <w:r w:rsidRPr="00326936">
              <w:rPr>
                <w:lang w:val="en-US"/>
              </w:rPr>
              <w:t>d.d.</w:t>
            </w:r>
            <w:proofErr w:type="spellEnd"/>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4F9FE2BE" w14:textId="77777777" w:rsidR="00371EDB" w:rsidRPr="00326936" w:rsidRDefault="00371EDB" w:rsidP="000A1329">
            <w:pPr>
              <w:widowControl w:val="0"/>
              <w:shd w:val="clear" w:color="auto" w:fill="FFFFFF"/>
              <w:spacing w:line="276" w:lineRule="auto"/>
              <w:jc w:val="center"/>
              <w:textAlignment w:val="baseline"/>
            </w:pPr>
            <w:r w:rsidRPr="00326936">
              <w:t>10</w:t>
            </w:r>
          </w:p>
        </w:tc>
        <w:tc>
          <w:tcPr>
            <w:tcW w:w="1560" w:type="dxa"/>
            <w:tcBorders>
              <w:top w:val="single" w:sz="4" w:space="0" w:color="C0504D"/>
              <w:left w:val="single" w:sz="4" w:space="0" w:color="000000"/>
              <w:bottom w:val="single" w:sz="4" w:space="0" w:color="C0504D"/>
              <w:right w:val="single" w:sz="4" w:space="0" w:color="000000"/>
            </w:tcBorders>
          </w:tcPr>
          <w:p w14:paraId="43CA7E2C" w14:textId="77777777" w:rsidR="00371EDB" w:rsidRPr="00326936" w:rsidRDefault="0077452F" w:rsidP="000A1329">
            <w:pPr>
              <w:widowControl w:val="0"/>
              <w:shd w:val="clear" w:color="auto" w:fill="FFFFFF"/>
              <w:spacing w:line="276" w:lineRule="auto"/>
              <w:jc w:val="center"/>
              <w:textAlignment w:val="baseline"/>
            </w:pPr>
            <w:r w:rsidRPr="00326936">
              <w:t xml:space="preserve">2 </w:t>
            </w:r>
            <w:proofErr w:type="spellStart"/>
            <w:r w:rsidRPr="00326936">
              <w:t>d.d</w:t>
            </w:r>
            <w:proofErr w:type="spellEnd"/>
            <w:r w:rsidRPr="00326936">
              <w:t>.</w:t>
            </w:r>
          </w:p>
        </w:tc>
        <w:tc>
          <w:tcPr>
            <w:tcW w:w="1701" w:type="dxa"/>
            <w:tcBorders>
              <w:top w:val="single" w:sz="4" w:space="0" w:color="C0504D"/>
              <w:left w:val="single" w:sz="4" w:space="0" w:color="000000"/>
              <w:bottom w:val="single" w:sz="4" w:space="0" w:color="C0504D"/>
              <w:right w:val="single" w:sz="4" w:space="0" w:color="000000"/>
            </w:tcBorders>
          </w:tcPr>
          <w:p w14:paraId="4A572E15" w14:textId="77777777" w:rsidR="00371EDB" w:rsidRPr="00326936" w:rsidRDefault="0077452F" w:rsidP="000A1329">
            <w:pPr>
              <w:widowControl w:val="0"/>
              <w:shd w:val="clear" w:color="auto" w:fill="FFFFFF"/>
              <w:spacing w:line="276" w:lineRule="auto"/>
              <w:jc w:val="center"/>
              <w:textAlignment w:val="baseline"/>
            </w:pPr>
            <w:r w:rsidRPr="00326936">
              <w:t>5</w:t>
            </w:r>
          </w:p>
        </w:tc>
      </w:tr>
    </w:tbl>
    <w:p w14:paraId="07F04868" w14:textId="16CFAC9F" w:rsidR="00D52DFC" w:rsidRDefault="00D52DFC" w:rsidP="0090550D">
      <w:pPr>
        <w:widowControl w:val="0"/>
        <w:spacing w:line="276" w:lineRule="auto"/>
        <w:ind w:left="720"/>
        <w:contextualSpacing/>
        <w:jc w:val="both"/>
      </w:pPr>
      <w:r w:rsidRPr="00326936">
        <w:t xml:space="preserve">* Jeigu funkcionavimo pažeidimas įvyksta naktį (nuo 20:00 val. iki 8:00 val.) ar savaitgalį / šventinę (nedarbo) dieną, pažeidimas registravimo įrankyje gali būti registruojamas vėliau, </w:t>
      </w:r>
      <w:proofErr w:type="spellStart"/>
      <w:r w:rsidRPr="00326936">
        <w:t>t.y</w:t>
      </w:r>
      <w:proofErr w:type="spellEnd"/>
      <w:r w:rsidRPr="00326936">
        <w:t xml:space="preserve">. per kitą artimiausią Darbo dieną per Kokybės pažeidimų lentelėje nurodytą terminą, tačiau Privataus subjekto atsakingas asmuo apie funkcionavimo pažeidimą </w:t>
      </w:r>
      <w:r w:rsidR="0093636F" w:rsidRPr="00326936">
        <w:t xml:space="preserve">Valdžios subjekto atsakingam asmeniui </w:t>
      </w:r>
      <w:r w:rsidRPr="00326936">
        <w:t>privalo pranešti kitais būdais, pavyzdžiui, telefonu, ir imtis visų priemonių, kad funkcionavimo pažeidimas būtų pašalintas per šiame Sutarties pri</w:t>
      </w:r>
      <w:r w:rsidR="0093636F" w:rsidRPr="00326936">
        <w:t>e</w:t>
      </w:r>
      <w:r w:rsidRPr="00326936">
        <w:t>dėlyje nustatytą ištaisymo laiką ir kad būtų išvengta</w:t>
      </w:r>
      <w:r w:rsidR="0093636F" w:rsidRPr="00326936">
        <w:t xml:space="preserve"> žalos ar užkirstas kelias didesnės žalos atsiradimui.</w:t>
      </w:r>
    </w:p>
    <w:p w14:paraId="381E0A0F" w14:textId="77777777" w:rsidR="0090550D" w:rsidRPr="00D52DFC" w:rsidRDefault="0090550D" w:rsidP="0090550D">
      <w:pPr>
        <w:widowControl w:val="0"/>
        <w:spacing w:line="276" w:lineRule="auto"/>
        <w:ind w:left="720"/>
        <w:contextualSpacing/>
        <w:jc w:val="both"/>
      </w:pPr>
    </w:p>
    <w:p w14:paraId="27A6705D" w14:textId="77777777" w:rsidR="00A044F8" w:rsidRPr="00A044F8" w:rsidRDefault="00A044F8" w:rsidP="00A044F8">
      <w:pPr>
        <w:tabs>
          <w:tab w:val="left" w:pos="960"/>
          <w:tab w:val="right" w:leader="dot" w:pos="9913"/>
        </w:tabs>
        <w:spacing w:after="120" w:line="276" w:lineRule="auto"/>
        <w:rPr>
          <w:rFonts w:eastAsia="Times New Roman"/>
          <w:b/>
          <w:bCs/>
          <w:noProof/>
          <w:color w:val="632423"/>
          <w:sz w:val="22"/>
          <w:szCs w:val="22"/>
          <w:lang w:eastAsia="lt-LT"/>
        </w:rPr>
      </w:pPr>
      <w:bookmarkStart w:id="1292" w:name="_Toc478635254"/>
      <w:bookmarkStart w:id="1293" w:name="_Toc477107475"/>
      <w:bookmarkStart w:id="1294" w:name="_Toc481159234"/>
      <w:bookmarkStart w:id="1295" w:name="_Ref514309294"/>
      <w:bookmarkStart w:id="1296" w:name="_Ref514320614"/>
      <w:bookmarkStart w:id="1297" w:name="_Ref514320637"/>
      <w:bookmarkStart w:id="1298" w:name="_Toc517254703"/>
      <w:bookmarkStart w:id="1299" w:name="_Toc519144684"/>
      <w:bookmarkStart w:id="1300" w:name="_Toc519746137"/>
      <w:bookmarkEnd w:id="1292"/>
      <w:bookmarkEnd w:id="1293"/>
      <w:r w:rsidRPr="00A044F8">
        <w:rPr>
          <w:rFonts w:eastAsia="Times New Roman"/>
          <w:b/>
          <w:bCs/>
          <w:noProof/>
          <w:color w:val="632423"/>
          <w:sz w:val="22"/>
          <w:szCs w:val="22"/>
          <w:lang w:eastAsia="lt-LT"/>
        </w:rPr>
        <w:t>3. FUNKCIONAVIMO PAŽEIDIMAI</w:t>
      </w:r>
      <w:bookmarkEnd w:id="1294"/>
      <w:bookmarkEnd w:id="1295"/>
      <w:bookmarkEnd w:id="1296"/>
      <w:bookmarkEnd w:id="1297"/>
      <w:bookmarkEnd w:id="1298"/>
      <w:bookmarkEnd w:id="1299"/>
      <w:bookmarkEnd w:id="1300"/>
    </w:p>
    <w:p w14:paraId="373168FE" w14:textId="77777777" w:rsidR="00D7001F" w:rsidRPr="00D7001F" w:rsidRDefault="00D7001F" w:rsidP="00D7001F">
      <w:pPr>
        <w:pStyle w:val="Sraopastraipa"/>
        <w:widowControl w:val="0"/>
        <w:numPr>
          <w:ilvl w:val="0"/>
          <w:numId w:val="39"/>
        </w:numPr>
        <w:shd w:val="clear" w:color="auto" w:fill="FFFFFF"/>
        <w:tabs>
          <w:tab w:val="left" w:pos="709"/>
        </w:tabs>
        <w:spacing w:line="276" w:lineRule="auto"/>
        <w:contextualSpacing w:val="0"/>
        <w:jc w:val="both"/>
        <w:textAlignment w:val="baseline"/>
        <w:rPr>
          <w:vanish/>
        </w:rPr>
      </w:pPr>
    </w:p>
    <w:p w14:paraId="7D959D81" w14:textId="77777777" w:rsidR="00A044F8" w:rsidRPr="00A044F8" w:rsidRDefault="00D7001F" w:rsidP="00D7001F">
      <w:pPr>
        <w:widowControl w:val="0"/>
        <w:numPr>
          <w:ilvl w:val="1"/>
          <w:numId w:val="39"/>
        </w:numPr>
        <w:shd w:val="clear" w:color="auto" w:fill="FFFFFF"/>
        <w:tabs>
          <w:tab w:val="left" w:pos="709"/>
        </w:tabs>
        <w:spacing w:line="276" w:lineRule="auto"/>
        <w:jc w:val="both"/>
        <w:textAlignment w:val="baseline"/>
      </w:pPr>
      <w:r>
        <w:t xml:space="preserve"> </w:t>
      </w:r>
      <w:r w:rsidR="00A044F8" w:rsidRPr="00A044F8">
        <w:t>Funkcionavimo pažeidimu laikomas pažeidimas, kuris veikia (ar gali paveikti) vieną ar daugiau Objekto esančių funkcinių sektorių ir:</w:t>
      </w:r>
    </w:p>
    <w:p w14:paraId="6FC857C5" w14:textId="77777777" w:rsidR="00A044F8" w:rsidRPr="00A044F8" w:rsidRDefault="00A044F8" w:rsidP="00A044F8">
      <w:pPr>
        <w:keepNext/>
        <w:numPr>
          <w:ilvl w:val="2"/>
          <w:numId w:val="38"/>
        </w:numPr>
        <w:shd w:val="clear" w:color="auto" w:fill="FFFFFF"/>
        <w:suppressAutoHyphens/>
        <w:spacing w:line="276" w:lineRule="auto"/>
        <w:jc w:val="both"/>
        <w:textAlignment w:val="baseline"/>
      </w:pPr>
      <w:bookmarkStart w:id="1301" w:name="_Toc478635255"/>
      <w:bookmarkStart w:id="1302" w:name="_Toc477107476"/>
      <w:bookmarkStart w:id="1303" w:name="_Toc481159235"/>
      <w:bookmarkEnd w:id="1301"/>
      <w:bookmarkEnd w:id="1302"/>
      <w:r w:rsidRPr="00A044F8">
        <w:lastRenderedPageBreak/>
        <w:t>dėl kurio asmenys, kuriems suteikta teisė įeiti, užimti, naudoti ar palikti Funkcinį sektorių, negali to padaryti saugiai ir įprastai;</w:t>
      </w:r>
    </w:p>
    <w:p w14:paraId="73DC0EC8" w14:textId="77777777" w:rsidR="00A044F8" w:rsidRPr="00A044F8" w:rsidRDefault="00A044F8" w:rsidP="00A044F8">
      <w:pPr>
        <w:keepNext/>
        <w:numPr>
          <w:ilvl w:val="2"/>
          <w:numId w:val="38"/>
        </w:numPr>
        <w:shd w:val="clear" w:color="auto" w:fill="FFFFFF"/>
        <w:suppressAutoHyphens/>
        <w:spacing w:line="276" w:lineRule="auto"/>
        <w:jc w:val="both"/>
        <w:textAlignment w:val="baseline"/>
      </w:pPr>
      <w:bookmarkStart w:id="1304" w:name="_Ref514307548"/>
      <w:r w:rsidRPr="00A044F8">
        <w:t>kuris daro įtaką, riboja ar daro reikšmingą poveikį tinkamam ir naudingam Funkcinio sektoriaus naudojimui;</w:t>
      </w:r>
      <w:bookmarkEnd w:id="1304"/>
    </w:p>
    <w:p w14:paraId="2830E08C" w14:textId="0D724B69" w:rsidR="00A044F8" w:rsidRPr="0090550D" w:rsidRDefault="00A044F8" w:rsidP="0090550D">
      <w:pPr>
        <w:widowControl w:val="0"/>
        <w:numPr>
          <w:ilvl w:val="2"/>
          <w:numId w:val="38"/>
        </w:numPr>
        <w:shd w:val="clear" w:color="auto" w:fill="FFFFFF"/>
        <w:spacing w:line="276" w:lineRule="auto"/>
        <w:jc w:val="both"/>
        <w:textAlignment w:val="baseline"/>
      </w:pPr>
      <w:bookmarkStart w:id="1305" w:name="_Ref514307551"/>
      <w:r w:rsidRPr="00A044F8">
        <w:t xml:space="preserve">dėl kurio netenkinami minimalūs </w:t>
      </w:r>
      <w:r w:rsidRPr="00A044F8">
        <w:rPr>
          <w:color w:val="000000" w:themeColor="text1"/>
        </w:rPr>
        <w:t xml:space="preserve">Objekto </w:t>
      </w:r>
      <w:r w:rsidRPr="00A044F8">
        <w:t>reikalavimai, nurodyti Specifikacijose (statinio konstrukcijų būklė; patalpų, kurioms taikomi specialieji reikalavimai, būklė; techninių ir inžinerinių apsaugos priemonių, statinio techninių įrenginių būklė; išorinių įrenginių ir elementų būklė; kitų elementų būklė);</w:t>
      </w:r>
      <w:bookmarkEnd w:id="1305"/>
      <w:r w:rsidRPr="00A044F8">
        <w:t xml:space="preserve"> </w:t>
      </w:r>
      <w:bookmarkStart w:id="1306" w:name="_Toc517254704"/>
      <w:bookmarkStart w:id="1307" w:name="_Toc519144685"/>
      <w:bookmarkStart w:id="1308" w:name="_Toc519746138"/>
      <w:bookmarkEnd w:id="1306"/>
      <w:bookmarkEnd w:id="1307"/>
      <w:bookmarkEnd w:id="1308"/>
    </w:p>
    <w:p w14:paraId="76232410" w14:textId="4A9F0AD2" w:rsidR="00A044F8" w:rsidRPr="00A044F8" w:rsidRDefault="00A044F8" w:rsidP="009F07ED">
      <w:pPr>
        <w:pStyle w:val="Sraopastraipa"/>
        <w:widowControl w:val="0"/>
        <w:numPr>
          <w:ilvl w:val="1"/>
          <w:numId w:val="38"/>
        </w:numPr>
        <w:spacing w:line="276" w:lineRule="auto"/>
        <w:ind w:left="709" w:hanging="709"/>
        <w:jc w:val="both"/>
      </w:pPr>
      <w:bookmarkStart w:id="1309" w:name="_Ref514304958"/>
      <w:r w:rsidRPr="00A044F8">
        <w:t xml:space="preserve">Kiekvienas Funkcionavimo pažeidimas, atsižvelgiant į Funkcionavimo pažeidimų lygių nustatymo kriterijus, nurodytą šio </w:t>
      </w:r>
      <w:r w:rsidRPr="00C911F5">
        <w:rPr>
          <w:color w:val="000000" w:themeColor="text1"/>
        </w:rPr>
        <w:t xml:space="preserve">Priedelio </w:t>
      </w:r>
      <w:r w:rsidRPr="008E4DB5">
        <w:rPr>
          <w:color w:val="000000" w:themeColor="text1"/>
        </w:rPr>
        <w:fldChar w:fldCharType="begin"/>
      </w:r>
      <w:r w:rsidRPr="00C911F5">
        <w:rPr>
          <w:color w:val="000000" w:themeColor="text1"/>
        </w:rPr>
        <w:instrText xml:space="preserve"> REF _Ref514320526 \r \h  \* MERGEFORMAT </w:instrText>
      </w:r>
      <w:r w:rsidRPr="008E4DB5">
        <w:rPr>
          <w:color w:val="000000" w:themeColor="text1"/>
        </w:rPr>
      </w:r>
      <w:r w:rsidRPr="008E4DB5">
        <w:rPr>
          <w:color w:val="000000" w:themeColor="text1"/>
        </w:rPr>
        <w:fldChar w:fldCharType="separate"/>
      </w:r>
      <w:r w:rsidR="00B87438">
        <w:rPr>
          <w:color w:val="000000" w:themeColor="text1"/>
        </w:rPr>
        <w:t>3.6</w:t>
      </w:r>
      <w:r w:rsidRPr="008E4DB5">
        <w:rPr>
          <w:color w:val="000000" w:themeColor="text1"/>
        </w:rPr>
        <w:fldChar w:fldCharType="end"/>
      </w:r>
      <w:r w:rsidRPr="00C911F5">
        <w:rPr>
          <w:color w:val="000000" w:themeColor="text1"/>
        </w:rPr>
        <w:t xml:space="preserve"> ir </w:t>
      </w:r>
      <w:r w:rsidR="00C911F5">
        <w:rPr>
          <w:color w:val="000000" w:themeColor="text1"/>
        </w:rPr>
        <w:fldChar w:fldCharType="begin"/>
      </w:r>
      <w:r w:rsidR="00C911F5">
        <w:rPr>
          <w:color w:val="000000" w:themeColor="text1"/>
        </w:rPr>
        <w:instrText xml:space="preserve"> REF _Ref514320530 \r \h </w:instrText>
      </w:r>
      <w:r w:rsidR="00C911F5">
        <w:rPr>
          <w:color w:val="000000" w:themeColor="text1"/>
        </w:rPr>
      </w:r>
      <w:r w:rsidR="00C911F5">
        <w:rPr>
          <w:color w:val="000000" w:themeColor="text1"/>
        </w:rPr>
        <w:fldChar w:fldCharType="separate"/>
      </w:r>
      <w:r w:rsidR="00B87438">
        <w:rPr>
          <w:color w:val="000000" w:themeColor="text1"/>
        </w:rPr>
        <w:t>3.7</w:t>
      </w:r>
      <w:r w:rsidR="00C911F5">
        <w:rPr>
          <w:color w:val="000000" w:themeColor="text1"/>
        </w:rPr>
        <w:fldChar w:fldCharType="end"/>
      </w:r>
      <w:r w:rsidRPr="00C911F5">
        <w:rPr>
          <w:color w:val="000000" w:themeColor="text1"/>
        </w:rPr>
        <w:t xml:space="preserve"> </w:t>
      </w:r>
      <w:r w:rsidRPr="00C911F5">
        <w:t>punktuose,</w:t>
      </w:r>
      <w:r w:rsidRPr="00A044F8">
        <w:t xml:space="preserve"> priskiriamas vienam iš šių lygių:</w:t>
      </w:r>
      <w:bookmarkEnd w:id="1309"/>
    </w:p>
    <w:p w14:paraId="3D2B6569" w14:textId="77777777" w:rsidR="00A044F8" w:rsidRPr="00A044F8" w:rsidRDefault="00A044F8" w:rsidP="00A044F8">
      <w:pPr>
        <w:widowControl w:val="0"/>
        <w:numPr>
          <w:ilvl w:val="2"/>
          <w:numId w:val="38"/>
        </w:numPr>
        <w:shd w:val="clear" w:color="auto" w:fill="FFFFFF"/>
        <w:spacing w:line="276" w:lineRule="auto"/>
        <w:jc w:val="both"/>
        <w:textAlignment w:val="baseline"/>
        <w:rPr>
          <w:color w:val="000000" w:themeColor="text1"/>
        </w:rPr>
      </w:pPr>
      <w:r w:rsidRPr="00A044F8">
        <w:rPr>
          <w:color w:val="000000" w:themeColor="text1"/>
        </w:rPr>
        <w:t xml:space="preserve">A lygio Funkcionavimo pažeidimas; </w:t>
      </w:r>
    </w:p>
    <w:p w14:paraId="44DE40B1" w14:textId="77777777" w:rsidR="00A044F8" w:rsidRPr="00A044F8" w:rsidRDefault="00A044F8" w:rsidP="00A044F8">
      <w:pPr>
        <w:widowControl w:val="0"/>
        <w:numPr>
          <w:ilvl w:val="2"/>
          <w:numId w:val="38"/>
        </w:numPr>
        <w:shd w:val="clear" w:color="auto" w:fill="FFFFFF"/>
        <w:spacing w:line="276" w:lineRule="auto"/>
        <w:jc w:val="both"/>
        <w:textAlignment w:val="baseline"/>
        <w:rPr>
          <w:color w:val="000000" w:themeColor="text1"/>
        </w:rPr>
      </w:pPr>
      <w:r w:rsidRPr="00A044F8">
        <w:rPr>
          <w:color w:val="000000" w:themeColor="text1"/>
        </w:rPr>
        <w:t>B lygio Funkcionavimo pažeidimas;</w:t>
      </w:r>
    </w:p>
    <w:p w14:paraId="1D648E16" w14:textId="77777777" w:rsidR="00A044F8" w:rsidRPr="00A044F8" w:rsidRDefault="00A044F8" w:rsidP="00A044F8">
      <w:pPr>
        <w:widowControl w:val="0"/>
        <w:numPr>
          <w:ilvl w:val="2"/>
          <w:numId w:val="38"/>
        </w:numPr>
        <w:shd w:val="clear" w:color="auto" w:fill="FFFFFF"/>
        <w:spacing w:line="276" w:lineRule="auto"/>
        <w:jc w:val="both"/>
        <w:textAlignment w:val="baseline"/>
        <w:rPr>
          <w:color w:val="000000" w:themeColor="text1"/>
        </w:rPr>
      </w:pPr>
      <w:r w:rsidRPr="00A044F8">
        <w:rPr>
          <w:color w:val="000000" w:themeColor="text1"/>
        </w:rPr>
        <w:t>C lygio Funkcionavimo pažeidimas;</w:t>
      </w:r>
    </w:p>
    <w:p w14:paraId="35AB95EB" w14:textId="77777777" w:rsidR="00A044F8" w:rsidRDefault="00A044F8" w:rsidP="00A044F8">
      <w:pPr>
        <w:widowControl w:val="0"/>
        <w:numPr>
          <w:ilvl w:val="2"/>
          <w:numId w:val="38"/>
        </w:numPr>
        <w:shd w:val="clear" w:color="auto" w:fill="FFFFFF"/>
        <w:spacing w:line="276" w:lineRule="auto"/>
        <w:jc w:val="both"/>
        <w:textAlignment w:val="baseline"/>
        <w:rPr>
          <w:color w:val="000000" w:themeColor="text1"/>
        </w:rPr>
      </w:pPr>
      <w:r w:rsidRPr="00A044F8">
        <w:rPr>
          <w:color w:val="000000" w:themeColor="text1"/>
        </w:rPr>
        <w:t xml:space="preserve">D lygio Funkcionavimo pažeidimas. </w:t>
      </w:r>
    </w:p>
    <w:p w14:paraId="12A32D7E" w14:textId="77777777" w:rsidR="00C911F5" w:rsidRDefault="00C911F5" w:rsidP="009F07ED">
      <w:pPr>
        <w:pStyle w:val="Sraopastraipa"/>
        <w:widowControl w:val="0"/>
        <w:numPr>
          <w:ilvl w:val="1"/>
          <w:numId w:val="38"/>
        </w:numPr>
        <w:shd w:val="clear" w:color="auto" w:fill="FFFFFF"/>
        <w:spacing w:line="276" w:lineRule="auto"/>
        <w:ind w:left="851" w:hanging="721"/>
        <w:jc w:val="both"/>
        <w:textAlignment w:val="baseline"/>
        <w:rPr>
          <w:color w:val="000000" w:themeColor="text1"/>
        </w:rPr>
      </w:pPr>
      <w:r>
        <w:rPr>
          <w:color w:val="000000" w:themeColor="text1"/>
        </w:rPr>
        <w:t xml:space="preserve"> </w:t>
      </w:r>
      <w:r w:rsidRPr="00A044F8">
        <w:t>Funkcionavimo pažeidimų lygių (A, B, C arba D) nustatymas. Paslaugų teikimo sutrikimo žala matuojama skirtingai, priklausomai nuo to, kurioje Objekto erdvėje ir dalyje sutriko Paslaugos, kokie gedimai ir koks jų dydis. Nuo to priklauso reakcija į Funkcionavimo pažeidimų pašalinimą ir FPI dydis. Funkcionavimo pažeidimo priskyrimas konkrečiam lygiui lemia tokio pažeidimo Ištaisymo laiką bei FPT</w:t>
      </w:r>
      <w:r>
        <w:t>.</w:t>
      </w:r>
      <w:r>
        <w:rPr>
          <w:color w:val="000000" w:themeColor="text1"/>
        </w:rPr>
        <w:t xml:space="preserve"> </w:t>
      </w:r>
    </w:p>
    <w:p w14:paraId="1914FB70" w14:textId="6A365E1E" w:rsidR="00C911F5" w:rsidRPr="009F07ED" w:rsidRDefault="00C911F5" w:rsidP="009F07ED">
      <w:pPr>
        <w:pStyle w:val="Sraopastraipa"/>
        <w:widowControl w:val="0"/>
        <w:numPr>
          <w:ilvl w:val="1"/>
          <w:numId w:val="38"/>
        </w:numPr>
        <w:shd w:val="clear" w:color="auto" w:fill="FFFFFF"/>
        <w:spacing w:line="276" w:lineRule="auto"/>
        <w:ind w:left="851" w:hanging="721"/>
        <w:jc w:val="both"/>
        <w:textAlignment w:val="baseline"/>
        <w:rPr>
          <w:color w:val="000000" w:themeColor="text1"/>
        </w:rPr>
      </w:pPr>
      <w:r>
        <w:rPr>
          <w:color w:val="000000" w:themeColor="text1"/>
        </w:rPr>
        <w:t xml:space="preserve"> </w:t>
      </w:r>
      <w:r w:rsidRPr="00A044F8">
        <w:t xml:space="preserve">Funkcionavimo pažeidimo lygis (A, B, C arba D) nustatomas pagal Funkcinių sektorių reikšmingumą, nurodytą Specifikacijų </w:t>
      </w:r>
      <w:r w:rsidR="000A1329">
        <w:t xml:space="preserve">2.1 priedėlyje </w:t>
      </w:r>
      <w:r w:rsidR="000A1329" w:rsidRPr="00240E6D">
        <w:rPr>
          <w:color w:val="000000" w:themeColor="text1"/>
        </w:rPr>
        <w:t xml:space="preserve">„Pastatų, statinių ir teritorijos specifikacijos" stulpelyje </w:t>
      </w:r>
      <w:r w:rsidR="000A1329" w:rsidRPr="000A1329">
        <w:rPr>
          <w:i/>
          <w:iCs/>
          <w:color w:val="000000" w:themeColor="text1"/>
        </w:rPr>
        <w:t>Patalpos/ erdvės/ funkcinio</w:t>
      </w:r>
      <w:r w:rsidR="000A1329" w:rsidRPr="00240E6D">
        <w:rPr>
          <w:i/>
          <w:iCs/>
          <w:color w:val="000000" w:themeColor="text1"/>
        </w:rPr>
        <w:t xml:space="preserve"> bloko reikšmingumo lygis</w:t>
      </w:r>
      <w:r w:rsidR="000A1329" w:rsidRPr="000A1329" w:rsidDel="000A1329">
        <w:t xml:space="preserve"> </w:t>
      </w:r>
      <w:r w:rsidRPr="00A044F8">
        <w:t>Funkciniai sektoriai</w:t>
      </w:r>
      <w:r>
        <w:t>.</w:t>
      </w:r>
    </w:p>
    <w:p w14:paraId="54FEC829" w14:textId="77777777" w:rsidR="00C911F5" w:rsidRPr="009F07ED" w:rsidRDefault="00C911F5" w:rsidP="009F07ED">
      <w:pPr>
        <w:pStyle w:val="Sraopastraipa"/>
        <w:widowControl w:val="0"/>
        <w:numPr>
          <w:ilvl w:val="1"/>
          <w:numId w:val="38"/>
        </w:numPr>
        <w:shd w:val="clear" w:color="auto" w:fill="FFFFFF"/>
        <w:spacing w:line="276" w:lineRule="auto"/>
        <w:ind w:left="851" w:hanging="721"/>
        <w:jc w:val="both"/>
        <w:textAlignment w:val="baseline"/>
        <w:rPr>
          <w:color w:val="000000" w:themeColor="text1"/>
        </w:rPr>
      </w:pPr>
      <w:r>
        <w:rPr>
          <w:color w:val="000000" w:themeColor="text1"/>
        </w:rPr>
        <w:t xml:space="preserve"> </w:t>
      </w:r>
      <w:r w:rsidRPr="00A044F8">
        <w:t>Išskiriami šie 4 Funkcinių sektorių reikšmingumo lygiai</w:t>
      </w:r>
      <w:r>
        <w:t xml:space="preserve">: </w:t>
      </w:r>
    </w:p>
    <w:p w14:paraId="4D51A9E1" w14:textId="760C2FD7" w:rsidR="00A044F8" w:rsidRPr="00A044F8" w:rsidRDefault="00A044F8" w:rsidP="0090550D">
      <w:pPr>
        <w:widowControl w:val="0"/>
        <w:numPr>
          <w:ilvl w:val="2"/>
          <w:numId w:val="38"/>
        </w:numPr>
        <w:shd w:val="clear" w:color="auto" w:fill="FFFFFF"/>
        <w:tabs>
          <w:tab w:val="left" w:pos="851"/>
        </w:tabs>
        <w:spacing w:line="276" w:lineRule="auto"/>
        <w:ind w:left="993"/>
        <w:jc w:val="both"/>
        <w:textAlignment w:val="baseline"/>
      </w:pPr>
      <w:r w:rsidRPr="00A044F8">
        <w:t>A lygis: labai aukštas (žymimas skaičiumi 1);</w:t>
      </w:r>
    </w:p>
    <w:p w14:paraId="50EF0689" w14:textId="77777777" w:rsidR="00A044F8" w:rsidRPr="00A044F8" w:rsidRDefault="00A044F8" w:rsidP="0090550D">
      <w:pPr>
        <w:widowControl w:val="0"/>
        <w:numPr>
          <w:ilvl w:val="2"/>
          <w:numId w:val="38"/>
        </w:numPr>
        <w:shd w:val="clear" w:color="auto" w:fill="FFFFFF"/>
        <w:tabs>
          <w:tab w:val="left" w:pos="851"/>
        </w:tabs>
        <w:spacing w:line="276" w:lineRule="auto"/>
        <w:ind w:left="993"/>
        <w:jc w:val="both"/>
        <w:textAlignment w:val="baseline"/>
      </w:pPr>
      <w:r w:rsidRPr="00A044F8">
        <w:t>B lygis: : aukštas (žymimas skaičiumi 2);</w:t>
      </w:r>
    </w:p>
    <w:p w14:paraId="7CDAA1E3" w14:textId="77777777" w:rsidR="00A044F8" w:rsidRPr="00A044F8" w:rsidRDefault="00A044F8" w:rsidP="0090550D">
      <w:pPr>
        <w:widowControl w:val="0"/>
        <w:numPr>
          <w:ilvl w:val="2"/>
          <w:numId w:val="38"/>
        </w:numPr>
        <w:shd w:val="clear" w:color="auto" w:fill="FFFFFF"/>
        <w:tabs>
          <w:tab w:val="left" w:pos="851"/>
        </w:tabs>
        <w:spacing w:line="276" w:lineRule="auto"/>
        <w:ind w:left="993"/>
        <w:jc w:val="both"/>
        <w:textAlignment w:val="baseline"/>
      </w:pPr>
      <w:r w:rsidRPr="00A044F8">
        <w:t>C lygis: vidutinis (žymimas skaičiumi 3);</w:t>
      </w:r>
    </w:p>
    <w:p w14:paraId="6A8185C9" w14:textId="77777777" w:rsidR="00A044F8" w:rsidRPr="00A044F8" w:rsidRDefault="00A044F8" w:rsidP="0090550D">
      <w:pPr>
        <w:widowControl w:val="0"/>
        <w:numPr>
          <w:ilvl w:val="2"/>
          <w:numId w:val="38"/>
        </w:numPr>
        <w:shd w:val="clear" w:color="auto" w:fill="FFFFFF"/>
        <w:tabs>
          <w:tab w:val="left" w:pos="851"/>
        </w:tabs>
        <w:spacing w:line="276" w:lineRule="auto"/>
        <w:ind w:left="993"/>
        <w:jc w:val="both"/>
        <w:textAlignment w:val="baseline"/>
      </w:pPr>
      <w:r w:rsidRPr="00A044F8">
        <w:t>D lygis: žemas (žymimas skaičiumi 4)</w:t>
      </w:r>
      <w:r w:rsidR="00C911F5">
        <w:t>.</w:t>
      </w:r>
    </w:p>
    <w:p w14:paraId="58FA1ADD" w14:textId="63851C90" w:rsidR="00A044F8" w:rsidRPr="00A044F8" w:rsidRDefault="00A044F8" w:rsidP="0090550D">
      <w:pPr>
        <w:pStyle w:val="Sraopastraipa"/>
        <w:widowControl w:val="0"/>
        <w:numPr>
          <w:ilvl w:val="1"/>
          <w:numId w:val="38"/>
        </w:numPr>
        <w:shd w:val="clear" w:color="auto" w:fill="FFFFFF"/>
        <w:tabs>
          <w:tab w:val="left" w:pos="709"/>
        </w:tabs>
        <w:spacing w:line="276" w:lineRule="auto"/>
        <w:ind w:left="142" w:firstLine="0"/>
        <w:jc w:val="both"/>
        <w:textAlignment w:val="baseline"/>
      </w:pPr>
      <w:bookmarkStart w:id="1310" w:name="_Ref514320526"/>
      <w:r w:rsidRPr="00A044F8">
        <w:t>Funkcionavimo pažeidimo A lygiui priskiriami Objekto svarbiausių infrastruktūros dalių Paslaugos neteikimo atitinkantys pažeidimai ir gedimai:</w:t>
      </w:r>
      <w:bookmarkEnd w:id="1310"/>
    </w:p>
    <w:p w14:paraId="0DE56AE0" w14:textId="77777777" w:rsidR="00C911F5" w:rsidRDefault="00C911F5" w:rsidP="0090550D">
      <w:pPr>
        <w:widowControl w:val="0"/>
        <w:numPr>
          <w:ilvl w:val="2"/>
          <w:numId w:val="38"/>
        </w:numPr>
        <w:shd w:val="clear" w:color="auto" w:fill="FFFFFF"/>
        <w:spacing w:line="276" w:lineRule="auto"/>
        <w:ind w:left="851" w:hanging="578"/>
        <w:jc w:val="both"/>
        <w:textAlignment w:val="baseline"/>
      </w:pPr>
      <w:r w:rsidRPr="00A044F8">
        <w:t xml:space="preserve">elektros energijos tiekimas </w:t>
      </w:r>
      <w:r w:rsidRPr="00A044F8">
        <w:rPr>
          <w:color w:val="000000" w:themeColor="text1"/>
        </w:rPr>
        <w:t>Objekte</w:t>
      </w:r>
      <w:r w:rsidRPr="00A044F8">
        <w:t>, statiniuose ir (arba) teritorijoje</w:t>
      </w:r>
      <w:r>
        <w:t>;</w:t>
      </w:r>
    </w:p>
    <w:p w14:paraId="3AEEA2E8" w14:textId="77777777" w:rsidR="00A044F8" w:rsidRPr="00A044F8" w:rsidRDefault="00A044F8" w:rsidP="0090550D">
      <w:pPr>
        <w:widowControl w:val="0"/>
        <w:numPr>
          <w:ilvl w:val="2"/>
          <w:numId w:val="38"/>
        </w:numPr>
        <w:shd w:val="clear" w:color="auto" w:fill="FFFFFF"/>
        <w:spacing w:line="276" w:lineRule="auto"/>
        <w:ind w:left="851" w:hanging="578"/>
        <w:jc w:val="both"/>
        <w:textAlignment w:val="baseline"/>
      </w:pPr>
      <w:r w:rsidRPr="00A044F8">
        <w:t>atsarginis energijos maitinimo tiekimas (avariniai elektros energijos generatoriai, energijos keitikliai);</w:t>
      </w:r>
    </w:p>
    <w:p w14:paraId="6FEC7040" w14:textId="31E002AD" w:rsidR="00A044F8" w:rsidRPr="00A044F8" w:rsidRDefault="00A044F8" w:rsidP="0090550D">
      <w:pPr>
        <w:widowControl w:val="0"/>
        <w:numPr>
          <w:ilvl w:val="2"/>
          <w:numId w:val="38"/>
        </w:numPr>
        <w:shd w:val="clear" w:color="auto" w:fill="FFFFFF"/>
        <w:spacing w:line="276" w:lineRule="auto"/>
        <w:ind w:left="851" w:hanging="578"/>
        <w:jc w:val="both"/>
        <w:textAlignment w:val="baseline"/>
      </w:pPr>
      <w:r w:rsidRPr="00A044F8">
        <w:t>vienos ar kelių</w:t>
      </w:r>
      <w:r w:rsidRPr="00A044F8">
        <w:rPr>
          <w:color w:val="000000" w:themeColor="text1"/>
        </w:rPr>
        <w:t xml:space="preserve"> </w:t>
      </w:r>
      <w:r w:rsidRPr="00A044F8">
        <w:t>Objekto</w:t>
      </w:r>
      <w:r w:rsidRPr="00A044F8">
        <w:rPr>
          <w:color w:val="000000" w:themeColor="text1"/>
        </w:rPr>
        <w:t xml:space="preserve"> </w:t>
      </w:r>
      <w:r w:rsidRPr="00A044F8">
        <w:t xml:space="preserve">patalpų ir (arba) </w:t>
      </w:r>
      <w:r w:rsidR="0054100B">
        <w:t xml:space="preserve">teritorijos </w:t>
      </w:r>
      <w:r w:rsidRPr="00A044F8">
        <w:t>užliejimas vandeniu ar kitais skysčiais;</w:t>
      </w:r>
    </w:p>
    <w:p w14:paraId="5C9B3C83" w14:textId="77777777" w:rsidR="00A044F8" w:rsidRPr="00A044F8" w:rsidRDefault="00A044F8" w:rsidP="0090550D">
      <w:pPr>
        <w:widowControl w:val="0"/>
        <w:numPr>
          <w:ilvl w:val="2"/>
          <w:numId w:val="38"/>
        </w:numPr>
        <w:shd w:val="clear" w:color="auto" w:fill="FFFFFF"/>
        <w:spacing w:line="276" w:lineRule="auto"/>
        <w:ind w:left="851" w:hanging="578"/>
        <w:jc w:val="both"/>
        <w:textAlignment w:val="baseline"/>
      </w:pPr>
      <w:r w:rsidRPr="00A044F8">
        <w:t>per stogus arba fasadais pratekantis vanduo;</w:t>
      </w:r>
    </w:p>
    <w:p w14:paraId="4A6D51C5" w14:textId="77777777" w:rsidR="00A044F8" w:rsidRPr="00A044F8" w:rsidRDefault="00A044F8" w:rsidP="0090550D">
      <w:pPr>
        <w:widowControl w:val="0"/>
        <w:numPr>
          <w:ilvl w:val="2"/>
          <w:numId w:val="38"/>
        </w:numPr>
        <w:shd w:val="clear" w:color="auto" w:fill="FFFFFF"/>
        <w:spacing w:line="276" w:lineRule="auto"/>
        <w:ind w:left="851" w:hanging="578"/>
        <w:jc w:val="both"/>
        <w:textAlignment w:val="baseline"/>
      </w:pPr>
      <w:r w:rsidRPr="00A044F8">
        <w:t>priešgaisrinės saugos ir signalizacijos gedimas;</w:t>
      </w:r>
    </w:p>
    <w:p w14:paraId="78EACCBA" w14:textId="77777777" w:rsidR="00A044F8" w:rsidRPr="00A044F8" w:rsidRDefault="00A044F8" w:rsidP="0090550D">
      <w:pPr>
        <w:widowControl w:val="0"/>
        <w:numPr>
          <w:ilvl w:val="2"/>
          <w:numId w:val="38"/>
        </w:numPr>
        <w:shd w:val="clear" w:color="auto" w:fill="FFFFFF"/>
        <w:spacing w:line="276" w:lineRule="auto"/>
        <w:ind w:left="851" w:hanging="578"/>
        <w:jc w:val="both"/>
        <w:textAlignment w:val="baseline"/>
      </w:pPr>
      <w:r w:rsidRPr="00A044F8">
        <w:t>skaitmeninių duomenų perdavimo gedimas</w:t>
      </w:r>
      <w:r w:rsidR="0054100B">
        <w:t>, už kurį atsakingas Privatus subjektas,</w:t>
      </w:r>
      <w:r w:rsidRPr="00A044F8">
        <w:t xml:space="preserve"> (interneto, telefono, įėjimo kontrolės, informacinės sistemos, stebėjimo ir įrašymo vaizdo kameromis, garso sistemų);</w:t>
      </w:r>
    </w:p>
    <w:p w14:paraId="06DFEF02" w14:textId="77777777" w:rsidR="00A044F8" w:rsidRPr="00A044F8" w:rsidRDefault="00A044F8" w:rsidP="0090550D">
      <w:pPr>
        <w:widowControl w:val="0"/>
        <w:numPr>
          <w:ilvl w:val="2"/>
          <w:numId w:val="38"/>
        </w:numPr>
        <w:shd w:val="clear" w:color="auto" w:fill="FFFFFF"/>
        <w:spacing w:line="276" w:lineRule="auto"/>
        <w:ind w:left="851" w:hanging="578"/>
        <w:jc w:val="both"/>
        <w:textAlignment w:val="baseline"/>
      </w:pPr>
      <w:r w:rsidRPr="00A044F8">
        <w:t xml:space="preserve">į </w:t>
      </w:r>
      <w:r w:rsidRPr="00A044F8">
        <w:rPr>
          <w:color w:val="000000" w:themeColor="text1"/>
        </w:rPr>
        <w:t xml:space="preserve">Objektą ir </w:t>
      </w:r>
      <w:r w:rsidRPr="00A044F8">
        <w:t>(arba) jo atskiras patalpas neįmanoma patekti (patalpas, kurios daro tiesioginę įtaką tuo metu vykdomoms veikloms, kuriomis naudojasi Valdžios subjekto</w:t>
      </w:r>
      <w:r w:rsidR="0054100B">
        <w:t>/ Švietimo įstaigos</w:t>
      </w:r>
      <w:r w:rsidRPr="00A044F8">
        <w:t xml:space="preserve"> darbuotojai ar naudotojai / lankytojai, išskyrus asmenis, susijusius su Investuotoju ir / ar Privačiu subjektu);</w:t>
      </w:r>
    </w:p>
    <w:p w14:paraId="57E0D72C" w14:textId="0725F21F" w:rsidR="00A044F8" w:rsidRPr="00A044F8" w:rsidRDefault="00A044F8" w:rsidP="0090550D">
      <w:pPr>
        <w:widowControl w:val="0"/>
        <w:numPr>
          <w:ilvl w:val="2"/>
          <w:numId w:val="38"/>
        </w:numPr>
        <w:shd w:val="clear" w:color="auto" w:fill="FFFFFF"/>
        <w:tabs>
          <w:tab w:val="left" w:pos="1134"/>
        </w:tabs>
        <w:spacing w:line="276" w:lineRule="auto"/>
        <w:ind w:left="993"/>
        <w:jc w:val="both"/>
        <w:textAlignment w:val="baseline"/>
      </w:pPr>
      <w:r w:rsidRPr="00A044F8">
        <w:lastRenderedPageBreak/>
        <w:t>vienos ar kelių infrastruktūros dalių pažeidimas</w:t>
      </w:r>
      <w:r w:rsidR="0054100B">
        <w:t xml:space="preserve"> </w:t>
      </w:r>
      <w:r w:rsidR="0054100B" w:rsidRPr="0054100B">
        <w:t>ir (arba) inžinerinių sistemų gedimai</w:t>
      </w:r>
      <w:r w:rsidRPr="00A044F8">
        <w:t>, kuri</w:t>
      </w:r>
      <w:r w:rsidR="0054100B">
        <w:t>e</w:t>
      </w:r>
      <w:r w:rsidRPr="00A044F8">
        <w:t xml:space="preserve"> daro tiesioginę įtaką tuo metu vykdomoms veikloms ir  darantis neigiamą poveikį Objektui</w:t>
      </w:r>
      <w:r w:rsidRPr="00A044F8">
        <w:rPr>
          <w:color w:val="000000" w:themeColor="text1"/>
        </w:rPr>
        <w:t xml:space="preserve"> </w:t>
      </w:r>
      <w:r w:rsidRPr="00A044F8">
        <w:t>arba jo atskiroms zonoms ir patalpoms, kuriomis naudojasi Valdžios subjekto darbuotojai ar lankytojai, išskyrus asmenis, susijusius su Investuotoju ir / ar Privačiu subjektu</w:t>
      </w:r>
      <w:r w:rsidRPr="0090550D">
        <w:t>.</w:t>
      </w:r>
    </w:p>
    <w:p w14:paraId="67AB9CB5" w14:textId="77777777" w:rsidR="00A044F8" w:rsidRPr="00A044F8" w:rsidRDefault="00A044F8" w:rsidP="0090550D">
      <w:pPr>
        <w:widowControl w:val="0"/>
        <w:numPr>
          <w:ilvl w:val="1"/>
          <w:numId w:val="38"/>
        </w:numPr>
        <w:shd w:val="clear" w:color="auto" w:fill="FFFFFF"/>
        <w:tabs>
          <w:tab w:val="left" w:pos="1134"/>
        </w:tabs>
        <w:spacing w:line="276" w:lineRule="auto"/>
        <w:ind w:left="993"/>
        <w:jc w:val="both"/>
        <w:textAlignment w:val="baseline"/>
      </w:pPr>
      <w:bookmarkStart w:id="1311" w:name="_Ref514320530"/>
      <w:r w:rsidRPr="00A044F8">
        <w:t xml:space="preserve">Funkcionavimo pažeidimo B, C ir D </w:t>
      </w:r>
      <w:r w:rsidRPr="00A044F8">
        <w:rPr>
          <w:rFonts w:eastAsiaTheme="minorHAnsi"/>
        </w:rPr>
        <w:t xml:space="preserve">lygiai priskiriami pagal Funkcinį sektorių, kuriame </w:t>
      </w:r>
      <w:r w:rsidRPr="00A044F8">
        <w:t>atsiradus Funkcionavimo pažeidimui, higienos, saugumo ir apsaugos lygis yra žemesnis negu priimtino lygio, nustatyto Specifikacijose ar teisės aktuose.</w:t>
      </w:r>
      <w:bookmarkEnd w:id="1311"/>
    </w:p>
    <w:p w14:paraId="3DA7B0E8" w14:textId="77777777" w:rsidR="00A044F8" w:rsidRPr="00A044F8" w:rsidRDefault="00A044F8" w:rsidP="0090550D">
      <w:pPr>
        <w:widowControl w:val="0"/>
        <w:numPr>
          <w:ilvl w:val="1"/>
          <w:numId w:val="38"/>
        </w:numPr>
        <w:shd w:val="clear" w:color="auto" w:fill="FFFFFF"/>
        <w:tabs>
          <w:tab w:val="left" w:pos="1134"/>
        </w:tabs>
        <w:spacing w:line="276" w:lineRule="auto"/>
        <w:ind w:left="993"/>
        <w:jc w:val="both"/>
        <w:textAlignment w:val="baseline"/>
      </w:pPr>
      <w:r w:rsidRPr="00A044F8">
        <w:t>Funkcionavimo pažeidimų lygį turi priskirti Privatus subjektas, naudodamas Registravimo įrankį, nedelsiant po to, kai yra užregistruojamas toks pažeidimas Registravimo įrankyje arba, jeigu galima iš karto nustatyti lygį, Funkcionavimo pažeidimo užregistravimo Registravimo įrankyje metu. Kai konkrečiam Funkcionavimo pažeidimui gali būti priskirti du ar daugiau Funkcionavimo pažeidimo lygi</w:t>
      </w:r>
      <w:r w:rsidR="00C911F5">
        <w:t>ai</w:t>
      </w:r>
      <w:r w:rsidRPr="00A044F8">
        <w:t>, priskiriamas aukštesnis  Funkcionavimo pažeidimo lygis.</w:t>
      </w:r>
    </w:p>
    <w:p w14:paraId="653A965C" w14:textId="0370807F" w:rsidR="00A044F8" w:rsidRPr="00A044F8" w:rsidRDefault="00A044F8" w:rsidP="0090550D">
      <w:pPr>
        <w:widowControl w:val="0"/>
        <w:numPr>
          <w:ilvl w:val="1"/>
          <w:numId w:val="38"/>
        </w:numPr>
        <w:shd w:val="clear" w:color="auto" w:fill="FFFFFF"/>
        <w:tabs>
          <w:tab w:val="left" w:pos="1134"/>
        </w:tabs>
        <w:spacing w:line="276" w:lineRule="auto"/>
        <w:ind w:left="993"/>
        <w:jc w:val="both"/>
        <w:textAlignment w:val="baseline"/>
      </w:pPr>
      <w:r w:rsidRPr="00A044F8">
        <w:t xml:space="preserve">Valdžios subjektas </w:t>
      </w:r>
      <w:r w:rsidR="00240E6D" w:rsidRPr="00240E6D">
        <w:t xml:space="preserve">per 1 (vieną) Darbo dieną </w:t>
      </w:r>
      <w:r w:rsidRPr="00A044F8">
        <w:t>Registravimo įrankyje gali pakeisti Funkcionavimo pažeidimo lygį, priskirtą Privataus subjekto, jeigu mano, kad jis yra neteisingai priskirtas. Jei Privatus subjektas nesutinka su Valdžios subjekto pakeistu lygi</w:t>
      </w:r>
      <w:r w:rsidR="00C911F5">
        <w:t>u</w:t>
      </w:r>
      <w:r w:rsidRPr="00A044F8">
        <w:t xml:space="preserve">, šis nesutarimas turėtų būti sprendžiamas Sutarties </w:t>
      </w:r>
      <w:r w:rsidRPr="00A044F8">
        <w:fldChar w:fldCharType="begin"/>
      </w:r>
      <w:r w:rsidRPr="00A044F8">
        <w:instrText xml:space="preserve"> REF _Ref286319572 \r \h </w:instrText>
      </w:r>
      <w:r w:rsidRPr="00A044F8">
        <w:fldChar w:fldCharType="separate"/>
      </w:r>
      <w:r w:rsidR="00B87438">
        <w:t>51</w:t>
      </w:r>
      <w:r w:rsidRPr="00A044F8">
        <w:fldChar w:fldCharType="end"/>
      </w:r>
      <w:r w:rsidRPr="00A044F8">
        <w:t xml:space="preserve"> punkte nustatyta tvarka. Iki ginčo išsprendimo šalys turi vadovautis Valdžios subjekto nustatytu Funkcionavimo pažeidimo lygiu. </w:t>
      </w:r>
      <w:r w:rsidRPr="00A044F8">
        <w:rPr>
          <w:bCs/>
        </w:rPr>
        <w:t xml:space="preserve">FPI apskaičiuojamas ir taikomas tik po to, kai išsprendžiamas ginčas tarp Šalių ir pilnai ištaisomas Funkcionavimo pažeidimas. </w:t>
      </w:r>
    </w:p>
    <w:p w14:paraId="13A73EB6" w14:textId="77777777" w:rsidR="00A044F8" w:rsidRPr="00A044F8" w:rsidRDefault="00A044F8" w:rsidP="0090550D">
      <w:pPr>
        <w:widowControl w:val="0"/>
        <w:numPr>
          <w:ilvl w:val="1"/>
          <w:numId w:val="38"/>
        </w:numPr>
        <w:shd w:val="clear" w:color="auto" w:fill="FFFFFF"/>
        <w:spacing w:line="276" w:lineRule="auto"/>
        <w:ind w:left="993"/>
        <w:jc w:val="both"/>
        <w:textAlignment w:val="baseline"/>
      </w:pPr>
      <w:r w:rsidRPr="00A044F8">
        <w:t xml:space="preserve">Už kiekvieną Funkcionavimo pažeidimą, neištaisytą per šio Priedėlio 2 lentelėje nurodytą Ištaisymo laiką </w:t>
      </w:r>
      <w:r w:rsidRPr="00A044F8">
        <w:rPr>
          <w:color w:val="000000" w:themeColor="text1"/>
        </w:rPr>
        <w:t xml:space="preserve">ar per pratęstą ištaisymo laiką, jeigu toks yra taikomas, </w:t>
      </w:r>
      <w:r w:rsidRPr="00A044F8">
        <w:t>yra skaičiuojami FPT, nustatyti šio Priedėlio 2 lentelėje prie konkretaus Funkcionavimo pažeidimo.</w:t>
      </w:r>
    </w:p>
    <w:p w14:paraId="121D8631" w14:textId="77777777" w:rsidR="00A044F8" w:rsidRPr="00A044F8" w:rsidRDefault="00A044F8" w:rsidP="0090550D">
      <w:pPr>
        <w:widowControl w:val="0"/>
        <w:numPr>
          <w:ilvl w:val="1"/>
          <w:numId w:val="38"/>
        </w:numPr>
        <w:shd w:val="clear" w:color="auto" w:fill="FFFFFF"/>
        <w:spacing w:line="276" w:lineRule="auto"/>
        <w:ind w:left="993"/>
        <w:jc w:val="both"/>
        <w:textAlignment w:val="baseline"/>
      </w:pPr>
      <w:r w:rsidRPr="00A044F8">
        <w:t>FPI reiškia apskaičiuotą konkrečią sumą, kuria mažinamas Metinis atlyginimas (už mėnesį, kurį buvo padarytas ir neištaisytas Funkcionavimo pažeidimas).</w:t>
      </w:r>
      <w:r w:rsidRPr="00A044F8">
        <w:rPr>
          <w:bCs/>
        </w:rPr>
        <w:t xml:space="preserve"> </w:t>
      </w:r>
    </w:p>
    <w:p w14:paraId="11B1B083" w14:textId="77777777" w:rsidR="00A044F8" w:rsidRPr="00A044F8" w:rsidRDefault="00A044F8" w:rsidP="0090550D">
      <w:pPr>
        <w:widowControl w:val="0"/>
        <w:numPr>
          <w:ilvl w:val="1"/>
          <w:numId w:val="38"/>
        </w:numPr>
        <w:shd w:val="clear" w:color="auto" w:fill="FFFFFF"/>
        <w:spacing w:line="276" w:lineRule="auto"/>
        <w:ind w:left="993"/>
        <w:jc w:val="both"/>
        <w:textAlignment w:val="baseline"/>
      </w:pPr>
      <w:bookmarkStart w:id="1312" w:name="_Ref521995369"/>
      <w:r w:rsidRPr="00A044F8">
        <w:t xml:space="preserve">FPI apskaičiuojami pagal formulę: </w:t>
      </w:r>
      <w:r w:rsidRPr="00A044F8">
        <w:rPr>
          <w:b/>
        </w:rPr>
        <w:t>FPI= MA x FPT x 0,005% x LV,</w:t>
      </w:r>
      <w:r w:rsidRPr="00A044F8">
        <w:t xml:space="preserve"> kur:</w:t>
      </w:r>
      <w:bookmarkEnd w:id="1312"/>
    </w:p>
    <w:p w14:paraId="68CD5998" w14:textId="77777777" w:rsidR="00A044F8" w:rsidRPr="00A044F8" w:rsidRDefault="00A044F8" w:rsidP="00A044F8">
      <w:pPr>
        <w:widowControl w:val="0"/>
        <w:numPr>
          <w:ilvl w:val="2"/>
          <w:numId w:val="38"/>
        </w:numPr>
        <w:shd w:val="clear" w:color="auto" w:fill="FFFFFF"/>
        <w:spacing w:line="276" w:lineRule="auto"/>
        <w:jc w:val="both"/>
        <w:textAlignment w:val="baseline"/>
      </w:pPr>
      <w:r w:rsidRPr="00A044F8">
        <w:t>FPI – Funkcionavimo pažeidimo išskaita;</w:t>
      </w:r>
    </w:p>
    <w:p w14:paraId="28F30B6A" w14:textId="77777777" w:rsidR="00A044F8" w:rsidRPr="00A044F8" w:rsidRDefault="00A044F8" w:rsidP="00A044F8">
      <w:pPr>
        <w:widowControl w:val="0"/>
        <w:numPr>
          <w:ilvl w:val="2"/>
          <w:numId w:val="38"/>
        </w:numPr>
        <w:shd w:val="clear" w:color="auto" w:fill="FFFFFF"/>
        <w:spacing w:line="276" w:lineRule="auto"/>
        <w:jc w:val="both"/>
        <w:textAlignment w:val="baseline"/>
      </w:pPr>
      <w:r w:rsidRPr="00A044F8">
        <w:t>MA – atitinkamo mėnesio Metinis atlyginimas</w:t>
      </w:r>
      <w:r w:rsidR="00240E6D">
        <w:t xml:space="preserve"> (atitinkamo mėnesio)</w:t>
      </w:r>
      <w:r w:rsidR="004A1049" w:rsidRPr="00240E6D">
        <w:t>,</w:t>
      </w:r>
      <w:r w:rsidRPr="00A044F8">
        <w:t xml:space="preserve"> mokamas Privačiam subjektui pagal Sutartį;</w:t>
      </w:r>
    </w:p>
    <w:p w14:paraId="0F09AA44" w14:textId="77777777" w:rsidR="00A044F8" w:rsidRPr="00A044F8" w:rsidRDefault="00A044F8" w:rsidP="00A044F8">
      <w:pPr>
        <w:widowControl w:val="0"/>
        <w:numPr>
          <w:ilvl w:val="2"/>
          <w:numId w:val="38"/>
        </w:numPr>
        <w:shd w:val="clear" w:color="auto" w:fill="FFFFFF"/>
        <w:spacing w:line="276" w:lineRule="auto"/>
        <w:jc w:val="both"/>
        <w:textAlignment w:val="baseline"/>
      </w:pPr>
      <w:r w:rsidRPr="00A044F8">
        <w:t>FPT – Funkcionavimo pažeidimo per 1 pažeidimo Laiko vienetą taškų suma;</w:t>
      </w:r>
    </w:p>
    <w:p w14:paraId="00D5B47F" w14:textId="77777777" w:rsidR="00A044F8" w:rsidRPr="00A044F8" w:rsidRDefault="00A044F8" w:rsidP="00A044F8">
      <w:pPr>
        <w:widowControl w:val="0"/>
        <w:numPr>
          <w:ilvl w:val="2"/>
          <w:numId w:val="38"/>
        </w:numPr>
        <w:shd w:val="clear" w:color="auto" w:fill="FFFFFF"/>
        <w:spacing w:line="276" w:lineRule="auto"/>
        <w:jc w:val="both"/>
        <w:textAlignment w:val="baseline"/>
      </w:pPr>
      <w:r w:rsidRPr="00A044F8">
        <w:t>LV – pažeidimo trukmės Laiko vienetai.</w:t>
      </w:r>
    </w:p>
    <w:p w14:paraId="217A0BAF" w14:textId="77777777" w:rsidR="00A044F8" w:rsidRPr="00A044F8" w:rsidRDefault="00A044F8" w:rsidP="00C911F5">
      <w:pPr>
        <w:widowControl w:val="0"/>
        <w:numPr>
          <w:ilvl w:val="1"/>
          <w:numId w:val="38"/>
        </w:numPr>
        <w:shd w:val="clear" w:color="auto" w:fill="FFFFFF"/>
        <w:spacing w:line="276" w:lineRule="auto"/>
        <w:ind w:left="1276" w:hanging="1276"/>
        <w:jc w:val="both"/>
        <w:textAlignment w:val="baseline"/>
      </w:pPr>
      <w:r w:rsidRPr="00A044F8">
        <w:t>FPT apskaičiuojami šia tvarka:</w:t>
      </w:r>
    </w:p>
    <w:p w14:paraId="621EFE1B" w14:textId="77777777" w:rsidR="00A044F8" w:rsidRPr="00A044F8" w:rsidRDefault="00A044F8" w:rsidP="00A044F8">
      <w:pPr>
        <w:widowControl w:val="0"/>
        <w:numPr>
          <w:ilvl w:val="2"/>
          <w:numId w:val="38"/>
        </w:numPr>
        <w:shd w:val="clear" w:color="auto" w:fill="FFFFFF"/>
        <w:spacing w:line="276" w:lineRule="auto"/>
        <w:jc w:val="both"/>
        <w:textAlignment w:val="baseline"/>
      </w:pPr>
      <w:r w:rsidRPr="00A044F8">
        <w:t xml:space="preserve">pirmiausiai suskaičiuojama kiek FPT </w:t>
      </w:r>
      <w:r w:rsidR="00C911F5">
        <w:t xml:space="preserve">pagal </w:t>
      </w:r>
      <w:r w:rsidRPr="00A044F8">
        <w:t>konkretų Funkcionavimo pažeidimą yra surinkta per atitinkamą mėnesį. FPT fiksuojami mėnesinėje ataskaitoje, gaunamoje per Registravimo įrankį;</w:t>
      </w:r>
    </w:p>
    <w:p w14:paraId="5A074CBA" w14:textId="77777777" w:rsidR="00A044F8" w:rsidRPr="00A044F8" w:rsidRDefault="00A044F8" w:rsidP="00A044F8">
      <w:pPr>
        <w:widowControl w:val="0"/>
        <w:numPr>
          <w:ilvl w:val="2"/>
          <w:numId w:val="38"/>
        </w:numPr>
        <w:shd w:val="clear" w:color="auto" w:fill="FFFFFF"/>
        <w:spacing w:line="276" w:lineRule="auto"/>
        <w:jc w:val="both"/>
        <w:textAlignment w:val="baseline"/>
      </w:pPr>
      <w:r w:rsidRPr="00A044F8">
        <w:t xml:space="preserve">FPT skaičiuojami, jeigu Funkcionavimo pažeidimas neištaisomas per šio Priedėlio 2 lentelėje nurodytą Ištaisymo laiką </w:t>
      </w:r>
      <w:r w:rsidRPr="00A044F8">
        <w:rPr>
          <w:color w:val="000000" w:themeColor="text1"/>
        </w:rPr>
        <w:t>arba per Galutinio ištaisymo laiką, jeigu taikoma;</w:t>
      </w:r>
    </w:p>
    <w:p w14:paraId="651767EA" w14:textId="6B08A150" w:rsidR="00A044F8" w:rsidRPr="00A044F8" w:rsidRDefault="00A044F8" w:rsidP="00A044F8">
      <w:pPr>
        <w:widowControl w:val="0"/>
        <w:numPr>
          <w:ilvl w:val="2"/>
          <w:numId w:val="38"/>
        </w:numPr>
        <w:shd w:val="clear" w:color="auto" w:fill="FFFFFF"/>
        <w:spacing w:line="276" w:lineRule="auto"/>
        <w:jc w:val="both"/>
        <w:textAlignment w:val="baseline"/>
      </w:pPr>
      <w:r w:rsidRPr="00A044F8">
        <w:t xml:space="preserve">jeigu nustatyti, užregistruoti ir per Ištaisymo laiką </w:t>
      </w:r>
      <w:r w:rsidRPr="00A044F8">
        <w:rPr>
          <w:color w:val="000000" w:themeColor="text1"/>
        </w:rPr>
        <w:t xml:space="preserve">ar Galutinio ištaisymo laiką, jeigu taikoma, </w:t>
      </w:r>
      <w:r w:rsidRPr="00A044F8">
        <w:t xml:space="preserve">neištaisyti daugiau kaip vienas Funkcionavimo pažeidimai, yra sumuojami visų Funkcionavimo pažeidimų FPT ir apskaičiuojama FPI, kaip nurodyta šio Priedėlio </w:t>
      </w:r>
      <w:r w:rsidRPr="00A044F8">
        <w:fldChar w:fldCharType="begin"/>
      </w:r>
      <w:r w:rsidRPr="00A044F8">
        <w:instrText xml:space="preserve"> REF _Ref521995369 \r \h  \* MERGEFORMAT </w:instrText>
      </w:r>
      <w:r w:rsidRPr="00A044F8">
        <w:fldChar w:fldCharType="separate"/>
      </w:r>
      <w:r w:rsidR="00B87438">
        <w:t>3.12</w:t>
      </w:r>
      <w:r w:rsidRPr="00A044F8">
        <w:fldChar w:fldCharType="end"/>
      </w:r>
      <w:r w:rsidRPr="00A044F8">
        <w:t xml:space="preserve"> punkte.</w:t>
      </w:r>
    </w:p>
    <w:p w14:paraId="4DFA6EDF" w14:textId="77777777" w:rsidR="00A044F8" w:rsidRPr="00A044F8" w:rsidRDefault="00A044F8" w:rsidP="00617639">
      <w:pPr>
        <w:widowControl w:val="0"/>
        <w:numPr>
          <w:ilvl w:val="1"/>
          <w:numId w:val="38"/>
        </w:numPr>
        <w:shd w:val="clear" w:color="auto" w:fill="FFFFFF"/>
        <w:spacing w:line="276" w:lineRule="auto"/>
        <w:ind w:left="709" w:hanging="579"/>
        <w:jc w:val="both"/>
        <w:textAlignment w:val="baseline"/>
      </w:pPr>
      <w:r w:rsidRPr="00A044F8">
        <w:t xml:space="preserve">LV skaičiuojant Funkcionavimo pažeidimą yra lygūs Funkcionavimo pažeidimo trukmių skaičiui </w:t>
      </w:r>
      <w:r w:rsidR="00C911F5">
        <w:t>(</w:t>
      </w:r>
      <w:r w:rsidRPr="00A044F8">
        <w:t>valandomis arba jų dali</w:t>
      </w:r>
      <w:r w:rsidR="00C911F5">
        <w:t>mis</w:t>
      </w:r>
      <w:r w:rsidRPr="00A044F8">
        <w:t xml:space="preserve">), kuris praeina </w:t>
      </w:r>
      <w:r w:rsidR="00C911F5">
        <w:t>iki</w:t>
      </w:r>
      <w:r w:rsidR="00C911F5" w:rsidRPr="00A044F8">
        <w:t xml:space="preserve"> </w:t>
      </w:r>
      <w:r w:rsidRPr="00A044F8">
        <w:t xml:space="preserve">Ištaisymo laiko </w:t>
      </w:r>
      <w:r w:rsidRPr="00A044F8">
        <w:rPr>
          <w:color w:val="000000" w:themeColor="text1"/>
        </w:rPr>
        <w:t>arba Galutinio ištaisymo laiko, jeigu taikoma</w:t>
      </w:r>
      <w:r w:rsidRPr="00A044F8">
        <w:t xml:space="preserve">. Sąvoka „Pažeidimo trukmė“ šio skyriaus prasme reiškia laiko </w:t>
      </w:r>
      <w:r w:rsidRPr="00A044F8">
        <w:lastRenderedPageBreak/>
        <w:t>tarpą, kai Funkcionavimo pažeidimas turi būti ištaisytas pagal Funkcionavimo pažeidimo lygį (A, B, C arba D) tam pažeidimui.</w:t>
      </w:r>
    </w:p>
    <w:p w14:paraId="1B7C4C50" w14:textId="77777777" w:rsidR="00A044F8" w:rsidRPr="00A044F8" w:rsidRDefault="00A044F8" w:rsidP="00617639">
      <w:pPr>
        <w:widowControl w:val="0"/>
        <w:numPr>
          <w:ilvl w:val="1"/>
          <w:numId w:val="38"/>
        </w:numPr>
        <w:shd w:val="clear" w:color="auto" w:fill="FFFFFF"/>
        <w:spacing w:line="276" w:lineRule="auto"/>
        <w:ind w:left="709" w:hanging="579"/>
        <w:jc w:val="both"/>
        <w:textAlignment w:val="baseline"/>
      </w:pPr>
      <w:r w:rsidRPr="00A044F8">
        <w:t>Jei Funkcionavimo pažeidimo lygis, vadovaujantis Specifikacijomis ir šiuo Priedėliu, yra keičiamas (t. y. reikalingas pakartotinis Funkcionavimo pažeidimo lygio nustatymas) iki jo Ištaisymo, tuomet Funkcionavimo pažeidimo trukmės vienetai apskaičiuojami taikant naujai priskirto Funkcionavimo pažeidimo lygio Ištaisymo laiką nuo tada, kai Funkcionavimo pažeidimo lygis buvo ar turėjo būti pakeistas.</w:t>
      </w:r>
    </w:p>
    <w:bookmarkEnd w:id="1303"/>
    <w:p w14:paraId="0A8850BD" w14:textId="77777777" w:rsidR="00A044F8" w:rsidRPr="00A044F8" w:rsidRDefault="00A044F8" w:rsidP="00A044F8">
      <w:pPr>
        <w:widowControl w:val="0"/>
        <w:shd w:val="clear" w:color="auto" w:fill="FFFFFF"/>
        <w:autoSpaceDE w:val="0"/>
        <w:spacing w:line="276" w:lineRule="auto"/>
        <w:textAlignment w:val="baseline"/>
        <w:rPr>
          <w:b/>
        </w:rPr>
      </w:pPr>
    </w:p>
    <w:p w14:paraId="2A8E1490" w14:textId="77777777" w:rsidR="002925DF" w:rsidRDefault="002925DF" w:rsidP="00A044F8">
      <w:pPr>
        <w:widowControl w:val="0"/>
        <w:shd w:val="clear" w:color="auto" w:fill="FFFFFF"/>
        <w:autoSpaceDE w:val="0"/>
        <w:spacing w:line="276" w:lineRule="auto"/>
        <w:ind w:firstLine="709"/>
        <w:textAlignment w:val="baseline"/>
        <w:rPr>
          <w:b/>
        </w:rPr>
      </w:pPr>
    </w:p>
    <w:p w14:paraId="27B7B11B" w14:textId="77777777" w:rsidR="002925DF" w:rsidRDefault="002925DF" w:rsidP="00A044F8">
      <w:pPr>
        <w:widowControl w:val="0"/>
        <w:shd w:val="clear" w:color="auto" w:fill="FFFFFF"/>
        <w:autoSpaceDE w:val="0"/>
        <w:spacing w:line="276" w:lineRule="auto"/>
        <w:ind w:firstLine="709"/>
        <w:textAlignment w:val="baseline"/>
        <w:rPr>
          <w:b/>
        </w:rPr>
      </w:pPr>
    </w:p>
    <w:p w14:paraId="4D1215A6" w14:textId="77777777" w:rsidR="002925DF" w:rsidRDefault="002925DF" w:rsidP="00A044F8">
      <w:pPr>
        <w:widowControl w:val="0"/>
        <w:shd w:val="clear" w:color="auto" w:fill="FFFFFF"/>
        <w:autoSpaceDE w:val="0"/>
        <w:spacing w:line="276" w:lineRule="auto"/>
        <w:ind w:firstLine="709"/>
        <w:textAlignment w:val="baseline"/>
        <w:rPr>
          <w:b/>
        </w:rPr>
      </w:pPr>
    </w:p>
    <w:p w14:paraId="49D56E06" w14:textId="77777777" w:rsidR="002925DF" w:rsidRDefault="002925DF" w:rsidP="00A044F8">
      <w:pPr>
        <w:widowControl w:val="0"/>
        <w:shd w:val="clear" w:color="auto" w:fill="FFFFFF"/>
        <w:autoSpaceDE w:val="0"/>
        <w:spacing w:line="276" w:lineRule="auto"/>
        <w:ind w:firstLine="709"/>
        <w:textAlignment w:val="baseline"/>
        <w:rPr>
          <w:b/>
        </w:rPr>
      </w:pPr>
    </w:p>
    <w:p w14:paraId="1BEACB87" w14:textId="77777777" w:rsidR="002925DF" w:rsidRDefault="002925DF" w:rsidP="00A044F8">
      <w:pPr>
        <w:widowControl w:val="0"/>
        <w:shd w:val="clear" w:color="auto" w:fill="FFFFFF"/>
        <w:autoSpaceDE w:val="0"/>
        <w:spacing w:line="276" w:lineRule="auto"/>
        <w:ind w:firstLine="709"/>
        <w:textAlignment w:val="baseline"/>
        <w:rPr>
          <w:b/>
        </w:rPr>
      </w:pPr>
    </w:p>
    <w:p w14:paraId="198EAA60" w14:textId="77777777" w:rsidR="002925DF" w:rsidRDefault="002925DF" w:rsidP="00A044F8">
      <w:pPr>
        <w:widowControl w:val="0"/>
        <w:shd w:val="clear" w:color="auto" w:fill="FFFFFF"/>
        <w:autoSpaceDE w:val="0"/>
        <w:spacing w:line="276" w:lineRule="auto"/>
        <w:ind w:firstLine="709"/>
        <w:textAlignment w:val="baseline"/>
        <w:rPr>
          <w:b/>
        </w:rPr>
      </w:pPr>
    </w:p>
    <w:p w14:paraId="112ADE6C" w14:textId="77777777" w:rsidR="002925DF" w:rsidRDefault="002925DF" w:rsidP="00A044F8">
      <w:pPr>
        <w:widowControl w:val="0"/>
        <w:shd w:val="clear" w:color="auto" w:fill="FFFFFF"/>
        <w:autoSpaceDE w:val="0"/>
        <w:spacing w:line="276" w:lineRule="auto"/>
        <w:ind w:firstLine="709"/>
        <w:textAlignment w:val="baseline"/>
        <w:rPr>
          <w:b/>
        </w:rPr>
      </w:pPr>
    </w:p>
    <w:p w14:paraId="34A39BE5" w14:textId="77777777" w:rsidR="002925DF" w:rsidRDefault="002925DF" w:rsidP="00A044F8">
      <w:pPr>
        <w:widowControl w:val="0"/>
        <w:shd w:val="clear" w:color="auto" w:fill="FFFFFF"/>
        <w:autoSpaceDE w:val="0"/>
        <w:spacing w:line="276" w:lineRule="auto"/>
        <w:ind w:firstLine="709"/>
        <w:textAlignment w:val="baseline"/>
        <w:rPr>
          <w:b/>
        </w:rPr>
      </w:pPr>
    </w:p>
    <w:p w14:paraId="03A05EB0" w14:textId="77777777" w:rsidR="002925DF" w:rsidRDefault="002925DF" w:rsidP="00A044F8">
      <w:pPr>
        <w:widowControl w:val="0"/>
        <w:shd w:val="clear" w:color="auto" w:fill="FFFFFF"/>
        <w:autoSpaceDE w:val="0"/>
        <w:spacing w:line="276" w:lineRule="auto"/>
        <w:ind w:firstLine="709"/>
        <w:textAlignment w:val="baseline"/>
        <w:rPr>
          <w:b/>
        </w:rPr>
      </w:pPr>
    </w:p>
    <w:p w14:paraId="3A5D25C8" w14:textId="77777777" w:rsidR="002925DF" w:rsidRDefault="002925DF" w:rsidP="00A044F8">
      <w:pPr>
        <w:widowControl w:val="0"/>
        <w:shd w:val="clear" w:color="auto" w:fill="FFFFFF"/>
        <w:autoSpaceDE w:val="0"/>
        <w:spacing w:line="276" w:lineRule="auto"/>
        <w:ind w:firstLine="709"/>
        <w:textAlignment w:val="baseline"/>
        <w:rPr>
          <w:b/>
        </w:rPr>
        <w:sectPr w:rsidR="002925DF" w:rsidSect="000C3A48">
          <w:pgSz w:w="11906" w:h="16838" w:code="9"/>
          <w:pgMar w:top="1418" w:right="1134" w:bottom="1418" w:left="1134" w:header="567" w:footer="567" w:gutter="0"/>
          <w:pgNumType w:start="1"/>
          <w:cols w:space="708"/>
          <w:docGrid w:linePitch="360"/>
        </w:sectPr>
      </w:pPr>
    </w:p>
    <w:p w14:paraId="227F4B11" w14:textId="77777777" w:rsidR="002925DF" w:rsidRDefault="002925DF" w:rsidP="00A044F8">
      <w:pPr>
        <w:widowControl w:val="0"/>
        <w:shd w:val="clear" w:color="auto" w:fill="FFFFFF"/>
        <w:autoSpaceDE w:val="0"/>
        <w:spacing w:line="276" w:lineRule="auto"/>
        <w:ind w:firstLine="709"/>
        <w:textAlignment w:val="baseline"/>
        <w:rPr>
          <w:b/>
        </w:rPr>
      </w:pPr>
    </w:p>
    <w:p w14:paraId="086F83C0" w14:textId="77777777" w:rsidR="00A044F8" w:rsidRPr="00A044F8" w:rsidRDefault="00A044F8" w:rsidP="00A044F8">
      <w:pPr>
        <w:widowControl w:val="0"/>
        <w:shd w:val="clear" w:color="auto" w:fill="FFFFFF"/>
        <w:autoSpaceDE w:val="0"/>
        <w:spacing w:line="276" w:lineRule="auto"/>
        <w:ind w:firstLine="709"/>
        <w:textAlignment w:val="baseline"/>
      </w:pPr>
      <w:r w:rsidRPr="00A044F8">
        <w:rPr>
          <w:b/>
        </w:rPr>
        <w:t xml:space="preserve">2. lentelė. </w:t>
      </w:r>
      <w:r w:rsidRPr="00A044F8">
        <w:t>Funkcionavimo pažeidimai</w:t>
      </w:r>
    </w:p>
    <w:tbl>
      <w:tblPr>
        <w:tblW w:w="10206" w:type="dxa"/>
        <w:tblInd w:w="-5" w:type="dxa"/>
        <w:tblBorders>
          <w:top w:val="single" w:sz="4" w:space="0" w:color="C0504D"/>
          <w:left w:val="single" w:sz="4" w:space="0" w:color="C0504D"/>
          <w:bottom w:val="single" w:sz="4" w:space="0" w:color="C0504D"/>
          <w:right w:val="single" w:sz="4" w:space="0" w:color="000000"/>
          <w:insideH w:val="single" w:sz="4" w:space="0" w:color="C0504D"/>
          <w:insideV w:val="single" w:sz="4" w:space="0" w:color="000000"/>
        </w:tblBorders>
        <w:tblLayout w:type="fixed"/>
        <w:tblCellMar>
          <w:left w:w="103" w:type="dxa"/>
        </w:tblCellMar>
        <w:tblLook w:val="04A0" w:firstRow="1" w:lastRow="0" w:firstColumn="1" w:lastColumn="0" w:noHBand="0" w:noVBand="1"/>
      </w:tblPr>
      <w:tblGrid>
        <w:gridCol w:w="880"/>
        <w:gridCol w:w="2806"/>
        <w:gridCol w:w="709"/>
        <w:gridCol w:w="850"/>
        <w:gridCol w:w="709"/>
        <w:gridCol w:w="850"/>
        <w:gridCol w:w="993"/>
        <w:gridCol w:w="850"/>
        <w:gridCol w:w="851"/>
        <w:gridCol w:w="708"/>
      </w:tblGrid>
      <w:tr w:rsidR="00240E6D" w:rsidRPr="00A044F8" w14:paraId="2A2A4507" w14:textId="77777777" w:rsidTr="009A0DED">
        <w:trPr>
          <w:trHeight w:val="778"/>
        </w:trPr>
        <w:tc>
          <w:tcPr>
            <w:tcW w:w="880" w:type="dxa"/>
            <w:vMerge w:val="restart"/>
            <w:tcBorders>
              <w:top w:val="single" w:sz="4" w:space="0" w:color="C0504D"/>
              <w:left w:val="single" w:sz="4" w:space="0" w:color="000000"/>
              <w:right w:val="single" w:sz="4" w:space="0" w:color="000000"/>
            </w:tcBorders>
          </w:tcPr>
          <w:p w14:paraId="391E158C" w14:textId="77777777" w:rsidR="00240E6D" w:rsidRPr="00A044F8" w:rsidRDefault="00240E6D" w:rsidP="00A044F8">
            <w:pPr>
              <w:widowControl w:val="0"/>
              <w:shd w:val="clear" w:color="auto" w:fill="FFFFFF"/>
              <w:spacing w:line="276" w:lineRule="auto"/>
              <w:jc w:val="center"/>
              <w:textAlignment w:val="baseline"/>
              <w:rPr>
                <w:b/>
              </w:rPr>
            </w:pPr>
          </w:p>
          <w:p w14:paraId="522D698F" w14:textId="77777777" w:rsidR="00240E6D" w:rsidRPr="00A044F8" w:rsidRDefault="00240E6D" w:rsidP="00A044F8">
            <w:pPr>
              <w:widowControl w:val="0"/>
              <w:shd w:val="clear" w:color="auto" w:fill="FFFFFF"/>
              <w:spacing w:line="276" w:lineRule="auto"/>
              <w:textAlignment w:val="baseline"/>
              <w:rPr>
                <w:b/>
              </w:rPr>
            </w:pPr>
            <w:r w:rsidRPr="00A044F8">
              <w:rPr>
                <w:b/>
              </w:rPr>
              <w:t>Kodas</w:t>
            </w:r>
          </w:p>
        </w:tc>
        <w:tc>
          <w:tcPr>
            <w:tcW w:w="2806" w:type="dxa"/>
            <w:vMerge w:val="restart"/>
            <w:tcBorders>
              <w:top w:val="single" w:sz="4" w:space="0" w:color="C0504D"/>
              <w:left w:val="single" w:sz="4" w:space="0" w:color="000000"/>
              <w:right w:val="single" w:sz="4" w:space="0" w:color="000000"/>
            </w:tcBorders>
            <w:shd w:val="clear" w:color="auto" w:fill="auto"/>
          </w:tcPr>
          <w:p w14:paraId="33377AA7" w14:textId="77777777" w:rsidR="00240E6D" w:rsidRPr="00A044F8" w:rsidRDefault="00240E6D" w:rsidP="00A044F8">
            <w:pPr>
              <w:widowControl w:val="0"/>
              <w:shd w:val="clear" w:color="auto" w:fill="FFFFFF"/>
              <w:spacing w:line="276" w:lineRule="auto"/>
              <w:jc w:val="center"/>
              <w:textAlignment w:val="baseline"/>
              <w:rPr>
                <w:b/>
              </w:rPr>
            </w:pPr>
          </w:p>
          <w:p w14:paraId="72691B20" w14:textId="77777777" w:rsidR="00240E6D" w:rsidRPr="00A044F8" w:rsidRDefault="00240E6D" w:rsidP="00A044F8">
            <w:pPr>
              <w:widowControl w:val="0"/>
              <w:shd w:val="clear" w:color="auto" w:fill="FFFFFF"/>
              <w:spacing w:line="276" w:lineRule="auto"/>
              <w:jc w:val="center"/>
              <w:textAlignment w:val="baseline"/>
              <w:rPr>
                <w:b/>
              </w:rPr>
            </w:pPr>
            <w:r w:rsidRPr="00A044F8">
              <w:rPr>
                <w:b/>
              </w:rPr>
              <w:t>Sistema / Sritis</w:t>
            </w:r>
          </w:p>
        </w:tc>
        <w:tc>
          <w:tcPr>
            <w:tcW w:w="3118" w:type="dxa"/>
            <w:gridSpan w:val="4"/>
            <w:tcBorders>
              <w:top w:val="single" w:sz="4" w:space="0" w:color="C0504D"/>
              <w:left w:val="single" w:sz="4" w:space="0" w:color="000000"/>
              <w:bottom w:val="single" w:sz="4" w:space="0" w:color="C0504D"/>
              <w:right w:val="single" w:sz="4" w:space="0" w:color="000000"/>
            </w:tcBorders>
          </w:tcPr>
          <w:p w14:paraId="45429F40" w14:textId="77777777" w:rsidR="00240E6D" w:rsidRPr="00A044F8" w:rsidRDefault="00240E6D" w:rsidP="00A044F8">
            <w:pPr>
              <w:widowControl w:val="0"/>
              <w:shd w:val="clear" w:color="auto" w:fill="FFFFFF"/>
              <w:spacing w:line="276" w:lineRule="auto"/>
              <w:jc w:val="center"/>
              <w:textAlignment w:val="baseline"/>
              <w:rPr>
                <w:b/>
              </w:rPr>
            </w:pPr>
          </w:p>
          <w:p w14:paraId="27E42135" w14:textId="77777777" w:rsidR="00240E6D" w:rsidRPr="00A044F8" w:rsidRDefault="00240E6D" w:rsidP="00A044F8">
            <w:pPr>
              <w:widowControl w:val="0"/>
              <w:shd w:val="clear" w:color="auto" w:fill="FFFFFF"/>
              <w:spacing w:line="276" w:lineRule="auto"/>
              <w:jc w:val="center"/>
              <w:textAlignment w:val="baseline"/>
              <w:rPr>
                <w:b/>
              </w:rPr>
            </w:pPr>
            <w:r w:rsidRPr="00A044F8">
              <w:rPr>
                <w:b/>
              </w:rPr>
              <w:t xml:space="preserve">Ištaisymo laikas </w:t>
            </w:r>
          </w:p>
        </w:tc>
        <w:tc>
          <w:tcPr>
            <w:tcW w:w="3402" w:type="dxa"/>
            <w:gridSpan w:val="4"/>
            <w:tcBorders>
              <w:top w:val="single" w:sz="4" w:space="0" w:color="C0504D"/>
              <w:left w:val="single" w:sz="4" w:space="0" w:color="000000"/>
              <w:bottom w:val="single" w:sz="4" w:space="0" w:color="C0504D"/>
              <w:right w:val="single" w:sz="4" w:space="0" w:color="000000"/>
            </w:tcBorders>
          </w:tcPr>
          <w:p w14:paraId="75DAC89D" w14:textId="77777777" w:rsidR="00240E6D" w:rsidRPr="00A044F8" w:rsidRDefault="00240E6D" w:rsidP="00A044F8">
            <w:pPr>
              <w:widowControl w:val="0"/>
              <w:shd w:val="clear" w:color="auto" w:fill="FFFFFF"/>
              <w:spacing w:line="276" w:lineRule="auto"/>
              <w:jc w:val="center"/>
              <w:textAlignment w:val="baseline"/>
              <w:rPr>
                <w:b/>
              </w:rPr>
            </w:pPr>
          </w:p>
          <w:p w14:paraId="654F317C" w14:textId="77777777" w:rsidR="00240E6D" w:rsidRPr="00A044F8" w:rsidRDefault="00240E6D" w:rsidP="00A044F8">
            <w:pPr>
              <w:widowControl w:val="0"/>
              <w:shd w:val="clear" w:color="auto" w:fill="FFFFFF"/>
              <w:spacing w:line="276" w:lineRule="auto"/>
              <w:jc w:val="center"/>
              <w:textAlignment w:val="baseline"/>
              <w:rPr>
                <w:b/>
              </w:rPr>
            </w:pPr>
            <w:r w:rsidRPr="00A044F8">
              <w:rPr>
                <w:b/>
              </w:rPr>
              <w:t>FPT</w:t>
            </w:r>
            <w:r w:rsidRPr="00A044F8">
              <w:rPr>
                <w:b/>
                <w:bCs/>
              </w:rPr>
              <w:t xml:space="preserve"> per valandą</w:t>
            </w:r>
          </w:p>
        </w:tc>
      </w:tr>
      <w:tr w:rsidR="009A0DED" w:rsidRPr="00A044F8" w14:paraId="6DB67353" w14:textId="77777777" w:rsidTr="009A0DED">
        <w:trPr>
          <w:trHeight w:val="2248"/>
        </w:trPr>
        <w:tc>
          <w:tcPr>
            <w:tcW w:w="880" w:type="dxa"/>
            <w:vMerge/>
            <w:tcBorders>
              <w:left w:val="single" w:sz="4" w:space="0" w:color="000000"/>
              <w:right w:val="single" w:sz="4" w:space="0" w:color="000000"/>
            </w:tcBorders>
          </w:tcPr>
          <w:p w14:paraId="32A6F55C" w14:textId="77777777" w:rsidR="00240E6D" w:rsidRPr="00A044F8" w:rsidRDefault="00240E6D" w:rsidP="00A044F8">
            <w:pPr>
              <w:widowControl w:val="0"/>
              <w:shd w:val="clear" w:color="auto" w:fill="FFFFFF"/>
              <w:spacing w:line="276" w:lineRule="auto"/>
              <w:jc w:val="center"/>
              <w:textAlignment w:val="baseline"/>
              <w:rPr>
                <w:b/>
              </w:rPr>
            </w:pPr>
          </w:p>
        </w:tc>
        <w:tc>
          <w:tcPr>
            <w:tcW w:w="2806" w:type="dxa"/>
            <w:vMerge/>
            <w:tcBorders>
              <w:left w:val="single" w:sz="4" w:space="0" w:color="000000"/>
              <w:right w:val="single" w:sz="4" w:space="0" w:color="000000"/>
            </w:tcBorders>
            <w:shd w:val="clear" w:color="auto" w:fill="auto"/>
          </w:tcPr>
          <w:p w14:paraId="4A1F9FC4" w14:textId="77777777" w:rsidR="00240E6D" w:rsidRPr="00A044F8" w:rsidRDefault="00240E6D" w:rsidP="00A044F8">
            <w:pPr>
              <w:widowControl w:val="0"/>
              <w:shd w:val="clear" w:color="auto" w:fill="FFFFFF"/>
              <w:spacing w:line="276" w:lineRule="auto"/>
              <w:jc w:val="center"/>
              <w:textAlignment w:val="baseline"/>
              <w:rPr>
                <w:b/>
              </w:rPr>
            </w:pPr>
          </w:p>
        </w:tc>
        <w:tc>
          <w:tcPr>
            <w:tcW w:w="709" w:type="dxa"/>
            <w:tcBorders>
              <w:top w:val="single" w:sz="4" w:space="0" w:color="C0504D"/>
              <w:left w:val="single" w:sz="4" w:space="0" w:color="000000"/>
              <w:right w:val="single" w:sz="4" w:space="0" w:color="000000"/>
            </w:tcBorders>
            <w:vAlign w:val="center"/>
          </w:tcPr>
          <w:p w14:paraId="3A40F7C6" w14:textId="77777777" w:rsidR="00240E6D" w:rsidRPr="00A044F8" w:rsidRDefault="00240E6D" w:rsidP="00A044F8">
            <w:pPr>
              <w:widowControl w:val="0"/>
              <w:shd w:val="clear" w:color="auto" w:fill="FFFFFF"/>
              <w:spacing w:line="276" w:lineRule="auto"/>
              <w:jc w:val="center"/>
              <w:textAlignment w:val="baseline"/>
              <w:rPr>
                <w:b/>
              </w:rPr>
            </w:pPr>
            <w:r w:rsidRPr="00A044F8">
              <w:rPr>
                <w:b/>
              </w:rPr>
              <w:t>A</w:t>
            </w:r>
          </w:p>
        </w:tc>
        <w:tc>
          <w:tcPr>
            <w:tcW w:w="850" w:type="dxa"/>
            <w:tcBorders>
              <w:top w:val="single" w:sz="4" w:space="0" w:color="C0504D"/>
              <w:left w:val="single" w:sz="4" w:space="0" w:color="000000"/>
              <w:right w:val="single" w:sz="4" w:space="0" w:color="000000"/>
            </w:tcBorders>
            <w:vAlign w:val="center"/>
          </w:tcPr>
          <w:p w14:paraId="696E2B0A" w14:textId="77777777" w:rsidR="00240E6D" w:rsidRPr="00A044F8" w:rsidRDefault="00240E6D" w:rsidP="00A044F8">
            <w:pPr>
              <w:widowControl w:val="0"/>
              <w:shd w:val="clear" w:color="auto" w:fill="FFFFFF"/>
              <w:spacing w:line="276" w:lineRule="auto"/>
              <w:jc w:val="center"/>
              <w:textAlignment w:val="baseline"/>
              <w:rPr>
                <w:b/>
              </w:rPr>
            </w:pPr>
            <w:r w:rsidRPr="00A044F8">
              <w:rPr>
                <w:b/>
              </w:rPr>
              <w:t>B</w:t>
            </w:r>
          </w:p>
        </w:tc>
        <w:tc>
          <w:tcPr>
            <w:tcW w:w="709" w:type="dxa"/>
            <w:tcBorders>
              <w:top w:val="single" w:sz="4" w:space="0" w:color="C0504D"/>
              <w:left w:val="single" w:sz="4" w:space="0" w:color="000000"/>
              <w:right w:val="single" w:sz="4" w:space="0" w:color="000000"/>
            </w:tcBorders>
            <w:vAlign w:val="center"/>
          </w:tcPr>
          <w:p w14:paraId="4275FCBE" w14:textId="77777777" w:rsidR="00240E6D" w:rsidRPr="00A044F8" w:rsidRDefault="00240E6D" w:rsidP="00A044F8">
            <w:pPr>
              <w:widowControl w:val="0"/>
              <w:shd w:val="clear" w:color="auto" w:fill="FFFFFF"/>
              <w:spacing w:line="276" w:lineRule="auto"/>
              <w:jc w:val="center"/>
              <w:textAlignment w:val="baseline"/>
              <w:rPr>
                <w:b/>
              </w:rPr>
            </w:pPr>
            <w:r w:rsidRPr="00A044F8">
              <w:rPr>
                <w:b/>
              </w:rPr>
              <w:t>C</w:t>
            </w:r>
          </w:p>
        </w:tc>
        <w:tc>
          <w:tcPr>
            <w:tcW w:w="850" w:type="dxa"/>
            <w:tcBorders>
              <w:top w:val="single" w:sz="4" w:space="0" w:color="C0504D"/>
              <w:left w:val="single" w:sz="4" w:space="0" w:color="000000"/>
              <w:right w:val="single" w:sz="4" w:space="0" w:color="000000"/>
            </w:tcBorders>
            <w:vAlign w:val="center"/>
          </w:tcPr>
          <w:p w14:paraId="436DE442" w14:textId="77777777" w:rsidR="00240E6D" w:rsidRPr="00A044F8" w:rsidRDefault="00240E6D" w:rsidP="00A044F8">
            <w:pPr>
              <w:widowControl w:val="0"/>
              <w:shd w:val="clear" w:color="auto" w:fill="FFFFFF"/>
              <w:spacing w:line="276" w:lineRule="auto"/>
              <w:jc w:val="center"/>
              <w:textAlignment w:val="baseline"/>
              <w:rPr>
                <w:b/>
              </w:rPr>
            </w:pPr>
            <w:r w:rsidRPr="00A044F8">
              <w:rPr>
                <w:b/>
              </w:rPr>
              <w:t>D</w:t>
            </w:r>
          </w:p>
        </w:tc>
        <w:tc>
          <w:tcPr>
            <w:tcW w:w="993" w:type="dxa"/>
            <w:tcBorders>
              <w:top w:val="single" w:sz="4" w:space="0" w:color="C0504D"/>
              <w:left w:val="single" w:sz="4" w:space="0" w:color="000000"/>
              <w:right w:val="single" w:sz="4" w:space="0" w:color="000000"/>
            </w:tcBorders>
            <w:vAlign w:val="center"/>
          </w:tcPr>
          <w:p w14:paraId="69DA8CA5" w14:textId="77777777" w:rsidR="00240E6D" w:rsidRPr="00A044F8" w:rsidRDefault="00240E6D" w:rsidP="00A044F8">
            <w:pPr>
              <w:widowControl w:val="0"/>
              <w:shd w:val="clear" w:color="auto" w:fill="FFFFFF"/>
              <w:spacing w:line="276" w:lineRule="auto"/>
              <w:jc w:val="center"/>
              <w:textAlignment w:val="baseline"/>
              <w:rPr>
                <w:b/>
              </w:rPr>
            </w:pPr>
            <w:r w:rsidRPr="00A044F8">
              <w:rPr>
                <w:b/>
              </w:rPr>
              <w:t>A</w:t>
            </w:r>
          </w:p>
        </w:tc>
        <w:tc>
          <w:tcPr>
            <w:tcW w:w="850" w:type="dxa"/>
            <w:tcBorders>
              <w:top w:val="single" w:sz="4" w:space="0" w:color="C0504D"/>
              <w:left w:val="single" w:sz="4" w:space="0" w:color="000000"/>
              <w:right w:val="single" w:sz="4" w:space="0" w:color="000000"/>
            </w:tcBorders>
            <w:vAlign w:val="center"/>
          </w:tcPr>
          <w:p w14:paraId="00527986" w14:textId="77777777" w:rsidR="00240E6D" w:rsidRPr="00A044F8" w:rsidRDefault="00240E6D" w:rsidP="00A044F8">
            <w:pPr>
              <w:widowControl w:val="0"/>
              <w:shd w:val="clear" w:color="auto" w:fill="FFFFFF"/>
              <w:spacing w:line="276" w:lineRule="auto"/>
              <w:jc w:val="center"/>
              <w:textAlignment w:val="baseline"/>
              <w:rPr>
                <w:b/>
              </w:rPr>
            </w:pPr>
            <w:r w:rsidRPr="00A044F8">
              <w:rPr>
                <w:b/>
              </w:rPr>
              <w:t>B</w:t>
            </w:r>
          </w:p>
        </w:tc>
        <w:tc>
          <w:tcPr>
            <w:tcW w:w="851" w:type="dxa"/>
            <w:tcBorders>
              <w:top w:val="single" w:sz="4" w:space="0" w:color="C0504D"/>
              <w:left w:val="single" w:sz="4" w:space="0" w:color="000000"/>
              <w:right w:val="single" w:sz="4" w:space="0" w:color="000000"/>
            </w:tcBorders>
            <w:vAlign w:val="center"/>
          </w:tcPr>
          <w:p w14:paraId="770CCC83" w14:textId="77777777" w:rsidR="00240E6D" w:rsidRPr="00A044F8" w:rsidRDefault="00240E6D" w:rsidP="00A044F8">
            <w:pPr>
              <w:widowControl w:val="0"/>
              <w:shd w:val="clear" w:color="auto" w:fill="FFFFFF"/>
              <w:spacing w:line="276" w:lineRule="auto"/>
              <w:jc w:val="center"/>
              <w:textAlignment w:val="baseline"/>
              <w:rPr>
                <w:b/>
              </w:rPr>
            </w:pPr>
            <w:r w:rsidRPr="00A044F8">
              <w:rPr>
                <w:b/>
              </w:rPr>
              <w:t>C</w:t>
            </w:r>
          </w:p>
        </w:tc>
        <w:tc>
          <w:tcPr>
            <w:tcW w:w="708" w:type="dxa"/>
            <w:tcBorders>
              <w:top w:val="single" w:sz="4" w:space="0" w:color="C0504D"/>
              <w:left w:val="single" w:sz="4" w:space="0" w:color="000000"/>
              <w:right w:val="single" w:sz="4" w:space="0" w:color="000000"/>
            </w:tcBorders>
            <w:vAlign w:val="center"/>
          </w:tcPr>
          <w:p w14:paraId="410EBEB1" w14:textId="77777777" w:rsidR="00240E6D" w:rsidRPr="00A044F8" w:rsidRDefault="00240E6D" w:rsidP="00A044F8">
            <w:pPr>
              <w:widowControl w:val="0"/>
              <w:shd w:val="clear" w:color="auto" w:fill="FFFFFF"/>
              <w:spacing w:line="276" w:lineRule="auto"/>
              <w:jc w:val="center"/>
              <w:textAlignment w:val="baseline"/>
              <w:rPr>
                <w:b/>
              </w:rPr>
            </w:pPr>
            <w:r w:rsidRPr="00A044F8">
              <w:rPr>
                <w:b/>
              </w:rPr>
              <w:t>D</w:t>
            </w:r>
          </w:p>
        </w:tc>
      </w:tr>
      <w:tr w:rsidR="009A0DED" w:rsidRPr="00A044F8" w14:paraId="398E7FC7" w14:textId="77777777" w:rsidTr="009A0DED">
        <w:trPr>
          <w:trHeight w:val="562"/>
        </w:trPr>
        <w:tc>
          <w:tcPr>
            <w:tcW w:w="880" w:type="dxa"/>
            <w:tcBorders>
              <w:left w:val="single" w:sz="4" w:space="0" w:color="000000"/>
              <w:right w:val="single" w:sz="4" w:space="0" w:color="000000"/>
            </w:tcBorders>
          </w:tcPr>
          <w:p w14:paraId="0B732DFE" w14:textId="77777777" w:rsidR="00240E6D" w:rsidRPr="00A044F8" w:rsidRDefault="00240E6D" w:rsidP="00A044F8">
            <w:pPr>
              <w:widowControl w:val="0"/>
              <w:shd w:val="clear" w:color="auto" w:fill="FFFFFF"/>
              <w:spacing w:line="276" w:lineRule="auto"/>
              <w:textAlignment w:val="baseline"/>
            </w:pPr>
            <w:r>
              <w:t>RĮ</w:t>
            </w:r>
          </w:p>
        </w:tc>
        <w:tc>
          <w:tcPr>
            <w:tcW w:w="2806" w:type="dxa"/>
            <w:tcBorders>
              <w:left w:val="single" w:sz="4" w:space="0" w:color="000000"/>
              <w:right w:val="single" w:sz="4" w:space="0" w:color="000000"/>
            </w:tcBorders>
            <w:shd w:val="clear" w:color="auto" w:fill="auto"/>
          </w:tcPr>
          <w:p w14:paraId="5CB8200B" w14:textId="00299C48" w:rsidR="00240E6D" w:rsidRPr="00A044F8" w:rsidRDefault="00240E6D" w:rsidP="00A044F8">
            <w:pPr>
              <w:widowControl w:val="0"/>
              <w:shd w:val="clear" w:color="auto" w:fill="FFFFFF"/>
              <w:spacing w:line="276" w:lineRule="auto"/>
              <w:textAlignment w:val="baseline"/>
              <w:rPr>
                <w:b/>
              </w:rPr>
            </w:pPr>
            <w:r w:rsidRPr="00A044F8">
              <w:t>Registravimo įrankis.</w:t>
            </w:r>
            <w:r w:rsidR="006A32AE" w:rsidRPr="00326936">
              <w:t>**</w:t>
            </w:r>
            <w:r w:rsidRPr="00A044F8">
              <w:t xml:space="preserve">Funkcionavimo pažeidimo registravimas, reikšmingumo lygio priskyrimas ir pažeidimo būsenos pasikeitimas fiksuojamas laiku </w:t>
            </w:r>
            <w:r>
              <w:t xml:space="preserve">ir teisę turinčių asmenų </w:t>
            </w:r>
            <w:r w:rsidRPr="00A044F8">
              <w:t>(tik iš Privataus subjekto pusės)</w:t>
            </w:r>
          </w:p>
        </w:tc>
        <w:tc>
          <w:tcPr>
            <w:tcW w:w="709" w:type="dxa"/>
            <w:tcBorders>
              <w:top w:val="single" w:sz="4" w:space="0" w:color="C0504D"/>
              <w:left w:val="single" w:sz="4" w:space="0" w:color="000000"/>
              <w:right w:val="single" w:sz="4" w:space="0" w:color="000000"/>
            </w:tcBorders>
          </w:tcPr>
          <w:p w14:paraId="1EB23DBC" w14:textId="586B0C0B" w:rsidR="00240E6D" w:rsidRPr="00A044F8" w:rsidRDefault="00240E6D" w:rsidP="00A044F8">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right w:val="single" w:sz="4" w:space="0" w:color="000000"/>
            </w:tcBorders>
          </w:tcPr>
          <w:p w14:paraId="36F712D0" w14:textId="7F373140" w:rsidR="00240E6D" w:rsidRPr="00A044F8" w:rsidRDefault="00240E6D" w:rsidP="00A044F8">
            <w:pPr>
              <w:widowControl w:val="0"/>
              <w:shd w:val="clear" w:color="auto" w:fill="FFFFFF"/>
              <w:spacing w:line="276" w:lineRule="auto"/>
              <w:jc w:val="center"/>
              <w:textAlignment w:val="baseline"/>
              <w:rPr>
                <w:b/>
              </w:rPr>
            </w:pPr>
            <w:r w:rsidRPr="00A044F8">
              <w:t>2val.</w:t>
            </w:r>
          </w:p>
        </w:tc>
        <w:tc>
          <w:tcPr>
            <w:tcW w:w="709" w:type="dxa"/>
            <w:tcBorders>
              <w:top w:val="single" w:sz="4" w:space="0" w:color="C0504D"/>
              <w:left w:val="single" w:sz="4" w:space="0" w:color="000000"/>
              <w:right w:val="single" w:sz="4" w:space="0" w:color="000000"/>
            </w:tcBorders>
          </w:tcPr>
          <w:p w14:paraId="3F999446" w14:textId="5EEFAAE6" w:rsidR="00240E6D" w:rsidRPr="00A044F8" w:rsidRDefault="00240E6D" w:rsidP="00A044F8">
            <w:pPr>
              <w:widowControl w:val="0"/>
              <w:shd w:val="clear" w:color="auto" w:fill="FFFFFF"/>
              <w:spacing w:line="276" w:lineRule="auto"/>
              <w:textAlignment w:val="baseline"/>
              <w:rPr>
                <w:b/>
              </w:rPr>
            </w:pPr>
            <w:r w:rsidRPr="00A044F8">
              <w:t>3 val.</w:t>
            </w:r>
          </w:p>
        </w:tc>
        <w:tc>
          <w:tcPr>
            <w:tcW w:w="850" w:type="dxa"/>
            <w:tcBorders>
              <w:top w:val="single" w:sz="4" w:space="0" w:color="C0504D"/>
              <w:left w:val="single" w:sz="4" w:space="0" w:color="000000"/>
              <w:right w:val="single" w:sz="4" w:space="0" w:color="000000"/>
            </w:tcBorders>
          </w:tcPr>
          <w:p w14:paraId="01DA0BB0" w14:textId="371D7F0B" w:rsidR="00240E6D" w:rsidRPr="00A044F8" w:rsidRDefault="00240E6D" w:rsidP="00A044F8">
            <w:pPr>
              <w:widowControl w:val="0"/>
              <w:shd w:val="clear" w:color="auto" w:fill="FFFFFF"/>
              <w:spacing w:line="276" w:lineRule="auto"/>
              <w:jc w:val="center"/>
              <w:textAlignment w:val="baseline"/>
              <w:rPr>
                <w:b/>
              </w:rPr>
            </w:pPr>
            <w:r w:rsidRPr="00A044F8">
              <w:t>4 val.</w:t>
            </w:r>
          </w:p>
        </w:tc>
        <w:tc>
          <w:tcPr>
            <w:tcW w:w="993" w:type="dxa"/>
            <w:tcBorders>
              <w:top w:val="single" w:sz="4" w:space="0" w:color="C0504D"/>
              <w:left w:val="single" w:sz="4" w:space="0" w:color="000000"/>
              <w:right w:val="single" w:sz="4" w:space="0" w:color="000000"/>
            </w:tcBorders>
          </w:tcPr>
          <w:p w14:paraId="24FF12A4" w14:textId="77777777" w:rsidR="00240E6D" w:rsidRPr="00A044F8" w:rsidRDefault="00240E6D" w:rsidP="00A044F8">
            <w:pPr>
              <w:widowControl w:val="0"/>
              <w:shd w:val="clear" w:color="auto" w:fill="FFFFFF"/>
              <w:spacing w:line="276" w:lineRule="auto"/>
              <w:jc w:val="center"/>
              <w:textAlignment w:val="baseline"/>
            </w:pPr>
            <w:r w:rsidRPr="00A044F8">
              <w:t>15</w:t>
            </w:r>
          </w:p>
        </w:tc>
        <w:tc>
          <w:tcPr>
            <w:tcW w:w="850" w:type="dxa"/>
            <w:tcBorders>
              <w:top w:val="single" w:sz="4" w:space="0" w:color="C0504D"/>
              <w:left w:val="single" w:sz="4" w:space="0" w:color="000000"/>
              <w:right w:val="single" w:sz="4" w:space="0" w:color="000000"/>
            </w:tcBorders>
          </w:tcPr>
          <w:p w14:paraId="687ADDCB" w14:textId="77777777" w:rsidR="00240E6D" w:rsidRPr="00A044F8" w:rsidRDefault="00240E6D" w:rsidP="00A044F8">
            <w:pPr>
              <w:widowControl w:val="0"/>
              <w:shd w:val="clear" w:color="auto" w:fill="FFFFFF"/>
              <w:spacing w:line="276" w:lineRule="auto"/>
              <w:jc w:val="center"/>
              <w:textAlignment w:val="baseline"/>
            </w:pPr>
            <w:r w:rsidRPr="00A044F8">
              <w:t>10</w:t>
            </w:r>
          </w:p>
        </w:tc>
        <w:tc>
          <w:tcPr>
            <w:tcW w:w="851" w:type="dxa"/>
            <w:tcBorders>
              <w:top w:val="single" w:sz="4" w:space="0" w:color="C0504D"/>
              <w:left w:val="single" w:sz="4" w:space="0" w:color="000000"/>
              <w:right w:val="single" w:sz="4" w:space="0" w:color="000000"/>
            </w:tcBorders>
          </w:tcPr>
          <w:p w14:paraId="4C9B98C6" w14:textId="77777777" w:rsidR="00240E6D" w:rsidRPr="00A044F8" w:rsidRDefault="00240E6D" w:rsidP="00A044F8">
            <w:pPr>
              <w:widowControl w:val="0"/>
              <w:shd w:val="clear" w:color="auto" w:fill="FFFFFF"/>
              <w:spacing w:line="276" w:lineRule="auto"/>
              <w:jc w:val="center"/>
              <w:textAlignment w:val="baseline"/>
            </w:pPr>
            <w:r w:rsidRPr="00A044F8">
              <w:t>7</w:t>
            </w:r>
          </w:p>
        </w:tc>
        <w:tc>
          <w:tcPr>
            <w:tcW w:w="708" w:type="dxa"/>
            <w:tcBorders>
              <w:top w:val="single" w:sz="4" w:space="0" w:color="C0504D"/>
              <w:left w:val="single" w:sz="4" w:space="0" w:color="000000"/>
              <w:right w:val="single" w:sz="4" w:space="0" w:color="000000"/>
            </w:tcBorders>
          </w:tcPr>
          <w:p w14:paraId="0840D094" w14:textId="77777777" w:rsidR="00240E6D" w:rsidRPr="00A044F8" w:rsidRDefault="00240E6D" w:rsidP="00A044F8">
            <w:pPr>
              <w:widowControl w:val="0"/>
              <w:shd w:val="clear" w:color="auto" w:fill="FFFFFF"/>
              <w:spacing w:line="276" w:lineRule="auto"/>
              <w:jc w:val="center"/>
              <w:textAlignment w:val="baseline"/>
            </w:pPr>
            <w:r w:rsidRPr="00A044F8">
              <w:t>3</w:t>
            </w:r>
          </w:p>
        </w:tc>
      </w:tr>
      <w:tr w:rsidR="009A0DED" w:rsidRPr="00A044F8" w14:paraId="2A595A2E" w14:textId="77777777" w:rsidTr="009A0DED">
        <w:tc>
          <w:tcPr>
            <w:tcW w:w="880" w:type="dxa"/>
            <w:tcBorders>
              <w:top w:val="single" w:sz="4" w:space="0" w:color="C0504D"/>
              <w:left w:val="single" w:sz="4" w:space="0" w:color="000000"/>
              <w:bottom w:val="single" w:sz="4" w:space="0" w:color="C0504D"/>
              <w:right w:val="single" w:sz="4" w:space="0" w:color="000000"/>
            </w:tcBorders>
          </w:tcPr>
          <w:p w14:paraId="2AC8D01C" w14:textId="77777777" w:rsidR="00240E6D" w:rsidRPr="00A044F8" w:rsidRDefault="00240E6D" w:rsidP="00A044F8">
            <w:pPr>
              <w:jc w:val="center"/>
              <w:rPr>
                <w:color w:val="000000"/>
              </w:rPr>
            </w:pPr>
          </w:p>
          <w:p w14:paraId="74E47B57" w14:textId="77777777" w:rsidR="00240E6D" w:rsidRPr="00A044F8" w:rsidRDefault="00240E6D" w:rsidP="00A044F8">
            <w:pPr>
              <w:widowControl w:val="0"/>
              <w:shd w:val="clear" w:color="auto" w:fill="FFFFFF"/>
              <w:spacing w:line="276" w:lineRule="auto"/>
              <w:textAlignment w:val="baseline"/>
            </w:pPr>
            <w:r w:rsidRPr="00A044F8">
              <w:rPr>
                <w:color w:val="000000"/>
              </w:rPr>
              <w:t>Š</w:t>
            </w:r>
            <w:r>
              <w:rPr>
                <w:color w:val="000000"/>
              </w:rPr>
              <w:t>V</w:t>
            </w:r>
            <w:r w:rsidRPr="00A044F8">
              <w:rPr>
                <w:color w:val="000000"/>
              </w:rPr>
              <w:t>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7C5CA925" w14:textId="77777777" w:rsidR="00240E6D" w:rsidRPr="00A044F8" w:rsidRDefault="00240E6D" w:rsidP="00A044F8">
            <w:pPr>
              <w:widowControl w:val="0"/>
              <w:shd w:val="clear" w:color="auto" w:fill="FFFFFF"/>
              <w:spacing w:line="276" w:lineRule="auto"/>
              <w:textAlignment w:val="baseline"/>
              <w:rPr>
                <w:b/>
              </w:rPr>
            </w:pPr>
            <w:r w:rsidRPr="00A044F8">
              <w:rPr>
                <w:color w:val="000000"/>
              </w:rPr>
              <w:t xml:space="preserve">Šildymo sistemos ir įrenginiai </w:t>
            </w:r>
          </w:p>
        </w:tc>
        <w:tc>
          <w:tcPr>
            <w:tcW w:w="709" w:type="dxa"/>
            <w:tcBorders>
              <w:top w:val="single" w:sz="4" w:space="0" w:color="C0504D"/>
              <w:left w:val="single" w:sz="4" w:space="0" w:color="000000"/>
              <w:bottom w:val="single" w:sz="4" w:space="0" w:color="C0504D"/>
              <w:right w:val="single" w:sz="4" w:space="0" w:color="000000"/>
            </w:tcBorders>
          </w:tcPr>
          <w:p w14:paraId="09D1EA0E" w14:textId="77777777" w:rsidR="00240E6D" w:rsidRPr="00A044F8" w:rsidRDefault="00240E6D" w:rsidP="00A044F8">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550CC711" w14:textId="77777777" w:rsidR="00240E6D" w:rsidRPr="00A044F8" w:rsidRDefault="00240E6D" w:rsidP="00A044F8">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663DC8EA" w14:textId="77777777" w:rsidR="00240E6D" w:rsidRPr="00A044F8" w:rsidRDefault="00240E6D" w:rsidP="00A044F8">
            <w:pPr>
              <w:widowControl w:val="0"/>
              <w:shd w:val="clear" w:color="auto" w:fill="FFFFFF"/>
              <w:spacing w:line="276" w:lineRule="auto"/>
              <w:ind w:right="23"/>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6B51AEDE" w14:textId="77777777" w:rsidR="00240E6D" w:rsidRPr="00A044F8" w:rsidRDefault="00240E6D" w:rsidP="00A044F8">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37AE7023" w14:textId="77777777" w:rsidR="00240E6D" w:rsidRPr="00A044F8" w:rsidRDefault="00240E6D" w:rsidP="00A044F8">
            <w:pPr>
              <w:widowControl w:val="0"/>
              <w:shd w:val="clear" w:color="auto" w:fill="FFFFFF"/>
              <w:spacing w:line="276" w:lineRule="auto"/>
              <w:jc w:val="center"/>
              <w:textAlignment w:val="baseline"/>
            </w:pPr>
            <w:r w:rsidRPr="00A044F8">
              <w:t>20</w:t>
            </w:r>
          </w:p>
          <w:p w14:paraId="3A10C15D" w14:textId="77777777" w:rsidR="00240E6D" w:rsidRPr="00A044F8" w:rsidRDefault="00240E6D" w:rsidP="00A044F8">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2FD6CDAD" w14:textId="77777777" w:rsidR="00240E6D" w:rsidRPr="00A044F8" w:rsidRDefault="00240E6D" w:rsidP="00A044F8">
            <w:pPr>
              <w:widowControl w:val="0"/>
              <w:shd w:val="clear" w:color="auto" w:fill="FFFFFF"/>
              <w:spacing w:line="276" w:lineRule="auto"/>
              <w:jc w:val="center"/>
              <w:textAlignment w:val="baseline"/>
            </w:pPr>
            <w:r w:rsidRPr="00A044F8">
              <w:t>15</w:t>
            </w:r>
          </w:p>
          <w:p w14:paraId="5E9D24DC" w14:textId="77777777" w:rsidR="00240E6D" w:rsidRPr="00A044F8" w:rsidRDefault="00240E6D" w:rsidP="00A044F8">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4D9C02E8" w14:textId="77777777" w:rsidR="00240E6D" w:rsidRPr="00A044F8" w:rsidRDefault="00240E6D" w:rsidP="00A044F8">
            <w:pPr>
              <w:widowControl w:val="0"/>
              <w:shd w:val="clear" w:color="auto" w:fill="FFFFFF"/>
              <w:spacing w:line="276" w:lineRule="auto"/>
              <w:jc w:val="center"/>
              <w:textAlignment w:val="baseline"/>
            </w:pPr>
            <w:r w:rsidRPr="00A044F8">
              <w:t>10</w:t>
            </w:r>
          </w:p>
          <w:p w14:paraId="75286933" w14:textId="77777777" w:rsidR="00240E6D" w:rsidRPr="00A044F8" w:rsidRDefault="00240E6D" w:rsidP="00A044F8">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2A58D173" w14:textId="77777777" w:rsidR="00240E6D" w:rsidRPr="00A044F8" w:rsidRDefault="00240E6D" w:rsidP="00A044F8">
            <w:pPr>
              <w:widowControl w:val="0"/>
              <w:shd w:val="clear" w:color="auto" w:fill="FFFFFF"/>
              <w:spacing w:line="276" w:lineRule="auto"/>
              <w:jc w:val="center"/>
              <w:textAlignment w:val="baseline"/>
            </w:pPr>
            <w:r w:rsidRPr="00A044F8">
              <w:t>5</w:t>
            </w:r>
          </w:p>
          <w:p w14:paraId="2C67EF70" w14:textId="77777777" w:rsidR="00240E6D" w:rsidRPr="00A044F8" w:rsidRDefault="00240E6D" w:rsidP="00A044F8">
            <w:pPr>
              <w:widowControl w:val="0"/>
              <w:shd w:val="clear" w:color="auto" w:fill="FFFFFF"/>
              <w:spacing w:line="276" w:lineRule="auto"/>
              <w:jc w:val="center"/>
              <w:textAlignment w:val="baseline"/>
            </w:pPr>
          </w:p>
        </w:tc>
      </w:tr>
      <w:tr w:rsidR="009A0DED" w:rsidRPr="00A044F8" w14:paraId="7557A46C" w14:textId="77777777" w:rsidTr="009A0DED">
        <w:tc>
          <w:tcPr>
            <w:tcW w:w="880" w:type="dxa"/>
            <w:tcBorders>
              <w:top w:val="single" w:sz="4" w:space="0" w:color="C0504D"/>
              <w:left w:val="single" w:sz="4" w:space="0" w:color="000000"/>
              <w:bottom w:val="single" w:sz="4" w:space="0" w:color="C0504D"/>
              <w:right w:val="single" w:sz="4" w:space="0" w:color="000000"/>
            </w:tcBorders>
          </w:tcPr>
          <w:p w14:paraId="40E55CEB" w14:textId="77777777" w:rsidR="00240E6D" w:rsidRPr="00A044F8" w:rsidRDefault="00240E6D" w:rsidP="0054100B">
            <w:pPr>
              <w:jc w:val="center"/>
              <w:rPr>
                <w:color w:val="000000"/>
              </w:rPr>
            </w:pPr>
            <w:r>
              <w:rPr>
                <w:color w:val="000000"/>
              </w:rPr>
              <w:t>ŠP</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3A2A84C7" w14:textId="77777777" w:rsidR="00240E6D" w:rsidRPr="00A044F8" w:rsidRDefault="00240E6D" w:rsidP="0054100B">
            <w:pPr>
              <w:widowControl w:val="0"/>
              <w:shd w:val="clear" w:color="auto" w:fill="FFFFFF"/>
              <w:spacing w:line="276" w:lineRule="auto"/>
              <w:textAlignment w:val="baseline"/>
              <w:rPr>
                <w:color w:val="000000"/>
              </w:rPr>
            </w:pPr>
            <w:r>
              <w:rPr>
                <w:color w:val="000000"/>
              </w:rPr>
              <w:t>Šilumos punkto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0C34A53B" w14:textId="77777777" w:rsidR="00240E6D" w:rsidRPr="0054100B" w:rsidRDefault="00240E6D" w:rsidP="0054100B">
            <w:pPr>
              <w:widowControl w:val="0"/>
              <w:shd w:val="clear" w:color="auto" w:fill="FFFFFF"/>
              <w:spacing w:line="276" w:lineRule="auto"/>
              <w:jc w:val="center"/>
              <w:textAlignment w:val="baseline"/>
            </w:pPr>
            <w:r w:rsidRPr="002925DF">
              <w:t>3 val.</w:t>
            </w:r>
          </w:p>
        </w:tc>
        <w:tc>
          <w:tcPr>
            <w:tcW w:w="850" w:type="dxa"/>
            <w:tcBorders>
              <w:top w:val="single" w:sz="4" w:space="0" w:color="C0504D"/>
              <w:left w:val="single" w:sz="4" w:space="0" w:color="000000"/>
              <w:bottom w:val="single" w:sz="4" w:space="0" w:color="C0504D"/>
              <w:right w:val="single" w:sz="4" w:space="0" w:color="000000"/>
            </w:tcBorders>
          </w:tcPr>
          <w:p w14:paraId="5AB3813A" w14:textId="77777777" w:rsidR="00240E6D" w:rsidRPr="0054100B" w:rsidRDefault="00240E6D" w:rsidP="0054100B">
            <w:pPr>
              <w:widowControl w:val="0"/>
              <w:shd w:val="clear" w:color="auto" w:fill="FFFFFF"/>
              <w:spacing w:line="276" w:lineRule="auto"/>
              <w:jc w:val="center"/>
              <w:textAlignment w:val="baseline"/>
            </w:pPr>
            <w:r w:rsidRPr="002925DF">
              <w:t>6 val.</w:t>
            </w:r>
          </w:p>
        </w:tc>
        <w:tc>
          <w:tcPr>
            <w:tcW w:w="709" w:type="dxa"/>
            <w:tcBorders>
              <w:top w:val="single" w:sz="4" w:space="0" w:color="C0504D"/>
              <w:left w:val="single" w:sz="4" w:space="0" w:color="000000"/>
              <w:bottom w:val="single" w:sz="4" w:space="0" w:color="C0504D"/>
              <w:right w:val="single" w:sz="4" w:space="0" w:color="000000"/>
            </w:tcBorders>
          </w:tcPr>
          <w:p w14:paraId="33718223" w14:textId="77777777" w:rsidR="00240E6D" w:rsidRPr="0054100B" w:rsidRDefault="00240E6D" w:rsidP="0054100B">
            <w:pPr>
              <w:widowControl w:val="0"/>
              <w:shd w:val="clear" w:color="auto" w:fill="FFFFFF"/>
              <w:spacing w:line="276" w:lineRule="auto"/>
              <w:ind w:right="23"/>
              <w:textAlignment w:val="baseline"/>
            </w:pPr>
            <w:r w:rsidRPr="002925DF">
              <w:t>16 val.</w:t>
            </w:r>
          </w:p>
        </w:tc>
        <w:tc>
          <w:tcPr>
            <w:tcW w:w="850" w:type="dxa"/>
            <w:tcBorders>
              <w:top w:val="single" w:sz="4" w:space="0" w:color="C0504D"/>
              <w:left w:val="single" w:sz="4" w:space="0" w:color="000000"/>
              <w:bottom w:val="single" w:sz="4" w:space="0" w:color="C0504D"/>
              <w:right w:val="single" w:sz="4" w:space="0" w:color="000000"/>
            </w:tcBorders>
          </w:tcPr>
          <w:p w14:paraId="249A3A0E" w14:textId="77777777" w:rsidR="00240E6D" w:rsidRPr="0054100B" w:rsidRDefault="00240E6D" w:rsidP="0054100B">
            <w:pPr>
              <w:widowControl w:val="0"/>
              <w:shd w:val="clear" w:color="auto" w:fill="FFFFFF"/>
              <w:spacing w:line="276" w:lineRule="auto"/>
              <w:jc w:val="center"/>
              <w:textAlignment w:val="baseline"/>
            </w:pPr>
            <w:r w:rsidRPr="002925DF">
              <w:t>32</w:t>
            </w:r>
            <w:r>
              <w:t xml:space="preserve"> </w:t>
            </w:r>
            <w:r w:rsidRPr="002925DF">
              <w:t>val.</w:t>
            </w:r>
          </w:p>
        </w:tc>
        <w:tc>
          <w:tcPr>
            <w:tcW w:w="993" w:type="dxa"/>
            <w:tcBorders>
              <w:top w:val="single" w:sz="4" w:space="0" w:color="C0504D"/>
              <w:left w:val="single" w:sz="4" w:space="0" w:color="000000"/>
              <w:bottom w:val="single" w:sz="4" w:space="0" w:color="C0504D"/>
              <w:right w:val="single" w:sz="4" w:space="0" w:color="000000"/>
            </w:tcBorders>
          </w:tcPr>
          <w:p w14:paraId="4BB1ED8C" w14:textId="77777777" w:rsidR="00240E6D" w:rsidRPr="002925DF" w:rsidRDefault="00240E6D" w:rsidP="0054100B">
            <w:pPr>
              <w:pStyle w:val="LO-Normal"/>
              <w:keepNext w:val="0"/>
              <w:suppressAutoHyphens w:val="0"/>
              <w:spacing w:line="276" w:lineRule="auto"/>
              <w:jc w:val="center"/>
              <w:rPr>
                <w:rFonts w:ascii="Times New Roman" w:hAnsi="Times New Roman"/>
              </w:rPr>
            </w:pPr>
            <w:r w:rsidRPr="002925DF">
              <w:rPr>
                <w:rFonts w:ascii="Times New Roman" w:hAnsi="Times New Roman"/>
              </w:rPr>
              <w:t>20</w:t>
            </w:r>
          </w:p>
          <w:p w14:paraId="03F2F220" w14:textId="77777777" w:rsidR="00240E6D" w:rsidRPr="0054100B" w:rsidRDefault="00240E6D" w:rsidP="0054100B">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1A3F5612" w14:textId="77777777" w:rsidR="00240E6D" w:rsidRPr="002925DF" w:rsidRDefault="00240E6D" w:rsidP="0054100B">
            <w:pPr>
              <w:pStyle w:val="LO-Normal"/>
              <w:keepNext w:val="0"/>
              <w:suppressAutoHyphens w:val="0"/>
              <w:spacing w:line="276" w:lineRule="auto"/>
              <w:jc w:val="center"/>
              <w:rPr>
                <w:rFonts w:ascii="Times New Roman" w:hAnsi="Times New Roman"/>
              </w:rPr>
            </w:pPr>
            <w:r w:rsidRPr="002925DF">
              <w:rPr>
                <w:rFonts w:ascii="Times New Roman" w:hAnsi="Times New Roman"/>
              </w:rPr>
              <w:t>15</w:t>
            </w:r>
          </w:p>
          <w:p w14:paraId="0AD5BCF8" w14:textId="77777777" w:rsidR="00240E6D" w:rsidRPr="0054100B" w:rsidRDefault="00240E6D" w:rsidP="0054100B">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44BF340F" w14:textId="77777777" w:rsidR="00240E6D" w:rsidRPr="002925DF" w:rsidRDefault="00240E6D" w:rsidP="0054100B">
            <w:pPr>
              <w:pStyle w:val="LO-Normal"/>
              <w:keepNext w:val="0"/>
              <w:suppressAutoHyphens w:val="0"/>
              <w:spacing w:line="276" w:lineRule="auto"/>
              <w:jc w:val="center"/>
              <w:rPr>
                <w:rFonts w:ascii="Times New Roman" w:hAnsi="Times New Roman"/>
              </w:rPr>
            </w:pPr>
            <w:r w:rsidRPr="002925DF">
              <w:rPr>
                <w:rFonts w:ascii="Times New Roman" w:hAnsi="Times New Roman"/>
              </w:rPr>
              <w:t>10</w:t>
            </w:r>
          </w:p>
          <w:p w14:paraId="763D059A" w14:textId="77777777" w:rsidR="00240E6D" w:rsidRPr="0054100B" w:rsidRDefault="00240E6D" w:rsidP="0054100B">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1E0CE334" w14:textId="77777777" w:rsidR="00240E6D" w:rsidRPr="002925DF" w:rsidRDefault="00240E6D" w:rsidP="0054100B">
            <w:pPr>
              <w:pStyle w:val="LO-Normal"/>
              <w:keepNext w:val="0"/>
              <w:suppressAutoHyphens w:val="0"/>
              <w:spacing w:line="276" w:lineRule="auto"/>
              <w:jc w:val="center"/>
              <w:rPr>
                <w:rFonts w:ascii="Times New Roman" w:hAnsi="Times New Roman"/>
              </w:rPr>
            </w:pPr>
            <w:r w:rsidRPr="002925DF">
              <w:rPr>
                <w:rFonts w:ascii="Times New Roman" w:hAnsi="Times New Roman"/>
              </w:rPr>
              <w:t>5</w:t>
            </w:r>
          </w:p>
          <w:p w14:paraId="6F74F7E9" w14:textId="77777777" w:rsidR="00240E6D" w:rsidRPr="0054100B" w:rsidRDefault="00240E6D" w:rsidP="0054100B">
            <w:pPr>
              <w:widowControl w:val="0"/>
              <w:shd w:val="clear" w:color="auto" w:fill="FFFFFF"/>
              <w:spacing w:line="276" w:lineRule="auto"/>
              <w:jc w:val="center"/>
              <w:textAlignment w:val="baseline"/>
            </w:pPr>
          </w:p>
        </w:tc>
      </w:tr>
      <w:tr w:rsidR="009A0DED" w:rsidRPr="00A044F8" w14:paraId="66742600" w14:textId="77777777" w:rsidTr="009A0DED">
        <w:tc>
          <w:tcPr>
            <w:tcW w:w="880" w:type="dxa"/>
            <w:tcBorders>
              <w:top w:val="single" w:sz="4" w:space="0" w:color="C0504D"/>
              <w:left w:val="single" w:sz="4" w:space="0" w:color="000000"/>
              <w:bottom w:val="single" w:sz="4" w:space="0" w:color="C0504D"/>
              <w:right w:val="single" w:sz="4" w:space="0" w:color="000000"/>
            </w:tcBorders>
          </w:tcPr>
          <w:p w14:paraId="3E4BA9F6" w14:textId="77777777" w:rsidR="00240E6D" w:rsidRPr="00A044F8" w:rsidRDefault="00240E6D" w:rsidP="00E71AFD">
            <w:pPr>
              <w:jc w:val="center"/>
              <w:rPr>
                <w:color w:val="000000"/>
              </w:rPr>
            </w:pPr>
          </w:p>
          <w:p w14:paraId="77C41D67" w14:textId="77777777" w:rsidR="00240E6D" w:rsidRPr="00A044F8" w:rsidRDefault="00240E6D" w:rsidP="00E71AFD">
            <w:pPr>
              <w:widowControl w:val="0"/>
              <w:shd w:val="clear" w:color="auto" w:fill="FFFFFF"/>
              <w:spacing w:line="276" w:lineRule="auto"/>
              <w:textAlignment w:val="baseline"/>
            </w:pPr>
            <w:r w:rsidRPr="00A044F8">
              <w:rPr>
                <w:color w:val="000000"/>
              </w:rPr>
              <w:t>VKS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39A8ECDB" w14:textId="77777777" w:rsidR="00240E6D" w:rsidRPr="00A044F8" w:rsidRDefault="00240E6D" w:rsidP="00E71AFD">
            <w:pPr>
              <w:widowControl w:val="0"/>
              <w:shd w:val="clear" w:color="auto" w:fill="FFFFFF"/>
              <w:spacing w:line="276" w:lineRule="auto"/>
              <w:textAlignment w:val="baseline"/>
              <w:rPr>
                <w:b/>
              </w:rPr>
            </w:pPr>
            <w:r w:rsidRPr="00A044F8">
              <w:rPr>
                <w:color w:val="000000"/>
              </w:rPr>
              <w:t>Vėdinimo ir kondicionavimo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209371E4"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5384F39F"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2E82F2A7"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70A3CCFA"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56FB8AA1" w14:textId="77777777" w:rsidR="00240E6D" w:rsidRPr="00A044F8" w:rsidRDefault="00240E6D" w:rsidP="00E71AFD">
            <w:pPr>
              <w:widowControl w:val="0"/>
              <w:shd w:val="clear" w:color="auto" w:fill="FFFFFF"/>
              <w:spacing w:line="276" w:lineRule="auto"/>
              <w:jc w:val="center"/>
              <w:textAlignment w:val="baseline"/>
            </w:pPr>
            <w:r w:rsidRPr="00A044F8">
              <w:t>20</w:t>
            </w:r>
          </w:p>
          <w:p w14:paraId="0B022D6A"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6D94F6B3" w14:textId="77777777" w:rsidR="00240E6D" w:rsidRPr="00A044F8" w:rsidRDefault="00240E6D" w:rsidP="00E71AFD">
            <w:pPr>
              <w:widowControl w:val="0"/>
              <w:shd w:val="clear" w:color="auto" w:fill="FFFFFF"/>
              <w:spacing w:line="276" w:lineRule="auto"/>
              <w:jc w:val="center"/>
              <w:textAlignment w:val="baseline"/>
            </w:pPr>
            <w:r w:rsidRPr="00A044F8">
              <w:t>15</w:t>
            </w:r>
          </w:p>
          <w:p w14:paraId="06C91DE7"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6C8CD78B" w14:textId="77777777" w:rsidR="00240E6D" w:rsidRPr="00A044F8" w:rsidRDefault="00240E6D" w:rsidP="00E71AFD">
            <w:pPr>
              <w:widowControl w:val="0"/>
              <w:shd w:val="clear" w:color="auto" w:fill="FFFFFF"/>
              <w:spacing w:line="276" w:lineRule="auto"/>
              <w:jc w:val="center"/>
              <w:textAlignment w:val="baseline"/>
            </w:pPr>
            <w:r w:rsidRPr="00A044F8">
              <w:t>10</w:t>
            </w:r>
          </w:p>
          <w:p w14:paraId="7235EB46"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198FDF55" w14:textId="77777777" w:rsidR="00240E6D" w:rsidRPr="00A044F8" w:rsidRDefault="00240E6D" w:rsidP="00E71AFD">
            <w:pPr>
              <w:widowControl w:val="0"/>
              <w:shd w:val="clear" w:color="auto" w:fill="FFFFFF"/>
              <w:spacing w:line="276" w:lineRule="auto"/>
              <w:jc w:val="center"/>
              <w:textAlignment w:val="baseline"/>
            </w:pPr>
            <w:r w:rsidRPr="00A044F8">
              <w:t>5</w:t>
            </w:r>
          </w:p>
          <w:p w14:paraId="3F777FF1"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3F79CC61" w14:textId="77777777" w:rsidTr="009A0DED">
        <w:tc>
          <w:tcPr>
            <w:tcW w:w="880" w:type="dxa"/>
            <w:tcBorders>
              <w:top w:val="single" w:sz="4" w:space="0" w:color="C0504D"/>
              <w:left w:val="single" w:sz="4" w:space="0" w:color="000000"/>
              <w:bottom w:val="single" w:sz="4" w:space="0" w:color="C0504D"/>
              <w:right w:val="single" w:sz="4" w:space="0" w:color="000000"/>
            </w:tcBorders>
          </w:tcPr>
          <w:p w14:paraId="10E2CBF5" w14:textId="77777777" w:rsidR="00240E6D" w:rsidRPr="00A044F8" w:rsidRDefault="00240E6D" w:rsidP="00E71AFD">
            <w:pPr>
              <w:jc w:val="center"/>
              <w:rPr>
                <w:color w:val="000000"/>
              </w:rPr>
            </w:pPr>
          </w:p>
          <w:p w14:paraId="67B73671" w14:textId="77777777" w:rsidR="00240E6D" w:rsidRPr="00A044F8" w:rsidRDefault="00240E6D" w:rsidP="00E71AFD">
            <w:pPr>
              <w:widowControl w:val="0"/>
              <w:shd w:val="clear" w:color="auto" w:fill="FFFFFF"/>
              <w:spacing w:line="276" w:lineRule="auto"/>
              <w:textAlignment w:val="baseline"/>
            </w:pPr>
            <w:r w:rsidRPr="00A044F8">
              <w:rPr>
                <w:color w:val="000000"/>
              </w:rPr>
              <w:t>KVS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7AB06EFB" w14:textId="77777777" w:rsidR="00240E6D" w:rsidRPr="00A044F8" w:rsidRDefault="00240E6D" w:rsidP="00E71AFD">
            <w:pPr>
              <w:widowControl w:val="0"/>
              <w:shd w:val="clear" w:color="auto" w:fill="FFFFFF"/>
              <w:spacing w:line="276" w:lineRule="auto"/>
              <w:textAlignment w:val="baseline"/>
              <w:rPr>
                <w:b/>
              </w:rPr>
            </w:pPr>
            <w:r w:rsidRPr="00A044F8">
              <w:rPr>
                <w:color w:val="000000"/>
              </w:rPr>
              <w:t>Karšto vandens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5D9E7C88"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241C563C"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6E24F3B1"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1AA5BA79"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62EF8075" w14:textId="77777777" w:rsidR="00240E6D" w:rsidRPr="00A044F8" w:rsidRDefault="00240E6D" w:rsidP="00E71AFD">
            <w:pPr>
              <w:widowControl w:val="0"/>
              <w:shd w:val="clear" w:color="auto" w:fill="FFFFFF"/>
              <w:spacing w:line="276" w:lineRule="auto"/>
              <w:jc w:val="center"/>
              <w:textAlignment w:val="baseline"/>
            </w:pPr>
            <w:r w:rsidRPr="00A044F8">
              <w:t>20</w:t>
            </w:r>
          </w:p>
          <w:p w14:paraId="191FF3CE"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79D8DD81" w14:textId="77777777" w:rsidR="00240E6D" w:rsidRPr="00A044F8" w:rsidRDefault="00240E6D" w:rsidP="00E71AFD">
            <w:pPr>
              <w:widowControl w:val="0"/>
              <w:shd w:val="clear" w:color="auto" w:fill="FFFFFF"/>
              <w:spacing w:line="276" w:lineRule="auto"/>
              <w:jc w:val="center"/>
              <w:textAlignment w:val="baseline"/>
            </w:pPr>
            <w:r w:rsidRPr="00A044F8">
              <w:t>15</w:t>
            </w:r>
          </w:p>
          <w:p w14:paraId="0FB69C7F"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6B9E66B6" w14:textId="77777777" w:rsidR="00240E6D" w:rsidRPr="00A044F8" w:rsidRDefault="00240E6D" w:rsidP="00E71AFD">
            <w:pPr>
              <w:widowControl w:val="0"/>
              <w:shd w:val="clear" w:color="auto" w:fill="FFFFFF"/>
              <w:spacing w:line="276" w:lineRule="auto"/>
              <w:jc w:val="center"/>
              <w:textAlignment w:val="baseline"/>
            </w:pPr>
            <w:r w:rsidRPr="00A044F8">
              <w:t>10</w:t>
            </w:r>
          </w:p>
          <w:p w14:paraId="36D74543"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7B88D99A" w14:textId="77777777" w:rsidR="00240E6D" w:rsidRPr="00A044F8" w:rsidRDefault="00240E6D" w:rsidP="00E71AFD">
            <w:pPr>
              <w:widowControl w:val="0"/>
              <w:shd w:val="clear" w:color="auto" w:fill="FFFFFF"/>
              <w:spacing w:line="276" w:lineRule="auto"/>
              <w:jc w:val="center"/>
              <w:textAlignment w:val="baseline"/>
            </w:pPr>
            <w:r w:rsidRPr="00A044F8">
              <w:t>5</w:t>
            </w:r>
          </w:p>
          <w:p w14:paraId="4C10E6F9"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08746270" w14:textId="77777777" w:rsidTr="009A0DED">
        <w:tc>
          <w:tcPr>
            <w:tcW w:w="880" w:type="dxa"/>
            <w:tcBorders>
              <w:top w:val="single" w:sz="4" w:space="0" w:color="C0504D"/>
              <w:left w:val="single" w:sz="4" w:space="0" w:color="000000"/>
              <w:bottom w:val="single" w:sz="4" w:space="0" w:color="C0504D"/>
              <w:right w:val="single" w:sz="4" w:space="0" w:color="000000"/>
            </w:tcBorders>
          </w:tcPr>
          <w:p w14:paraId="3EA26A9F" w14:textId="77777777" w:rsidR="00240E6D" w:rsidRPr="00A044F8" w:rsidRDefault="00240E6D" w:rsidP="00E71AFD">
            <w:pPr>
              <w:jc w:val="center"/>
              <w:rPr>
                <w:color w:val="000000"/>
              </w:rPr>
            </w:pPr>
          </w:p>
          <w:p w14:paraId="77E1373E" w14:textId="77777777" w:rsidR="00240E6D" w:rsidRPr="00A044F8" w:rsidRDefault="00240E6D" w:rsidP="00E71AFD">
            <w:pPr>
              <w:widowControl w:val="0"/>
              <w:shd w:val="clear" w:color="auto" w:fill="FFFFFF"/>
              <w:spacing w:line="276" w:lineRule="auto"/>
              <w:textAlignment w:val="baseline"/>
            </w:pPr>
            <w:r w:rsidRPr="00A044F8">
              <w:rPr>
                <w:color w:val="000000"/>
              </w:rPr>
              <w:t>VS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16112B6E" w14:textId="77777777" w:rsidR="00240E6D" w:rsidRPr="00A044F8" w:rsidRDefault="00240E6D" w:rsidP="00E71AFD">
            <w:pPr>
              <w:widowControl w:val="0"/>
              <w:shd w:val="clear" w:color="auto" w:fill="FFFFFF"/>
              <w:spacing w:line="276" w:lineRule="auto"/>
              <w:textAlignment w:val="baseline"/>
              <w:rPr>
                <w:b/>
              </w:rPr>
            </w:pPr>
            <w:r w:rsidRPr="00A044F8">
              <w:rPr>
                <w:color w:val="000000"/>
              </w:rPr>
              <w:t>Vandentiekio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2BBBCFA3"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5F196E4A"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6DA8F10F"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0534C709"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54C45E0A" w14:textId="77777777" w:rsidR="00240E6D" w:rsidRPr="00A044F8" w:rsidRDefault="00240E6D" w:rsidP="00E71AFD">
            <w:pPr>
              <w:widowControl w:val="0"/>
              <w:shd w:val="clear" w:color="auto" w:fill="FFFFFF"/>
              <w:spacing w:line="276" w:lineRule="auto"/>
              <w:jc w:val="center"/>
              <w:textAlignment w:val="baseline"/>
            </w:pPr>
            <w:r w:rsidRPr="00A044F8">
              <w:t>15</w:t>
            </w:r>
          </w:p>
          <w:p w14:paraId="0C588133"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3A6133A8" w14:textId="77777777" w:rsidR="00240E6D" w:rsidRPr="00A044F8" w:rsidRDefault="00240E6D" w:rsidP="00E71AFD">
            <w:pPr>
              <w:widowControl w:val="0"/>
              <w:shd w:val="clear" w:color="auto" w:fill="FFFFFF"/>
              <w:spacing w:line="276" w:lineRule="auto"/>
              <w:jc w:val="center"/>
              <w:textAlignment w:val="baseline"/>
            </w:pPr>
            <w:r w:rsidRPr="00A044F8">
              <w:t>10</w:t>
            </w:r>
          </w:p>
          <w:p w14:paraId="3E077B5D"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401475A1" w14:textId="77777777" w:rsidR="00240E6D" w:rsidRPr="00A044F8" w:rsidRDefault="00240E6D" w:rsidP="00E71AFD">
            <w:pPr>
              <w:widowControl w:val="0"/>
              <w:shd w:val="clear" w:color="auto" w:fill="FFFFFF"/>
              <w:spacing w:line="276" w:lineRule="auto"/>
              <w:jc w:val="center"/>
              <w:textAlignment w:val="baseline"/>
            </w:pPr>
            <w:r w:rsidRPr="00A044F8">
              <w:t>7</w:t>
            </w:r>
          </w:p>
          <w:p w14:paraId="6BF168F8"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2754D6E0" w14:textId="77777777" w:rsidR="00240E6D" w:rsidRPr="00A044F8" w:rsidRDefault="00240E6D" w:rsidP="00E71AFD">
            <w:pPr>
              <w:widowControl w:val="0"/>
              <w:shd w:val="clear" w:color="auto" w:fill="FFFFFF"/>
              <w:spacing w:line="276" w:lineRule="auto"/>
              <w:jc w:val="center"/>
              <w:textAlignment w:val="baseline"/>
            </w:pPr>
            <w:r w:rsidRPr="00A044F8">
              <w:t>3</w:t>
            </w:r>
          </w:p>
          <w:p w14:paraId="7CC40EB0"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67AC2123" w14:textId="77777777" w:rsidTr="009A0DED">
        <w:tc>
          <w:tcPr>
            <w:tcW w:w="880" w:type="dxa"/>
            <w:tcBorders>
              <w:top w:val="single" w:sz="4" w:space="0" w:color="C0504D"/>
              <w:left w:val="single" w:sz="4" w:space="0" w:color="000000"/>
              <w:bottom w:val="single" w:sz="4" w:space="0" w:color="C0504D"/>
              <w:right w:val="single" w:sz="4" w:space="0" w:color="000000"/>
            </w:tcBorders>
          </w:tcPr>
          <w:p w14:paraId="73F116C3" w14:textId="77777777" w:rsidR="00240E6D" w:rsidRPr="00A044F8" w:rsidRDefault="00240E6D" w:rsidP="00E71AFD">
            <w:pPr>
              <w:jc w:val="center"/>
              <w:rPr>
                <w:color w:val="000000"/>
              </w:rPr>
            </w:pPr>
          </w:p>
          <w:p w14:paraId="030319E6" w14:textId="77777777" w:rsidR="00240E6D" w:rsidRPr="00A044F8" w:rsidRDefault="00240E6D" w:rsidP="00E71AFD">
            <w:pPr>
              <w:widowControl w:val="0"/>
              <w:shd w:val="clear" w:color="auto" w:fill="FFFFFF"/>
              <w:spacing w:line="276" w:lineRule="auto"/>
              <w:textAlignment w:val="baseline"/>
            </w:pPr>
            <w:r w:rsidRPr="00A044F8">
              <w:rPr>
                <w:color w:val="000000"/>
              </w:rPr>
              <w:t>NS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29054521" w14:textId="575D3039" w:rsidR="00240E6D" w:rsidRPr="00A044F8" w:rsidRDefault="00240E6D" w:rsidP="00E71AFD">
            <w:pPr>
              <w:widowControl w:val="0"/>
              <w:shd w:val="clear" w:color="auto" w:fill="FFFFFF"/>
              <w:spacing w:line="276" w:lineRule="auto"/>
              <w:textAlignment w:val="baseline"/>
              <w:rPr>
                <w:b/>
              </w:rPr>
            </w:pPr>
            <w:r>
              <w:rPr>
                <w:color w:val="000000"/>
              </w:rPr>
              <w:t>Buitinių n</w:t>
            </w:r>
            <w:r w:rsidRPr="00A044F8">
              <w:rPr>
                <w:color w:val="000000"/>
              </w:rPr>
              <w:t>uotekų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4A39BBC9"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23E5F2BA"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479D81D7"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008AFEC2"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6F5C104C" w14:textId="77777777" w:rsidR="00240E6D" w:rsidRPr="00A044F8" w:rsidRDefault="00240E6D" w:rsidP="00E71AFD">
            <w:pPr>
              <w:widowControl w:val="0"/>
              <w:shd w:val="clear" w:color="auto" w:fill="FFFFFF"/>
              <w:spacing w:line="276" w:lineRule="auto"/>
              <w:jc w:val="center"/>
              <w:textAlignment w:val="baseline"/>
            </w:pPr>
            <w:r w:rsidRPr="00A044F8">
              <w:t>15</w:t>
            </w:r>
          </w:p>
          <w:p w14:paraId="39EA19D0"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64ED1CA6" w14:textId="77777777" w:rsidR="00240E6D" w:rsidRPr="00A044F8" w:rsidRDefault="00240E6D" w:rsidP="00E71AFD">
            <w:pPr>
              <w:widowControl w:val="0"/>
              <w:shd w:val="clear" w:color="auto" w:fill="FFFFFF"/>
              <w:spacing w:line="276" w:lineRule="auto"/>
              <w:jc w:val="center"/>
              <w:textAlignment w:val="baseline"/>
            </w:pPr>
            <w:r w:rsidRPr="00A044F8">
              <w:t>10</w:t>
            </w:r>
          </w:p>
          <w:p w14:paraId="7770EF35"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4295BB77" w14:textId="77777777" w:rsidR="00240E6D" w:rsidRPr="00A044F8" w:rsidRDefault="00240E6D" w:rsidP="00E71AFD">
            <w:pPr>
              <w:widowControl w:val="0"/>
              <w:shd w:val="clear" w:color="auto" w:fill="FFFFFF"/>
              <w:spacing w:line="276" w:lineRule="auto"/>
              <w:jc w:val="center"/>
              <w:textAlignment w:val="baseline"/>
            </w:pPr>
            <w:r w:rsidRPr="00A044F8">
              <w:t>7</w:t>
            </w:r>
          </w:p>
          <w:p w14:paraId="05459DC6"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5AC26ABA" w14:textId="77777777" w:rsidR="00240E6D" w:rsidRPr="00A044F8" w:rsidRDefault="00240E6D" w:rsidP="00E71AFD">
            <w:pPr>
              <w:widowControl w:val="0"/>
              <w:shd w:val="clear" w:color="auto" w:fill="FFFFFF"/>
              <w:spacing w:line="276" w:lineRule="auto"/>
              <w:jc w:val="center"/>
              <w:textAlignment w:val="baseline"/>
            </w:pPr>
            <w:r w:rsidRPr="00A044F8">
              <w:t>3</w:t>
            </w:r>
          </w:p>
          <w:p w14:paraId="6F854B71"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5301D93A" w14:textId="77777777" w:rsidTr="009A0DED">
        <w:tc>
          <w:tcPr>
            <w:tcW w:w="880" w:type="dxa"/>
            <w:tcBorders>
              <w:top w:val="single" w:sz="4" w:space="0" w:color="C0504D"/>
              <w:left w:val="single" w:sz="4" w:space="0" w:color="000000"/>
              <w:bottom w:val="single" w:sz="4" w:space="0" w:color="C0504D"/>
              <w:right w:val="single" w:sz="4" w:space="0" w:color="000000"/>
            </w:tcBorders>
          </w:tcPr>
          <w:p w14:paraId="51803BEB" w14:textId="77777777" w:rsidR="00240E6D" w:rsidRPr="00A044F8" w:rsidRDefault="00240E6D" w:rsidP="00E71AFD">
            <w:pPr>
              <w:jc w:val="center"/>
              <w:rPr>
                <w:color w:val="000000"/>
              </w:rPr>
            </w:pPr>
          </w:p>
          <w:p w14:paraId="3F87780B" w14:textId="77777777" w:rsidR="00240E6D" w:rsidRPr="00A044F8" w:rsidRDefault="00240E6D" w:rsidP="00E71AFD">
            <w:pPr>
              <w:widowControl w:val="0"/>
              <w:shd w:val="clear" w:color="auto" w:fill="FFFFFF"/>
              <w:spacing w:line="276" w:lineRule="auto"/>
              <w:textAlignment w:val="baseline"/>
            </w:pPr>
            <w:r w:rsidRPr="00A044F8">
              <w:rPr>
                <w:color w:val="000000"/>
              </w:rPr>
              <w:t>SAN</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4B151763" w14:textId="77777777" w:rsidR="00240E6D" w:rsidRPr="00A044F8" w:rsidRDefault="00240E6D" w:rsidP="00E71AFD">
            <w:pPr>
              <w:widowControl w:val="0"/>
              <w:shd w:val="clear" w:color="auto" w:fill="FFFFFF"/>
              <w:spacing w:line="276" w:lineRule="auto"/>
              <w:textAlignment w:val="baseline"/>
              <w:rPr>
                <w:b/>
              </w:rPr>
            </w:pPr>
            <w:r w:rsidRPr="00A044F8">
              <w:rPr>
                <w:color w:val="000000"/>
              </w:rPr>
              <w:t>Santechniniai prietaisai</w:t>
            </w:r>
          </w:p>
        </w:tc>
        <w:tc>
          <w:tcPr>
            <w:tcW w:w="709" w:type="dxa"/>
            <w:tcBorders>
              <w:top w:val="single" w:sz="4" w:space="0" w:color="C0504D"/>
              <w:left w:val="single" w:sz="4" w:space="0" w:color="000000"/>
              <w:bottom w:val="single" w:sz="4" w:space="0" w:color="C0504D"/>
              <w:right w:val="single" w:sz="4" w:space="0" w:color="000000"/>
            </w:tcBorders>
          </w:tcPr>
          <w:p w14:paraId="032EFF32"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3D00C68E"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61CE0190"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371EE933"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37E514FB" w14:textId="77777777" w:rsidR="00240E6D" w:rsidRPr="00A044F8" w:rsidRDefault="00240E6D" w:rsidP="00E71AFD">
            <w:pPr>
              <w:widowControl w:val="0"/>
              <w:shd w:val="clear" w:color="auto" w:fill="FFFFFF"/>
              <w:spacing w:line="276" w:lineRule="auto"/>
              <w:jc w:val="center"/>
              <w:textAlignment w:val="baseline"/>
            </w:pPr>
            <w:r w:rsidRPr="00A044F8">
              <w:t>15</w:t>
            </w:r>
          </w:p>
          <w:p w14:paraId="6A62B7A6"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682C4CAB" w14:textId="77777777" w:rsidR="00240E6D" w:rsidRPr="00A044F8" w:rsidRDefault="00240E6D" w:rsidP="00E71AFD">
            <w:pPr>
              <w:widowControl w:val="0"/>
              <w:shd w:val="clear" w:color="auto" w:fill="FFFFFF"/>
              <w:spacing w:line="276" w:lineRule="auto"/>
              <w:jc w:val="center"/>
              <w:textAlignment w:val="baseline"/>
            </w:pPr>
            <w:r w:rsidRPr="00A044F8">
              <w:t>10</w:t>
            </w:r>
          </w:p>
          <w:p w14:paraId="06863582"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65BF7997" w14:textId="77777777" w:rsidR="00240E6D" w:rsidRPr="00A044F8" w:rsidRDefault="00240E6D" w:rsidP="00E71AFD">
            <w:pPr>
              <w:widowControl w:val="0"/>
              <w:shd w:val="clear" w:color="auto" w:fill="FFFFFF"/>
              <w:spacing w:line="276" w:lineRule="auto"/>
              <w:jc w:val="center"/>
              <w:textAlignment w:val="baseline"/>
            </w:pPr>
            <w:r w:rsidRPr="00A044F8">
              <w:t>7</w:t>
            </w:r>
          </w:p>
          <w:p w14:paraId="7DA88CFD"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4635BEC5" w14:textId="77777777" w:rsidR="00240E6D" w:rsidRPr="00A044F8" w:rsidRDefault="00240E6D" w:rsidP="00E71AFD">
            <w:pPr>
              <w:widowControl w:val="0"/>
              <w:shd w:val="clear" w:color="auto" w:fill="FFFFFF"/>
              <w:spacing w:line="276" w:lineRule="auto"/>
              <w:jc w:val="center"/>
              <w:textAlignment w:val="baseline"/>
            </w:pPr>
            <w:r w:rsidRPr="00A044F8">
              <w:rPr>
                <w:rFonts w:ascii="Calibri" w:hAnsi="Calibri"/>
              </w:rPr>
              <w:t>3</w:t>
            </w:r>
          </w:p>
          <w:p w14:paraId="16E464F5"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721C5951" w14:textId="77777777" w:rsidTr="009A0DED">
        <w:tc>
          <w:tcPr>
            <w:tcW w:w="880" w:type="dxa"/>
            <w:tcBorders>
              <w:top w:val="single" w:sz="4" w:space="0" w:color="C0504D"/>
              <w:left w:val="single" w:sz="4" w:space="0" w:color="000000"/>
              <w:bottom w:val="single" w:sz="4" w:space="0" w:color="C0504D"/>
              <w:right w:val="single" w:sz="4" w:space="0" w:color="000000"/>
            </w:tcBorders>
          </w:tcPr>
          <w:p w14:paraId="08F77831" w14:textId="77777777" w:rsidR="00240E6D" w:rsidRPr="00A044F8" w:rsidRDefault="00240E6D" w:rsidP="00E71AFD">
            <w:pPr>
              <w:jc w:val="center"/>
              <w:rPr>
                <w:color w:val="000000"/>
              </w:rPr>
            </w:pPr>
          </w:p>
          <w:p w14:paraId="18CA956B" w14:textId="77777777" w:rsidR="00240E6D" w:rsidRPr="00A044F8" w:rsidRDefault="00240E6D" w:rsidP="00E71AFD">
            <w:pPr>
              <w:widowControl w:val="0"/>
              <w:shd w:val="clear" w:color="auto" w:fill="FFFFFF"/>
              <w:spacing w:line="276" w:lineRule="auto"/>
              <w:textAlignment w:val="baseline"/>
            </w:pPr>
            <w:r w:rsidRPr="00A044F8">
              <w:rPr>
                <w:color w:val="000000"/>
              </w:rPr>
              <w:t>LS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2ED2E464" w14:textId="77777777" w:rsidR="00240E6D" w:rsidRPr="00A044F8" w:rsidRDefault="00240E6D" w:rsidP="00E71AFD">
            <w:pPr>
              <w:widowControl w:val="0"/>
              <w:shd w:val="clear" w:color="auto" w:fill="FFFFFF"/>
              <w:spacing w:line="276" w:lineRule="auto"/>
              <w:textAlignment w:val="baseline"/>
              <w:rPr>
                <w:b/>
              </w:rPr>
            </w:pPr>
            <w:r w:rsidRPr="00A044F8">
              <w:rPr>
                <w:color w:val="000000"/>
              </w:rPr>
              <w:t>Lietaus nuotekų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6B90A4D8"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2710EE7A"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4F998979"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503BC7EA"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2071377F" w14:textId="77777777" w:rsidR="00240E6D" w:rsidRPr="00A044F8" w:rsidRDefault="00240E6D" w:rsidP="00E71AFD">
            <w:pPr>
              <w:widowControl w:val="0"/>
              <w:shd w:val="clear" w:color="auto" w:fill="FFFFFF"/>
              <w:spacing w:line="276" w:lineRule="auto"/>
              <w:jc w:val="center"/>
              <w:textAlignment w:val="baseline"/>
            </w:pPr>
            <w:r w:rsidRPr="00A044F8">
              <w:t>15</w:t>
            </w:r>
          </w:p>
          <w:p w14:paraId="326AD4A9"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476D22D9" w14:textId="77777777" w:rsidR="00240E6D" w:rsidRPr="00A044F8" w:rsidRDefault="00240E6D" w:rsidP="00E71AFD">
            <w:pPr>
              <w:widowControl w:val="0"/>
              <w:shd w:val="clear" w:color="auto" w:fill="FFFFFF"/>
              <w:spacing w:line="276" w:lineRule="auto"/>
              <w:jc w:val="center"/>
              <w:textAlignment w:val="baseline"/>
            </w:pPr>
            <w:r w:rsidRPr="00A044F8">
              <w:t>10</w:t>
            </w:r>
          </w:p>
          <w:p w14:paraId="40DEB54D"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3ADE15FA" w14:textId="77777777" w:rsidR="00240E6D" w:rsidRPr="00A044F8" w:rsidRDefault="00240E6D" w:rsidP="00E71AFD">
            <w:pPr>
              <w:widowControl w:val="0"/>
              <w:shd w:val="clear" w:color="auto" w:fill="FFFFFF"/>
              <w:spacing w:line="276" w:lineRule="auto"/>
              <w:jc w:val="center"/>
              <w:textAlignment w:val="baseline"/>
            </w:pPr>
            <w:r w:rsidRPr="00A044F8">
              <w:t>7</w:t>
            </w:r>
          </w:p>
          <w:p w14:paraId="74FDEAD7"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4C271DD6" w14:textId="77777777" w:rsidR="00240E6D" w:rsidRPr="00A044F8" w:rsidRDefault="00240E6D" w:rsidP="00E71AFD">
            <w:pPr>
              <w:widowControl w:val="0"/>
              <w:shd w:val="clear" w:color="auto" w:fill="FFFFFF"/>
              <w:spacing w:line="276" w:lineRule="auto"/>
              <w:jc w:val="center"/>
              <w:textAlignment w:val="baseline"/>
            </w:pPr>
            <w:r w:rsidRPr="00A044F8">
              <w:rPr>
                <w:rFonts w:ascii="Calibri" w:hAnsi="Calibri"/>
              </w:rPr>
              <w:t>3</w:t>
            </w:r>
          </w:p>
          <w:p w14:paraId="13B06B98"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359C3A0F" w14:textId="77777777" w:rsidTr="009A0DED">
        <w:tc>
          <w:tcPr>
            <w:tcW w:w="880" w:type="dxa"/>
            <w:tcBorders>
              <w:top w:val="single" w:sz="4" w:space="0" w:color="C0504D"/>
              <w:left w:val="single" w:sz="4" w:space="0" w:color="000000"/>
              <w:bottom w:val="single" w:sz="4" w:space="0" w:color="C0504D"/>
              <w:right w:val="single" w:sz="4" w:space="0" w:color="000000"/>
            </w:tcBorders>
          </w:tcPr>
          <w:p w14:paraId="449B73FC" w14:textId="77777777" w:rsidR="00240E6D" w:rsidRPr="00A044F8" w:rsidRDefault="00240E6D" w:rsidP="00E71AFD">
            <w:pPr>
              <w:jc w:val="center"/>
              <w:rPr>
                <w:color w:val="000000"/>
              </w:rPr>
            </w:pPr>
          </w:p>
          <w:p w14:paraId="1ABD5241" w14:textId="77777777" w:rsidR="00240E6D" w:rsidRPr="00A044F8" w:rsidRDefault="00240E6D" w:rsidP="00E71AFD">
            <w:pPr>
              <w:widowControl w:val="0"/>
              <w:shd w:val="clear" w:color="auto" w:fill="FFFFFF"/>
              <w:spacing w:line="276" w:lineRule="auto"/>
              <w:textAlignment w:val="baseline"/>
            </w:pPr>
            <w:r w:rsidRPr="00A044F8">
              <w:rPr>
                <w:color w:val="000000"/>
              </w:rPr>
              <w:t>ES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6C095AEE" w14:textId="77777777" w:rsidR="00240E6D" w:rsidRPr="00A044F8" w:rsidRDefault="00240E6D" w:rsidP="00E71AFD">
            <w:pPr>
              <w:widowControl w:val="0"/>
              <w:shd w:val="clear" w:color="auto" w:fill="FFFFFF"/>
              <w:spacing w:line="276" w:lineRule="auto"/>
              <w:textAlignment w:val="baseline"/>
              <w:rPr>
                <w:b/>
              </w:rPr>
            </w:pPr>
            <w:r w:rsidRPr="00A044F8">
              <w:rPr>
                <w:color w:val="000000"/>
              </w:rPr>
              <w:t>Elektros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3DF25C10"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15C2B88B"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6A2E6118"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104FC331"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5EFFF0BC" w14:textId="77777777" w:rsidR="00240E6D" w:rsidRPr="00A044F8" w:rsidRDefault="00240E6D" w:rsidP="00E71AFD">
            <w:pPr>
              <w:widowControl w:val="0"/>
              <w:shd w:val="clear" w:color="auto" w:fill="FFFFFF"/>
              <w:spacing w:line="276" w:lineRule="auto"/>
              <w:jc w:val="center"/>
              <w:textAlignment w:val="baseline"/>
            </w:pPr>
            <w:r w:rsidRPr="00A044F8">
              <w:t>15</w:t>
            </w:r>
          </w:p>
          <w:p w14:paraId="1BC35682"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2FDA7685" w14:textId="77777777" w:rsidR="00240E6D" w:rsidRPr="00A044F8" w:rsidRDefault="00240E6D" w:rsidP="00E71AFD">
            <w:pPr>
              <w:widowControl w:val="0"/>
              <w:shd w:val="clear" w:color="auto" w:fill="FFFFFF"/>
              <w:spacing w:line="276" w:lineRule="auto"/>
              <w:jc w:val="center"/>
              <w:textAlignment w:val="baseline"/>
            </w:pPr>
            <w:r w:rsidRPr="00A044F8">
              <w:t>10</w:t>
            </w:r>
          </w:p>
          <w:p w14:paraId="6B01961E"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36E8F9E1" w14:textId="77777777" w:rsidR="00240E6D" w:rsidRPr="00A044F8" w:rsidRDefault="00240E6D" w:rsidP="00E71AFD">
            <w:pPr>
              <w:widowControl w:val="0"/>
              <w:shd w:val="clear" w:color="auto" w:fill="FFFFFF"/>
              <w:spacing w:line="276" w:lineRule="auto"/>
              <w:jc w:val="center"/>
              <w:textAlignment w:val="baseline"/>
            </w:pPr>
            <w:r w:rsidRPr="00A044F8">
              <w:t>7</w:t>
            </w:r>
          </w:p>
          <w:p w14:paraId="22C705AE"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4831AEFD" w14:textId="77777777" w:rsidR="00240E6D" w:rsidRPr="00A044F8" w:rsidRDefault="00240E6D" w:rsidP="00E71AFD">
            <w:pPr>
              <w:widowControl w:val="0"/>
              <w:shd w:val="clear" w:color="auto" w:fill="FFFFFF"/>
              <w:spacing w:line="276" w:lineRule="auto"/>
              <w:jc w:val="center"/>
              <w:textAlignment w:val="baseline"/>
            </w:pPr>
            <w:r w:rsidRPr="00A044F8">
              <w:t>3</w:t>
            </w:r>
          </w:p>
          <w:p w14:paraId="35130464"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50275651" w14:textId="77777777" w:rsidTr="009A0DED">
        <w:tc>
          <w:tcPr>
            <w:tcW w:w="880" w:type="dxa"/>
            <w:tcBorders>
              <w:top w:val="single" w:sz="4" w:space="0" w:color="C0504D"/>
              <w:left w:val="single" w:sz="4" w:space="0" w:color="000000"/>
              <w:bottom w:val="single" w:sz="4" w:space="0" w:color="C0504D"/>
              <w:right w:val="single" w:sz="4" w:space="0" w:color="000000"/>
            </w:tcBorders>
          </w:tcPr>
          <w:p w14:paraId="456C2119" w14:textId="77777777" w:rsidR="00240E6D" w:rsidRPr="00A044F8" w:rsidRDefault="00240E6D" w:rsidP="00E71AFD">
            <w:pPr>
              <w:jc w:val="center"/>
              <w:rPr>
                <w:color w:val="000000"/>
              </w:rPr>
            </w:pPr>
          </w:p>
          <w:p w14:paraId="603E9924" w14:textId="77777777" w:rsidR="00240E6D" w:rsidRPr="00A044F8" w:rsidRDefault="00240E6D" w:rsidP="00E71AFD">
            <w:pPr>
              <w:widowControl w:val="0"/>
              <w:shd w:val="clear" w:color="auto" w:fill="FFFFFF"/>
              <w:spacing w:line="276" w:lineRule="auto"/>
              <w:textAlignment w:val="baseline"/>
            </w:pPr>
            <w:r w:rsidRPr="00A044F8">
              <w:rPr>
                <w:color w:val="000000"/>
              </w:rPr>
              <w:t>ASS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5C85EAD8" w14:textId="77777777" w:rsidR="00240E6D" w:rsidRPr="00A044F8" w:rsidRDefault="00240E6D" w:rsidP="00E71AFD">
            <w:pPr>
              <w:widowControl w:val="0"/>
              <w:shd w:val="clear" w:color="auto" w:fill="FFFFFF"/>
              <w:spacing w:line="276" w:lineRule="auto"/>
              <w:textAlignment w:val="baseline"/>
              <w:rPr>
                <w:b/>
              </w:rPr>
            </w:pPr>
            <w:r w:rsidRPr="00A044F8">
              <w:rPr>
                <w:color w:val="000000"/>
              </w:rPr>
              <w:t>Apsaugos signalizacinė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188F4879"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4BDC01EE"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5242D53C"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68FB4D77"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0BD7B2F0" w14:textId="77777777" w:rsidR="00240E6D" w:rsidRPr="00A044F8" w:rsidRDefault="00240E6D" w:rsidP="00E71AFD">
            <w:pPr>
              <w:widowControl w:val="0"/>
              <w:shd w:val="clear" w:color="auto" w:fill="FFFFFF"/>
              <w:spacing w:line="276" w:lineRule="auto"/>
              <w:jc w:val="center"/>
              <w:textAlignment w:val="baseline"/>
            </w:pPr>
            <w:r w:rsidRPr="00A044F8">
              <w:t>15</w:t>
            </w:r>
          </w:p>
          <w:p w14:paraId="6CF85975"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0E8CC728" w14:textId="77777777" w:rsidR="00240E6D" w:rsidRPr="00A044F8" w:rsidRDefault="00240E6D" w:rsidP="00E71AFD">
            <w:pPr>
              <w:widowControl w:val="0"/>
              <w:shd w:val="clear" w:color="auto" w:fill="FFFFFF"/>
              <w:spacing w:line="276" w:lineRule="auto"/>
              <w:jc w:val="center"/>
              <w:textAlignment w:val="baseline"/>
            </w:pPr>
            <w:r w:rsidRPr="00A044F8">
              <w:t>10</w:t>
            </w:r>
          </w:p>
          <w:p w14:paraId="49C10181"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0C637FA4" w14:textId="77777777" w:rsidR="00240E6D" w:rsidRPr="00A044F8" w:rsidRDefault="00240E6D" w:rsidP="00E71AFD">
            <w:pPr>
              <w:widowControl w:val="0"/>
              <w:shd w:val="clear" w:color="auto" w:fill="FFFFFF"/>
              <w:spacing w:line="276" w:lineRule="auto"/>
              <w:jc w:val="center"/>
              <w:textAlignment w:val="baseline"/>
            </w:pPr>
            <w:r w:rsidRPr="00A044F8">
              <w:t>7</w:t>
            </w:r>
          </w:p>
          <w:p w14:paraId="60247EE2"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732488CD" w14:textId="77777777" w:rsidR="00240E6D" w:rsidRPr="00A044F8" w:rsidRDefault="00240E6D" w:rsidP="00E71AFD">
            <w:pPr>
              <w:widowControl w:val="0"/>
              <w:shd w:val="clear" w:color="auto" w:fill="FFFFFF"/>
              <w:spacing w:line="276" w:lineRule="auto"/>
              <w:jc w:val="center"/>
              <w:textAlignment w:val="baseline"/>
            </w:pPr>
            <w:r w:rsidRPr="00A044F8">
              <w:t>3</w:t>
            </w:r>
          </w:p>
          <w:p w14:paraId="5BA12578"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4728BE94" w14:textId="77777777" w:rsidTr="009A0DED">
        <w:tc>
          <w:tcPr>
            <w:tcW w:w="880" w:type="dxa"/>
            <w:tcBorders>
              <w:top w:val="single" w:sz="4" w:space="0" w:color="C0504D"/>
              <w:left w:val="single" w:sz="4" w:space="0" w:color="000000"/>
              <w:bottom w:val="single" w:sz="4" w:space="0" w:color="C0504D"/>
              <w:right w:val="single" w:sz="4" w:space="0" w:color="000000"/>
            </w:tcBorders>
          </w:tcPr>
          <w:p w14:paraId="10274695" w14:textId="77777777" w:rsidR="00240E6D" w:rsidRPr="00A044F8" w:rsidRDefault="00240E6D" w:rsidP="00E71AFD">
            <w:pPr>
              <w:jc w:val="center"/>
              <w:rPr>
                <w:color w:val="000000"/>
              </w:rPr>
            </w:pPr>
          </w:p>
          <w:p w14:paraId="4DCB7DD9" w14:textId="77777777" w:rsidR="00240E6D" w:rsidRPr="00A044F8" w:rsidRDefault="00240E6D" w:rsidP="00E71AFD">
            <w:pPr>
              <w:widowControl w:val="0"/>
              <w:shd w:val="clear" w:color="auto" w:fill="FFFFFF"/>
              <w:spacing w:line="276" w:lineRule="auto"/>
              <w:textAlignment w:val="baseline"/>
            </w:pPr>
            <w:r w:rsidRPr="00A044F8">
              <w:rPr>
                <w:color w:val="000000"/>
              </w:rPr>
              <w:t>JKS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12A7BEC2" w14:textId="77777777" w:rsidR="00240E6D" w:rsidRPr="00A044F8" w:rsidRDefault="00240E6D" w:rsidP="00E71AFD">
            <w:pPr>
              <w:widowControl w:val="0"/>
              <w:shd w:val="clear" w:color="auto" w:fill="FFFFFF"/>
              <w:spacing w:line="276" w:lineRule="auto"/>
              <w:textAlignment w:val="baseline"/>
              <w:rPr>
                <w:b/>
              </w:rPr>
            </w:pPr>
            <w:r w:rsidRPr="00A044F8">
              <w:rPr>
                <w:color w:val="000000"/>
              </w:rPr>
              <w:t xml:space="preserve">Judėjimo kontrolės </w:t>
            </w:r>
            <w:r w:rsidRPr="00A044F8">
              <w:rPr>
                <w:color w:val="000000"/>
              </w:rPr>
              <w:lastRenderedPageBreak/>
              <w:t>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484DD28C" w14:textId="77777777" w:rsidR="00240E6D" w:rsidRPr="00A044F8" w:rsidRDefault="00240E6D" w:rsidP="00E71AFD">
            <w:pPr>
              <w:widowControl w:val="0"/>
              <w:shd w:val="clear" w:color="auto" w:fill="FFFFFF"/>
              <w:spacing w:line="276" w:lineRule="auto"/>
              <w:jc w:val="center"/>
              <w:textAlignment w:val="baseline"/>
              <w:rPr>
                <w:b/>
              </w:rPr>
            </w:pPr>
            <w:r w:rsidRPr="00A044F8">
              <w:lastRenderedPageBreak/>
              <w:t xml:space="preserve">2 </w:t>
            </w:r>
            <w:r w:rsidRPr="00A044F8">
              <w:lastRenderedPageBreak/>
              <w:t>val.</w:t>
            </w:r>
          </w:p>
        </w:tc>
        <w:tc>
          <w:tcPr>
            <w:tcW w:w="850" w:type="dxa"/>
            <w:tcBorders>
              <w:top w:val="single" w:sz="4" w:space="0" w:color="C0504D"/>
              <w:left w:val="single" w:sz="4" w:space="0" w:color="000000"/>
              <w:bottom w:val="single" w:sz="4" w:space="0" w:color="C0504D"/>
              <w:right w:val="single" w:sz="4" w:space="0" w:color="000000"/>
            </w:tcBorders>
          </w:tcPr>
          <w:p w14:paraId="6C9315EE" w14:textId="77777777" w:rsidR="00240E6D" w:rsidRPr="00A044F8" w:rsidRDefault="00240E6D" w:rsidP="00E71AFD">
            <w:pPr>
              <w:widowControl w:val="0"/>
              <w:shd w:val="clear" w:color="auto" w:fill="FFFFFF"/>
              <w:spacing w:line="276" w:lineRule="auto"/>
              <w:jc w:val="center"/>
              <w:textAlignment w:val="baseline"/>
              <w:rPr>
                <w:b/>
              </w:rPr>
            </w:pPr>
            <w:r w:rsidRPr="00A044F8">
              <w:lastRenderedPageBreak/>
              <w:t>6 val.</w:t>
            </w:r>
          </w:p>
        </w:tc>
        <w:tc>
          <w:tcPr>
            <w:tcW w:w="709" w:type="dxa"/>
            <w:tcBorders>
              <w:top w:val="single" w:sz="4" w:space="0" w:color="C0504D"/>
              <w:left w:val="single" w:sz="4" w:space="0" w:color="000000"/>
              <w:bottom w:val="single" w:sz="4" w:space="0" w:color="C0504D"/>
              <w:right w:val="single" w:sz="4" w:space="0" w:color="000000"/>
            </w:tcBorders>
          </w:tcPr>
          <w:p w14:paraId="61BD39D4" w14:textId="77777777" w:rsidR="00240E6D" w:rsidRPr="00A044F8" w:rsidRDefault="00240E6D" w:rsidP="00E71AFD">
            <w:pPr>
              <w:widowControl w:val="0"/>
              <w:shd w:val="clear" w:color="auto" w:fill="FFFFFF"/>
              <w:spacing w:line="276" w:lineRule="auto"/>
              <w:textAlignment w:val="baseline"/>
              <w:rPr>
                <w:b/>
              </w:rPr>
            </w:pPr>
            <w:r w:rsidRPr="00A044F8">
              <w:t xml:space="preserve">16 </w:t>
            </w:r>
            <w:r w:rsidRPr="00A044F8">
              <w:lastRenderedPageBreak/>
              <w:t>val.</w:t>
            </w:r>
          </w:p>
        </w:tc>
        <w:tc>
          <w:tcPr>
            <w:tcW w:w="850" w:type="dxa"/>
            <w:tcBorders>
              <w:top w:val="single" w:sz="4" w:space="0" w:color="C0504D"/>
              <w:left w:val="single" w:sz="4" w:space="0" w:color="000000"/>
              <w:bottom w:val="single" w:sz="4" w:space="0" w:color="C0504D"/>
              <w:right w:val="single" w:sz="4" w:space="0" w:color="000000"/>
            </w:tcBorders>
          </w:tcPr>
          <w:p w14:paraId="33606949" w14:textId="77777777" w:rsidR="00240E6D" w:rsidRPr="00A044F8" w:rsidRDefault="00240E6D" w:rsidP="00E71AFD">
            <w:pPr>
              <w:widowControl w:val="0"/>
              <w:shd w:val="clear" w:color="auto" w:fill="FFFFFF"/>
              <w:spacing w:line="276" w:lineRule="auto"/>
              <w:jc w:val="center"/>
              <w:textAlignment w:val="baseline"/>
              <w:rPr>
                <w:b/>
              </w:rPr>
            </w:pPr>
            <w:r w:rsidRPr="00A044F8">
              <w:lastRenderedPageBreak/>
              <w:t>32</w:t>
            </w:r>
            <w:r>
              <w:t xml:space="preserve"> </w:t>
            </w:r>
            <w:r w:rsidRPr="00A044F8">
              <w:lastRenderedPageBreak/>
              <w:t>val.</w:t>
            </w:r>
          </w:p>
        </w:tc>
        <w:tc>
          <w:tcPr>
            <w:tcW w:w="993" w:type="dxa"/>
            <w:tcBorders>
              <w:top w:val="single" w:sz="4" w:space="0" w:color="C0504D"/>
              <w:left w:val="single" w:sz="4" w:space="0" w:color="000000"/>
              <w:bottom w:val="single" w:sz="4" w:space="0" w:color="C0504D"/>
              <w:right w:val="single" w:sz="4" w:space="0" w:color="000000"/>
            </w:tcBorders>
          </w:tcPr>
          <w:p w14:paraId="14B3E53F" w14:textId="77777777" w:rsidR="00240E6D" w:rsidRPr="00A044F8" w:rsidRDefault="00240E6D" w:rsidP="00E71AFD">
            <w:pPr>
              <w:widowControl w:val="0"/>
              <w:shd w:val="clear" w:color="auto" w:fill="FFFFFF"/>
              <w:spacing w:line="276" w:lineRule="auto"/>
              <w:jc w:val="center"/>
              <w:textAlignment w:val="baseline"/>
            </w:pPr>
            <w:r w:rsidRPr="00A044F8">
              <w:lastRenderedPageBreak/>
              <w:t>15</w:t>
            </w:r>
          </w:p>
          <w:p w14:paraId="546E5F8D"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295490DF" w14:textId="77777777" w:rsidR="00240E6D" w:rsidRPr="00A044F8" w:rsidRDefault="00240E6D" w:rsidP="00E71AFD">
            <w:pPr>
              <w:widowControl w:val="0"/>
              <w:shd w:val="clear" w:color="auto" w:fill="FFFFFF"/>
              <w:spacing w:line="276" w:lineRule="auto"/>
              <w:jc w:val="center"/>
              <w:textAlignment w:val="baseline"/>
            </w:pPr>
            <w:r w:rsidRPr="00A044F8">
              <w:lastRenderedPageBreak/>
              <w:t>10</w:t>
            </w:r>
          </w:p>
          <w:p w14:paraId="2C467D06"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273729FF" w14:textId="77777777" w:rsidR="00240E6D" w:rsidRPr="00A044F8" w:rsidRDefault="00240E6D" w:rsidP="00E71AFD">
            <w:pPr>
              <w:widowControl w:val="0"/>
              <w:shd w:val="clear" w:color="auto" w:fill="FFFFFF"/>
              <w:spacing w:line="276" w:lineRule="auto"/>
              <w:jc w:val="center"/>
              <w:textAlignment w:val="baseline"/>
            </w:pPr>
            <w:r w:rsidRPr="00A044F8">
              <w:lastRenderedPageBreak/>
              <w:t>7</w:t>
            </w:r>
          </w:p>
          <w:p w14:paraId="0A52D4D0"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26BAD361" w14:textId="77777777" w:rsidR="00240E6D" w:rsidRPr="00A044F8" w:rsidRDefault="00240E6D" w:rsidP="00E71AFD">
            <w:pPr>
              <w:widowControl w:val="0"/>
              <w:shd w:val="clear" w:color="auto" w:fill="FFFFFF"/>
              <w:spacing w:line="276" w:lineRule="auto"/>
              <w:jc w:val="center"/>
              <w:textAlignment w:val="baseline"/>
            </w:pPr>
            <w:r w:rsidRPr="00A044F8">
              <w:lastRenderedPageBreak/>
              <w:t>3</w:t>
            </w:r>
          </w:p>
          <w:p w14:paraId="684C0355"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6EE34589" w14:textId="77777777" w:rsidTr="009A0DED">
        <w:tc>
          <w:tcPr>
            <w:tcW w:w="880" w:type="dxa"/>
            <w:tcBorders>
              <w:top w:val="single" w:sz="4" w:space="0" w:color="C0504D"/>
              <w:left w:val="single" w:sz="4" w:space="0" w:color="000000"/>
              <w:bottom w:val="single" w:sz="4" w:space="0" w:color="C0504D"/>
              <w:right w:val="single" w:sz="4" w:space="0" w:color="000000"/>
            </w:tcBorders>
          </w:tcPr>
          <w:p w14:paraId="0124006C" w14:textId="77777777" w:rsidR="00240E6D" w:rsidRPr="00A044F8" w:rsidRDefault="00240E6D" w:rsidP="00E71AFD">
            <w:pPr>
              <w:jc w:val="center"/>
              <w:rPr>
                <w:color w:val="000000"/>
              </w:rPr>
            </w:pPr>
          </w:p>
          <w:p w14:paraId="5D30DBBE" w14:textId="77777777" w:rsidR="00240E6D" w:rsidRPr="00A044F8" w:rsidRDefault="00240E6D" w:rsidP="00E71AFD">
            <w:pPr>
              <w:widowControl w:val="0"/>
              <w:shd w:val="clear" w:color="auto" w:fill="FFFFFF"/>
              <w:spacing w:line="276" w:lineRule="auto"/>
              <w:textAlignment w:val="baseline"/>
            </w:pPr>
            <w:r w:rsidRPr="00A044F8">
              <w:rPr>
                <w:color w:val="000000"/>
              </w:rPr>
              <w:t>VSS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366ADDD2" w14:textId="77777777" w:rsidR="00240E6D" w:rsidRPr="00A044F8" w:rsidRDefault="00240E6D" w:rsidP="00E71AFD">
            <w:pPr>
              <w:widowControl w:val="0"/>
              <w:shd w:val="clear" w:color="auto" w:fill="FFFFFF"/>
              <w:spacing w:line="276" w:lineRule="auto"/>
              <w:textAlignment w:val="baseline"/>
              <w:rPr>
                <w:b/>
              </w:rPr>
            </w:pPr>
            <w:r w:rsidRPr="00A044F8">
              <w:rPr>
                <w:color w:val="000000"/>
              </w:rPr>
              <w:t>Vaizdo stebėjimo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3CCC7F68"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0C408284"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21DBAB3E"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0345203A"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0DF1F51D" w14:textId="77777777" w:rsidR="00240E6D" w:rsidRPr="00A044F8" w:rsidRDefault="00240E6D" w:rsidP="00E71AFD">
            <w:pPr>
              <w:widowControl w:val="0"/>
              <w:shd w:val="clear" w:color="auto" w:fill="FFFFFF"/>
              <w:spacing w:line="276" w:lineRule="auto"/>
              <w:jc w:val="center"/>
              <w:textAlignment w:val="baseline"/>
            </w:pPr>
            <w:r w:rsidRPr="00A044F8">
              <w:t>15</w:t>
            </w:r>
          </w:p>
          <w:p w14:paraId="16551B2D"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5A005C52" w14:textId="77777777" w:rsidR="00240E6D" w:rsidRPr="00A044F8" w:rsidRDefault="00240E6D" w:rsidP="00E71AFD">
            <w:pPr>
              <w:widowControl w:val="0"/>
              <w:shd w:val="clear" w:color="auto" w:fill="FFFFFF"/>
              <w:spacing w:line="276" w:lineRule="auto"/>
              <w:jc w:val="center"/>
              <w:textAlignment w:val="baseline"/>
            </w:pPr>
            <w:r w:rsidRPr="00A044F8">
              <w:t>10</w:t>
            </w:r>
          </w:p>
          <w:p w14:paraId="5AE2A0DC"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4342076A" w14:textId="77777777" w:rsidR="00240E6D" w:rsidRPr="00A044F8" w:rsidRDefault="00240E6D" w:rsidP="00E71AFD">
            <w:pPr>
              <w:widowControl w:val="0"/>
              <w:shd w:val="clear" w:color="auto" w:fill="FFFFFF"/>
              <w:spacing w:line="276" w:lineRule="auto"/>
              <w:jc w:val="center"/>
              <w:textAlignment w:val="baseline"/>
            </w:pPr>
            <w:r w:rsidRPr="00A044F8">
              <w:t>7</w:t>
            </w:r>
          </w:p>
          <w:p w14:paraId="57235223"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0112E063" w14:textId="77777777" w:rsidR="00240E6D" w:rsidRPr="00A044F8" w:rsidRDefault="00240E6D" w:rsidP="00E71AFD">
            <w:pPr>
              <w:widowControl w:val="0"/>
              <w:shd w:val="clear" w:color="auto" w:fill="FFFFFF"/>
              <w:spacing w:line="276" w:lineRule="auto"/>
              <w:jc w:val="center"/>
              <w:textAlignment w:val="baseline"/>
            </w:pPr>
            <w:r w:rsidRPr="00A044F8">
              <w:t>3</w:t>
            </w:r>
          </w:p>
          <w:p w14:paraId="4C36D702"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2497E43C" w14:textId="77777777" w:rsidTr="009A0DED">
        <w:tc>
          <w:tcPr>
            <w:tcW w:w="880" w:type="dxa"/>
            <w:tcBorders>
              <w:top w:val="single" w:sz="4" w:space="0" w:color="C0504D"/>
              <w:left w:val="single" w:sz="4" w:space="0" w:color="000000"/>
              <w:bottom w:val="single" w:sz="4" w:space="0" w:color="C0504D"/>
              <w:right w:val="single" w:sz="4" w:space="0" w:color="000000"/>
            </w:tcBorders>
          </w:tcPr>
          <w:p w14:paraId="1FEF8DF6" w14:textId="77777777" w:rsidR="00240E6D" w:rsidRPr="00A044F8" w:rsidRDefault="00240E6D" w:rsidP="00E71AFD">
            <w:pPr>
              <w:jc w:val="center"/>
              <w:rPr>
                <w:color w:val="000000"/>
              </w:rPr>
            </w:pPr>
          </w:p>
          <w:p w14:paraId="4425CD24" w14:textId="77777777" w:rsidR="00240E6D" w:rsidRPr="00A044F8" w:rsidRDefault="00240E6D" w:rsidP="00E71AFD">
            <w:pPr>
              <w:widowControl w:val="0"/>
              <w:shd w:val="clear" w:color="auto" w:fill="FFFFFF"/>
              <w:spacing w:line="276" w:lineRule="auto"/>
              <w:textAlignment w:val="baseline"/>
            </w:pPr>
            <w:r w:rsidRPr="00A044F8">
              <w:rPr>
                <w:color w:val="000000"/>
              </w:rPr>
              <w:t>TRS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793BAF72" w14:textId="2D0FF225" w:rsidR="00240E6D" w:rsidRPr="00A044F8" w:rsidRDefault="00240E6D" w:rsidP="00E71AFD">
            <w:pPr>
              <w:widowControl w:val="0"/>
              <w:shd w:val="clear" w:color="auto" w:fill="FFFFFF"/>
              <w:spacing w:line="276" w:lineRule="auto"/>
              <w:textAlignment w:val="baseline"/>
              <w:rPr>
                <w:b/>
              </w:rPr>
            </w:pPr>
            <w:r w:rsidRPr="00A044F8">
              <w:rPr>
                <w:color w:val="000000"/>
              </w:rPr>
              <w:t xml:space="preserve">Telekomunikacijų ir </w:t>
            </w:r>
            <w:r>
              <w:rPr>
                <w:color w:val="000000"/>
              </w:rPr>
              <w:t xml:space="preserve">ryšių </w:t>
            </w:r>
            <w:r w:rsidRPr="00A044F8">
              <w:rPr>
                <w:color w:val="000000"/>
              </w:rPr>
              <w:t>informacijos perdavimo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01C6B2A9"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3EC0B5D1"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020BE428"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1D3C72C1"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330B0DA3" w14:textId="77777777" w:rsidR="00240E6D" w:rsidRPr="00A044F8" w:rsidRDefault="00240E6D" w:rsidP="00E71AFD">
            <w:pPr>
              <w:widowControl w:val="0"/>
              <w:shd w:val="clear" w:color="auto" w:fill="FFFFFF"/>
              <w:spacing w:line="276" w:lineRule="auto"/>
              <w:jc w:val="center"/>
              <w:textAlignment w:val="baseline"/>
            </w:pPr>
            <w:r w:rsidRPr="00A044F8">
              <w:t>15</w:t>
            </w:r>
          </w:p>
          <w:p w14:paraId="4A17078C"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70895DD3" w14:textId="77777777" w:rsidR="00240E6D" w:rsidRPr="00A044F8" w:rsidRDefault="00240E6D" w:rsidP="00E71AFD">
            <w:pPr>
              <w:widowControl w:val="0"/>
              <w:shd w:val="clear" w:color="auto" w:fill="FFFFFF"/>
              <w:spacing w:line="276" w:lineRule="auto"/>
              <w:jc w:val="center"/>
              <w:textAlignment w:val="baseline"/>
            </w:pPr>
            <w:r w:rsidRPr="00A044F8">
              <w:t>10</w:t>
            </w:r>
          </w:p>
          <w:p w14:paraId="60E14AEE"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3E04803A" w14:textId="77777777" w:rsidR="00240E6D" w:rsidRPr="00A044F8" w:rsidRDefault="00240E6D" w:rsidP="00E71AFD">
            <w:pPr>
              <w:widowControl w:val="0"/>
              <w:shd w:val="clear" w:color="auto" w:fill="FFFFFF"/>
              <w:spacing w:line="276" w:lineRule="auto"/>
              <w:jc w:val="center"/>
              <w:textAlignment w:val="baseline"/>
            </w:pPr>
            <w:r w:rsidRPr="00A044F8">
              <w:t>7</w:t>
            </w:r>
          </w:p>
          <w:p w14:paraId="4DB7FCE6"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266DD681" w14:textId="77777777" w:rsidR="00240E6D" w:rsidRPr="00A044F8" w:rsidRDefault="00240E6D" w:rsidP="00E71AFD">
            <w:pPr>
              <w:widowControl w:val="0"/>
              <w:shd w:val="clear" w:color="auto" w:fill="FFFFFF"/>
              <w:spacing w:line="276" w:lineRule="auto"/>
              <w:jc w:val="center"/>
              <w:textAlignment w:val="baseline"/>
            </w:pPr>
            <w:r w:rsidRPr="00A044F8">
              <w:t>3</w:t>
            </w:r>
          </w:p>
          <w:p w14:paraId="5ECAC942"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1848993D" w14:textId="77777777" w:rsidTr="009A0DED">
        <w:tc>
          <w:tcPr>
            <w:tcW w:w="880" w:type="dxa"/>
            <w:tcBorders>
              <w:top w:val="single" w:sz="4" w:space="0" w:color="C0504D"/>
              <w:left w:val="single" w:sz="4" w:space="0" w:color="000000"/>
              <w:bottom w:val="single" w:sz="4" w:space="0" w:color="C0504D"/>
              <w:right w:val="single" w:sz="4" w:space="0" w:color="000000"/>
            </w:tcBorders>
          </w:tcPr>
          <w:p w14:paraId="721BA3EA" w14:textId="77777777" w:rsidR="00240E6D" w:rsidRPr="00A044F8" w:rsidRDefault="00240E6D" w:rsidP="00E71AFD">
            <w:pPr>
              <w:jc w:val="center"/>
              <w:rPr>
                <w:color w:val="000000"/>
              </w:rPr>
            </w:pPr>
          </w:p>
          <w:p w14:paraId="296C4B35" w14:textId="77777777" w:rsidR="00240E6D" w:rsidRPr="00A044F8" w:rsidRDefault="00240E6D" w:rsidP="00E71AFD">
            <w:pPr>
              <w:widowControl w:val="0"/>
              <w:shd w:val="clear" w:color="auto" w:fill="FFFFFF"/>
              <w:spacing w:line="276" w:lineRule="auto"/>
              <w:textAlignment w:val="baseline"/>
            </w:pPr>
            <w:r w:rsidRPr="00A044F8">
              <w:rPr>
                <w:color w:val="000000"/>
              </w:rPr>
              <w:t>AS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3A8E0C31" w14:textId="77777777" w:rsidR="00240E6D" w:rsidRPr="00A044F8" w:rsidRDefault="00240E6D" w:rsidP="00E71AFD">
            <w:pPr>
              <w:widowControl w:val="0"/>
              <w:shd w:val="clear" w:color="auto" w:fill="FFFFFF"/>
              <w:spacing w:line="276" w:lineRule="auto"/>
              <w:textAlignment w:val="baseline"/>
              <w:rPr>
                <w:b/>
              </w:rPr>
            </w:pPr>
            <w:r w:rsidRPr="00A044F8">
              <w:rPr>
                <w:color w:val="000000"/>
              </w:rPr>
              <w:t>Automatizavimo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767688C4"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3C69C6A8"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40F6F3D2"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5CF4A27E"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300AA87F" w14:textId="77777777" w:rsidR="00240E6D" w:rsidRPr="00A044F8" w:rsidRDefault="00240E6D" w:rsidP="00E71AFD">
            <w:pPr>
              <w:widowControl w:val="0"/>
              <w:shd w:val="clear" w:color="auto" w:fill="FFFFFF"/>
              <w:spacing w:line="276" w:lineRule="auto"/>
              <w:jc w:val="center"/>
              <w:textAlignment w:val="baseline"/>
            </w:pPr>
            <w:r w:rsidRPr="00A044F8">
              <w:t>20</w:t>
            </w:r>
          </w:p>
          <w:p w14:paraId="23EED91E"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1D0C2A98" w14:textId="77777777" w:rsidR="00240E6D" w:rsidRPr="00A044F8" w:rsidRDefault="00240E6D" w:rsidP="00E71AFD">
            <w:pPr>
              <w:widowControl w:val="0"/>
              <w:shd w:val="clear" w:color="auto" w:fill="FFFFFF"/>
              <w:spacing w:line="276" w:lineRule="auto"/>
              <w:jc w:val="center"/>
              <w:textAlignment w:val="baseline"/>
            </w:pPr>
            <w:r w:rsidRPr="00A044F8">
              <w:t>15</w:t>
            </w:r>
          </w:p>
          <w:p w14:paraId="76CAC2C3"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5B9E9FDC" w14:textId="77777777" w:rsidR="00240E6D" w:rsidRPr="00A044F8" w:rsidRDefault="00240E6D" w:rsidP="00E71AFD">
            <w:pPr>
              <w:widowControl w:val="0"/>
              <w:shd w:val="clear" w:color="auto" w:fill="FFFFFF"/>
              <w:spacing w:line="276" w:lineRule="auto"/>
              <w:jc w:val="center"/>
              <w:textAlignment w:val="baseline"/>
            </w:pPr>
            <w:r w:rsidRPr="00A044F8">
              <w:t>10</w:t>
            </w:r>
          </w:p>
          <w:p w14:paraId="6F679FD9"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756C3B5E" w14:textId="77777777" w:rsidR="00240E6D" w:rsidRPr="00A044F8" w:rsidRDefault="00240E6D" w:rsidP="00E71AFD">
            <w:pPr>
              <w:widowControl w:val="0"/>
              <w:shd w:val="clear" w:color="auto" w:fill="FFFFFF"/>
              <w:spacing w:line="276" w:lineRule="auto"/>
              <w:jc w:val="center"/>
              <w:textAlignment w:val="baseline"/>
            </w:pPr>
            <w:r w:rsidRPr="00A044F8">
              <w:t>5</w:t>
            </w:r>
          </w:p>
          <w:p w14:paraId="542E88F2"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2883D018" w14:textId="77777777" w:rsidTr="009A0DED">
        <w:tc>
          <w:tcPr>
            <w:tcW w:w="880" w:type="dxa"/>
            <w:tcBorders>
              <w:top w:val="single" w:sz="4" w:space="0" w:color="C0504D"/>
              <w:left w:val="single" w:sz="4" w:space="0" w:color="000000"/>
              <w:bottom w:val="single" w:sz="4" w:space="0" w:color="C0504D"/>
              <w:right w:val="single" w:sz="4" w:space="0" w:color="000000"/>
            </w:tcBorders>
          </w:tcPr>
          <w:p w14:paraId="342B6D29" w14:textId="77777777" w:rsidR="00240E6D" w:rsidRPr="00A044F8" w:rsidRDefault="00240E6D" w:rsidP="00E71AFD">
            <w:pPr>
              <w:jc w:val="center"/>
              <w:rPr>
                <w:color w:val="000000"/>
              </w:rPr>
            </w:pPr>
          </w:p>
          <w:p w14:paraId="010799FC" w14:textId="77777777" w:rsidR="00240E6D" w:rsidRPr="00A044F8" w:rsidRDefault="00240E6D" w:rsidP="00E71AFD">
            <w:pPr>
              <w:widowControl w:val="0"/>
              <w:shd w:val="clear" w:color="auto" w:fill="FFFFFF"/>
              <w:spacing w:line="276" w:lineRule="auto"/>
              <w:textAlignment w:val="baseline"/>
            </w:pPr>
            <w:r w:rsidRPr="00A044F8">
              <w:rPr>
                <w:color w:val="000000"/>
              </w:rPr>
              <w:t>DŠS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1BAB1517" w14:textId="77777777" w:rsidR="00240E6D" w:rsidRPr="00A044F8" w:rsidRDefault="00240E6D" w:rsidP="00E71AFD">
            <w:pPr>
              <w:widowControl w:val="0"/>
              <w:shd w:val="clear" w:color="auto" w:fill="FFFFFF"/>
              <w:spacing w:line="276" w:lineRule="auto"/>
              <w:textAlignment w:val="baseline"/>
              <w:rPr>
                <w:b/>
              </w:rPr>
            </w:pPr>
            <w:r w:rsidRPr="00A044F8">
              <w:rPr>
                <w:color w:val="000000"/>
              </w:rPr>
              <w:t>Dūmų šalinimo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0D54E435"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0CC383DC"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43A64C67"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5DCDD376"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3C363554" w14:textId="77777777" w:rsidR="00240E6D" w:rsidRPr="00A044F8" w:rsidRDefault="00240E6D" w:rsidP="00E71AFD">
            <w:pPr>
              <w:widowControl w:val="0"/>
              <w:shd w:val="clear" w:color="auto" w:fill="FFFFFF"/>
              <w:spacing w:line="276" w:lineRule="auto"/>
              <w:jc w:val="center"/>
              <w:textAlignment w:val="baseline"/>
            </w:pPr>
            <w:r w:rsidRPr="00A044F8">
              <w:t>15</w:t>
            </w:r>
          </w:p>
          <w:p w14:paraId="06A89ABB"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0D44A8CA" w14:textId="77777777" w:rsidR="00240E6D" w:rsidRPr="00A044F8" w:rsidRDefault="00240E6D" w:rsidP="00E71AFD">
            <w:pPr>
              <w:widowControl w:val="0"/>
              <w:shd w:val="clear" w:color="auto" w:fill="FFFFFF"/>
              <w:spacing w:line="276" w:lineRule="auto"/>
              <w:jc w:val="center"/>
              <w:textAlignment w:val="baseline"/>
            </w:pPr>
            <w:r w:rsidRPr="00A044F8">
              <w:t>10</w:t>
            </w:r>
          </w:p>
          <w:p w14:paraId="1E0C1158"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50022D24" w14:textId="77777777" w:rsidR="00240E6D" w:rsidRPr="00A044F8" w:rsidRDefault="00240E6D" w:rsidP="00E71AFD">
            <w:pPr>
              <w:widowControl w:val="0"/>
              <w:shd w:val="clear" w:color="auto" w:fill="FFFFFF"/>
              <w:spacing w:line="276" w:lineRule="auto"/>
              <w:jc w:val="center"/>
              <w:textAlignment w:val="baseline"/>
            </w:pPr>
            <w:r w:rsidRPr="00A044F8">
              <w:t>7</w:t>
            </w:r>
          </w:p>
          <w:p w14:paraId="7E8AA58D"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27FE0C82" w14:textId="77777777" w:rsidR="00240E6D" w:rsidRPr="00A044F8" w:rsidRDefault="00240E6D" w:rsidP="00E71AFD">
            <w:pPr>
              <w:widowControl w:val="0"/>
              <w:shd w:val="clear" w:color="auto" w:fill="FFFFFF"/>
              <w:spacing w:line="276" w:lineRule="auto"/>
              <w:jc w:val="center"/>
              <w:textAlignment w:val="baseline"/>
            </w:pPr>
            <w:r w:rsidRPr="00A044F8">
              <w:rPr>
                <w:rFonts w:ascii="Calibri" w:hAnsi="Calibri"/>
              </w:rPr>
              <w:t>3</w:t>
            </w:r>
          </w:p>
          <w:p w14:paraId="58329B7C"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094DA4CB" w14:textId="77777777" w:rsidTr="009A0DED">
        <w:tc>
          <w:tcPr>
            <w:tcW w:w="880" w:type="dxa"/>
            <w:tcBorders>
              <w:top w:val="single" w:sz="4" w:space="0" w:color="C0504D"/>
              <w:left w:val="single" w:sz="4" w:space="0" w:color="000000"/>
              <w:bottom w:val="single" w:sz="4" w:space="0" w:color="C0504D"/>
              <w:right w:val="single" w:sz="4" w:space="0" w:color="000000"/>
            </w:tcBorders>
          </w:tcPr>
          <w:p w14:paraId="63D2FFB5" w14:textId="77777777" w:rsidR="00240E6D" w:rsidRPr="00A044F8" w:rsidRDefault="00240E6D" w:rsidP="00E71AFD">
            <w:pPr>
              <w:jc w:val="center"/>
              <w:rPr>
                <w:color w:val="000000"/>
              </w:rPr>
            </w:pPr>
          </w:p>
          <w:p w14:paraId="30A8BE89" w14:textId="77777777" w:rsidR="00240E6D" w:rsidRPr="00A044F8" w:rsidRDefault="00240E6D" w:rsidP="00E71AFD">
            <w:pPr>
              <w:widowControl w:val="0"/>
              <w:shd w:val="clear" w:color="auto" w:fill="FFFFFF"/>
              <w:spacing w:line="276" w:lineRule="auto"/>
              <w:textAlignment w:val="baseline"/>
            </w:pPr>
            <w:r w:rsidRPr="00A044F8">
              <w:rPr>
                <w:color w:val="000000"/>
              </w:rPr>
              <w:t>PGGS</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14:paraId="54A26A4E" w14:textId="77777777" w:rsidR="00240E6D" w:rsidRPr="00A044F8" w:rsidRDefault="00240E6D" w:rsidP="00E71AFD">
            <w:pPr>
              <w:widowControl w:val="0"/>
              <w:shd w:val="clear" w:color="auto" w:fill="FFFFFF"/>
              <w:spacing w:line="276" w:lineRule="auto"/>
              <w:textAlignment w:val="baseline"/>
              <w:rPr>
                <w:b/>
              </w:rPr>
            </w:pPr>
            <w:r w:rsidRPr="00A044F8">
              <w:t>Priešgaisrinė sauga, gaisro aptikimo ir gaisro gesinimo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75D518AF"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0B20F66D"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0A9A6906"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60BBD236"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207C42F4" w14:textId="77777777" w:rsidR="00240E6D" w:rsidRPr="00A044F8" w:rsidRDefault="00240E6D" w:rsidP="00E71AFD">
            <w:pPr>
              <w:widowControl w:val="0"/>
              <w:shd w:val="clear" w:color="auto" w:fill="FFFFFF"/>
              <w:spacing w:line="276" w:lineRule="auto"/>
              <w:jc w:val="center"/>
              <w:textAlignment w:val="baseline"/>
            </w:pPr>
            <w:r w:rsidRPr="00A044F8">
              <w:t>20</w:t>
            </w:r>
          </w:p>
          <w:p w14:paraId="5A213C3E"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4810F9CE" w14:textId="77777777" w:rsidR="00240E6D" w:rsidRPr="00A044F8" w:rsidRDefault="00240E6D" w:rsidP="00E71AFD">
            <w:pPr>
              <w:widowControl w:val="0"/>
              <w:shd w:val="clear" w:color="auto" w:fill="FFFFFF"/>
              <w:spacing w:line="276" w:lineRule="auto"/>
              <w:jc w:val="center"/>
              <w:textAlignment w:val="baseline"/>
            </w:pPr>
            <w:r w:rsidRPr="00A044F8">
              <w:t>15</w:t>
            </w:r>
          </w:p>
          <w:p w14:paraId="4E4C2129"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59A10D1E" w14:textId="77777777" w:rsidR="00240E6D" w:rsidRPr="00A044F8" w:rsidRDefault="00240E6D" w:rsidP="00E71AFD">
            <w:pPr>
              <w:widowControl w:val="0"/>
              <w:shd w:val="clear" w:color="auto" w:fill="FFFFFF"/>
              <w:spacing w:line="276" w:lineRule="auto"/>
              <w:jc w:val="center"/>
              <w:textAlignment w:val="baseline"/>
            </w:pPr>
            <w:r w:rsidRPr="00A044F8">
              <w:t>10</w:t>
            </w:r>
          </w:p>
          <w:p w14:paraId="12810EF8"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7C27F61D" w14:textId="77777777" w:rsidR="00240E6D" w:rsidRPr="00A044F8" w:rsidRDefault="00240E6D" w:rsidP="00E71AFD">
            <w:pPr>
              <w:widowControl w:val="0"/>
              <w:shd w:val="clear" w:color="auto" w:fill="FFFFFF"/>
              <w:spacing w:line="276" w:lineRule="auto"/>
              <w:jc w:val="center"/>
              <w:textAlignment w:val="baseline"/>
            </w:pPr>
            <w:r w:rsidRPr="00A044F8">
              <w:t>5</w:t>
            </w:r>
          </w:p>
          <w:p w14:paraId="2419B551"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4DAA2988" w14:textId="77777777" w:rsidTr="009A0DED">
        <w:tc>
          <w:tcPr>
            <w:tcW w:w="880" w:type="dxa"/>
            <w:tcBorders>
              <w:top w:val="single" w:sz="4" w:space="0" w:color="C0504D"/>
              <w:left w:val="single" w:sz="4" w:space="0" w:color="000000"/>
              <w:bottom w:val="single" w:sz="4" w:space="0" w:color="C0504D"/>
              <w:right w:val="single" w:sz="4" w:space="0" w:color="000000"/>
            </w:tcBorders>
          </w:tcPr>
          <w:p w14:paraId="02B7B45A" w14:textId="77777777" w:rsidR="00240E6D" w:rsidRPr="00A044F8" w:rsidRDefault="00240E6D" w:rsidP="00E71AFD">
            <w:pPr>
              <w:jc w:val="center"/>
              <w:rPr>
                <w:color w:val="000000"/>
              </w:rPr>
            </w:pPr>
          </w:p>
          <w:p w14:paraId="5C8E8170" w14:textId="77777777" w:rsidR="00240E6D" w:rsidRPr="00A044F8" w:rsidRDefault="00240E6D" w:rsidP="00E71AFD">
            <w:pPr>
              <w:widowControl w:val="0"/>
              <w:shd w:val="clear" w:color="auto" w:fill="FFFFFF"/>
              <w:spacing w:line="276" w:lineRule="auto"/>
              <w:textAlignment w:val="baseline"/>
            </w:pPr>
            <w:r w:rsidRPr="00A044F8">
              <w:rPr>
                <w:color w:val="000000"/>
              </w:rPr>
              <w:t>DS</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14:paraId="62088DFD" w14:textId="77777777" w:rsidR="00240E6D" w:rsidRPr="00A044F8" w:rsidRDefault="00240E6D" w:rsidP="00E71AFD">
            <w:pPr>
              <w:widowControl w:val="0"/>
              <w:shd w:val="clear" w:color="auto" w:fill="FFFFFF"/>
              <w:spacing w:line="276" w:lineRule="auto"/>
              <w:textAlignment w:val="baseline"/>
              <w:rPr>
                <w:b/>
              </w:rPr>
            </w:pPr>
            <w:r w:rsidRPr="00A044F8">
              <w:rPr>
                <w:color w:val="000000" w:themeColor="text1"/>
              </w:rPr>
              <w:t>Dujotiekio sistema ir įrenginiai</w:t>
            </w:r>
          </w:p>
        </w:tc>
        <w:tc>
          <w:tcPr>
            <w:tcW w:w="709" w:type="dxa"/>
            <w:tcBorders>
              <w:top w:val="single" w:sz="4" w:space="0" w:color="C0504D"/>
              <w:left w:val="single" w:sz="4" w:space="0" w:color="000000"/>
              <w:bottom w:val="single" w:sz="4" w:space="0" w:color="C0504D"/>
              <w:right w:val="single" w:sz="4" w:space="0" w:color="000000"/>
            </w:tcBorders>
          </w:tcPr>
          <w:p w14:paraId="7D3C0DC1" w14:textId="77777777" w:rsidR="00240E6D" w:rsidRPr="00A044F8" w:rsidRDefault="00240E6D" w:rsidP="00E71AFD">
            <w:pPr>
              <w:widowControl w:val="0"/>
              <w:shd w:val="clear" w:color="auto" w:fill="FFFFFF"/>
              <w:spacing w:line="276" w:lineRule="auto"/>
              <w:jc w:val="center"/>
              <w:textAlignment w:val="baseline"/>
              <w:rPr>
                <w:b/>
              </w:rPr>
            </w:pPr>
            <w:r w:rsidRPr="00A044F8">
              <w:t>2val.</w:t>
            </w:r>
          </w:p>
        </w:tc>
        <w:tc>
          <w:tcPr>
            <w:tcW w:w="850" w:type="dxa"/>
            <w:tcBorders>
              <w:top w:val="single" w:sz="4" w:space="0" w:color="C0504D"/>
              <w:left w:val="single" w:sz="4" w:space="0" w:color="000000"/>
              <w:bottom w:val="single" w:sz="4" w:space="0" w:color="C0504D"/>
              <w:right w:val="single" w:sz="4" w:space="0" w:color="000000"/>
            </w:tcBorders>
          </w:tcPr>
          <w:p w14:paraId="03E8A612"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0F37A4E2"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64BD293F"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47E44A1A" w14:textId="77777777" w:rsidR="00240E6D" w:rsidRPr="00A044F8" w:rsidRDefault="00240E6D" w:rsidP="00E71AFD">
            <w:pPr>
              <w:widowControl w:val="0"/>
              <w:shd w:val="clear" w:color="auto" w:fill="FFFFFF"/>
              <w:spacing w:line="276" w:lineRule="auto"/>
              <w:jc w:val="center"/>
              <w:textAlignment w:val="baseline"/>
            </w:pPr>
            <w:r w:rsidRPr="00A044F8">
              <w:t>20</w:t>
            </w:r>
          </w:p>
          <w:p w14:paraId="1BFB96B9"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1DD1F16E" w14:textId="77777777" w:rsidR="00240E6D" w:rsidRPr="00A044F8" w:rsidRDefault="00240E6D" w:rsidP="00E71AFD">
            <w:pPr>
              <w:widowControl w:val="0"/>
              <w:shd w:val="clear" w:color="auto" w:fill="FFFFFF"/>
              <w:spacing w:line="276" w:lineRule="auto"/>
              <w:jc w:val="center"/>
              <w:textAlignment w:val="baseline"/>
            </w:pPr>
            <w:r w:rsidRPr="00A044F8">
              <w:t>15</w:t>
            </w:r>
          </w:p>
          <w:p w14:paraId="1A27C19C"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023B3D71" w14:textId="77777777" w:rsidR="00240E6D" w:rsidRPr="00A044F8" w:rsidRDefault="00240E6D" w:rsidP="00E71AFD">
            <w:pPr>
              <w:widowControl w:val="0"/>
              <w:shd w:val="clear" w:color="auto" w:fill="FFFFFF"/>
              <w:spacing w:line="276" w:lineRule="auto"/>
              <w:jc w:val="center"/>
              <w:textAlignment w:val="baseline"/>
            </w:pPr>
            <w:r w:rsidRPr="00A044F8">
              <w:t>10</w:t>
            </w:r>
          </w:p>
          <w:p w14:paraId="35B0BB45"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580D07C8" w14:textId="77777777" w:rsidR="00240E6D" w:rsidRPr="00A044F8" w:rsidRDefault="00240E6D" w:rsidP="00E71AFD">
            <w:pPr>
              <w:widowControl w:val="0"/>
              <w:shd w:val="clear" w:color="auto" w:fill="FFFFFF"/>
              <w:spacing w:line="276" w:lineRule="auto"/>
              <w:jc w:val="center"/>
              <w:textAlignment w:val="baseline"/>
            </w:pPr>
            <w:r w:rsidRPr="00A044F8">
              <w:t>5</w:t>
            </w:r>
          </w:p>
          <w:p w14:paraId="06F0599A"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5E4F2CB1" w14:textId="77777777" w:rsidTr="009A0DED">
        <w:tc>
          <w:tcPr>
            <w:tcW w:w="880" w:type="dxa"/>
            <w:tcBorders>
              <w:top w:val="single" w:sz="4" w:space="0" w:color="C0504D"/>
              <w:left w:val="single" w:sz="4" w:space="0" w:color="000000"/>
              <w:bottom w:val="single" w:sz="4" w:space="0" w:color="C0504D"/>
              <w:right w:val="single" w:sz="4" w:space="0" w:color="000000"/>
            </w:tcBorders>
          </w:tcPr>
          <w:p w14:paraId="14083647" w14:textId="77777777" w:rsidR="00240E6D" w:rsidRPr="00A044F8" w:rsidRDefault="00240E6D" w:rsidP="00E71AFD">
            <w:pPr>
              <w:jc w:val="center"/>
              <w:rPr>
                <w:color w:val="000000"/>
              </w:rPr>
            </w:pPr>
          </w:p>
          <w:p w14:paraId="1A16FC8A" w14:textId="77777777" w:rsidR="00240E6D" w:rsidRPr="00A044F8" w:rsidRDefault="00240E6D" w:rsidP="00E71AFD">
            <w:pPr>
              <w:widowControl w:val="0"/>
              <w:shd w:val="clear" w:color="auto" w:fill="FFFFFF"/>
              <w:spacing w:line="276" w:lineRule="auto"/>
              <w:textAlignment w:val="baseline"/>
            </w:pPr>
            <w:r w:rsidRPr="00A044F8">
              <w:rPr>
                <w:color w:val="000000"/>
              </w:rPr>
              <w:t>KL</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14:paraId="7EE2FD31" w14:textId="77777777" w:rsidR="00240E6D" w:rsidRPr="00A044F8" w:rsidRDefault="00240E6D" w:rsidP="00E71AFD">
            <w:pPr>
              <w:widowControl w:val="0"/>
              <w:shd w:val="clear" w:color="auto" w:fill="FFFFFF"/>
              <w:spacing w:line="276" w:lineRule="auto"/>
              <w:textAlignment w:val="baseline"/>
              <w:rPr>
                <w:b/>
              </w:rPr>
            </w:pPr>
            <w:r w:rsidRPr="00A044F8">
              <w:t>Keleiviniai liftai</w:t>
            </w:r>
          </w:p>
        </w:tc>
        <w:tc>
          <w:tcPr>
            <w:tcW w:w="709" w:type="dxa"/>
            <w:tcBorders>
              <w:top w:val="single" w:sz="4" w:space="0" w:color="C0504D"/>
              <w:left w:val="single" w:sz="4" w:space="0" w:color="000000"/>
              <w:bottom w:val="single" w:sz="4" w:space="0" w:color="C0504D"/>
              <w:right w:val="single" w:sz="4" w:space="0" w:color="000000"/>
            </w:tcBorders>
          </w:tcPr>
          <w:p w14:paraId="65183071"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6C0751C3"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6FD8A990"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65EDDFBD"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71AD3B2F" w14:textId="77777777" w:rsidR="00240E6D" w:rsidRPr="00A044F8" w:rsidRDefault="00240E6D" w:rsidP="00E71AFD">
            <w:pPr>
              <w:widowControl w:val="0"/>
              <w:shd w:val="clear" w:color="auto" w:fill="FFFFFF"/>
              <w:spacing w:line="276" w:lineRule="auto"/>
              <w:jc w:val="center"/>
              <w:textAlignment w:val="baseline"/>
            </w:pPr>
            <w:r w:rsidRPr="00A044F8">
              <w:t>20</w:t>
            </w:r>
          </w:p>
          <w:p w14:paraId="1DC47F00"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1648DF78" w14:textId="77777777" w:rsidR="00240E6D" w:rsidRPr="00A044F8" w:rsidRDefault="00240E6D" w:rsidP="00E71AFD">
            <w:pPr>
              <w:widowControl w:val="0"/>
              <w:shd w:val="clear" w:color="auto" w:fill="FFFFFF"/>
              <w:spacing w:line="276" w:lineRule="auto"/>
              <w:jc w:val="center"/>
              <w:textAlignment w:val="baseline"/>
            </w:pPr>
            <w:r w:rsidRPr="00A044F8">
              <w:t>15</w:t>
            </w:r>
          </w:p>
          <w:p w14:paraId="04B1C87A"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3364A78B" w14:textId="77777777" w:rsidR="00240E6D" w:rsidRPr="00A044F8" w:rsidRDefault="00240E6D" w:rsidP="00E71AFD">
            <w:pPr>
              <w:widowControl w:val="0"/>
              <w:shd w:val="clear" w:color="auto" w:fill="FFFFFF"/>
              <w:spacing w:line="276" w:lineRule="auto"/>
              <w:jc w:val="center"/>
              <w:textAlignment w:val="baseline"/>
            </w:pPr>
            <w:r w:rsidRPr="00A044F8">
              <w:t>10</w:t>
            </w:r>
          </w:p>
          <w:p w14:paraId="377C5451"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37BB7294" w14:textId="77777777" w:rsidR="00240E6D" w:rsidRPr="00A044F8" w:rsidRDefault="00240E6D" w:rsidP="00E71AFD">
            <w:pPr>
              <w:widowControl w:val="0"/>
              <w:shd w:val="clear" w:color="auto" w:fill="FFFFFF"/>
              <w:spacing w:line="276" w:lineRule="auto"/>
              <w:jc w:val="center"/>
              <w:textAlignment w:val="baseline"/>
            </w:pPr>
            <w:r w:rsidRPr="00A044F8">
              <w:t>5</w:t>
            </w:r>
          </w:p>
          <w:p w14:paraId="2D2778B9"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4D6184DB" w14:textId="77777777" w:rsidTr="009A0DED">
        <w:tc>
          <w:tcPr>
            <w:tcW w:w="880" w:type="dxa"/>
            <w:tcBorders>
              <w:top w:val="single" w:sz="4" w:space="0" w:color="C0504D"/>
              <w:left w:val="single" w:sz="4" w:space="0" w:color="000000"/>
              <w:bottom w:val="single" w:sz="4" w:space="0" w:color="C0504D"/>
              <w:right w:val="single" w:sz="4" w:space="0" w:color="000000"/>
            </w:tcBorders>
          </w:tcPr>
          <w:p w14:paraId="1E727A30" w14:textId="77777777" w:rsidR="00240E6D" w:rsidRPr="00A044F8" w:rsidRDefault="00240E6D" w:rsidP="00E71AFD">
            <w:pPr>
              <w:jc w:val="center"/>
              <w:rPr>
                <w:color w:val="000000"/>
              </w:rPr>
            </w:pPr>
          </w:p>
          <w:p w14:paraId="28C64EE4" w14:textId="77777777" w:rsidR="00240E6D" w:rsidRPr="00A044F8" w:rsidRDefault="00240E6D" w:rsidP="00E71AFD">
            <w:pPr>
              <w:widowControl w:val="0"/>
              <w:shd w:val="clear" w:color="auto" w:fill="FFFFFF"/>
              <w:spacing w:line="276" w:lineRule="auto"/>
              <w:textAlignment w:val="baseline"/>
            </w:pPr>
            <w:r w:rsidRPr="00A044F8">
              <w:rPr>
                <w:color w:val="000000"/>
              </w:rPr>
              <w:t>TKL</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14:paraId="5ACD574B" w14:textId="57C94BD5" w:rsidR="00240E6D" w:rsidRPr="00A044F8" w:rsidRDefault="00240E6D" w:rsidP="00240E6D">
            <w:pPr>
              <w:widowControl w:val="0"/>
              <w:shd w:val="clear" w:color="auto" w:fill="FFFFFF"/>
              <w:spacing w:line="276" w:lineRule="auto"/>
              <w:textAlignment w:val="baseline"/>
              <w:rPr>
                <w:b/>
              </w:rPr>
            </w:pPr>
            <w:proofErr w:type="spellStart"/>
            <w:r w:rsidRPr="00A044F8">
              <w:t>Techniniailiftai</w:t>
            </w:r>
            <w:proofErr w:type="spellEnd"/>
            <w:r w:rsidRPr="00A044F8">
              <w:t>, keltuvai ir transporterių įrenginiai</w:t>
            </w:r>
          </w:p>
        </w:tc>
        <w:tc>
          <w:tcPr>
            <w:tcW w:w="709" w:type="dxa"/>
            <w:tcBorders>
              <w:top w:val="single" w:sz="4" w:space="0" w:color="C0504D"/>
              <w:left w:val="single" w:sz="4" w:space="0" w:color="000000"/>
              <w:bottom w:val="single" w:sz="4" w:space="0" w:color="C0504D"/>
              <w:right w:val="single" w:sz="4" w:space="0" w:color="000000"/>
            </w:tcBorders>
          </w:tcPr>
          <w:p w14:paraId="129AC99E" w14:textId="77777777" w:rsidR="00240E6D" w:rsidRPr="00A044F8" w:rsidRDefault="00240E6D" w:rsidP="00E71AFD">
            <w:pPr>
              <w:widowControl w:val="0"/>
              <w:shd w:val="clear" w:color="auto" w:fill="FFFFFF"/>
              <w:spacing w:line="276" w:lineRule="auto"/>
              <w:jc w:val="center"/>
              <w:textAlignment w:val="baseline"/>
              <w:rPr>
                <w:b/>
              </w:rPr>
            </w:pPr>
            <w:r w:rsidRPr="00A044F8">
              <w:t>2val.</w:t>
            </w:r>
          </w:p>
        </w:tc>
        <w:tc>
          <w:tcPr>
            <w:tcW w:w="850" w:type="dxa"/>
            <w:tcBorders>
              <w:top w:val="single" w:sz="4" w:space="0" w:color="C0504D"/>
              <w:left w:val="single" w:sz="4" w:space="0" w:color="000000"/>
              <w:bottom w:val="single" w:sz="4" w:space="0" w:color="C0504D"/>
              <w:right w:val="single" w:sz="4" w:space="0" w:color="000000"/>
            </w:tcBorders>
          </w:tcPr>
          <w:p w14:paraId="57355F0E"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358C7FD1"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6A1045B2"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0D4EB687" w14:textId="77777777" w:rsidR="00240E6D" w:rsidRPr="00A044F8" w:rsidRDefault="00240E6D" w:rsidP="00E71AFD">
            <w:pPr>
              <w:widowControl w:val="0"/>
              <w:shd w:val="clear" w:color="auto" w:fill="FFFFFF"/>
              <w:spacing w:line="276" w:lineRule="auto"/>
              <w:jc w:val="center"/>
              <w:textAlignment w:val="baseline"/>
            </w:pPr>
            <w:r w:rsidRPr="00A044F8">
              <w:t>20</w:t>
            </w:r>
          </w:p>
          <w:p w14:paraId="1FBD0BFF"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3281FCE5" w14:textId="77777777" w:rsidR="00240E6D" w:rsidRPr="00A044F8" w:rsidRDefault="00240E6D" w:rsidP="00E71AFD">
            <w:pPr>
              <w:widowControl w:val="0"/>
              <w:shd w:val="clear" w:color="auto" w:fill="FFFFFF"/>
              <w:spacing w:line="276" w:lineRule="auto"/>
              <w:jc w:val="center"/>
              <w:textAlignment w:val="baseline"/>
            </w:pPr>
            <w:r w:rsidRPr="00A044F8">
              <w:t>15</w:t>
            </w:r>
          </w:p>
          <w:p w14:paraId="3FCFAD11"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1D2F30C8" w14:textId="77777777" w:rsidR="00240E6D" w:rsidRPr="00A044F8" w:rsidRDefault="00240E6D" w:rsidP="00E71AFD">
            <w:pPr>
              <w:widowControl w:val="0"/>
              <w:shd w:val="clear" w:color="auto" w:fill="FFFFFF"/>
              <w:spacing w:line="276" w:lineRule="auto"/>
              <w:jc w:val="center"/>
              <w:textAlignment w:val="baseline"/>
            </w:pPr>
            <w:r w:rsidRPr="00A044F8">
              <w:t>10</w:t>
            </w:r>
          </w:p>
          <w:p w14:paraId="366F26B3"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612C63C9" w14:textId="77777777" w:rsidR="00240E6D" w:rsidRPr="00A044F8" w:rsidRDefault="00240E6D" w:rsidP="00E71AFD">
            <w:pPr>
              <w:widowControl w:val="0"/>
              <w:shd w:val="clear" w:color="auto" w:fill="FFFFFF"/>
              <w:spacing w:line="276" w:lineRule="auto"/>
              <w:jc w:val="center"/>
              <w:textAlignment w:val="baseline"/>
            </w:pPr>
            <w:r w:rsidRPr="00A044F8">
              <w:t>5</w:t>
            </w:r>
          </w:p>
          <w:p w14:paraId="7EFD1026"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0DFA3E39" w14:textId="77777777" w:rsidTr="009A0DED">
        <w:tc>
          <w:tcPr>
            <w:tcW w:w="880" w:type="dxa"/>
            <w:tcBorders>
              <w:top w:val="single" w:sz="4" w:space="0" w:color="C0504D"/>
              <w:left w:val="single" w:sz="4" w:space="0" w:color="000000"/>
              <w:bottom w:val="single" w:sz="4" w:space="0" w:color="C0504D"/>
              <w:right w:val="single" w:sz="4" w:space="0" w:color="000000"/>
            </w:tcBorders>
          </w:tcPr>
          <w:p w14:paraId="3132938F" w14:textId="77777777" w:rsidR="00240E6D" w:rsidRPr="00A044F8" w:rsidRDefault="00240E6D" w:rsidP="00E71AFD">
            <w:pPr>
              <w:jc w:val="center"/>
            </w:pPr>
          </w:p>
          <w:p w14:paraId="7C53B228" w14:textId="77777777" w:rsidR="00240E6D" w:rsidRPr="00A044F8" w:rsidRDefault="00240E6D" w:rsidP="00E71AFD">
            <w:pPr>
              <w:widowControl w:val="0"/>
              <w:shd w:val="clear" w:color="auto" w:fill="FFFFFF"/>
              <w:spacing w:line="276" w:lineRule="auto"/>
              <w:textAlignment w:val="baseline"/>
            </w:pPr>
            <w:r w:rsidRPr="00A044F8">
              <w:t>SNS</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14:paraId="31E6A73C" w14:textId="77777777" w:rsidR="00240E6D" w:rsidRPr="00A044F8" w:rsidRDefault="00240E6D" w:rsidP="00E71AFD">
            <w:pPr>
              <w:widowControl w:val="0"/>
              <w:shd w:val="clear" w:color="auto" w:fill="FFFFFF"/>
              <w:spacing w:line="276" w:lineRule="auto"/>
              <w:textAlignment w:val="baseline"/>
            </w:pPr>
            <w:r w:rsidRPr="00A044F8">
              <w:t>Specifinio naudojimo įrenginiai</w:t>
            </w:r>
          </w:p>
        </w:tc>
        <w:tc>
          <w:tcPr>
            <w:tcW w:w="709" w:type="dxa"/>
            <w:tcBorders>
              <w:top w:val="single" w:sz="4" w:space="0" w:color="C0504D"/>
              <w:left w:val="single" w:sz="4" w:space="0" w:color="000000"/>
              <w:bottom w:val="single" w:sz="4" w:space="0" w:color="C0504D"/>
              <w:right w:val="single" w:sz="4" w:space="0" w:color="000000"/>
            </w:tcBorders>
          </w:tcPr>
          <w:p w14:paraId="78AA88A1"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41486E8A"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12C58D43"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3FC8F0BF"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1AC8AC13" w14:textId="77777777" w:rsidR="00240E6D" w:rsidRPr="00A044F8" w:rsidRDefault="00240E6D" w:rsidP="00E71AFD">
            <w:pPr>
              <w:widowControl w:val="0"/>
              <w:shd w:val="clear" w:color="auto" w:fill="FFFFFF"/>
              <w:spacing w:line="276" w:lineRule="auto"/>
              <w:jc w:val="center"/>
              <w:textAlignment w:val="baseline"/>
            </w:pPr>
            <w:r w:rsidRPr="00A044F8">
              <w:t>15</w:t>
            </w:r>
          </w:p>
          <w:p w14:paraId="1F7E22D5"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450AF542" w14:textId="77777777" w:rsidR="00240E6D" w:rsidRPr="00A044F8" w:rsidRDefault="00240E6D" w:rsidP="00E71AFD">
            <w:pPr>
              <w:widowControl w:val="0"/>
              <w:shd w:val="clear" w:color="auto" w:fill="FFFFFF"/>
              <w:spacing w:line="276" w:lineRule="auto"/>
              <w:jc w:val="center"/>
              <w:textAlignment w:val="baseline"/>
            </w:pPr>
            <w:r w:rsidRPr="00A044F8">
              <w:t>10</w:t>
            </w:r>
          </w:p>
          <w:p w14:paraId="506FC170"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6A5CC512" w14:textId="77777777" w:rsidR="00240E6D" w:rsidRPr="00A044F8" w:rsidRDefault="00240E6D" w:rsidP="00E71AFD">
            <w:pPr>
              <w:widowControl w:val="0"/>
              <w:shd w:val="clear" w:color="auto" w:fill="FFFFFF"/>
              <w:spacing w:line="276" w:lineRule="auto"/>
              <w:jc w:val="center"/>
              <w:textAlignment w:val="baseline"/>
            </w:pPr>
            <w:r w:rsidRPr="00A044F8">
              <w:t>7</w:t>
            </w:r>
          </w:p>
          <w:p w14:paraId="04012626"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3B2134C8" w14:textId="77777777" w:rsidR="00240E6D" w:rsidRPr="00A044F8" w:rsidRDefault="00240E6D" w:rsidP="00E71AFD">
            <w:pPr>
              <w:widowControl w:val="0"/>
              <w:shd w:val="clear" w:color="auto" w:fill="FFFFFF"/>
              <w:spacing w:line="276" w:lineRule="auto"/>
              <w:jc w:val="center"/>
              <w:textAlignment w:val="baseline"/>
            </w:pPr>
            <w:r w:rsidRPr="00A044F8">
              <w:t>3</w:t>
            </w:r>
          </w:p>
          <w:p w14:paraId="03F2A03F"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53FBFCAD" w14:textId="77777777" w:rsidTr="009A0DED">
        <w:tc>
          <w:tcPr>
            <w:tcW w:w="880" w:type="dxa"/>
            <w:tcBorders>
              <w:top w:val="single" w:sz="4" w:space="0" w:color="C0504D"/>
              <w:left w:val="single" w:sz="4" w:space="0" w:color="000000"/>
              <w:bottom w:val="single" w:sz="4" w:space="0" w:color="C0504D"/>
              <w:right w:val="single" w:sz="4" w:space="0" w:color="000000"/>
            </w:tcBorders>
          </w:tcPr>
          <w:p w14:paraId="5431C010" w14:textId="77777777" w:rsidR="00240E6D" w:rsidRPr="00A044F8" w:rsidRDefault="00240E6D" w:rsidP="00E71AFD">
            <w:pPr>
              <w:jc w:val="center"/>
              <w:rPr>
                <w:color w:val="000000"/>
              </w:rPr>
            </w:pPr>
          </w:p>
          <w:p w14:paraId="13A1F7DD" w14:textId="77777777" w:rsidR="00240E6D" w:rsidRPr="00A044F8" w:rsidRDefault="00240E6D" w:rsidP="00E71AFD">
            <w:pPr>
              <w:widowControl w:val="0"/>
              <w:shd w:val="clear" w:color="auto" w:fill="FFFFFF"/>
              <w:spacing w:line="276" w:lineRule="auto"/>
              <w:textAlignment w:val="baseline"/>
            </w:pPr>
            <w:r w:rsidRPr="00A044F8">
              <w:rPr>
                <w:color w:val="000000"/>
              </w:rPr>
              <w:t>STP</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14:paraId="47AE88CA" w14:textId="77777777" w:rsidR="00240E6D" w:rsidRPr="00A044F8" w:rsidRDefault="00240E6D" w:rsidP="00E71AFD">
            <w:pPr>
              <w:widowControl w:val="0"/>
              <w:shd w:val="clear" w:color="auto" w:fill="FFFFFF"/>
              <w:spacing w:line="276" w:lineRule="auto"/>
              <w:textAlignment w:val="baseline"/>
              <w:rPr>
                <w:b/>
              </w:rPr>
            </w:pPr>
            <w:r w:rsidRPr="00A044F8">
              <w:t xml:space="preserve">Statinių </w:t>
            </w:r>
            <w:r>
              <w:t xml:space="preserve">(įskaitant kelius) </w:t>
            </w:r>
            <w:r w:rsidRPr="00A044F8">
              <w:t xml:space="preserve">ir jų </w:t>
            </w:r>
            <w:r>
              <w:t xml:space="preserve">konstrukcijų, apdailos ir kitų </w:t>
            </w:r>
            <w:r w:rsidRPr="00A044F8">
              <w:t>elementų priežiūra</w:t>
            </w:r>
          </w:p>
        </w:tc>
        <w:tc>
          <w:tcPr>
            <w:tcW w:w="709" w:type="dxa"/>
            <w:tcBorders>
              <w:top w:val="single" w:sz="4" w:space="0" w:color="C0504D"/>
              <w:left w:val="single" w:sz="4" w:space="0" w:color="000000"/>
              <w:bottom w:val="single" w:sz="4" w:space="0" w:color="C0504D"/>
              <w:right w:val="single" w:sz="4" w:space="0" w:color="000000"/>
            </w:tcBorders>
          </w:tcPr>
          <w:p w14:paraId="0DC28D5F"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7BB61CC5"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147AB8AA"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430B186A"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1BB47F5D" w14:textId="77777777" w:rsidR="00240E6D" w:rsidRPr="00A044F8" w:rsidRDefault="00240E6D" w:rsidP="00E71AFD">
            <w:pPr>
              <w:widowControl w:val="0"/>
              <w:shd w:val="clear" w:color="auto" w:fill="FFFFFF"/>
              <w:spacing w:line="276" w:lineRule="auto"/>
              <w:jc w:val="center"/>
              <w:textAlignment w:val="baseline"/>
            </w:pPr>
            <w:r w:rsidRPr="00A044F8">
              <w:t>20</w:t>
            </w:r>
          </w:p>
          <w:p w14:paraId="7686D8FD"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2E3F69AE" w14:textId="77777777" w:rsidR="00240E6D" w:rsidRPr="00A044F8" w:rsidRDefault="00240E6D" w:rsidP="00E71AFD">
            <w:pPr>
              <w:widowControl w:val="0"/>
              <w:shd w:val="clear" w:color="auto" w:fill="FFFFFF"/>
              <w:spacing w:line="276" w:lineRule="auto"/>
              <w:jc w:val="center"/>
              <w:textAlignment w:val="baseline"/>
            </w:pPr>
            <w:r w:rsidRPr="00A044F8">
              <w:t>15</w:t>
            </w:r>
          </w:p>
          <w:p w14:paraId="51C61725"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3772C59A" w14:textId="77777777" w:rsidR="00240E6D" w:rsidRPr="00A044F8" w:rsidRDefault="00240E6D" w:rsidP="00E71AFD">
            <w:pPr>
              <w:widowControl w:val="0"/>
              <w:shd w:val="clear" w:color="auto" w:fill="FFFFFF"/>
              <w:spacing w:line="276" w:lineRule="auto"/>
              <w:jc w:val="center"/>
              <w:textAlignment w:val="baseline"/>
            </w:pPr>
            <w:r w:rsidRPr="00A044F8">
              <w:t>10</w:t>
            </w:r>
          </w:p>
          <w:p w14:paraId="491372A5"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0A220BA5" w14:textId="77777777" w:rsidR="00240E6D" w:rsidRPr="00A044F8" w:rsidRDefault="00240E6D" w:rsidP="00E71AFD">
            <w:pPr>
              <w:widowControl w:val="0"/>
              <w:shd w:val="clear" w:color="auto" w:fill="FFFFFF"/>
              <w:spacing w:line="276" w:lineRule="auto"/>
              <w:jc w:val="center"/>
              <w:textAlignment w:val="baseline"/>
            </w:pPr>
            <w:r w:rsidRPr="00A044F8">
              <w:t>5</w:t>
            </w:r>
          </w:p>
          <w:p w14:paraId="57257B67"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3E3D10D5" w14:textId="77777777" w:rsidTr="009A0DED">
        <w:tc>
          <w:tcPr>
            <w:tcW w:w="880" w:type="dxa"/>
            <w:tcBorders>
              <w:top w:val="single" w:sz="4" w:space="0" w:color="C0504D"/>
              <w:left w:val="single" w:sz="4" w:space="0" w:color="000000"/>
              <w:bottom w:val="single" w:sz="4" w:space="0" w:color="C0504D"/>
              <w:right w:val="single" w:sz="4" w:space="0" w:color="000000"/>
            </w:tcBorders>
          </w:tcPr>
          <w:p w14:paraId="05196606" w14:textId="77777777" w:rsidR="00240E6D" w:rsidRPr="00A044F8" w:rsidRDefault="00240E6D" w:rsidP="00E71AFD">
            <w:pPr>
              <w:widowControl w:val="0"/>
              <w:autoSpaceDE w:val="0"/>
              <w:jc w:val="center"/>
              <w:textAlignment w:val="baseline"/>
            </w:pPr>
          </w:p>
          <w:p w14:paraId="3A6B9A3E" w14:textId="77777777" w:rsidR="00240E6D" w:rsidRPr="00A044F8" w:rsidRDefault="00240E6D" w:rsidP="00E71AFD">
            <w:pPr>
              <w:widowControl w:val="0"/>
              <w:shd w:val="clear" w:color="auto" w:fill="FFFFFF"/>
              <w:spacing w:line="276" w:lineRule="auto"/>
              <w:textAlignment w:val="baseline"/>
            </w:pPr>
            <w:r w:rsidRPr="00A044F8">
              <w:t>TIP</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14:paraId="4D0920DA" w14:textId="77777777" w:rsidR="00240E6D" w:rsidRPr="00A044F8" w:rsidRDefault="00240E6D" w:rsidP="00E71AFD">
            <w:pPr>
              <w:widowControl w:val="0"/>
              <w:shd w:val="clear" w:color="auto" w:fill="FFFFFF"/>
              <w:spacing w:line="276" w:lineRule="auto"/>
              <w:textAlignment w:val="baseline"/>
            </w:pPr>
            <w:r w:rsidRPr="00A044F8">
              <w:t xml:space="preserve">Teritorijos infrastruktūra ir elementai, sistemos ir įrenginiai </w:t>
            </w:r>
          </w:p>
        </w:tc>
        <w:tc>
          <w:tcPr>
            <w:tcW w:w="709" w:type="dxa"/>
            <w:tcBorders>
              <w:top w:val="single" w:sz="4" w:space="0" w:color="C0504D"/>
              <w:left w:val="single" w:sz="4" w:space="0" w:color="000000"/>
              <w:bottom w:val="single" w:sz="4" w:space="0" w:color="C0504D"/>
              <w:right w:val="single" w:sz="4" w:space="0" w:color="000000"/>
            </w:tcBorders>
          </w:tcPr>
          <w:p w14:paraId="723E2D59"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565EAD96"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09362FE2"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7ED7A326"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319AF5E5" w14:textId="77777777" w:rsidR="00240E6D" w:rsidRPr="00A044F8" w:rsidRDefault="00240E6D" w:rsidP="00E71AFD">
            <w:pPr>
              <w:widowControl w:val="0"/>
              <w:shd w:val="clear" w:color="auto" w:fill="FFFFFF"/>
              <w:spacing w:line="276" w:lineRule="auto"/>
              <w:jc w:val="center"/>
              <w:textAlignment w:val="baseline"/>
            </w:pPr>
            <w:r w:rsidRPr="00A044F8">
              <w:t>15</w:t>
            </w:r>
          </w:p>
          <w:p w14:paraId="20D82D3B"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204BFE83" w14:textId="77777777" w:rsidR="00240E6D" w:rsidRPr="00A044F8" w:rsidRDefault="00240E6D" w:rsidP="00E71AFD">
            <w:pPr>
              <w:widowControl w:val="0"/>
              <w:shd w:val="clear" w:color="auto" w:fill="FFFFFF"/>
              <w:spacing w:line="276" w:lineRule="auto"/>
              <w:jc w:val="center"/>
              <w:textAlignment w:val="baseline"/>
            </w:pPr>
            <w:r w:rsidRPr="00A044F8">
              <w:t>10</w:t>
            </w:r>
          </w:p>
          <w:p w14:paraId="1E6FA568"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3C295B00" w14:textId="77777777" w:rsidR="00240E6D" w:rsidRPr="00A044F8" w:rsidRDefault="00240E6D" w:rsidP="00E71AFD">
            <w:pPr>
              <w:widowControl w:val="0"/>
              <w:shd w:val="clear" w:color="auto" w:fill="FFFFFF"/>
              <w:spacing w:line="276" w:lineRule="auto"/>
              <w:jc w:val="center"/>
              <w:textAlignment w:val="baseline"/>
            </w:pPr>
            <w:r w:rsidRPr="00A044F8">
              <w:t>7</w:t>
            </w:r>
          </w:p>
          <w:p w14:paraId="1994EF23"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01A6C6EB" w14:textId="77777777" w:rsidR="00240E6D" w:rsidRPr="00A044F8" w:rsidRDefault="00240E6D" w:rsidP="00E71AFD">
            <w:pPr>
              <w:widowControl w:val="0"/>
              <w:shd w:val="clear" w:color="auto" w:fill="FFFFFF"/>
              <w:spacing w:line="276" w:lineRule="auto"/>
              <w:jc w:val="center"/>
              <w:textAlignment w:val="baseline"/>
            </w:pPr>
            <w:r w:rsidRPr="00A044F8">
              <w:t>3</w:t>
            </w:r>
          </w:p>
          <w:p w14:paraId="7629D77F"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4F0F5CEF" w14:textId="77777777" w:rsidTr="009A0DED">
        <w:tc>
          <w:tcPr>
            <w:tcW w:w="880" w:type="dxa"/>
            <w:tcBorders>
              <w:top w:val="single" w:sz="4" w:space="0" w:color="C0504D"/>
              <w:left w:val="single" w:sz="4" w:space="0" w:color="000000"/>
              <w:bottom w:val="single" w:sz="4" w:space="0" w:color="C0504D"/>
              <w:right w:val="single" w:sz="4" w:space="0" w:color="000000"/>
            </w:tcBorders>
            <w:vAlign w:val="center"/>
          </w:tcPr>
          <w:p w14:paraId="5C5BE560" w14:textId="77777777" w:rsidR="00240E6D" w:rsidRPr="00A044F8" w:rsidRDefault="00240E6D" w:rsidP="00E71AFD">
            <w:pPr>
              <w:widowControl w:val="0"/>
              <w:shd w:val="clear" w:color="auto" w:fill="FFFFFF"/>
              <w:spacing w:line="276" w:lineRule="auto"/>
              <w:textAlignment w:val="baseline"/>
            </w:pPr>
            <w:r w:rsidRPr="00A044F8">
              <w:t>VV</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14:paraId="4C7B83F8" w14:textId="606F14C7" w:rsidR="00240E6D" w:rsidRPr="00A044F8" w:rsidRDefault="00240E6D" w:rsidP="00240E6D">
            <w:pPr>
              <w:widowControl w:val="0"/>
              <w:shd w:val="clear" w:color="auto" w:fill="FFFFFF"/>
              <w:spacing w:line="276" w:lineRule="auto"/>
              <w:textAlignment w:val="baseline"/>
              <w:rPr>
                <w:b/>
              </w:rPr>
            </w:pPr>
            <w:r w:rsidRPr="00A044F8">
              <w:t>Vidaus valymo paslaugos tinkamos</w:t>
            </w:r>
          </w:p>
        </w:tc>
        <w:tc>
          <w:tcPr>
            <w:tcW w:w="709" w:type="dxa"/>
            <w:tcBorders>
              <w:top w:val="single" w:sz="4" w:space="0" w:color="C0504D"/>
              <w:left w:val="single" w:sz="4" w:space="0" w:color="000000"/>
              <w:bottom w:val="single" w:sz="4" w:space="0" w:color="C0504D"/>
              <w:right w:val="single" w:sz="4" w:space="0" w:color="000000"/>
            </w:tcBorders>
          </w:tcPr>
          <w:p w14:paraId="398290BE"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60F7A615"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17AB6466"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25375EB2"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58388AA2" w14:textId="77777777" w:rsidR="00240E6D" w:rsidRPr="00A044F8" w:rsidRDefault="00240E6D" w:rsidP="00E71AFD">
            <w:pPr>
              <w:widowControl w:val="0"/>
              <w:shd w:val="clear" w:color="auto" w:fill="FFFFFF"/>
              <w:spacing w:line="276" w:lineRule="auto"/>
              <w:jc w:val="center"/>
              <w:textAlignment w:val="baseline"/>
            </w:pPr>
            <w:r w:rsidRPr="00A044F8">
              <w:t>15</w:t>
            </w:r>
          </w:p>
          <w:p w14:paraId="0C2B5CFE"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769B4494" w14:textId="77777777" w:rsidR="00240E6D" w:rsidRPr="00A044F8" w:rsidRDefault="00240E6D" w:rsidP="00E71AFD">
            <w:pPr>
              <w:widowControl w:val="0"/>
              <w:shd w:val="clear" w:color="auto" w:fill="FFFFFF"/>
              <w:spacing w:line="276" w:lineRule="auto"/>
              <w:jc w:val="center"/>
              <w:textAlignment w:val="baseline"/>
            </w:pPr>
            <w:r w:rsidRPr="00A044F8">
              <w:t>10</w:t>
            </w:r>
          </w:p>
          <w:p w14:paraId="3DA2C678"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28A4C83B" w14:textId="77777777" w:rsidR="00240E6D" w:rsidRPr="00A044F8" w:rsidRDefault="00240E6D" w:rsidP="00E71AFD">
            <w:pPr>
              <w:widowControl w:val="0"/>
              <w:shd w:val="clear" w:color="auto" w:fill="FFFFFF"/>
              <w:spacing w:line="276" w:lineRule="auto"/>
              <w:jc w:val="center"/>
              <w:textAlignment w:val="baseline"/>
            </w:pPr>
            <w:r w:rsidRPr="00A044F8">
              <w:t>7</w:t>
            </w:r>
          </w:p>
          <w:p w14:paraId="54A242B8"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6FE66B07" w14:textId="77777777" w:rsidR="00240E6D" w:rsidRPr="00A044F8" w:rsidRDefault="00240E6D" w:rsidP="00E71AFD">
            <w:pPr>
              <w:widowControl w:val="0"/>
              <w:shd w:val="clear" w:color="auto" w:fill="FFFFFF"/>
              <w:spacing w:line="276" w:lineRule="auto"/>
              <w:jc w:val="center"/>
              <w:textAlignment w:val="baseline"/>
            </w:pPr>
            <w:r w:rsidRPr="00A044F8">
              <w:t>3</w:t>
            </w:r>
          </w:p>
          <w:p w14:paraId="75A4D1BE"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11E8F952" w14:textId="77777777" w:rsidTr="009A0DED">
        <w:tc>
          <w:tcPr>
            <w:tcW w:w="880" w:type="dxa"/>
            <w:tcBorders>
              <w:top w:val="single" w:sz="4" w:space="0" w:color="C0504D"/>
              <w:left w:val="single" w:sz="4" w:space="0" w:color="000000"/>
              <w:bottom w:val="single" w:sz="4" w:space="0" w:color="C0504D"/>
              <w:right w:val="single" w:sz="4" w:space="0" w:color="000000"/>
            </w:tcBorders>
            <w:vAlign w:val="center"/>
          </w:tcPr>
          <w:p w14:paraId="1B6D20DB" w14:textId="77777777" w:rsidR="00240E6D" w:rsidRPr="00A044F8" w:rsidRDefault="00240E6D" w:rsidP="00E71AFD">
            <w:pPr>
              <w:widowControl w:val="0"/>
              <w:shd w:val="clear" w:color="auto" w:fill="FFFFFF"/>
              <w:spacing w:line="276" w:lineRule="auto"/>
              <w:textAlignment w:val="baseline"/>
            </w:pPr>
            <w:r w:rsidRPr="00A044F8">
              <w:t>VD</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14:paraId="449237D7" w14:textId="77777777" w:rsidR="00240E6D" w:rsidRPr="00A044F8" w:rsidRDefault="00240E6D" w:rsidP="00E71AFD">
            <w:pPr>
              <w:widowControl w:val="0"/>
              <w:shd w:val="clear" w:color="auto" w:fill="FFFFFF"/>
              <w:spacing w:line="276" w:lineRule="auto"/>
              <w:textAlignment w:val="baseline"/>
              <w:rPr>
                <w:b/>
              </w:rPr>
            </w:pPr>
            <w:r w:rsidRPr="00A044F8">
              <w:t>Dezinfekcijos, dezinsekcijos ir deratizacijos paslaugos tinkamos</w:t>
            </w:r>
          </w:p>
        </w:tc>
        <w:tc>
          <w:tcPr>
            <w:tcW w:w="709" w:type="dxa"/>
            <w:tcBorders>
              <w:top w:val="single" w:sz="4" w:space="0" w:color="C0504D"/>
              <w:left w:val="single" w:sz="4" w:space="0" w:color="000000"/>
              <w:bottom w:val="single" w:sz="4" w:space="0" w:color="C0504D"/>
              <w:right w:val="single" w:sz="4" w:space="0" w:color="000000"/>
            </w:tcBorders>
          </w:tcPr>
          <w:p w14:paraId="38751B7B"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7FAC187E"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08349FAD"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65DE53BD"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1D3F53BA" w14:textId="77777777" w:rsidR="00240E6D" w:rsidRPr="00A044F8" w:rsidRDefault="00240E6D" w:rsidP="00E71AFD">
            <w:pPr>
              <w:widowControl w:val="0"/>
              <w:shd w:val="clear" w:color="auto" w:fill="FFFFFF"/>
              <w:spacing w:line="276" w:lineRule="auto"/>
              <w:jc w:val="center"/>
              <w:textAlignment w:val="baseline"/>
            </w:pPr>
            <w:r w:rsidRPr="00A044F8">
              <w:t>15</w:t>
            </w:r>
          </w:p>
          <w:p w14:paraId="217BC6C9"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2485DA0C" w14:textId="77777777" w:rsidR="00240E6D" w:rsidRPr="00A044F8" w:rsidRDefault="00240E6D" w:rsidP="00E71AFD">
            <w:pPr>
              <w:widowControl w:val="0"/>
              <w:shd w:val="clear" w:color="auto" w:fill="FFFFFF"/>
              <w:spacing w:line="276" w:lineRule="auto"/>
              <w:jc w:val="center"/>
              <w:textAlignment w:val="baseline"/>
            </w:pPr>
            <w:r w:rsidRPr="00A044F8">
              <w:t>10</w:t>
            </w:r>
          </w:p>
          <w:p w14:paraId="3E0ACDB5"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3F82804E" w14:textId="77777777" w:rsidR="00240E6D" w:rsidRPr="00A044F8" w:rsidRDefault="00240E6D" w:rsidP="00E71AFD">
            <w:pPr>
              <w:widowControl w:val="0"/>
              <w:shd w:val="clear" w:color="auto" w:fill="FFFFFF"/>
              <w:spacing w:line="276" w:lineRule="auto"/>
              <w:jc w:val="center"/>
              <w:textAlignment w:val="baseline"/>
            </w:pPr>
            <w:r w:rsidRPr="00A044F8">
              <w:t>7</w:t>
            </w:r>
          </w:p>
          <w:p w14:paraId="0C810B3A"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4D987035" w14:textId="77777777" w:rsidR="00240E6D" w:rsidRPr="00A044F8" w:rsidRDefault="00240E6D" w:rsidP="00E71AFD">
            <w:pPr>
              <w:widowControl w:val="0"/>
              <w:shd w:val="clear" w:color="auto" w:fill="FFFFFF"/>
              <w:spacing w:line="276" w:lineRule="auto"/>
              <w:jc w:val="center"/>
              <w:textAlignment w:val="baseline"/>
            </w:pPr>
            <w:r w:rsidRPr="00A044F8">
              <w:t>3</w:t>
            </w:r>
          </w:p>
          <w:p w14:paraId="6C158DAC"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530F7457" w14:textId="77777777" w:rsidTr="009A0DED">
        <w:tc>
          <w:tcPr>
            <w:tcW w:w="880" w:type="dxa"/>
            <w:tcBorders>
              <w:top w:val="single" w:sz="4" w:space="0" w:color="C0504D"/>
              <w:left w:val="single" w:sz="4" w:space="0" w:color="000000"/>
              <w:bottom w:val="single" w:sz="4" w:space="0" w:color="C0504D"/>
              <w:right w:val="single" w:sz="4" w:space="0" w:color="000000"/>
            </w:tcBorders>
            <w:vAlign w:val="center"/>
          </w:tcPr>
          <w:p w14:paraId="31B17FC1" w14:textId="207CED70" w:rsidR="00240E6D" w:rsidRPr="00A044F8" w:rsidRDefault="00240E6D" w:rsidP="00E71AFD">
            <w:pPr>
              <w:widowControl w:val="0"/>
              <w:shd w:val="clear" w:color="auto" w:fill="FFFFFF"/>
              <w:spacing w:line="276" w:lineRule="auto"/>
              <w:textAlignment w:val="baseline"/>
            </w:pPr>
            <w:r w:rsidRPr="00A044F8">
              <w:t>TR</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14:paraId="017ED51A" w14:textId="73AD9EAD" w:rsidR="00240E6D" w:rsidRPr="00A044F8" w:rsidRDefault="00240E6D" w:rsidP="00E71AFD">
            <w:pPr>
              <w:widowControl w:val="0"/>
              <w:shd w:val="clear" w:color="auto" w:fill="FFFFFF"/>
              <w:spacing w:line="276" w:lineRule="auto"/>
              <w:textAlignment w:val="baseline"/>
            </w:pPr>
            <w:r>
              <w:t>Fasadų, t</w:t>
            </w:r>
            <w:r w:rsidRPr="00A044F8">
              <w:t>eritorijos valymas ir žaliųjų zonų priežiūra, jos elementų valymo paslaugos tinkamos</w:t>
            </w:r>
          </w:p>
        </w:tc>
        <w:tc>
          <w:tcPr>
            <w:tcW w:w="709" w:type="dxa"/>
            <w:tcBorders>
              <w:top w:val="single" w:sz="4" w:space="0" w:color="C0504D"/>
              <w:left w:val="single" w:sz="4" w:space="0" w:color="000000"/>
              <w:bottom w:val="single" w:sz="4" w:space="0" w:color="C0504D"/>
              <w:right w:val="single" w:sz="4" w:space="0" w:color="000000"/>
            </w:tcBorders>
          </w:tcPr>
          <w:p w14:paraId="79C1EC95"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1F9DFB6E"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0AC36E2D"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06666534"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21453FDA" w14:textId="77777777" w:rsidR="00240E6D" w:rsidRPr="00A044F8" w:rsidRDefault="00240E6D" w:rsidP="00E71AFD">
            <w:pPr>
              <w:widowControl w:val="0"/>
              <w:shd w:val="clear" w:color="auto" w:fill="FFFFFF"/>
              <w:spacing w:line="276" w:lineRule="auto"/>
              <w:jc w:val="center"/>
              <w:textAlignment w:val="baseline"/>
            </w:pPr>
            <w:r w:rsidRPr="00A044F8">
              <w:t>15</w:t>
            </w:r>
          </w:p>
          <w:p w14:paraId="78AF5E5E"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7AC4239F" w14:textId="77777777" w:rsidR="00240E6D" w:rsidRPr="00A044F8" w:rsidRDefault="00240E6D" w:rsidP="00E71AFD">
            <w:pPr>
              <w:widowControl w:val="0"/>
              <w:shd w:val="clear" w:color="auto" w:fill="FFFFFF"/>
              <w:spacing w:line="276" w:lineRule="auto"/>
              <w:jc w:val="center"/>
              <w:textAlignment w:val="baseline"/>
            </w:pPr>
            <w:r w:rsidRPr="00A044F8">
              <w:t>10</w:t>
            </w:r>
          </w:p>
          <w:p w14:paraId="5197851E"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3CDAC191" w14:textId="77777777" w:rsidR="00240E6D" w:rsidRPr="00A044F8" w:rsidRDefault="00240E6D" w:rsidP="00E71AFD">
            <w:pPr>
              <w:widowControl w:val="0"/>
              <w:shd w:val="clear" w:color="auto" w:fill="FFFFFF"/>
              <w:spacing w:line="276" w:lineRule="auto"/>
              <w:jc w:val="center"/>
              <w:textAlignment w:val="baseline"/>
            </w:pPr>
            <w:r w:rsidRPr="00A044F8">
              <w:t>7</w:t>
            </w:r>
          </w:p>
          <w:p w14:paraId="2F40A035"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5D4EE47F" w14:textId="77777777" w:rsidR="00240E6D" w:rsidRPr="00A044F8" w:rsidRDefault="00240E6D" w:rsidP="00E71AFD">
            <w:pPr>
              <w:widowControl w:val="0"/>
              <w:shd w:val="clear" w:color="auto" w:fill="FFFFFF"/>
              <w:spacing w:line="276" w:lineRule="auto"/>
              <w:jc w:val="center"/>
              <w:textAlignment w:val="baseline"/>
            </w:pPr>
            <w:r w:rsidRPr="00A044F8">
              <w:t>3</w:t>
            </w:r>
          </w:p>
          <w:p w14:paraId="36A0D4C6" w14:textId="77777777" w:rsidR="00240E6D" w:rsidRPr="00A044F8" w:rsidRDefault="00240E6D" w:rsidP="00E71AFD">
            <w:pPr>
              <w:widowControl w:val="0"/>
              <w:shd w:val="clear" w:color="auto" w:fill="FFFFFF"/>
              <w:spacing w:line="276" w:lineRule="auto"/>
              <w:jc w:val="center"/>
              <w:textAlignment w:val="baseline"/>
            </w:pPr>
          </w:p>
        </w:tc>
      </w:tr>
      <w:tr w:rsidR="009A0DED" w:rsidRPr="00053C94" w14:paraId="1D0CB618" w14:textId="77777777" w:rsidTr="009A0DED">
        <w:tc>
          <w:tcPr>
            <w:tcW w:w="880" w:type="dxa"/>
            <w:tcBorders>
              <w:top w:val="single" w:sz="4" w:space="0" w:color="C0504D"/>
              <w:left w:val="single" w:sz="4" w:space="0" w:color="000000"/>
              <w:bottom w:val="single" w:sz="4" w:space="0" w:color="C0504D"/>
              <w:right w:val="single" w:sz="4" w:space="0" w:color="000000"/>
            </w:tcBorders>
            <w:vAlign w:val="center"/>
          </w:tcPr>
          <w:p w14:paraId="12EF013B" w14:textId="77777777" w:rsidR="00240E6D" w:rsidRPr="00053C94" w:rsidRDefault="00240E6D" w:rsidP="00E71AFD">
            <w:pPr>
              <w:widowControl w:val="0"/>
              <w:shd w:val="clear" w:color="auto" w:fill="FFFFFF"/>
              <w:spacing w:line="276" w:lineRule="auto"/>
              <w:textAlignment w:val="baseline"/>
            </w:pPr>
            <w:r w:rsidRPr="00E71AFD">
              <w:t>LV</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760EDCD1" w14:textId="77777777" w:rsidR="00240E6D" w:rsidRPr="00053C94" w:rsidRDefault="00240E6D" w:rsidP="00E71AFD">
            <w:pPr>
              <w:widowControl w:val="0"/>
              <w:shd w:val="clear" w:color="auto" w:fill="FFFFFF"/>
              <w:spacing w:line="276" w:lineRule="auto"/>
              <w:textAlignment w:val="baseline"/>
            </w:pPr>
            <w:r w:rsidRPr="00E71AFD">
              <w:t>Pastatų langų ir vitrinų valymas iš išorės ir vidaus valymo paslaugos tinkamos</w:t>
            </w:r>
          </w:p>
        </w:tc>
        <w:tc>
          <w:tcPr>
            <w:tcW w:w="709" w:type="dxa"/>
            <w:tcBorders>
              <w:top w:val="single" w:sz="4" w:space="0" w:color="C0504D"/>
              <w:left w:val="single" w:sz="4" w:space="0" w:color="000000"/>
              <w:bottom w:val="single" w:sz="4" w:space="0" w:color="C0504D"/>
              <w:right w:val="single" w:sz="4" w:space="0" w:color="000000"/>
            </w:tcBorders>
          </w:tcPr>
          <w:p w14:paraId="333A3A75" w14:textId="77777777" w:rsidR="00240E6D" w:rsidRPr="00053C94" w:rsidRDefault="00240E6D" w:rsidP="00E71AFD">
            <w:pPr>
              <w:widowControl w:val="0"/>
              <w:shd w:val="clear" w:color="auto" w:fill="FFFFFF"/>
              <w:spacing w:line="276" w:lineRule="auto"/>
              <w:jc w:val="center"/>
              <w:textAlignment w:val="baseline"/>
            </w:pPr>
            <w:r w:rsidRPr="00E71AFD">
              <w:t>3 val.</w:t>
            </w:r>
          </w:p>
        </w:tc>
        <w:tc>
          <w:tcPr>
            <w:tcW w:w="850" w:type="dxa"/>
            <w:tcBorders>
              <w:top w:val="single" w:sz="4" w:space="0" w:color="C0504D"/>
              <w:left w:val="single" w:sz="4" w:space="0" w:color="000000"/>
              <w:bottom w:val="single" w:sz="4" w:space="0" w:color="C0504D"/>
              <w:right w:val="single" w:sz="4" w:space="0" w:color="000000"/>
            </w:tcBorders>
          </w:tcPr>
          <w:p w14:paraId="5BE17025" w14:textId="77777777" w:rsidR="00240E6D" w:rsidRPr="00053C94" w:rsidRDefault="00240E6D" w:rsidP="00E71AFD">
            <w:pPr>
              <w:widowControl w:val="0"/>
              <w:shd w:val="clear" w:color="auto" w:fill="FFFFFF"/>
              <w:spacing w:line="276" w:lineRule="auto"/>
              <w:jc w:val="center"/>
              <w:textAlignment w:val="baseline"/>
            </w:pPr>
            <w:r w:rsidRPr="00E71AFD">
              <w:t>6 val.</w:t>
            </w:r>
          </w:p>
        </w:tc>
        <w:tc>
          <w:tcPr>
            <w:tcW w:w="709" w:type="dxa"/>
            <w:tcBorders>
              <w:top w:val="single" w:sz="4" w:space="0" w:color="C0504D"/>
              <w:left w:val="single" w:sz="4" w:space="0" w:color="000000"/>
              <w:bottom w:val="single" w:sz="4" w:space="0" w:color="C0504D"/>
              <w:right w:val="single" w:sz="4" w:space="0" w:color="000000"/>
            </w:tcBorders>
          </w:tcPr>
          <w:p w14:paraId="72982CE1" w14:textId="77777777" w:rsidR="00240E6D" w:rsidRPr="00053C94" w:rsidRDefault="00240E6D" w:rsidP="00E71AFD">
            <w:pPr>
              <w:widowControl w:val="0"/>
              <w:shd w:val="clear" w:color="auto" w:fill="FFFFFF"/>
              <w:spacing w:line="276" w:lineRule="auto"/>
              <w:textAlignment w:val="baseline"/>
            </w:pPr>
            <w:r w:rsidRPr="00E71AFD">
              <w:t>16 val.</w:t>
            </w:r>
          </w:p>
        </w:tc>
        <w:tc>
          <w:tcPr>
            <w:tcW w:w="850" w:type="dxa"/>
            <w:tcBorders>
              <w:top w:val="single" w:sz="4" w:space="0" w:color="C0504D"/>
              <w:left w:val="single" w:sz="4" w:space="0" w:color="000000"/>
              <w:bottom w:val="single" w:sz="4" w:space="0" w:color="C0504D"/>
              <w:right w:val="single" w:sz="4" w:space="0" w:color="000000"/>
            </w:tcBorders>
          </w:tcPr>
          <w:p w14:paraId="52FEB417" w14:textId="77777777" w:rsidR="00240E6D" w:rsidRPr="00053C94" w:rsidRDefault="00240E6D" w:rsidP="00E71AFD">
            <w:pPr>
              <w:widowControl w:val="0"/>
              <w:shd w:val="clear" w:color="auto" w:fill="FFFFFF"/>
              <w:spacing w:line="276" w:lineRule="auto"/>
              <w:jc w:val="center"/>
              <w:textAlignment w:val="baseline"/>
            </w:pPr>
            <w:r w:rsidRPr="00E71AFD">
              <w:t>32val.</w:t>
            </w:r>
          </w:p>
        </w:tc>
        <w:tc>
          <w:tcPr>
            <w:tcW w:w="993" w:type="dxa"/>
            <w:tcBorders>
              <w:top w:val="single" w:sz="4" w:space="0" w:color="C0504D"/>
              <w:left w:val="single" w:sz="4" w:space="0" w:color="000000"/>
              <w:bottom w:val="single" w:sz="4" w:space="0" w:color="C0504D"/>
              <w:right w:val="single" w:sz="4" w:space="0" w:color="000000"/>
            </w:tcBorders>
          </w:tcPr>
          <w:p w14:paraId="104FB60B" w14:textId="77777777" w:rsidR="00240E6D" w:rsidRPr="00E71AFD" w:rsidRDefault="00240E6D" w:rsidP="00E71AFD">
            <w:pPr>
              <w:pStyle w:val="LO-Normal"/>
              <w:keepNext w:val="0"/>
              <w:suppressAutoHyphens w:val="0"/>
              <w:spacing w:line="276" w:lineRule="auto"/>
              <w:jc w:val="center"/>
              <w:rPr>
                <w:rFonts w:ascii="Times New Roman" w:hAnsi="Times New Roman"/>
              </w:rPr>
            </w:pPr>
            <w:r w:rsidRPr="00E71AFD">
              <w:rPr>
                <w:rFonts w:ascii="Times New Roman" w:hAnsi="Times New Roman"/>
              </w:rPr>
              <w:t>15</w:t>
            </w:r>
          </w:p>
          <w:p w14:paraId="5D0775BF" w14:textId="77777777" w:rsidR="00240E6D" w:rsidRPr="00053C94"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023D119C" w14:textId="77777777" w:rsidR="00240E6D" w:rsidRPr="00E71AFD" w:rsidRDefault="00240E6D" w:rsidP="00E71AFD">
            <w:pPr>
              <w:pStyle w:val="LO-Normal"/>
              <w:keepNext w:val="0"/>
              <w:suppressAutoHyphens w:val="0"/>
              <w:spacing w:line="276" w:lineRule="auto"/>
              <w:jc w:val="center"/>
              <w:rPr>
                <w:rFonts w:ascii="Times New Roman" w:hAnsi="Times New Roman"/>
              </w:rPr>
            </w:pPr>
            <w:r w:rsidRPr="00E71AFD">
              <w:rPr>
                <w:rFonts w:ascii="Times New Roman" w:hAnsi="Times New Roman"/>
              </w:rPr>
              <w:t>10</w:t>
            </w:r>
          </w:p>
          <w:p w14:paraId="7BD92C64" w14:textId="77777777" w:rsidR="00240E6D" w:rsidRPr="00053C94"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5588E44D" w14:textId="77777777" w:rsidR="00240E6D" w:rsidRPr="00E71AFD" w:rsidRDefault="00240E6D" w:rsidP="00E71AFD">
            <w:pPr>
              <w:pStyle w:val="LO-Normal"/>
              <w:keepNext w:val="0"/>
              <w:suppressAutoHyphens w:val="0"/>
              <w:spacing w:line="276" w:lineRule="auto"/>
              <w:jc w:val="center"/>
              <w:rPr>
                <w:rFonts w:ascii="Times New Roman" w:hAnsi="Times New Roman"/>
              </w:rPr>
            </w:pPr>
            <w:r w:rsidRPr="00E71AFD">
              <w:rPr>
                <w:rFonts w:ascii="Times New Roman" w:hAnsi="Times New Roman"/>
              </w:rPr>
              <w:t>7</w:t>
            </w:r>
          </w:p>
          <w:p w14:paraId="7FAB44FF" w14:textId="77777777" w:rsidR="00240E6D" w:rsidRPr="00053C94"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6882E179" w14:textId="77777777" w:rsidR="00240E6D" w:rsidRPr="00E71AFD" w:rsidRDefault="00240E6D" w:rsidP="00E71AFD">
            <w:pPr>
              <w:pStyle w:val="LO-Normal"/>
              <w:keepNext w:val="0"/>
              <w:suppressAutoHyphens w:val="0"/>
              <w:spacing w:line="276" w:lineRule="auto"/>
              <w:jc w:val="center"/>
              <w:rPr>
                <w:rFonts w:ascii="Times New Roman" w:hAnsi="Times New Roman"/>
              </w:rPr>
            </w:pPr>
            <w:r w:rsidRPr="00E71AFD">
              <w:rPr>
                <w:rFonts w:ascii="Times New Roman" w:hAnsi="Times New Roman"/>
              </w:rPr>
              <w:t>3</w:t>
            </w:r>
          </w:p>
          <w:p w14:paraId="0010BC19" w14:textId="77777777" w:rsidR="00240E6D" w:rsidRPr="00053C94" w:rsidRDefault="00240E6D" w:rsidP="00E71AFD">
            <w:pPr>
              <w:widowControl w:val="0"/>
              <w:shd w:val="clear" w:color="auto" w:fill="FFFFFF"/>
              <w:spacing w:line="276" w:lineRule="auto"/>
              <w:jc w:val="center"/>
              <w:textAlignment w:val="baseline"/>
            </w:pPr>
          </w:p>
        </w:tc>
      </w:tr>
      <w:tr w:rsidR="009A0DED" w:rsidRPr="00326936" w14:paraId="0D04A472" w14:textId="77777777" w:rsidTr="009A0DED">
        <w:tc>
          <w:tcPr>
            <w:tcW w:w="880" w:type="dxa"/>
            <w:tcBorders>
              <w:top w:val="single" w:sz="4" w:space="0" w:color="C0504D"/>
              <w:left w:val="single" w:sz="4" w:space="0" w:color="000000"/>
              <w:bottom w:val="single" w:sz="4" w:space="0" w:color="C0504D"/>
              <w:right w:val="single" w:sz="4" w:space="0" w:color="000000"/>
            </w:tcBorders>
            <w:vAlign w:val="center"/>
          </w:tcPr>
          <w:p w14:paraId="0BB2743D" w14:textId="77777777" w:rsidR="00240E6D" w:rsidRPr="00326936" w:rsidRDefault="00240E6D" w:rsidP="00E71AFD">
            <w:pPr>
              <w:widowControl w:val="0"/>
              <w:shd w:val="clear" w:color="auto" w:fill="FFFFFF"/>
              <w:spacing w:line="276" w:lineRule="auto"/>
              <w:textAlignment w:val="baseline"/>
            </w:pPr>
            <w:r w:rsidRPr="00326936">
              <w:t>BA</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58220E24" w14:textId="781FEB90" w:rsidR="00240E6D" w:rsidRPr="00326936" w:rsidRDefault="00240E6D" w:rsidP="0090550D">
            <w:pPr>
              <w:widowControl w:val="0"/>
              <w:shd w:val="clear" w:color="auto" w:fill="FFFFFF"/>
              <w:spacing w:line="276" w:lineRule="auto"/>
              <w:textAlignment w:val="baseline"/>
            </w:pPr>
            <w:r w:rsidRPr="00326936">
              <w:t>Baldai</w:t>
            </w:r>
            <w:r w:rsidR="002F73CD" w:rsidRPr="00326936">
              <w:t xml:space="preserve">, kuriuos įgyja ir </w:t>
            </w:r>
            <w:r w:rsidR="002F73CD" w:rsidRPr="00326936">
              <w:lastRenderedPageBreak/>
              <w:t>(ar) sumontuoja Privatus subjektas</w:t>
            </w:r>
            <w:r w:rsidRPr="00326936">
              <w:t xml:space="preserve"> </w:t>
            </w:r>
          </w:p>
        </w:tc>
        <w:tc>
          <w:tcPr>
            <w:tcW w:w="709" w:type="dxa"/>
            <w:tcBorders>
              <w:top w:val="single" w:sz="4" w:space="0" w:color="C0504D"/>
              <w:left w:val="single" w:sz="4" w:space="0" w:color="000000"/>
              <w:bottom w:val="single" w:sz="4" w:space="0" w:color="C0504D"/>
              <w:right w:val="single" w:sz="4" w:space="0" w:color="000000"/>
            </w:tcBorders>
          </w:tcPr>
          <w:p w14:paraId="2D856DF2" w14:textId="77777777" w:rsidR="00240E6D" w:rsidRPr="00326936" w:rsidRDefault="00240E6D" w:rsidP="00E71AFD">
            <w:pPr>
              <w:widowControl w:val="0"/>
              <w:shd w:val="clear" w:color="auto" w:fill="FFFFFF"/>
              <w:spacing w:line="276" w:lineRule="auto"/>
              <w:jc w:val="center"/>
              <w:textAlignment w:val="baseline"/>
            </w:pPr>
            <w:r w:rsidRPr="00326936">
              <w:lastRenderedPageBreak/>
              <w:t xml:space="preserve">3 </w:t>
            </w:r>
            <w:r w:rsidRPr="00326936">
              <w:lastRenderedPageBreak/>
              <w:t>val.</w:t>
            </w:r>
          </w:p>
        </w:tc>
        <w:tc>
          <w:tcPr>
            <w:tcW w:w="850" w:type="dxa"/>
            <w:tcBorders>
              <w:top w:val="single" w:sz="4" w:space="0" w:color="C0504D"/>
              <w:left w:val="single" w:sz="4" w:space="0" w:color="000000"/>
              <w:bottom w:val="single" w:sz="4" w:space="0" w:color="C0504D"/>
              <w:right w:val="single" w:sz="4" w:space="0" w:color="000000"/>
            </w:tcBorders>
          </w:tcPr>
          <w:p w14:paraId="72D7A1D8" w14:textId="77777777" w:rsidR="00240E6D" w:rsidRPr="00326936" w:rsidRDefault="00240E6D" w:rsidP="00E71AFD">
            <w:pPr>
              <w:widowControl w:val="0"/>
              <w:shd w:val="clear" w:color="auto" w:fill="FFFFFF"/>
              <w:spacing w:line="276" w:lineRule="auto"/>
              <w:jc w:val="center"/>
              <w:textAlignment w:val="baseline"/>
            </w:pPr>
            <w:r w:rsidRPr="00326936">
              <w:lastRenderedPageBreak/>
              <w:t>6 val.</w:t>
            </w:r>
          </w:p>
        </w:tc>
        <w:tc>
          <w:tcPr>
            <w:tcW w:w="709" w:type="dxa"/>
            <w:tcBorders>
              <w:top w:val="single" w:sz="4" w:space="0" w:color="C0504D"/>
              <w:left w:val="single" w:sz="4" w:space="0" w:color="000000"/>
              <w:bottom w:val="single" w:sz="4" w:space="0" w:color="C0504D"/>
              <w:right w:val="single" w:sz="4" w:space="0" w:color="000000"/>
            </w:tcBorders>
          </w:tcPr>
          <w:p w14:paraId="5568DFDE" w14:textId="77777777" w:rsidR="00240E6D" w:rsidRPr="00326936" w:rsidRDefault="00240E6D" w:rsidP="00E71AFD">
            <w:pPr>
              <w:widowControl w:val="0"/>
              <w:shd w:val="clear" w:color="auto" w:fill="FFFFFF"/>
              <w:spacing w:line="276" w:lineRule="auto"/>
              <w:textAlignment w:val="baseline"/>
            </w:pPr>
            <w:r w:rsidRPr="00326936">
              <w:t xml:space="preserve">16 </w:t>
            </w:r>
            <w:r w:rsidRPr="00326936">
              <w:lastRenderedPageBreak/>
              <w:t>val.</w:t>
            </w:r>
          </w:p>
        </w:tc>
        <w:tc>
          <w:tcPr>
            <w:tcW w:w="850" w:type="dxa"/>
            <w:tcBorders>
              <w:top w:val="single" w:sz="4" w:space="0" w:color="C0504D"/>
              <w:left w:val="single" w:sz="4" w:space="0" w:color="000000"/>
              <w:bottom w:val="single" w:sz="4" w:space="0" w:color="C0504D"/>
              <w:right w:val="single" w:sz="4" w:space="0" w:color="000000"/>
            </w:tcBorders>
          </w:tcPr>
          <w:p w14:paraId="33611FFD" w14:textId="77777777" w:rsidR="00240E6D" w:rsidRPr="00326936" w:rsidRDefault="00240E6D" w:rsidP="00E71AFD">
            <w:pPr>
              <w:widowControl w:val="0"/>
              <w:shd w:val="clear" w:color="auto" w:fill="FFFFFF"/>
              <w:spacing w:line="276" w:lineRule="auto"/>
              <w:jc w:val="center"/>
              <w:textAlignment w:val="baseline"/>
            </w:pPr>
            <w:r w:rsidRPr="00326936">
              <w:lastRenderedPageBreak/>
              <w:t>32val.</w:t>
            </w:r>
          </w:p>
        </w:tc>
        <w:tc>
          <w:tcPr>
            <w:tcW w:w="993" w:type="dxa"/>
            <w:tcBorders>
              <w:top w:val="single" w:sz="4" w:space="0" w:color="C0504D"/>
              <w:left w:val="single" w:sz="4" w:space="0" w:color="000000"/>
              <w:bottom w:val="single" w:sz="4" w:space="0" w:color="C0504D"/>
              <w:right w:val="single" w:sz="4" w:space="0" w:color="000000"/>
            </w:tcBorders>
          </w:tcPr>
          <w:p w14:paraId="30150CAB" w14:textId="77777777" w:rsidR="00240E6D" w:rsidRPr="00326936" w:rsidRDefault="00240E6D" w:rsidP="00E71AFD">
            <w:pPr>
              <w:pStyle w:val="LO-Normal"/>
              <w:keepNext w:val="0"/>
              <w:suppressAutoHyphens w:val="0"/>
              <w:spacing w:line="276" w:lineRule="auto"/>
              <w:jc w:val="center"/>
              <w:rPr>
                <w:rFonts w:ascii="Times New Roman" w:hAnsi="Times New Roman"/>
              </w:rPr>
            </w:pPr>
            <w:r w:rsidRPr="00326936">
              <w:rPr>
                <w:rFonts w:ascii="Times New Roman" w:hAnsi="Times New Roman"/>
              </w:rPr>
              <w:t>15</w:t>
            </w:r>
          </w:p>
          <w:p w14:paraId="3293DB35" w14:textId="77777777" w:rsidR="00240E6D" w:rsidRPr="00326936"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6D4D46FC" w14:textId="77777777" w:rsidR="00240E6D" w:rsidRPr="00326936" w:rsidRDefault="00240E6D" w:rsidP="00E71AFD">
            <w:pPr>
              <w:pStyle w:val="LO-Normal"/>
              <w:keepNext w:val="0"/>
              <w:suppressAutoHyphens w:val="0"/>
              <w:spacing w:line="276" w:lineRule="auto"/>
              <w:jc w:val="center"/>
              <w:rPr>
                <w:rFonts w:ascii="Times New Roman" w:hAnsi="Times New Roman"/>
              </w:rPr>
            </w:pPr>
            <w:r w:rsidRPr="00326936">
              <w:rPr>
                <w:rFonts w:ascii="Times New Roman" w:hAnsi="Times New Roman"/>
              </w:rPr>
              <w:lastRenderedPageBreak/>
              <w:t>10</w:t>
            </w:r>
          </w:p>
          <w:p w14:paraId="48A91D5E" w14:textId="77777777" w:rsidR="00240E6D" w:rsidRPr="00326936"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1AD887AD" w14:textId="77777777" w:rsidR="00240E6D" w:rsidRPr="00326936" w:rsidRDefault="00240E6D" w:rsidP="00E71AFD">
            <w:pPr>
              <w:pStyle w:val="LO-Normal"/>
              <w:keepNext w:val="0"/>
              <w:suppressAutoHyphens w:val="0"/>
              <w:spacing w:line="276" w:lineRule="auto"/>
              <w:jc w:val="center"/>
              <w:rPr>
                <w:rFonts w:ascii="Times New Roman" w:hAnsi="Times New Roman"/>
              </w:rPr>
            </w:pPr>
            <w:r w:rsidRPr="00326936">
              <w:rPr>
                <w:rFonts w:ascii="Times New Roman" w:hAnsi="Times New Roman"/>
              </w:rPr>
              <w:lastRenderedPageBreak/>
              <w:t>7</w:t>
            </w:r>
          </w:p>
          <w:p w14:paraId="7FD9BA3B" w14:textId="77777777" w:rsidR="00240E6D" w:rsidRPr="00326936"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5ECA6716" w14:textId="77777777" w:rsidR="00240E6D" w:rsidRPr="00326936" w:rsidRDefault="00240E6D" w:rsidP="00E71AFD">
            <w:pPr>
              <w:pStyle w:val="LO-Normal"/>
              <w:keepNext w:val="0"/>
              <w:suppressAutoHyphens w:val="0"/>
              <w:spacing w:line="276" w:lineRule="auto"/>
              <w:jc w:val="center"/>
              <w:rPr>
                <w:rFonts w:ascii="Times New Roman" w:hAnsi="Times New Roman"/>
              </w:rPr>
            </w:pPr>
            <w:r w:rsidRPr="00326936">
              <w:rPr>
                <w:rFonts w:ascii="Times New Roman" w:hAnsi="Times New Roman"/>
              </w:rPr>
              <w:lastRenderedPageBreak/>
              <w:t>3</w:t>
            </w:r>
          </w:p>
          <w:p w14:paraId="15E1A85D" w14:textId="77777777" w:rsidR="00240E6D" w:rsidRPr="00326936" w:rsidRDefault="00240E6D" w:rsidP="00E71AFD">
            <w:pPr>
              <w:widowControl w:val="0"/>
              <w:shd w:val="clear" w:color="auto" w:fill="FFFFFF"/>
              <w:spacing w:line="276" w:lineRule="auto"/>
              <w:jc w:val="center"/>
              <w:textAlignment w:val="baseline"/>
            </w:pPr>
          </w:p>
        </w:tc>
      </w:tr>
    </w:tbl>
    <w:p w14:paraId="062566C9" w14:textId="77777777" w:rsidR="002925DF" w:rsidRPr="00326936" w:rsidRDefault="002925DF" w:rsidP="00E71AFD">
      <w:pPr>
        <w:tabs>
          <w:tab w:val="num" w:pos="720"/>
        </w:tabs>
        <w:suppressAutoHyphens/>
        <w:spacing w:after="120" w:line="276" w:lineRule="auto"/>
        <w:jc w:val="both"/>
        <w:rPr>
          <w:spacing w:val="-3"/>
          <w:sz w:val="20"/>
          <w:szCs w:val="22"/>
        </w:rPr>
      </w:pPr>
      <w:bookmarkStart w:id="1313" w:name="_Toc517254705"/>
      <w:bookmarkStart w:id="1314" w:name="_Toc519144686"/>
      <w:bookmarkStart w:id="1315" w:name="_Toc519746139"/>
      <w:bookmarkEnd w:id="1313"/>
      <w:bookmarkEnd w:id="1314"/>
      <w:bookmarkEnd w:id="1315"/>
    </w:p>
    <w:p w14:paraId="1B7484D9" w14:textId="12ABE2DF" w:rsidR="006A32AE" w:rsidRPr="0090550D" w:rsidRDefault="006A32AE" w:rsidP="006A32AE">
      <w:pPr>
        <w:tabs>
          <w:tab w:val="num" w:pos="720"/>
        </w:tabs>
        <w:suppressAutoHyphens/>
        <w:spacing w:after="120" w:line="276" w:lineRule="auto"/>
        <w:ind w:left="720"/>
        <w:jc w:val="both"/>
        <w:rPr>
          <w:spacing w:val="-3"/>
        </w:rPr>
      </w:pPr>
      <w:r w:rsidRPr="0090550D">
        <w:rPr>
          <w:spacing w:val="-3"/>
        </w:rPr>
        <w:t xml:space="preserve">** Esant registravimo įrankio funkcionavimo pažeidimui, iki jo ištaisymo </w:t>
      </w:r>
      <w:r w:rsidR="00404895" w:rsidRPr="0090550D">
        <w:rPr>
          <w:spacing w:val="-3"/>
        </w:rPr>
        <w:t>Privatus subjektas apie funkcionavimo pažeidimus Valdžios subjekto atsakingam asmeniui privalo pranešti kitais būdais, pavyzdžiui, telefonu, ir imtis visų priemonių, kad funkcionavimo pažeidimas būtų pašalintas per šiame Sutarties priedėlyje nustatytą ištaisymo laiką  ir kad būtų išvengta žalos ar užkirstas kelias didesnės žalos atsiradimui.</w:t>
      </w:r>
    </w:p>
    <w:p w14:paraId="5D296975" w14:textId="77777777" w:rsidR="002925DF" w:rsidRDefault="002925DF" w:rsidP="00A044F8">
      <w:pPr>
        <w:tabs>
          <w:tab w:val="num" w:pos="720"/>
        </w:tabs>
        <w:suppressAutoHyphens/>
        <w:spacing w:after="120" w:line="276" w:lineRule="auto"/>
        <w:ind w:left="1440" w:hanging="720"/>
        <w:jc w:val="both"/>
        <w:rPr>
          <w:spacing w:val="-3"/>
          <w:sz w:val="20"/>
          <w:szCs w:val="22"/>
        </w:rPr>
      </w:pPr>
    </w:p>
    <w:p w14:paraId="18BF86D2" w14:textId="77777777" w:rsidR="002925DF" w:rsidRDefault="002925DF" w:rsidP="00A044F8">
      <w:pPr>
        <w:tabs>
          <w:tab w:val="num" w:pos="720"/>
        </w:tabs>
        <w:suppressAutoHyphens/>
        <w:spacing w:after="120" w:line="276" w:lineRule="auto"/>
        <w:ind w:left="1440" w:hanging="720"/>
        <w:jc w:val="both"/>
        <w:rPr>
          <w:spacing w:val="-3"/>
          <w:sz w:val="20"/>
          <w:szCs w:val="22"/>
        </w:rPr>
      </w:pPr>
    </w:p>
    <w:p w14:paraId="06A3ED8D" w14:textId="77777777" w:rsidR="002925DF" w:rsidRDefault="002925DF" w:rsidP="00A044F8">
      <w:pPr>
        <w:tabs>
          <w:tab w:val="num" w:pos="720"/>
        </w:tabs>
        <w:suppressAutoHyphens/>
        <w:spacing w:after="120" w:line="276" w:lineRule="auto"/>
        <w:ind w:left="1440" w:hanging="720"/>
        <w:jc w:val="both"/>
        <w:rPr>
          <w:spacing w:val="-3"/>
          <w:sz w:val="20"/>
          <w:szCs w:val="22"/>
        </w:rPr>
        <w:sectPr w:rsidR="002925DF" w:rsidSect="009A0DED">
          <w:pgSz w:w="11906" w:h="16838" w:code="9"/>
          <w:pgMar w:top="1418" w:right="1134" w:bottom="1418" w:left="1134" w:header="567" w:footer="567" w:gutter="0"/>
          <w:pgNumType w:start="1"/>
          <w:cols w:space="708"/>
          <w:docGrid w:linePitch="360"/>
        </w:sectPr>
      </w:pPr>
    </w:p>
    <w:p w14:paraId="59DCE3BB" w14:textId="77777777" w:rsidR="002925DF" w:rsidRDefault="002925DF" w:rsidP="00A044F8">
      <w:pPr>
        <w:tabs>
          <w:tab w:val="num" w:pos="720"/>
        </w:tabs>
        <w:suppressAutoHyphens/>
        <w:spacing w:after="120" w:line="276" w:lineRule="auto"/>
        <w:ind w:left="1440" w:hanging="720"/>
        <w:jc w:val="both"/>
        <w:rPr>
          <w:spacing w:val="-3"/>
          <w:sz w:val="20"/>
          <w:szCs w:val="22"/>
        </w:rPr>
      </w:pPr>
    </w:p>
    <w:p w14:paraId="0A196EE7" w14:textId="77777777" w:rsidR="002925DF" w:rsidRPr="00A044F8" w:rsidRDefault="002925DF" w:rsidP="00A044F8">
      <w:pPr>
        <w:tabs>
          <w:tab w:val="num" w:pos="720"/>
        </w:tabs>
        <w:suppressAutoHyphens/>
        <w:spacing w:after="120" w:line="276" w:lineRule="auto"/>
        <w:ind w:left="1440" w:hanging="720"/>
        <w:jc w:val="both"/>
        <w:rPr>
          <w:spacing w:val="-3"/>
          <w:sz w:val="20"/>
          <w:szCs w:val="22"/>
        </w:rPr>
      </w:pPr>
    </w:p>
    <w:p w14:paraId="0CC051F6" w14:textId="77777777" w:rsidR="00A044F8" w:rsidRPr="00A044F8" w:rsidRDefault="00A044F8" w:rsidP="00617639">
      <w:pPr>
        <w:widowControl w:val="0"/>
        <w:numPr>
          <w:ilvl w:val="1"/>
          <w:numId w:val="38"/>
        </w:numPr>
        <w:shd w:val="clear" w:color="auto" w:fill="FFFFFF"/>
        <w:autoSpaceDE w:val="0"/>
        <w:spacing w:line="276" w:lineRule="auto"/>
        <w:ind w:left="709"/>
        <w:jc w:val="both"/>
        <w:textAlignment w:val="baseline"/>
        <w:rPr>
          <w:b/>
          <w:bCs/>
        </w:rPr>
      </w:pPr>
      <w:r w:rsidRPr="00A044F8">
        <w:t>Esant Funkcionavimo pažeidimui, Privatus subjektas privalo imtis visų būtinų priemonių, kad užtikrintų atitinkamos Objekto dalies</w:t>
      </w:r>
      <w:r w:rsidRPr="00A044F8">
        <w:rPr>
          <w:color w:val="000000" w:themeColor="text1"/>
        </w:rPr>
        <w:t xml:space="preserve">, </w:t>
      </w:r>
      <w:r w:rsidRPr="00A044F8">
        <w:t>Valdžios subjekto</w:t>
      </w:r>
      <w:r w:rsidRPr="00A044F8">
        <w:rPr>
          <w:color w:val="000000" w:themeColor="text1"/>
        </w:rPr>
        <w:t xml:space="preserve"> </w:t>
      </w:r>
      <w:r w:rsidRPr="00A044F8">
        <w:t>darbuotojų, lankytojų bei kitų asmenų, esančių Objekte</w:t>
      </w:r>
      <w:r w:rsidRPr="00A044F8">
        <w:rPr>
          <w:color w:val="000000" w:themeColor="text1"/>
        </w:rPr>
        <w:t xml:space="preserve"> </w:t>
      </w:r>
      <w:r w:rsidRPr="00A044F8">
        <w:t>saugumą.</w:t>
      </w:r>
    </w:p>
    <w:p w14:paraId="49150D21" w14:textId="77777777" w:rsidR="00A044F8" w:rsidRPr="00A044F8" w:rsidRDefault="00A044F8" w:rsidP="00617639">
      <w:pPr>
        <w:widowControl w:val="0"/>
        <w:numPr>
          <w:ilvl w:val="1"/>
          <w:numId w:val="38"/>
        </w:numPr>
        <w:shd w:val="clear" w:color="auto" w:fill="FFFFFF"/>
        <w:autoSpaceDE w:val="0"/>
        <w:spacing w:line="276" w:lineRule="auto"/>
        <w:ind w:left="709"/>
        <w:jc w:val="both"/>
        <w:textAlignment w:val="baseline"/>
        <w:rPr>
          <w:b/>
          <w:bCs/>
        </w:rPr>
      </w:pPr>
      <w:bookmarkStart w:id="1316" w:name="_Ref514317188"/>
      <w:r w:rsidRPr="00A044F8">
        <w:rPr>
          <w:bCs/>
          <w:color w:val="000000" w:themeColor="text1"/>
        </w:rPr>
        <w:t xml:space="preserve">Galutinio ištaisymo laikas - </w:t>
      </w:r>
      <w:r w:rsidRPr="00A044F8">
        <w:t>užregistravus Funkcionavimo pažeidimą Registravimo įrankyje, jeigu Privatus subjektas dėl pagrįstų priežasčių jo negali fiziškai ištaisyti per šio Priedėlio 2 lentelėje nurodytą Ištaisymo laiką, šis laikas gali būti pratęstas ir tai turi būti registruojama Registravimo įrankyje:</w:t>
      </w:r>
      <w:bookmarkEnd w:id="1316"/>
    </w:p>
    <w:p w14:paraId="47A57EC2" w14:textId="77777777" w:rsidR="00A044F8" w:rsidRPr="00A044F8" w:rsidRDefault="00A044F8" w:rsidP="00A044F8">
      <w:pPr>
        <w:widowControl w:val="0"/>
        <w:numPr>
          <w:ilvl w:val="2"/>
          <w:numId w:val="38"/>
        </w:numPr>
        <w:shd w:val="clear" w:color="auto" w:fill="FFFFFF"/>
        <w:autoSpaceDE w:val="0"/>
        <w:spacing w:line="276" w:lineRule="auto"/>
        <w:jc w:val="both"/>
        <w:textAlignment w:val="baseline"/>
        <w:rPr>
          <w:bCs/>
        </w:rPr>
      </w:pPr>
      <w:r w:rsidRPr="00A044F8">
        <w:rPr>
          <w:bCs/>
        </w:rPr>
        <w:t>A lygio atveju ne daugiau kaip 3 val.;</w:t>
      </w:r>
    </w:p>
    <w:p w14:paraId="32FCB52A" w14:textId="77777777" w:rsidR="00A044F8" w:rsidRPr="00A044F8" w:rsidRDefault="00A044F8" w:rsidP="00A044F8">
      <w:pPr>
        <w:widowControl w:val="0"/>
        <w:numPr>
          <w:ilvl w:val="2"/>
          <w:numId w:val="38"/>
        </w:numPr>
        <w:shd w:val="clear" w:color="auto" w:fill="FFFFFF"/>
        <w:autoSpaceDE w:val="0"/>
        <w:spacing w:line="276" w:lineRule="auto"/>
        <w:jc w:val="both"/>
        <w:textAlignment w:val="baseline"/>
        <w:rPr>
          <w:bCs/>
        </w:rPr>
      </w:pPr>
      <w:r w:rsidRPr="00A044F8">
        <w:rPr>
          <w:bCs/>
        </w:rPr>
        <w:t>B lygio atveju ne daugiau kaip 6 val.;</w:t>
      </w:r>
    </w:p>
    <w:p w14:paraId="23BEDA2F" w14:textId="77777777" w:rsidR="00A044F8" w:rsidRPr="00A044F8" w:rsidRDefault="00A044F8" w:rsidP="00A044F8">
      <w:pPr>
        <w:widowControl w:val="0"/>
        <w:numPr>
          <w:ilvl w:val="2"/>
          <w:numId w:val="38"/>
        </w:numPr>
        <w:shd w:val="clear" w:color="auto" w:fill="FFFFFF"/>
        <w:autoSpaceDE w:val="0"/>
        <w:spacing w:line="276" w:lineRule="auto"/>
        <w:jc w:val="both"/>
        <w:textAlignment w:val="baseline"/>
        <w:rPr>
          <w:bCs/>
        </w:rPr>
      </w:pPr>
      <w:r w:rsidRPr="00A044F8">
        <w:rPr>
          <w:bCs/>
        </w:rPr>
        <w:t>C lygio atveju ne daugiau kaip 10 val.;</w:t>
      </w:r>
    </w:p>
    <w:p w14:paraId="6BC51350" w14:textId="77777777" w:rsidR="00A044F8" w:rsidRPr="00A044F8" w:rsidRDefault="00A044F8" w:rsidP="00A044F8">
      <w:pPr>
        <w:widowControl w:val="0"/>
        <w:numPr>
          <w:ilvl w:val="2"/>
          <w:numId w:val="38"/>
        </w:numPr>
        <w:shd w:val="clear" w:color="auto" w:fill="FFFFFF"/>
        <w:autoSpaceDE w:val="0"/>
        <w:spacing w:line="276" w:lineRule="auto"/>
        <w:jc w:val="both"/>
        <w:textAlignment w:val="baseline"/>
        <w:rPr>
          <w:bCs/>
        </w:rPr>
      </w:pPr>
      <w:r w:rsidRPr="00A044F8">
        <w:rPr>
          <w:bCs/>
        </w:rPr>
        <w:t>D lygio atveju ne daugiau kaip 24 val.</w:t>
      </w:r>
    </w:p>
    <w:p w14:paraId="0282E6E4" w14:textId="30F32EC0" w:rsidR="00A044F8" w:rsidRPr="00A044F8" w:rsidRDefault="00A044F8" w:rsidP="00617639">
      <w:pPr>
        <w:widowControl w:val="0"/>
        <w:numPr>
          <w:ilvl w:val="1"/>
          <w:numId w:val="38"/>
        </w:numPr>
        <w:shd w:val="clear" w:color="auto" w:fill="FFFFFF"/>
        <w:autoSpaceDE w:val="0"/>
        <w:spacing w:line="276" w:lineRule="auto"/>
        <w:ind w:left="709"/>
        <w:jc w:val="both"/>
        <w:textAlignment w:val="baseline"/>
        <w:rPr>
          <w:bCs/>
        </w:rPr>
      </w:pPr>
      <w:r w:rsidRPr="00A044F8">
        <w:rPr>
          <w:bCs/>
        </w:rPr>
        <w:t xml:space="preserve">Privačiam subjektui užregistravus Registravimo įrankyje Ištaisymo laiko pratęsimą, kaip nurodyta šio Priedėlio </w:t>
      </w:r>
      <w:r w:rsidRPr="00A044F8">
        <w:rPr>
          <w:bCs/>
        </w:rPr>
        <w:fldChar w:fldCharType="begin"/>
      </w:r>
      <w:r w:rsidRPr="00A044F8">
        <w:rPr>
          <w:bCs/>
        </w:rPr>
        <w:instrText xml:space="preserve"> REF _Ref514317188 \r \h  \* MERGEFORMAT </w:instrText>
      </w:r>
      <w:r w:rsidRPr="00A044F8">
        <w:rPr>
          <w:bCs/>
        </w:rPr>
      </w:r>
      <w:r w:rsidRPr="00A044F8">
        <w:rPr>
          <w:bCs/>
        </w:rPr>
        <w:fldChar w:fldCharType="separate"/>
      </w:r>
      <w:r w:rsidR="00B87438">
        <w:rPr>
          <w:bCs/>
        </w:rPr>
        <w:t>3.17</w:t>
      </w:r>
      <w:r w:rsidRPr="00A044F8">
        <w:rPr>
          <w:bCs/>
        </w:rPr>
        <w:fldChar w:fldCharType="end"/>
      </w:r>
      <w:r w:rsidRPr="00A044F8">
        <w:rPr>
          <w:bCs/>
        </w:rPr>
        <w:t xml:space="preserve"> punkte, tokį pratęsimą turi patvirtinti arba atmesti Valdžios subjektas. Ištaisymo laiko pratęsimas negali būti taikomas, jeigu per 3 (tris) mėnesius du kartus pasikartojo tokio paties lygio (A, B, C arba D) tas pats Funkcionavimo pažeidimas, kurio Ištaisymo laikas buvo pratęstas. Jei Privatus subjektas nesutinka su Valdžios subjekto sprendimu nepratęsti Ištaisymo laiko, šis nesutarimas sprendžiamas Sutartis </w:t>
      </w:r>
      <w:r w:rsidR="001872FB" w:rsidRPr="00326936">
        <w:rPr>
          <w:bCs/>
        </w:rPr>
        <w:t>51</w:t>
      </w:r>
      <w:r w:rsidRPr="00326936">
        <w:rPr>
          <w:bCs/>
          <w:strike/>
        </w:rPr>
        <w:fldChar w:fldCharType="begin"/>
      </w:r>
      <w:r w:rsidRPr="00326936">
        <w:rPr>
          <w:bCs/>
          <w:strike/>
        </w:rPr>
        <w:instrText xml:space="preserve"> REF _Ref284491700 \r \h </w:instrText>
      </w:r>
      <w:r w:rsidR="001872FB" w:rsidRPr="00326936">
        <w:rPr>
          <w:bCs/>
          <w:strike/>
        </w:rPr>
        <w:instrText xml:space="preserve"> \* MERGEFORMAT </w:instrText>
      </w:r>
      <w:r w:rsidRPr="00326936">
        <w:rPr>
          <w:bCs/>
          <w:strike/>
        </w:rPr>
      </w:r>
      <w:r w:rsidRPr="00326936">
        <w:rPr>
          <w:bCs/>
          <w:strike/>
        </w:rPr>
        <w:fldChar w:fldCharType="end"/>
      </w:r>
      <w:r w:rsidRPr="00326936">
        <w:rPr>
          <w:bCs/>
        </w:rPr>
        <w:t xml:space="preserve"> punkt</w:t>
      </w:r>
      <w:r w:rsidRPr="00326936">
        <w:t>e</w:t>
      </w:r>
      <w:r w:rsidRPr="00326936">
        <w:rPr>
          <w:bCs/>
          <w:color w:val="FF0000"/>
        </w:rPr>
        <w:t xml:space="preserve"> </w:t>
      </w:r>
      <w:r w:rsidRPr="00326936">
        <w:rPr>
          <w:bCs/>
        </w:rPr>
        <w:t>nustatyta tvarka. Iki ginčo išsprendimo Funkcionavimo pažeidimo ištaisymui taikomas laikas</w:t>
      </w:r>
      <w:r w:rsidRPr="00A044F8">
        <w:rPr>
          <w:bCs/>
        </w:rPr>
        <w:t xml:space="preserve">, nurodytas šio </w:t>
      </w:r>
      <w:r w:rsidRPr="00A044F8">
        <w:rPr>
          <w:bCs/>
          <w:color w:val="000000" w:themeColor="text1"/>
        </w:rPr>
        <w:t xml:space="preserve">Priedėlio 2 </w:t>
      </w:r>
      <w:r w:rsidRPr="00A044F8">
        <w:rPr>
          <w:bCs/>
        </w:rPr>
        <w:t xml:space="preserve">lentelėje. FPI apskaičiuojamas ir taikomas tik po to, kai išsprendžiamas ginčas tarp Šalių ir </w:t>
      </w:r>
      <w:r w:rsidR="004A1049">
        <w:rPr>
          <w:bCs/>
        </w:rPr>
        <w:t>visiškai</w:t>
      </w:r>
      <w:r w:rsidR="004A1049" w:rsidRPr="00A044F8">
        <w:rPr>
          <w:bCs/>
        </w:rPr>
        <w:t xml:space="preserve"> </w:t>
      </w:r>
      <w:r w:rsidRPr="00A044F8">
        <w:rPr>
          <w:bCs/>
        </w:rPr>
        <w:t>ištaisomas Funkcionavimo pažeidimas.</w:t>
      </w:r>
    </w:p>
    <w:p w14:paraId="72E071FF" w14:textId="77777777" w:rsidR="00A044F8" w:rsidRPr="00A044F8" w:rsidRDefault="00A044F8" w:rsidP="00617639">
      <w:pPr>
        <w:widowControl w:val="0"/>
        <w:numPr>
          <w:ilvl w:val="1"/>
          <w:numId w:val="38"/>
        </w:numPr>
        <w:shd w:val="clear" w:color="auto" w:fill="FFFFFF"/>
        <w:autoSpaceDE w:val="0"/>
        <w:spacing w:line="276" w:lineRule="auto"/>
        <w:ind w:left="851" w:hanging="578"/>
        <w:jc w:val="both"/>
        <w:textAlignment w:val="baseline"/>
        <w:rPr>
          <w:color w:val="000000" w:themeColor="text1"/>
        </w:rPr>
      </w:pPr>
      <w:bookmarkStart w:id="1317" w:name="_Ref514316035"/>
      <w:r w:rsidRPr="00A044F8">
        <w:rPr>
          <w:color w:val="000000" w:themeColor="text1"/>
        </w:rPr>
        <w:t>Užregistravus Funkcionavimo pažeidimą Registravimo įrankyje jeigu Privatus subjektas nustato, kad dėl objektyvių priežasčių jo negalima ištaisyti per šio Priedėlio 2 lentelėje nurodytą Ištaisymo laiką, Registravimo įrankyje Privatus subjektas turi fiksuoti Laikiną ištaisymo laiką, nurodyti kokių Laikino ištaisymo priemonių imtasi arba bus imtasi per Laikino ištaisymo laiką bei nurodyti Galutinio ištaisymo laiką ir jo pasirinkimo priežastis. Valdžios subjektas nedelsiant Registravimo įrankyje turi patvirtinti tokį Laikiną ištaisymą bei Galutinio ištaisymo laiką arba atmesti. Privatus subjektas turi pateikti papildomą informaciją per Valdžios subjekto nustatytą laiką, jeigu Valdžios subjektui trūksta informacijos įsitikinti, kad Laikinas ištaisymas, jo laikas bei Galutinio ištaisymo laikas yra tinkamai ir pagrįstai pasirinktas.</w:t>
      </w:r>
      <w:bookmarkEnd w:id="1317"/>
      <w:r w:rsidRPr="00A044F8">
        <w:rPr>
          <w:color w:val="000000" w:themeColor="text1"/>
        </w:rPr>
        <w:t xml:space="preserve"> </w:t>
      </w:r>
    </w:p>
    <w:p w14:paraId="2782342F" w14:textId="77777777" w:rsidR="00A044F8" w:rsidRPr="00A044F8" w:rsidRDefault="00A044F8" w:rsidP="00617639">
      <w:pPr>
        <w:widowControl w:val="0"/>
        <w:numPr>
          <w:ilvl w:val="1"/>
          <w:numId w:val="38"/>
        </w:numPr>
        <w:shd w:val="clear" w:color="auto" w:fill="FFFFFF"/>
        <w:autoSpaceDE w:val="0"/>
        <w:spacing w:line="276" w:lineRule="auto"/>
        <w:ind w:left="851" w:hanging="578"/>
        <w:jc w:val="both"/>
        <w:textAlignment w:val="baseline"/>
        <w:rPr>
          <w:color w:val="000000" w:themeColor="text1"/>
        </w:rPr>
      </w:pPr>
      <w:r w:rsidRPr="00A044F8">
        <w:rPr>
          <w:color w:val="000000" w:themeColor="text1"/>
        </w:rPr>
        <w:t>Jeigu Privatus subjektas neištaiso Funkcionavimo pažeidimo per nustatytą ir Valdžios subjekto patvirtintą Galutinio ištaisymo laiką, iš karto pradedami skaičiuoti FPT ir FPI pagal šio Priedėlio nuostatas.</w:t>
      </w:r>
    </w:p>
    <w:p w14:paraId="4918B2E2" w14:textId="3729B0E3" w:rsidR="00A044F8" w:rsidRPr="00A044F8" w:rsidRDefault="00A044F8" w:rsidP="00617639">
      <w:pPr>
        <w:widowControl w:val="0"/>
        <w:numPr>
          <w:ilvl w:val="1"/>
          <w:numId w:val="38"/>
        </w:numPr>
        <w:shd w:val="clear" w:color="auto" w:fill="FFFFFF"/>
        <w:autoSpaceDE w:val="0"/>
        <w:spacing w:line="276" w:lineRule="auto"/>
        <w:ind w:left="851" w:hanging="578"/>
        <w:jc w:val="both"/>
        <w:textAlignment w:val="baseline"/>
        <w:rPr>
          <w:color w:val="000000" w:themeColor="text1"/>
        </w:rPr>
      </w:pPr>
      <w:r w:rsidRPr="00A044F8">
        <w:rPr>
          <w:color w:val="000000" w:themeColor="text1"/>
        </w:rPr>
        <w:t xml:space="preserve">Jeigu Valdžios subjektas nepatvirtina Laikino ištaisymo laiko ir / ar Galutinio ištaisymo laiko ir Privatus subjektas nesutinka su tokiu sprendimu, </w:t>
      </w:r>
      <w:r w:rsidRPr="00A044F8">
        <w:rPr>
          <w:bCs/>
          <w:color w:val="000000" w:themeColor="text1"/>
        </w:rPr>
        <w:t xml:space="preserve">šis nesutarimas sprendžiamas Sutartis </w:t>
      </w:r>
      <w:r w:rsidR="001872FB" w:rsidRPr="00326936">
        <w:rPr>
          <w:bCs/>
          <w:color w:val="000000" w:themeColor="text1"/>
        </w:rPr>
        <w:t>51</w:t>
      </w:r>
      <w:r w:rsidRPr="00326936">
        <w:rPr>
          <w:bCs/>
          <w:color w:val="000000" w:themeColor="text1"/>
        </w:rPr>
        <w:t xml:space="preserve"> punkt</w:t>
      </w:r>
      <w:r w:rsidRPr="00326936">
        <w:t>e</w:t>
      </w:r>
      <w:r w:rsidRPr="00326936">
        <w:rPr>
          <w:bCs/>
          <w:color w:val="000000" w:themeColor="text1"/>
        </w:rPr>
        <w:t xml:space="preserve"> nustatyta tvarka. Iki ginčo išsprendimo Funkcionavimo pažeidimo ištaisymui</w:t>
      </w:r>
      <w:r w:rsidRPr="00A044F8">
        <w:rPr>
          <w:bCs/>
          <w:color w:val="000000" w:themeColor="text1"/>
        </w:rPr>
        <w:t xml:space="preserve"> taikomas laikas, nurodytas šio Priedėlio 2 lentelėje. FPI apskaičiuojamas ir taikomas tik po to, kai išsprendžiamas ginčas tarp Šalių ir </w:t>
      </w:r>
      <w:r w:rsidR="004A1049">
        <w:rPr>
          <w:bCs/>
          <w:color w:val="000000" w:themeColor="text1"/>
        </w:rPr>
        <w:t>visiškai</w:t>
      </w:r>
      <w:r w:rsidR="004A1049" w:rsidRPr="00A044F8">
        <w:rPr>
          <w:bCs/>
          <w:color w:val="000000" w:themeColor="text1"/>
        </w:rPr>
        <w:t xml:space="preserve"> </w:t>
      </w:r>
      <w:r w:rsidRPr="00A044F8">
        <w:rPr>
          <w:bCs/>
          <w:color w:val="000000" w:themeColor="text1"/>
        </w:rPr>
        <w:t>ištaisomas Funkcionavimo pažeidimas.</w:t>
      </w:r>
      <w:r w:rsidRPr="00A044F8">
        <w:rPr>
          <w:color w:val="000000" w:themeColor="text1"/>
        </w:rPr>
        <w:t xml:space="preserve"> </w:t>
      </w:r>
    </w:p>
    <w:p w14:paraId="539370B3" w14:textId="2183350B" w:rsidR="00A044F8" w:rsidRPr="00A044F8" w:rsidRDefault="00A044F8" w:rsidP="00617639">
      <w:pPr>
        <w:widowControl w:val="0"/>
        <w:numPr>
          <w:ilvl w:val="1"/>
          <w:numId w:val="38"/>
        </w:numPr>
        <w:shd w:val="clear" w:color="auto" w:fill="FFFFFF"/>
        <w:autoSpaceDE w:val="0"/>
        <w:spacing w:line="276" w:lineRule="auto"/>
        <w:ind w:left="851" w:hanging="578"/>
        <w:jc w:val="both"/>
        <w:textAlignment w:val="baseline"/>
        <w:rPr>
          <w:color w:val="000000" w:themeColor="text1"/>
        </w:rPr>
      </w:pPr>
      <w:bookmarkStart w:id="1318" w:name="_Ref514316707"/>
      <w:r w:rsidRPr="00A044F8">
        <w:rPr>
          <w:color w:val="000000" w:themeColor="text1"/>
        </w:rPr>
        <w:t>Privačiam subjektui atlikus Laikiną ištaisymą ir Galutinį ištaisymą, tikslų laiką registruoja Registravimo įrankyje bei pateikia kitą informaciją</w:t>
      </w:r>
      <w:r w:rsidR="00053C94">
        <w:rPr>
          <w:color w:val="000000" w:themeColor="text1"/>
        </w:rPr>
        <w:t xml:space="preserve">, kuri yra nurodyta Registravimo </w:t>
      </w:r>
      <w:r w:rsidR="00053C94">
        <w:rPr>
          <w:color w:val="000000" w:themeColor="text1"/>
        </w:rPr>
        <w:lastRenderedPageBreak/>
        <w:t>įrankyje.</w:t>
      </w:r>
      <w:bookmarkEnd w:id="1318"/>
    </w:p>
    <w:p w14:paraId="5A5772BF" w14:textId="77777777" w:rsidR="00A044F8" w:rsidRPr="00A044F8" w:rsidRDefault="00A044F8" w:rsidP="00617639">
      <w:pPr>
        <w:widowControl w:val="0"/>
        <w:numPr>
          <w:ilvl w:val="1"/>
          <w:numId w:val="38"/>
        </w:numPr>
        <w:shd w:val="clear" w:color="auto" w:fill="FFFFFF"/>
        <w:autoSpaceDE w:val="0"/>
        <w:spacing w:line="276" w:lineRule="auto"/>
        <w:ind w:left="851" w:hanging="578"/>
        <w:jc w:val="both"/>
        <w:textAlignment w:val="baseline"/>
        <w:rPr>
          <w:color w:val="000000" w:themeColor="text1"/>
        </w:rPr>
      </w:pPr>
      <w:r w:rsidRPr="00A044F8">
        <w:rPr>
          <w:color w:val="000000" w:themeColor="text1"/>
        </w:rPr>
        <w:t xml:space="preserve">Laikino ištaisymo ir Galutinio ištaisymo laikotarpiu Privačiam subjektui neskaičiuojami Funkcionavimo pažeidimo taškai tik tuo atveju, jeigu Valdžios subjektas juos yra patvirtinęs, kaip nurodyta šiame Priedėlio 3 skyriuje nustatyta tvarka. </w:t>
      </w:r>
    </w:p>
    <w:p w14:paraId="67D9DC8E" w14:textId="77777777" w:rsidR="00A044F8" w:rsidRPr="00A044F8" w:rsidRDefault="00A044F8" w:rsidP="00A044F8">
      <w:pPr>
        <w:widowControl w:val="0"/>
        <w:autoSpaceDE w:val="0"/>
        <w:spacing w:line="276" w:lineRule="auto"/>
        <w:contextualSpacing/>
        <w:jc w:val="both"/>
      </w:pPr>
    </w:p>
    <w:p w14:paraId="2BEF2541" w14:textId="77777777" w:rsidR="00A044F8" w:rsidRPr="00A044F8" w:rsidRDefault="00A044F8" w:rsidP="00A044F8">
      <w:pPr>
        <w:tabs>
          <w:tab w:val="left" w:pos="960"/>
          <w:tab w:val="right" w:leader="dot" w:pos="9913"/>
        </w:tabs>
        <w:spacing w:after="120" w:line="276" w:lineRule="auto"/>
        <w:rPr>
          <w:rFonts w:eastAsia="Times New Roman"/>
          <w:b/>
          <w:bCs/>
          <w:noProof/>
          <w:color w:val="632423"/>
          <w:sz w:val="22"/>
          <w:szCs w:val="22"/>
          <w:lang w:eastAsia="lt-LT"/>
        </w:rPr>
      </w:pPr>
      <w:r w:rsidRPr="00A044F8">
        <w:rPr>
          <w:rFonts w:eastAsia="Times New Roman"/>
          <w:b/>
          <w:bCs/>
          <w:noProof/>
          <w:color w:val="632423"/>
          <w:sz w:val="22"/>
          <w:szCs w:val="22"/>
          <w:lang w:eastAsia="lt-LT"/>
        </w:rPr>
        <w:t>4. IŠSKAITŲ MECHANIZMO NETAIKYMO ATVEJAI</w:t>
      </w:r>
    </w:p>
    <w:p w14:paraId="723A19AF" w14:textId="77777777" w:rsidR="00FC6A9C" w:rsidRPr="00FC6A9C" w:rsidRDefault="00FC6A9C" w:rsidP="00FC6A9C">
      <w:pPr>
        <w:pStyle w:val="Sraopastraipa"/>
        <w:widowControl w:val="0"/>
        <w:numPr>
          <w:ilvl w:val="0"/>
          <w:numId w:val="38"/>
        </w:numPr>
        <w:shd w:val="clear" w:color="auto" w:fill="FFFFFF"/>
        <w:autoSpaceDE w:val="0"/>
        <w:spacing w:line="276" w:lineRule="auto"/>
        <w:jc w:val="both"/>
        <w:textAlignment w:val="baseline"/>
        <w:rPr>
          <w:vanish/>
        </w:rPr>
      </w:pPr>
    </w:p>
    <w:p w14:paraId="39F84736" w14:textId="77777777" w:rsidR="00A044F8" w:rsidRDefault="00FC6A9C" w:rsidP="00D42156">
      <w:pPr>
        <w:pStyle w:val="Sraopastraipa"/>
        <w:widowControl w:val="0"/>
        <w:numPr>
          <w:ilvl w:val="1"/>
          <w:numId w:val="38"/>
        </w:numPr>
        <w:shd w:val="clear" w:color="auto" w:fill="FFFFFF"/>
        <w:autoSpaceDE w:val="0"/>
        <w:spacing w:line="276" w:lineRule="auto"/>
        <w:jc w:val="both"/>
        <w:textAlignment w:val="baseline"/>
      </w:pPr>
      <w:bookmarkStart w:id="1319" w:name="_Ref89252091"/>
      <w:r w:rsidRPr="00A044F8">
        <w:t>Šis Priedėlis netaikomas tais atvejais, k</w:t>
      </w:r>
      <w:r w:rsidRPr="00FC6A9C">
        <w:rPr>
          <w:color w:val="000000" w:themeColor="text1"/>
        </w:rPr>
        <w:t xml:space="preserve">ai </w:t>
      </w:r>
      <w:r w:rsidRPr="00A044F8">
        <w:t>Objektas</w:t>
      </w:r>
      <w:r w:rsidRPr="00FC6A9C">
        <w:rPr>
          <w:color w:val="000000" w:themeColor="text1"/>
        </w:rPr>
        <w:t xml:space="preserve"> ar atskira jo patalpa/</w:t>
      </w:r>
      <w:r w:rsidR="00556C30">
        <w:rPr>
          <w:color w:val="000000" w:themeColor="text1"/>
        </w:rPr>
        <w:t xml:space="preserve"> erdvė Mokymo re</w:t>
      </w:r>
      <w:r w:rsidRPr="00FC6A9C">
        <w:rPr>
          <w:color w:val="000000" w:themeColor="text1"/>
        </w:rPr>
        <w:t xml:space="preserve">žimo metu visiškai negali būti naudojama Valdžios subjekto ar Švietimo įstaigos </w:t>
      </w:r>
      <w:r w:rsidRPr="00A044F8">
        <w:t xml:space="preserve">funkcijoms, numatytoms teisės aktuose vykdymui ir (ar) Paslaugų teikimui ilgiau kaip </w:t>
      </w:r>
      <w:r>
        <w:t>24</w:t>
      </w:r>
      <w:r w:rsidR="00085CD1">
        <w:t xml:space="preserve"> (dvidešimt keturias</w:t>
      </w:r>
      <w:r w:rsidRPr="00053C94">
        <w:t>) valandas A ir B Funkcinių sektorių reikšmingumo lygiuose ar daugiau kaip 48 (keturiasdešimt aštuonias) valandas C ir D Funkcinių</w:t>
      </w:r>
      <w:r>
        <w:t xml:space="preserve"> sektorių reikšmingumo lygiuose.</w:t>
      </w:r>
      <w:bookmarkEnd w:id="1319"/>
    </w:p>
    <w:p w14:paraId="04D0A72E" w14:textId="4961194C" w:rsidR="00FC6A9C" w:rsidRDefault="00FC6A9C" w:rsidP="00FC6A9C">
      <w:pPr>
        <w:pStyle w:val="Sraopastraipa"/>
        <w:widowControl w:val="0"/>
        <w:numPr>
          <w:ilvl w:val="1"/>
          <w:numId w:val="38"/>
        </w:numPr>
        <w:shd w:val="clear" w:color="auto" w:fill="FFFFFF"/>
        <w:autoSpaceDE w:val="0"/>
        <w:spacing w:line="276" w:lineRule="auto"/>
        <w:jc w:val="both"/>
        <w:textAlignment w:val="baseline"/>
      </w:pPr>
      <w:r>
        <w:t xml:space="preserve">Šio priedėlio </w:t>
      </w:r>
      <w:r>
        <w:fldChar w:fldCharType="begin"/>
      </w:r>
      <w:r>
        <w:instrText xml:space="preserve"> REF _Ref89252091 \r \h </w:instrText>
      </w:r>
      <w:r>
        <w:fldChar w:fldCharType="separate"/>
      </w:r>
      <w:r w:rsidR="00B87438">
        <w:t>4.1</w:t>
      </w:r>
      <w:r>
        <w:fldChar w:fldCharType="end"/>
      </w:r>
      <w:r>
        <w:t xml:space="preserve"> </w:t>
      </w:r>
      <w:r w:rsidR="00D42156">
        <w:t>punkte</w:t>
      </w:r>
      <w:r>
        <w:t xml:space="preserve"> nurodytais atvejais, taikomos Sutarties 3 priedo Atsiskaitymų ir mokėjimų tvarka </w:t>
      </w:r>
      <w:r>
        <w:fldChar w:fldCharType="begin"/>
      </w:r>
      <w:r>
        <w:instrText xml:space="preserve"> REF _Ref89181422 \r \h </w:instrText>
      </w:r>
      <w:r>
        <w:fldChar w:fldCharType="separate"/>
      </w:r>
      <w:r w:rsidR="00B87438">
        <w:t>44</w:t>
      </w:r>
      <w:r>
        <w:fldChar w:fldCharType="end"/>
      </w:r>
      <w:r>
        <w:t xml:space="preserve"> punkto nuostatos.</w:t>
      </w:r>
    </w:p>
    <w:p w14:paraId="53AA4AE7" w14:textId="02077C4B" w:rsidR="00FC6A9C" w:rsidRDefault="00FC6A9C" w:rsidP="00FC6A9C">
      <w:pPr>
        <w:pStyle w:val="Sraopastraipa"/>
        <w:widowControl w:val="0"/>
        <w:numPr>
          <w:ilvl w:val="1"/>
          <w:numId w:val="38"/>
        </w:numPr>
        <w:shd w:val="clear" w:color="auto" w:fill="FFFFFF"/>
        <w:autoSpaceDE w:val="0"/>
        <w:spacing w:line="276" w:lineRule="auto"/>
        <w:jc w:val="both"/>
        <w:textAlignment w:val="baseline"/>
      </w:pPr>
      <w:r>
        <w:t xml:space="preserve">Jeigu Viešasis subjektas, Švietimo įstaiga ar Privatus subjektas nustato, kad Objektas ar atskira jo patalpa / erdvė negali būti naudojama Valdžios subjekto ar Švietimo įstaigos funkcijoms, numatytoms teisės aktuose vykdymui ir (ar) Paslaugų teikimui, pažeidimą nustatęs asmuo turi užregistruoti jį Registravimo įrankyje tokiu pačiu būdu kaip registruojami Funkcionavimo pažeidimai pažymint, kad taikomas „Nulinis tinkamumas nulinis mokėjimas“. Iki sueinant šio priedėlio </w:t>
      </w:r>
      <w:r>
        <w:fldChar w:fldCharType="begin"/>
      </w:r>
      <w:r>
        <w:instrText xml:space="preserve"> REF _Ref89252091 \r \h </w:instrText>
      </w:r>
      <w:r>
        <w:fldChar w:fldCharType="separate"/>
      </w:r>
      <w:r w:rsidR="00B87438">
        <w:t>4.1</w:t>
      </w:r>
      <w:r>
        <w:fldChar w:fldCharType="end"/>
      </w:r>
      <w:r w:rsidR="00D42156">
        <w:t xml:space="preserve"> punkte</w:t>
      </w:r>
      <w:r>
        <w:t xml:space="preserve"> nurodytiems terminams skaičiuojami Funkcionavimo pažeidimo taškai ir taikomos išskaitos, jeigu pažeidimas neištaisytas pagal šiame priedėlyje nustatytą Funkcionavimo pažeidimų ištaisymo tvarką.</w:t>
      </w:r>
    </w:p>
    <w:p w14:paraId="47086CCA" w14:textId="255F7A6E" w:rsidR="00FC6A9C" w:rsidRDefault="00FC6A9C" w:rsidP="00FC6A9C">
      <w:pPr>
        <w:pStyle w:val="Sraopastraipa"/>
        <w:widowControl w:val="0"/>
        <w:numPr>
          <w:ilvl w:val="1"/>
          <w:numId w:val="38"/>
        </w:numPr>
        <w:shd w:val="clear" w:color="auto" w:fill="FFFFFF"/>
        <w:autoSpaceDE w:val="0"/>
        <w:spacing w:line="276" w:lineRule="auto"/>
        <w:jc w:val="both"/>
        <w:textAlignment w:val="baseline"/>
      </w:pPr>
      <w:r>
        <w:t xml:space="preserve">Šio priedėlio </w:t>
      </w:r>
      <w:r>
        <w:fldChar w:fldCharType="begin"/>
      </w:r>
      <w:r>
        <w:instrText xml:space="preserve"> REF _Ref89252091 \r \h </w:instrText>
      </w:r>
      <w:r>
        <w:fldChar w:fldCharType="separate"/>
      </w:r>
      <w:r w:rsidR="00B87438">
        <w:t>4.1</w:t>
      </w:r>
      <w:r>
        <w:fldChar w:fldCharType="end"/>
      </w:r>
      <w:r>
        <w:t xml:space="preserve"> </w:t>
      </w:r>
      <w:r w:rsidR="00D42156">
        <w:t>punkte</w:t>
      </w:r>
      <w:r>
        <w:t xml:space="preserve"> nurodytais atvejais, Valdžios subjektas turi nedelsiant, bet ne vėliau, kaip per 2 (penkias) Darbo dienas nuo Objekto ar atskiros jo patalpos / erdvės netinkamumo teikti Paslaugas ir (ar) Valdžios subjektui ar Švietimo įstaigai vykdyti  teisės aktais jiems pavestas funkcijas, raštu praneša apie tai Privačiam subjektui ir ne vėliau, kaip per 10 (dešimt) Darbo dienų pateikia Privačiam subjektui pagrindžiančius dokumentus (apie visų ar dalies Paslaugų neteikimą ir negalėjimą Valdžios subjektui ar Švietimo įstaigai vykdyti teisės aktais pave</w:t>
      </w:r>
      <w:r w:rsidR="00D75727">
        <w:t>stas funkcijas, kurioje Objekto</w:t>
      </w:r>
      <w:r>
        <w:t xml:space="preserve"> patalpoje/ erdvėje negali būti teikiamos Paslaugos/ vykdomos funkcijos bei laikotarpį, kuriuo objektyviai neįmanoma naudotis </w:t>
      </w:r>
      <w:r w:rsidR="00D75727">
        <w:t>Objektu</w:t>
      </w:r>
      <w:r>
        <w:t xml:space="preserve"> </w:t>
      </w:r>
      <w:r w:rsidR="00D75727">
        <w:t>ar jo</w:t>
      </w:r>
      <w:r>
        <w:t xml:space="preserve"> patalpa/ erdve.</w:t>
      </w:r>
    </w:p>
    <w:p w14:paraId="2942584D" w14:textId="0138C626" w:rsidR="00FC6A9C" w:rsidRDefault="00FC6A9C" w:rsidP="00FC6A9C">
      <w:pPr>
        <w:pStyle w:val="Sraopastraipa"/>
        <w:widowControl w:val="0"/>
        <w:numPr>
          <w:ilvl w:val="1"/>
          <w:numId w:val="38"/>
        </w:numPr>
        <w:shd w:val="clear" w:color="auto" w:fill="FFFFFF"/>
        <w:autoSpaceDE w:val="0"/>
        <w:spacing w:line="276" w:lineRule="auto"/>
        <w:jc w:val="both"/>
        <w:textAlignment w:val="baseline"/>
      </w:pPr>
      <w:r>
        <w:t xml:space="preserve">Bet kokie Šalių nesutarimai dėl Sutarties </w:t>
      </w:r>
      <w:r w:rsidR="00D75727">
        <w:fldChar w:fldCharType="begin"/>
      </w:r>
      <w:r w:rsidR="00D75727">
        <w:instrText xml:space="preserve"> REF _Ref89252091 \r \h </w:instrText>
      </w:r>
      <w:r w:rsidR="00D75727">
        <w:fldChar w:fldCharType="separate"/>
      </w:r>
      <w:r w:rsidR="00B87438">
        <w:t>4.1</w:t>
      </w:r>
      <w:r w:rsidR="00D75727">
        <w:fldChar w:fldCharType="end"/>
      </w:r>
      <w:r w:rsidR="00D75727">
        <w:t xml:space="preserve"> </w:t>
      </w:r>
      <w:r w:rsidR="00D42156">
        <w:t>punkte</w:t>
      </w:r>
      <w:r>
        <w:t xml:space="preserve"> nurodyto įvykio buvimo ir t</w:t>
      </w:r>
      <w:r w:rsidR="00D75727">
        <w:t xml:space="preserve">rukmės, sprendžiami Sutarties </w:t>
      </w:r>
      <w:r w:rsidR="00D75727">
        <w:fldChar w:fldCharType="begin"/>
      </w:r>
      <w:r w:rsidR="00D75727">
        <w:instrText xml:space="preserve"> REF _Ref286319572 \r \h </w:instrText>
      </w:r>
      <w:r w:rsidR="00D75727">
        <w:fldChar w:fldCharType="separate"/>
      </w:r>
      <w:r w:rsidR="00B87438">
        <w:t>51</w:t>
      </w:r>
      <w:r w:rsidR="00D75727">
        <w:fldChar w:fldCharType="end"/>
      </w:r>
      <w:r>
        <w:t xml:space="preserve"> punkte nustatyta tvarka.</w:t>
      </w:r>
    </w:p>
    <w:p w14:paraId="7142506B" w14:textId="77777777" w:rsidR="00FC6A9C" w:rsidRPr="00A044F8" w:rsidRDefault="00FC6A9C" w:rsidP="00D42156">
      <w:pPr>
        <w:widowControl w:val="0"/>
        <w:shd w:val="clear" w:color="auto" w:fill="FFFFFF"/>
        <w:autoSpaceDE w:val="0"/>
        <w:spacing w:line="276" w:lineRule="auto"/>
        <w:ind w:left="426"/>
        <w:jc w:val="both"/>
        <w:textAlignment w:val="baseline"/>
      </w:pPr>
    </w:p>
    <w:p w14:paraId="18141FE5" w14:textId="77777777" w:rsidR="00A044F8" w:rsidRPr="00A044F8" w:rsidRDefault="00A044F8" w:rsidP="00A044F8">
      <w:pPr>
        <w:widowControl w:val="0"/>
        <w:autoSpaceDE w:val="0"/>
        <w:spacing w:line="276" w:lineRule="auto"/>
        <w:contextualSpacing/>
        <w:jc w:val="center"/>
      </w:pPr>
      <w:r w:rsidRPr="00A044F8">
        <w:t>_____________________</w:t>
      </w:r>
    </w:p>
    <w:p w14:paraId="571853F4" w14:textId="77777777" w:rsidR="00A044F8" w:rsidRPr="00A044F8" w:rsidRDefault="00A044F8" w:rsidP="00A044F8">
      <w:pPr>
        <w:spacing w:after="120" w:line="276" w:lineRule="auto"/>
        <w:jc w:val="both"/>
      </w:pPr>
    </w:p>
    <w:p w14:paraId="5B59A795" w14:textId="77777777" w:rsidR="00A044F8" w:rsidRPr="00A044F8" w:rsidRDefault="00A044F8" w:rsidP="00A044F8">
      <w:pPr>
        <w:spacing w:after="120" w:line="276" w:lineRule="auto"/>
        <w:jc w:val="both"/>
      </w:pPr>
    </w:p>
    <w:p w14:paraId="197EE735" w14:textId="77777777" w:rsidR="00A044F8" w:rsidRPr="00A044F8" w:rsidRDefault="00A044F8" w:rsidP="00A044F8">
      <w:pPr>
        <w:spacing w:after="120" w:line="276" w:lineRule="auto"/>
        <w:jc w:val="both"/>
      </w:pPr>
    </w:p>
    <w:p w14:paraId="34789B32" w14:textId="77777777" w:rsidR="00A044F8" w:rsidRPr="00A044F8" w:rsidRDefault="00A044F8" w:rsidP="00A044F8">
      <w:pPr>
        <w:spacing w:after="120" w:line="276" w:lineRule="auto"/>
        <w:jc w:val="both"/>
      </w:pPr>
    </w:p>
    <w:p w14:paraId="11E696D2" w14:textId="77777777" w:rsidR="000C3A48" w:rsidRPr="000C3A48" w:rsidRDefault="000C3A48" w:rsidP="000C3A48">
      <w:pPr>
        <w:numPr>
          <w:ilvl w:val="1"/>
          <w:numId w:val="2"/>
        </w:numPr>
        <w:tabs>
          <w:tab w:val="num" w:pos="921"/>
        </w:tabs>
        <w:spacing w:after="120" w:line="276" w:lineRule="auto"/>
        <w:ind w:left="921"/>
        <w:jc w:val="both"/>
        <w:rPr>
          <w:rFonts w:eastAsia="Times New Roman"/>
        </w:rPr>
        <w:sectPr w:rsidR="000C3A48" w:rsidRPr="000C3A48" w:rsidSect="000C3A48">
          <w:pgSz w:w="11906" w:h="16838" w:code="9"/>
          <w:pgMar w:top="1418" w:right="1134" w:bottom="1418" w:left="1134" w:header="567" w:footer="567" w:gutter="0"/>
          <w:pgNumType w:start="1"/>
          <w:cols w:space="708"/>
          <w:docGrid w:linePitch="360"/>
        </w:sectPr>
      </w:pPr>
    </w:p>
    <w:p w14:paraId="5634BEF8" w14:textId="77777777" w:rsidR="000C3A48" w:rsidRPr="000C3A48" w:rsidRDefault="000C3A48" w:rsidP="003C34AC">
      <w:pPr>
        <w:numPr>
          <w:ilvl w:val="0"/>
          <w:numId w:val="10"/>
        </w:numPr>
        <w:spacing w:after="120" w:line="276" w:lineRule="auto"/>
        <w:ind w:left="7230"/>
        <w:jc w:val="right"/>
        <w:rPr>
          <w:rFonts w:eastAsia="Times New Roman"/>
          <w:b/>
          <w:bCs/>
          <w:color w:val="632423"/>
        </w:rPr>
      </w:pPr>
      <w:bookmarkStart w:id="1320" w:name="_Ref60997822"/>
      <w:r w:rsidRPr="000C3A48">
        <w:rPr>
          <w:rFonts w:eastAsia="Times New Roman"/>
          <w:b/>
          <w:bCs/>
          <w:color w:val="632423"/>
        </w:rPr>
        <w:lastRenderedPageBreak/>
        <w:t>Sutarties priedas</w:t>
      </w:r>
      <w:bookmarkEnd w:id="1320"/>
    </w:p>
    <w:p w14:paraId="408F1147" w14:textId="77777777" w:rsidR="000C3A48" w:rsidRPr="000C3A48" w:rsidRDefault="000C3A48" w:rsidP="000C3A48">
      <w:pPr>
        <w:spacing w:after="120" w:line="276" w:lineRule="auto"/>
        <w:jc w:val="both"/>
        <w:rPr>
          <w:color w:val="632423"/>
        </w:rPr>
      </w:pPr>
    </w:p>
    <w:p w14:paraId="4B969AD2" w14:textId="77777777" w:rsidR="00F467EC" w:rsidRPr="0042617A" w:rsidRDefault="00F467EC" w:rsidP="00F467EC">
      <w:pPr>
        <w:spacing w:after="120" w:line="276" w:lineRule="auto"/>
        <w:jc w:val="both"/>
        <w:rPr>
          <w:color w:val="632423"/>
        </w:rPr>
      </w:pPr>
    </w:p>
    <w:p w14:paraId="6BBE55CF" w14:textId="77777777" w:rsidR="00F467EC" w:rsidRPr="0042617A" w:rsidRDefault="00F467EC" w:rsidP="00F467EC">
      <w:pPr>
        <w:spacing w:after="120" w:line="276" w:lineRule="auto"/>
        <w:jc w:val="center"/>
        <w:rPr>
          <w:b/>
          <w:bCs/>
          <w:color w:val="632423"/>
        </w:rPr>
      </w:pPr>
      <w:r w:rsidRPr="00FB76BC">
        <w:rPr>
          <w:b/>
          <w:bCs/>
          <w:color w:val="632423"/>
        </w:rPr>
        <w:t>RIZIKOS PASISKIRSTYMO TARP ŠALIŲ MATRICA</w:t>
      </w:r>
    </w:p>
    <w:p w14:paraId="7FEED923" w14:textId="77777777" w:rsidR="00F467EC" w:rsidRPr="009F07ED" w:rsidRDefault="00F467EC" w:rsidP="00F467EC">
      <w:pPr>
        <w:shd w:val="clear" w:color="auto" w:fill="FFFFFF"/>
        <w:spacing w:after="120" w:line="276" w:lineRule="auto"/>
        <w:jc w:val="both"/>
        <w:rPr>
          <w:color w:val="3333FF"/>
        </w:rPr>
      </w:pPr>
    </w:p>
    <w:tbl>
      <w:tblPr>
        <w:tblpPr w:leftFromText="180" w:rightFromText="180" w:vertAnchor="text" w:tblpY="1"/>
        <w:tblW w:w="1388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816"/>
        <w:gridCol w:w="2556"/>
        <w:gridCol w:w="20"/>
        <w:gridCol w:w="3686"/>
        <w:gridCol w:w="1417"/>
        <w:gridCol w:w="1701"/>
        <w:gridCol w:w="1418"/>
        <w:gridCol w:w="2268"/>
      </w:tblGrid>
      <w:tr w:rsidR="007839D4" w:rsidRPr="00326936" w14:paraId="0AF2BA27" w14:textId="77777777" w:rsidTr="00B43B6C">
        <w:trPr>
          <w:trHeight w:val="334"/>
          <w:tblHeader/>
        </w:trPr>
        <w:tc>
          <w:tcPr>
            <w:tcW w:w="816" w:type="dxa"/>
            <w:vMerge w:val="restart"/>
            <w:shd w:val="clear" w:color="auto" w:fill="632423"/>
            <w:hideMark/>
          </w:tcPr>
          <w:p w14:paraId="090D0622" w14:textId="77777777" w:rsidR="007839D4" w:rsidRPr="00326936" w:rsidRDefault="007839D4" w:rsidP="0017241A">
            <w:pPr>
              <w:jc w:val="center"/>
              <w:rPr>
                <w:b/>
                <w:bCs/>
                <w:color w:val="FFFFFF"/>
                <w:sz w:val="22"/>
              </w:rPr>
            </w:pPr>
            <w:r w:rsidRPr="00326936">
              <w:rPr>
                <w:b/>
                <w:bCs/>
                <w:color w:val="FFFFFF"/>
                <w:sz w:val="22"/>
              </w:rPr>
              <w:t>Eil. Nr.</w:t>
            </w:r>
          </w:p>
        </w:tc>
        <w:tc>
          <w:tcPr>
            <w:tcW w:w="2556" w:type="dxa"/>
            <w:vMerge w:val="restart"/>
            <w:shd w:val="clear" w:color="auto" w:fill="632423"/>
            <w:hideMark/>
          </w:tcPr>
          <w:p w14:paraId="53B107EA" w14:textId="77777777" w:rsidR="007839D4" w:rsidRPr="00326936" w:rsidRDefault="007839D4" w:rsidP="0017241A">
            <w:pPr>
              <w:jc w:val="center"/>
              <w:rPr>
                <w:b/>
                <w:bCs/>
                <w:color w:val="FFFFFF"/>
                <w:sz w:val="22"/>
              </w:rPr>
            </w:pPr>
            <w:r w:rsidRPr="00326936">
              <w:rPr>
                <w:b/>
                <w:bCs/>
                <w:color w:val="FFFFFF"/>
                <w:sz w:val="22"/>
              </w:rPr>
              <w:t>Rizikos kategorija</w:t>
            </w:r>
          </w:p>
        </w:tc>
        <w:tc>
          <w:tcPr>
            <w:tcW w:w="3706" w:type="dxa"/>
            <w:gridSpan w:val="2"/>
            <w:vMerge w:val="restart"/>
            <w:shd w:val="clear" w:color="auto" w:fill="632423"/>
            <w:hideMark/>
          </w:tcPr>
          <w:p w14:paraId="49897360" w14:textId="77777777" w:rsidR="007839D4" w:rsidRPr="00326936" w:rsidRDefault="007839D4" w:rsidP="0017241A">
            <w:pPr>
              <w:jc w:val="center"/>
              <w:rPr>
                <w:b/>
                <w:bCs/>
                <w:color w:val="FFFFFF"/>
                <w:sz w:val="22"/>
              </w:rPr>
            </w:pPr>
            <w:r w:rsidRPr="00326936">
              <w:rPr>
                <w:b/>
                <w:bCs/>
                <w:color w:val="FFFFFF"/>
                <w:sz w:val="22"/>
              </w:rPr>
              <w:t>Rizikos aprašymas</w:t>
            </w:r>
          </w:p>
        </w:tc>
        <w:tc>
          <w:tcPr>
            <w:tcW w:w="4536" w:type="dxa"/>
            <w:gridSpan w:val="3"/>
            <w:shd w:val="clear" w:color="auto" w:fill="632423"/>
            <w:hideMark/>
          </w:tcPr>
          <w:p w14:paraId="391BFBC6" w14:textId="77777777" w:rsidR="007839D4" w:rsidRPr="00326936" w:rsidRDefault="007839D4" w:rsidP="0017241A">
            <w:pPr>
              <w:jc w:val="center"/>
              <w:rPr>
                <w:b/>
                <w:bCs/>
                <w:color w:val="FFFFFF"/>
                <w:sz w:val="22"/>
              </w:rPr>
            </w:pPr>
            <w:r w:rsidRPr="00326936">
              <w:rPr>
                <w:b/>
                <w:bCs/>
                <w:color w:val="FFFFFF"/>
                <w:sz w:val="22"/>
              </w:rPr>
              <w:t>Paskirstymas</w:t>
            </w:r>
          </w:p>
        </w:tc>
        <w:tc>
          <w:tcPr>
            <w:tcW w:w="2268" w:type="dxa"/>
            <w:vMerge w:val="restart"/>
            <w:shd w:val="clear" w:color="auto" w:fill="632423"/>
          </w:tcPr>
          <w:p w14:paraId="0196A2DD" w14:textId="77777777" w:rsidR="007839D4" w:rsidRPr="00326936" w:rsidRDefault="007839D4" w:rsidP="0017241A">
            <w:pPr>
              <w:jc w:val="center"/>
              <w:rPr>
                <w:b/>
                <w:bCs/>
                <w:color w:val="FFFFFF"/>
                <w:sz w:val="22"/>
              </w:rPr>
            </w:pPr>
            <w:r w:rsidRPr="00326936">
              <w:rPr>
                <w:b/>
                <w:bCs/>
                <w:color w:val="FFFFFF"/>
                <w:sz w:val="22"/>
              </w:rPr>
              <w:t>Sutarties ar jos priedo punktas</w:t>
            </w:r>
          </w:p>
        </w:tc>
      </w:tr>
      <w:tr w:rsidR="007839D4" w:rsidRPr="00326936" w14:paraId="62F6C107" w14:textId="77777777" w:rsidTr="00B43B6C">
        <w:trPr>
          <w:trHeight w:val="598"/>
          <w:tblHeader/>
        </w:trPr>
        <w:tc>
          <w:tcPr>
            <w:tcW w:w="816" w:type="dxa"/>
            <w:vMerge/>
            <w:shd w:val="clear" w:color="auto" w:fill="632423"/>
            <w:vAlign w:val="center"/>
            <w:hideMark/>
          </w:tcPr>
          <w:p w14:paraId="1CDC10AF" w14:textId="77777777" w:rsidR="007839D4" w:rsidRPr="00326936" w:rsidRDefault="007839D4" w:rsidP="0017241A">
            <w:pPr>
              <w:rPr>
                <w:b/>
                <w:bCs/>
                <w:color w:val="FFFFFF"/>
                <w:sz w:val="22"/>
              </w:rPr>
            </w:pPr>
          </w:p>
        </w:tc>
        <w:tc>
          <w:tcPr>
            <w:tcW w:w="2556" w:type="dxa"/>
            <w:vMerge/>
            <w:shd w:val="clear" w:color="auto" w:fill="632423"/>
            <w:vAlign w:val="center"/>
            <w:hideMark/>
          </w:tcPr>
          <w:p w14:paraId="4178D67D" w14:textId="77777777" w:rsidR="007839D4" w:rsidRPr="00326936" w:rsidRDefault="007839D4" w:rsidP="0017241A">
            <w:pPr>
              <w:rPr>
                <w:b/>
                <w:bCs/>
                <w:color w:val="FFFFFF"/>
                <w:sz w:val="22"/>
              </w:rPr>
            </w:pPr>
          </w:p>
        </w:tc>
        <w:tc>
          <w:tcPr>
            <w:tcW w:w="3706" w:type="dxa"/>
            <w:gridSpan w:val="2"/>
            <w:vMerge/>
            <w:shd w:val="clear" w:color="auto" w:fill="632423"/>
            <w:vAlign w:val="center"/>
            <w:hideMark/>
          </w:tcPr>
          <w:p w14:paraId="53C9517D" w14:textId="77777777" w:rsidR="007839D4" w:rsidRPr="00326936" w:rsidRDefault="007839D4" w:rsidP="0017241A">
            <w:pPr>
              <w:rPr>
                <w:b/>
                <w:bCs/>
                <w:color w:val="FFFFFF"/>
                <w:sz w:val="22"/>
              </w:rPr>
            </w:pPr>
          </w:p>
        </w:tc>
        <w:tc>
          <w:tcPr>
            <w:tcW w:w="1417" w:type="dxa"/>
            <w:shd w:val="clear" w:color="auto" w:fill="632423"/>
            <w:hideMark/>
          </w:tcPr>
          <w:p w14:paraId="6D4802EC" w14:textId="77777777" w:rsidR="007839D4" w:rsidRPr="00326936" w:rsidRDefault="007839D4" w:rsidP="0017241A">
            <w:pPr>
              <w:jc w:val="center"/>
              <w:rPr>
                <w:b/>
                <w:bCs/>
                <w:color w:val="FFFFFF"/>
                <w:sz w:val="22"/>
              </w:rPr>
            </w:pPr>
            <w:r w:rsidRPr="00326936">
              <w:rPr>
                <w:b/>
                <w:bCs/>
                <w:color w:val="FFFFFF"/>
                <w:sz w:val="22"/>
              </w:rPr>
              <w:t>Valdžios subjektui</w:t>
            </w:r>
          </w:p>
        </w:tc>
        <w:tc>
          <w:tcPr>
            <w:tcW w:w="1701" w:type="dxa"/>
            <w:shd w:val="clear" w:color="auto" w:fill="632423"/>
            <w:hideMark/>
          </w:tcPr>
          <w:p w14:paraId="7EA501C1" w14:textId="77777777" w:rsidR="007839D4" w:rsidRPr="00326936" w:rsidRDefault="007839D4" w:rsidP="0017241A">
            <w:pPr>
              <w:jc w:val="center"/>
              <w:rPr>
                <w:b/>
                <w:bCs/>
                <w:color w:val="FFFFFF"/>
                <w:sz w:val="22"/>
              </w:rPr>
            </w:pPr>
            <w:r w:rsidRPr="00326936">
              <w:rPr>
                <w:b/>
                <w:color w:val="FFFFFF" w:themeColor="background1"/>
                <w:sz w:val="22"/>
              </w:rPr>
              <w:t>Privačiam subjektui</w:t>
            </w:r>
          </w:p>
        </w:tc>
        <w:tc>
          <w:tcPr>
            <w:tcW w:w="1418" w:type="dxa"/>
            <w:shd w:val="clear" w:color="auto" w:fill="632423"/>
            <w:hideMark/>
          </w:tcPr>
          <w:p w14:paraId="1B414A38" w14:textId="77777777" w:rsidR="007839D4" w:rsidRPr="00326936" w:rsidRDefault="007839D4" w:rsidP="0017241A">
            <w:pPr>
              <w:jc w:val="center"/>
              <w:rPr>
                <w:b/>
                <w:bCs/>
                <w:color w:val="FFFFFF"/>
                <w:sz w:val="22"/>
              </w:rPr>
            </w:pPr>
            <w:r w:rsidRPr="00326936">
              <w:rPr>
                <w:b/>
                <w:bCs/>
                <w:color w:val="FFFFFF"/>
                <w:sz w:val="22"/>
              </w:rPr>
              <w:t>Bendra</w:t>
            </w:r>
          </w:p>
        </w:tc>
        <w:tc>
          <w:tcPr>
            <w:tcW w:w="2268" w:type="dxa"/>
            <w:vMerge/>
            <w:shd w:val="clear" w:color="auto" w:fill="632423"/>
          </w:tcPr>
          <w:p w14:paraId="32C8F89F" w14:textId="77777777" w:rsidR="007839D4" w:rsidRPr="00326936" w:rsidRDefault="007839D4" w:rsidP="0017241A">
            <w:pPr>
              <w:jc w:val="center"/>
              <w:rPr>
                <w:b/>
                <w:bCs/>
                <w:color w:val="FFFFFF"/>
                <w:sz w:val="22"/>
              </w:rPr>
            </w:pPr>
          </w:p>
        </w:tc>
      </w:tr>
      <w:tr w:rsidR="007839D4" w:rsidRPr="00326936" w14:paraId="113945EB" w14:textId="77777777" w:rsidTr="00B43B6C">
        <w:trPr>
          <w:trHeight w:val="597"/>
        </w:trPr>
        <w:tc>
          <w:tcPr>
            <w:tcW w:w="816" w:type="dxa"/>
            <w:shd w:val="clear" w:color="auto" w:fill="auto"/>
          </w:tcPr>
          <w:p w14:paraId="2F581E82" w14:textId="77777777" w:rsidR="007839D4" w:rsidRPr="00326936" w:rsidRDefault="007839D4" w:rsidP="003C34AC">
            <w:pPr>
              <w:numPr>
                <w:ilvl w:val="0"/>
                <w:numId w:val="31"/>
              </w:numPr>
              <w:ind w:left="0" w:firstLine="0"/>
              <w:rPr>
                <w:b/>
                <w:bCs/>
                <w:sz w:val="22"/>
              </w:rPr>
            </w:pPr>
          </w:p>
        </w:tc>
        <w:tc>
          <w:tcPr>
            <w:tcW w:w="10798" w:type="dxa"/>
            <w:gridSpan w:val="6"/>
            <w:shd w:val="clear" w:color="auto" w:fill="auto"/>
          </w:tcPr>
          <w:p w14:paraId="62972975" w14:textId="77777777" w:rsidR="007839D4" w:rsidRPr="00326936" w:rsidRDefault="007839D4" w:rsidP="0017241A">
            <w:pPr>
              <w:rPr>
                <w:b/>
                <w:sz w:val="22"/>
              </w:rPr>
            </w:pPr>
            <w:r w:rsidRPr="00326936">
              <w:rPr>
                <w:b/>
                <w:sz w:val="22"/>
              </w:rPr>
              <w:t xml:space="preserve">Žemės </w:t>
            </w:r>
            <w:r w:rsidR="00586712" w:rsidRPr="00326936">
              <w:rPr>
                <w:b/>
                <w:sz w:val="22"/>
              </w:rPr>
              <w:t xml:space="preserve">sklypo </w:t>
            </w:r>
            <w:r w:rsidRPr="00326936">
              <w:rPr>
                <w:b/>
                <w:sz w:val="22"/>
              </w:rPr>
              <w:t>tinkamumo rizika</w:t>
            </w:r>
          </w:p>
        </w:tc>
        <w:tc>
          <w:tcPr>
            <w:tcW w:w="2268" w:type="dxa"/>
          </w:tcPr>
          <w:p w14:paraId="5C1E4B3D" w14:textId="77777777" w:rsidR="007839D4" w:rsidRPr="00326936" w:rsidRDefault="007839D4" w:rsidP="0017241A">
            <w:pPr>
              <w:rPr>
                <w:sz w:val="22"/>
              </w:rPr>
            </w:pPr>
          </w:p>
        </w:tc>
      </w:tr>
      <w:tr w:rsidR="00586712" w:rsidRPr="00326936" w14:paraId="04FA3D22" w14:textId="77777777" w:rsidTr="00B43B6C">
        <w:trPr>
          <w:trHeight w:val="597"/>
        </w:trPr>
        <w:tc>
          <w:tcPr>
            <w:tcW w:w="816" w:type="dxa"/>
            <w:shd w:val="clear" w:color="auto" w:fill="auto"/>
          </w:tcPr>
          <w:p w14:paraId="5D3C0B48" w14:textId="77777777" w:rsidR="00586712" w:rsidRPr="00326936" w:rsidRDefault="00586712" w:rsidP="00586712">
            <w:pPr>
              <w:numPr>
                <w:ilvl w:val="1"/>
                <w:numId w:val="31"/>
              </w:numPr>
              <w:ind w:left="0" w:firstLine="0"/>
              <w:jc w:val="both"/>
              <w:rPr>
                <w:b/>
                <w:bCs/>
                <w:sz w:val="22"/>
              </w:rPr>
            </w:pPr>
          </w:p>
        </w:tc>
        <w:tc>
          <w:tcPr>
            <w:tcW w:w="2576" w:type="dxa"/>
            <w:gridSpan w:val="2"/>
            <w:shd w:val="clear" w:color="auto" w:fill="auto"/>
          </w:tcPr>
          <w:p w14:paraId="6389AADC" w14:textId="77777777" w:rsidR="00586712" w:rsidRPr="00326936" w:rsidRDefault="00586712" w:rsidP="00586712">
            <w:pPr>
              <w:rPr>
                <w:sz w:val="22"/>
              </w:rPr>
            </w:pPr>
            <w:r w:rsidRPr="00326936">
              <w:rPr>
                <w:sz w:val="22"/>
              </w:rPr>
              <w:t>Žemės sklypo daiktinės teisės yra apribotos, jeigu tokie apribojimai nebuvo atskleisti Privačiam subjektui ir informacija apie juos nėra viešai prieinama.</w:t>
            </w:r>
          </w:p>
        </w:tc>
        <w:tc>
          <w:tcPr>
            <w:tcW w:w="3686" w:type="dxa"/>
            <w:shd w:val="clear" w:color="auto" w:fill="auto"/>
          </w:tcPr>
          <w:p w14:paraId="336CB4BB" w14:textId="77777777" w:rsidR="00586712" w:rsidRPr="00326936" w:rsidRDefault="00586712" w:rsidP="00586712">
            <w:pPr>
              <w:jc w:val="both"/>
              <w:rPr>
                <w:sz w:val="22"/>
              </w:rPr>
            </w:pPr>
            <w:r w:rsidRPr="00326936">
              <w:rPr>
                <w:sz w:val="22"/>
              </w:rPr>
              <w:t xml:space="preserve">Pirkimo metu Valdžios subjektas neatskleidžia jam žinomos informacijos apie Projektui įgyvendinti reikalingo Žemės sklypo daiktinių teisių (valdymo, naudojimo ir disponavimo) apribojimus. Investuotojas pateikė Pasiūlymą vertindamas tik tą informaciją, kurią Valdžios subjektas jam atskleidė Pirkimo metu, todėl pradėjus įgyvendinti Sutartį ir paaiškėjus Žemės sklypo daiktinių teisių apribojimams, galima situacija, kad Investuotojas / Privatus subjektas neturi galimybės įgyvendinti Sutarties pagal paties parengtą Pasiūlymą bei Valdžios subjekto pristatytą ir suderintą Sutarties įgyvendinimo planą. Tokiu atveju Investuotojas / Privatus subjektas privalo perorganizuoti veiklą pagal pasikeitusias Sutarties įgyvendinimo aplinkybes, </w:t>
            </w:r>
            <w:proofErr w:type="spellStart"/>
            <w:r w:rsidRPr="00326936">
              <w:rPr>
                <w:sz w:val="22"/>
              </w:rPr>
              <w:t>t.y</w:t>
            </w:r>
            <w:proofErr w:type="spellEnd"/>
            <w:r w:rsidRPr="00326936">
              <w:rPr>
                <w:sz w:val="22"/>
              </w:rPr>
              <w:t>. patirti neplanuotas valdymo išlaidas ar tai gali įtakoti Darbų vykdymo vėlavimą.</w:t>
            </w:r>
          </w:p>
        </w:tc>
        <w:tc>
          <w:tcPr>
            <w:tcW w:w="1417" w:type="dxa"/>
            <w:shd w:val="clear" w:color="auto" w:fill="auto"/>
          </w:tcPr>
          <w:p w14:paraId="6C5E389B" w14:textId="77777777" w:rsidR="00586712" w:rsidRPr="00326936" w:rsidRDefault="00586712" w:rsidP="00586712">
            <w:pPr>
              <w:rPr>
                <w:sz w:val="22"/>
              </w:rPr>
            </w:pPr>
            <w:r w:rsidRPr="00326936">
              <w:rPr>
                <w:sz w:val="22"/>
              </w:rPr>
              <w:t>X</w:t>
            </w:r>
          </w:p>
        </w:tc>
        <w:tc>
          <w:tcPr>
            <w:tcW w:w="1701" w:type="dxa"/>
            <w:shd w:val="clear" w:color="auto" w:fill="auto"/>
          </w:tcPr>
          <w:p w14:paraId="75AE87DE" w14:textId="77777777" w:rsidR="00586712" w:rsidRPr="00326936" w:rsidRDefault="00586712" w:rsidP="00586712">
            <w:pPr>
              <w:rPr>
                <w:sz w:val="22"/>
              </w:rPr>
            </w:pPr>
          </w:p>
        </w:tc>
        <w:tc>
          <w:tcPr>
            <w:tcW w:w="1418" w:type="dxa"/>
            <w:shd w:val="clear" w:color="auto" w:fill="auto"/>
          </w:tcPr>
          <w:p w14:paraId="439F4FB3" w14:textId="77777777" w:rsidR="00586712" w:rsidRPr="00326936" w:rsidRDefault="00586712" w:rsidP="00586712">
            <w:pPr>
              <w:rPr>
                <w:sz w:val="22"/>
              </w:rPr>
            </w:pPr>
          </w:p>
        </w:tc>
        <w:tc>
          <w:tcPr>
            <w:tcW w:w="2268" w:type="dxa"/>
          </w:tcPr>
          <w:p w14:paraId="51C17033" w14:textId="77777777" w:rsidR="00586712" w:rsidRPr="00326936" w:rsidRDefault="00586712" w:rsidP="00586712">
            <w:pPr>
              <w:rPr>
                <w:sz w:val="22"/>
              </w:rPr>
            </w:pPr>
          </w:p>
        </w:tc>
      </w:tr>
      <w:tr w:rsidR="00586712" w:rsidRPr="00326936" w14:paraId="66AC13B6" w14:textId="77777777" w:rsidTr="00B43B6C">
        <w:trPr>
          <w:trHeight w:val="597"/>
        </w:trPr>
        <w:tc>
          <w:tcPr>
            <w:tcW w:w="816" w:type="dxa"/>
            <w:shd w:val="clear" w:color="auto" w:fill="auto"/>
          </w:tcPr>
          <w:p w14:paraId="0F07E459" w14:textId="77777777" w:rsidR="00586712" w:rsidRPr="00326936" w:rsidRDefault="00586712" w:rsidP="00586712">
            <w:pPr>
              <w:numPr>
                <w:ilvl w:val="1"/>
                <w:numId w:val="31"/>
              </w:numPr>
              <w:ind w:left="0" w:firstLine="0"/>
              <w:jc w:val="both"/>
              <w:rPr>
                <w:b/>
                <w:bCs/>
                <w:sz w:val="22"/>
              </w:rPr>
            </w:pPr>
          </w:p>
        </w:tc>
        <w:tc>
          <w:tcPr>
            <w:tcW w:w="2576" w:type="dxa"/>
            <w:gridSpan w:val="2"/>
            <w:shd w:val="clear" w:color="auto" w:fill="auto"/>
          </w:tcPr>
          <w:p w14:paraId="3CCFD724" w14:textId="77777777" w:rsidR="00586712" w:rsidRPr="00326936" w:rsidRDefault="00586712" w:rsidP="00586712">
            <w:pPr>
              <w:jc w:val="both"/>
              <w:rPr>
                <w:sz w:val="22"/>
              </w:rPr>
            </w:pPr>
            <w:r w:rsidRPr="00326936">
              <w:rPr>
                <w:sz w:val="22"/>
              </w:rPr>
              <w:t>Žemės sklypų daiktinės teisės yra  apribotos, jeigu tokie apribojimai buvo atskleisti Privačiam subjektui arba informacija apie juos yra viešai prieinama.</w:t>
            </w:r>
          </w:p>
        </w:tc>
        <w:tc>
          <w:tcPr>
            <w:tcW w:w="3686" w:type="dxa"/>
            <w:shd w:val="clear" w:color="auto" w:fill="auto"/>
          </w:tcPr>
          <w:p w14:paraId="0C7D4B62" w14:textId="77777777" w:rsidR="00586712" w:rsidRPr="00326936" w:rsidRDefault="00586712" w:rsidP="00586712">
            <w:pPr>
              <w:rPr>
                <w:sz w:val="22"/>
              </w:rPr>
            </w:pPr>
            <w:r w:rsidRPr="00326936">
              <w:rPr>
                <w:sz w:val="22"/>
              </w:rPr>
              <w:t xml:space="preserve">Sutarties įgyvendinti reikalingam Žemės sklypui yra nustatyti daiktinių teisių (valdymo, naudojimo ir disponavimo) apribojimai. Nors Investuotojas pateikė Pasiūlymą vertindamas informaciją, kurią Valdžios subjektas jam atskleidė Pirkimo metu, galima situacija, kad Investuotojas sudarė </w:t>
            </w:r>
            <w:proofErr w:type="spellStart"/>
            <w:r w:rsidRPr="00326936">
              <w:rPr>
                <w:sz w:val="22"/>
              </w:rPr>
              <w:t>Sutartiesįgyvendinimo</w:t>
            </w:r>
            <w:proofErr w:type="spellEnd"/>
            <w:r w:rsidRPr="00326936">
              <w:rPr>
                <w:sz w:val="22"/>
              </w:rPr>
              <w:t xml:space="preserve"> planą neatsižvelgdamas į Žemės sklypui nustatytus daiktinių teisių apribojimus ir šį Sutarties įgyvendinimo planą suderino su Valdžios subjektu. Tokiu atveju Investuotojas / Privatus subjektas privalo perorganizuoti veiklą pagal pasikeitusias projekto įgyvendinimo aplinkybes, </w:t>
            </w:r>
            <w:proofErr w:type="spellStart"/>
            <w:r w:rsidRPr="00326936">
              <w:rPr>
                <w:sz w:val="22"/>
              </w:rPr>
              <w:t>t.y</w:t>
            </w:r>
            <w:proofErr w:type="spellEnd"/>
            <w:r w:rsidRPr="00326936">
              <w:rPr>
                <w:sz w:val="22"/>
              </w:rPr>
              <w:t>. patirti neplanuotas valdymo išlaidas  ar tai gali įtakoti Darbų vykdymo vėlavimą.</w:t>
            </w:r>
          </w:p>
        </w:tc>
        <w:tc>
          <w:tcPr>
            <w:tcW w:w="1417" w:type="dxa"/>
            <w:shd w:val="clear" w:color="auto" w:fill="auto"/>
          </w:tcPr>
          <w:p w14:paraId="3DC1B722" w14:textId="77777777" w:rsidR="00586712" w:rsidRPr="00326936" w:rsidRDefault="00586712" w:rsidP="00586712">
            <w:pPr>
              <w:rPr>
                <w:sz w:val="22"/>
              </w:rPr>
            </w:pPr>
          </w:p>
        </w:tc>
        <w:tc>
          <w:tcPr>
            <w:tcW w:w="1701" w:type="dxa"/>
            <w:shd w:val="clear" w:color="auto" w:fill="auto"/>
          </w:tcPr>
          <w:p w14:paraId="4B9B6699" w14:textId="77777777" w:rsidR="00586712" w:rsidRPr="00326936" w:rsidRDefault="00586712" w:rsidP="00586712">
            <w:pPr>
              <w:rPr>
                <w:sz w:val="22"/>
              </w:rPr>
            </w:pPr>
            <w:r w:rsidRPr="00326936">
              <w:rPr>
                <w:sz w:val="22"/>
              </w:rPr>
              <w:t>X</w:t>
            </w:r>
          </w:p>
        </w:tc>
        <w:tc>
          <w:tcPr>
            <w:tcW w:w="1418" w:type="dxa"/>
            <w:shd w:val="clear" w:color="auto" w:fill="auto"/>
          </w:tcPr>
          <w:p w14:paraId="23BBCDDB" w14:textId="77777777" w:rsidR="00586712" w:rsidRPr="00326936" w:rsidRDefault="00586712" w:rsidP="00586712">
            <w:pPr>
              <w:rPr>
                <w:sz w:val="22"/>
              </w:rPr>
            </w:pPr>
          </w:p>
        </w:tc>
        <w:tc>
          <w:tcPr>
            <w:tcW w:w="2268" w:type="dxa"/>
          </w:tcPr>
          <w:p w14:paraId="76D50EF7" w14:textId="77777777" w:rsidR="00586712" w:rsidRPr="00326936" w:rsidRDefault="00586712" w:rsidP="00586712">
            <w:pPr>
              <w:rPr>
                <w:sz w:val="22"/>
              </w:rPr>
            </w:pPr>
          </w:p>
        </w:tc>
      </w:tr>
      <w:tr w:rsidR="00586712" w:rsidRPr="00326936" w14:paraId="55EDCBD4" w14:textId="77777777" w:rsidTr="00B43B6C">
        <w:trPr>
          <w:trHeight w:val="597"/>
        </w:trPr>
        <w:tc>
          <w:tcPr>
            <w:tcW w:w="816" w:type="dxa"/>
            <w:shd w:val="clear" w:color="auto" w:fill="auto"/>
          </w:tcPr>
          <w:p w14:paraId="727D223A" w14:textId="77777777" w:rsidR="00586712" w:rsidRPr="00326936" w:rsidRDefault="00586712" w:rsidP="00586712">
            <w:pPr>
              <w:numPr>
                <w:ilvl w:val="1"/>
                <w:numId w:val="31"/>
              </w:numPr>
              <w:ind w:left="0" w:firstLine="0"/>
              <w:jc w:val="both"/>
              <w:rPr>
                <w:b/>
                <w:bCs/>
                <w:sz w:val="22"/>
              </w:rPr>
            </w:pPr>
          </w:p>
        </w:tc>
        <w:tc>
          <w:tcPr>
            <w:tcW w:w="2576" w:type="dxa"/>
            <w:gridSpan w:val="2"/>
            <w:shd w:val="clear" w:color="auto" w:fill="auto"/>
          </w:tcPr>
          <w:p w14:paraId="4597079A" w14:textId="1A8DED1F" w:rsidR="00586712" w:rsidRPr="00326936" w:rsidRDefault="00586712" w:rsidP="00586712">
            <w:pPr>
              <w:jc w:val="both"/>
              <w:rPr>
                <w:sz w:val="22"/>
              </w:rPr>
            </w:pPr>
            <w:r w:rsidRPr="00326936">
              <w:rPr>
                <w:sz w:val="22"/>
              </w:rPr>
              <w:t>Žemės sklypo būklė yra netinkama (pavyzdžiui, dėl grunto užterštumo</w:t>
            </w:r>
            <w:r w:rsidR="00E43868" w:rsidRPr="00326936">
              <w:rPr>
                <w:sz w:val="22"/>
              </w:rPr>
              <w:t>, grunto sudėties</w:t>
            </w:r>
            <w:r w:rsidRPr="00326936">
              <w:rPr>
                <w:sz w:val="22"/>
              </w:rPr>
              <w:t xml:space="preserve">), kai Investuotojui Valdžios subjekto pateikta informacija apie Žemės sklypo būklę buvo neteisinga, išskyrus kai Žemės sklypo netinkamumą (pavyzdžiui, užterštumą) sąlygojo Privataus subjekto (jo Subtiekėjų ar kitų </w:t>
            </w:r>
            <w:r w:rsidRPr="00326936">
              <w:rPr>
                <w:sz w:val="22"/>
              </w:rPr>
              <w:lastRenderedPageBreak/>
              <w:t xml:space="preserve">pasitelktų ūkio subjektų) veiksmai. Pateiktos informacijos </w:t>
            </w:r>
            <w:proofErr w:type="spellStart"/>
            <w:r w:rsidRPr="00326936">
              <w:rPr>
                <w:sz w:val="22"/>
              </w:rPr>
              <w:t>neišsamumas</w:t>
            </w:r>
            <w:proofErr w:type="spellEnd"/>
            <w:r w:rsidRPr="00326936">
              <w:rPr>
                <w:sz w:val="22"/>
              </w:rPr>
              <w:t xml:space="preserve"> nėra laikomas informacijos neteisingumu.</w:t>
            </w:r>
          </w:p>
        </w:tc>
        <w:tc>
          <w:tcPr>
            <w:tcW w:w="3686" w:type="dxa"/>
            <w:shd w:val="clear" w:color="auto" w:fill="auto"/>
          </w:tcPr>
          <w:p w14:paraId="4E0B7496" w14:textId="77777777" w:rsidR="00586712" w:rsidRPr="00326936" w:rsidRDefault="00586712" w:rsidP="00586712">
            <w:pPr>
              <w:jc w:val="both"/>
              <w:rPr>
                <w:sz w:val="22"/>
              </w:rPr>
            </w:pPr>
            <w:r w:rsidRPr="00326936">
              <w:rPr>
                <w:sz w:val="22"/>
              </w:rPr>
              <w:lastRenderedPageBreak/>
              <w:t xml:space="preserve">Jeigu dėl Žemės sklypo netinkamumo pasikeičia Darbų išlaidos, pavyzdžiui, dėl Žemės sklypo užterštumo gali būti sukelta žala aplinkai: į aplinką gali patekti ją užteršiančios medžiagos ir pan. Rizikos veiksnio pasireiškimas reiškia Darbų išlaidų pasikeitimą, kadangi jei būtų sukelta žala aplinkai, pirmiausiai, reikėtų likviduoti žalos aplinkai padarinius ir tik tuomet vykdyti suplanuotus rangos darbus. Valdžios subjektui priskiriama rizika tik tuo atveju, kai  Investuotojui Valdžios subjekto pateikta informacija </w:t>
            </w:r>
            <w:r w:rsidRPr="00326936">
              <w:rPr>
                <w:sz w:val="22"/>
              </w:rPr>
              <w:lastRenderedPageBreak/>
              <w:t>apie Žemės sklypo būklę  buvo neteisinga ir kai Žemės sklypo netinkamumas nebuvo sąlygotas Privataus subjekto (jo Subtiekėjų ar kitų pasitelktų ūkio subjektų) veiksmų.</w:t>
            </w:r>
          </w:p>
        </w:tc>
        <w:tc>
          <w:tcPr>
            <w:tcW w:w="1417" w:type="dxa"/>
            <w:shd w:val="clear" w:color="auto" w:fill="auto"/>
          </w:tcPr>
          <w:p w14:paraId="28848FEF" w14:textId="77777777" w:rsidR="00586712" w:rsidRPr="00326936" w:rsidRDefault="00586712" w:rsidP="00586712">
            <w:pPr>
              <w:rPr>
                <w:sz w:val="22"/>
              </w:rPr>
            </w:pPr>
            <w:r w:rsidRPr="00326936">
              <w:rPr>
                <w:sz w:val="22"/>
              </w:rPr>
              <w:lastRenderedPageBreak/>
              <w:t>X</w:t>
            </w:r>
          </w:p>
        </w:tc>
        <w:tc>
          <w:tcPr>
            <w:tcW w:w="1701" w:type="dxa"/>
            <w:shd w:val="clear" w:color="auto" w:fill="auto"/>
          </w:tcPr>
          <w:p w14:paraId="00929DD1" w14:textId="77777777" w:rsidR="00586712" w:rsidRPr="00326936" w:rsidRDefault="00586712" w:rsidP="00586712">
            <w:pPr>
              <w:rPr>
                <w:sz w:val="22"/>
              </w:rPr>
            </w:pPr>
          </w:p>
        </w:tc>
        <w:tc>
          <w:tcPr>
            <w:tcW w:w="1418" w:type="dxa"/>
            <w:shd w:val="clear" w:color="auto" w:fill="auto"/>
          </w:tcPr>
          <w:p w14:paraId="13BD142D" w14:textId="77777777" w:rsidR="00586712" w:rsidRPr="00326936" w:rsidRDefault="00586712" w:rsidP="00586712">
            <w:pPr>
              <w:rPr>
                <w:sz w:val="22"/>
              </w:rPr>
            </w:pPr>
          </w:p>
        </w:tc>
        <w:tc>
          <w:tcPr>
            <w:tcW w:w="2268" w:type="dxa"/>
          </w:tcPr>
          <w:p w14:paraId="57BBAD22" w14:textId="77777777" w:rsidR="00586712" w:rsidRPr="00326936" w:rsidRDefault="00586712" w:rsidP="00586712">
            <w:pPr>
              <w:rPr>
                <w:sz w:val="22"/>
              </w:rPr>
            </w:pPr>
          </w:p>
        </w:tc>
      </w:tr>
      <w:tr w:rsidR="00E43868" w:rsidRPr="00326936" w14:paraId="7997EE7D" w14:textId="77777777" w:rsidTr="00B43B6C">
        <w:trPr>
          <w:trHeight w:val="597"/>
        </w:trPr>
        <w:tc>
          <w:tcPr>
            <w:tcW w:w="816" w:type="dxa"/>
            <w:shd w:val="clear" w:color="auto" w:fill="auto"/>
          </w:tcPr>
          <w:p w14:paraId="72FC5348" w14:textId="77777777" w:rsidR="00E43868" w:rsidRPr="00326936" w:rsidRDefault="00E43868" w:rsidP="00586712">
            <w:pPr>
              <w:numPr>
                <w:ilvl w:val="1"/>
                <w:numId w:val="31"/>
              </w:numPr>
              <w:ind w:left="0" w:firstLine="0"/>
              <w:jc w:val="both"/>
              <w:rPr>
                <w:b/>
                <w:bCs/>
                <w:sz w:val="22"/>
              </w:rPr>
            </w:pPr>
          </w:p>
        </w:tc>
        <w:tc>
          <w:tcPr>
            <w:tcW w:w="2576" w:type="dxa"/>
            <w:gridSpan w:val="2"/>
            <w:shd w:val="clear" w:color="auto" w:fill="auto"/>
          </w:tcPr>
          <w:p w14:paraId="5513DABB" w14:textId="4CA69018" w:rsidR="00E43868" w:rsidRPr="00326936" w:rsidRDefault="00E43868" w:rsidP="00586712">
            <w:pPr>
              <w:jc w:val="both"/>
              <w:rPr>
                <w:sz w:val="22"/>
              </w:rPr>
            </w:pPr>
            <w:r w:rsidRPr="00326936">
              <w:rPr>
                <w:sz w:val="22"/>
              </w:rPr>
              <w:t>Žemės sklype aptinkama statybinių atliekų.</w:t>
            </w:r>
          </w:p>
        </w:tc>
        <w:tc>
          <w:tcPr>
            <w:tcW w:w="3686" w:type="dxa"/>
            <w:shd w:val="clear" w:color="auto" w:fill="auto"/>
          </w:tcPr>
          <w:p w14:paraId="75BB0F39" w14:textId="31940E28" w:rsidR="00E43868" w:rsidRPr="00326936" w:rsidRDefault="00E43868" w:rsidP="00E43868">
            <w:pPr>
              <w:jc w:val="both"/>
              <w:rPr>
                <w:sz w:val="22"/>
              </w:rPr>
            </w:pPr>
            <w:proofErr w:type="spellStart"/>
            <w:r w:rsidRPr="00326936">
              <w:rPr>
                <w:sz w:val="22"/>
              </w:rPr>
              <w:t>Jeidu</w:t>
            </w:r>
            <w:proofErr w:type="spellEnd"/>
            <w:r w:rsidRPr="00326936">
              <w:rPr>
                <w:sz w:val="22"/>
              </w:rPr>
              <w:t xml:space="preserve"> dėl statybinių atliekų aptikimo Žemės sklype pasikeičia Darbų išlaidos,</w:t>
            </w:r>
            <w:r w:rsidRPr="00326936">
              <w:t xml:space="preserve"> </w:t>
            </w:r>
            <w:r w:rsidRPr="00326936">
              <w:rPr>
                <w:sz w:val="22"/>
              </w:rPr>
              <w:t>kai statybinių atliekų atsiradimas nebuvo sąlygotas Privataus subjekto (jo Subtiekėjų ar kitų pasitelktų ūkio subjektų) veiksmų.</w:t>
            </w:r>
          </w:p>
        </w:tc>
        <w:tc>
          <w:tcPr>
            <w:tcW w:w="1417" w:type="dxa"/>
            <w:shd w:val="clear" w:color="auto" w:fill="auto"/>
          </w:tcPr>
          <w:p w14:paraId="2443EF00" w14:textId="322380A5" w:rsidR="00E43868" w:rsidRPr="00326936" w:rsidRDefault="00E43868" w:rsidP="00586712">
            <w:pPr>
              <w:rPr>
                <w:sz w:val="22"/>
              </w:rPr>
            </w:pPr>
            <w:r w:rsidRPr="00326936">
              <w:rPr>
                <w:sz w:val="22"/>
              </w:rPr>
              <w:t>X</w:t>
            </w:r>
          </w:p>
        </w:tc>
        <w:tc>
          <w:tcPr>
            <w:tcW w:w="1701" w:type="dxa"/>
            <w:shd w:val="clear" w:color="auto" w:fill="auto"/>
          </w:tcPr>
          <w:p w14:paraId="5D349F0D" w14:textId="77777777" w:rsidR="00E43868" w:rsidRPr="00326936" w:rsidRDefault="00E43868" w:rsidP="00586712">
            <w:pPr>
              <w:rPr>
                <w:sz w:val="22"/>
              </w:rPr>
            </w:pPr>
          </w:p>
        </w:tc>
        <w:tc>
          <w:tcPr>
            <w:tcW w:w="1418" w:type="dxa"/>
            <w:shd w:val="clear" w:color="auto" w:fill="auto"/>
          </w:tcPr>
          <w:p w14:paraId="46C69D93" w14:textId="77777777" w:rsidR="00E43868" w:rsidRPr="00326936" w:rsidRDefault="00E43868" w:rsidP="00586712">
            <w:pPr>
              <w:rPr>
                <w:sz w:val="22"/>
              </w:rPr>
            </w:pPr>
          </w:p>
        </w:tc>
        <w:tc>
          <w:tcPr>
            <w:tcW w:w="2268" w:type="dxa"/>
          </w:tcPr>
          <w:p w14:paraId="4C97E0CD" w14:textId="77777777" w:rsidR="00E43868" w:rsidRPr="00326936" w:rsidRDefault="00E43868" w:rsidP="00586712">
            <w:pPr>
              <w:rPr>
                <w:sz w:val="22"/>
              </w:rPr>
            </w:pPr>
          </w:p>
        </w:tc>
      </w:tr>
      <w:tr w:rsidR="00586712" w:rsidRPr="00326936" w14:paraId="1A5D3D05" w14:textId="77777777" w:rsidTr="00B43B6C">
        <w:trPr>
          <w:trHeight w:val="597"/>
        </w:trPr>
        <w:tc>
          <w:tcPr>
            <w:tcW w:w="816" w:type="dxa"/>
            <w:shd w:val="clear" w:color="auto" w:fill="auto"/>
          </w:tcPr>
          <w:p w14:paraId="1EB15757" w14:textId="77777777" w:rsidR="00586712" w:rsidRPr="00326936" w:rsidRDefault="00586712" w:rsidP="00586712">
            <w:pPr>
              <w:numPr>
                <w:ilvl w:val="1"/>
                <w:numId w:val="31"/>
              </w:numPr>
              <w:ind w:left="0" w:firstLine="0"/>
              <w:jc w:val="both"/>
              <w:rPr>
                <w:b/>
                <w:bCs/>
                <w:sz w:val="22"/>
              </w:rPr>
            </w:pPr>
          </w:p>
        </w:tc>
        <w:tc>
          <w:tcPr>
            <w:tcW w:w="2576" w:type="dxa"/>
            <w:gridSpan w:val="2"/>
            <w:shd w:val="clear" w:color="auto" w:fill="auto"/>
          </w:tcPr>
          <w:p w14:paraId="1470577C" w14:textId="2F3CBB98" w:rsidR="00586712" w:rsidRPr="00326936" w:rsidRDefault="00586712" w:rsidP="00586712">
            <w:pPr>
              <w:rPr>
                <w:sz w:val="22"/>
              </w:rPr>
            </w:pPr>
            <w:r w:rsidRPr="00326936">
              <w:rPr>
                <w:sz w:val="22"/>
              </w:rPr>
              <w:t>Žemės sklypo būklė yra netinkama (pavyzdžiui, dėl užterštumo</w:t>
            </w:r>
            <w:r w:rsidR="00E43868" w:rsidRPr="00326936">
              <w:rPr>
                <w:sz w:val="22"/>
              </w:rPr>
              <w:t>, grunto sudėties</w:t>
            </w:r>
            <w:r w:rsidRPr="00326936">
              <w:rPr>
                <w:sz w:val="22"/>
              </w:rPr>
              <w:t xml:space="preserve">), išskyrus šio Sutarties priedo 1.3 </w:t>
            </w:r>
            <w:r w:rsidR="00E43868" w:rsidRPr="00326936">
              <w:rPr>
                <w:sz w:val="22"/>
              </w:rPr>
              <w:t xml:space="preserve">ir 1.4 </w:t>
            </w:r>
            <w:r w:rsidRPr="00326936">
              <w:rPr>
                <w:sz w:val="22"/>
              </w:rPr>
              <w:t>punkt</w:t>
            </w:r>
            <w:r w:rsidR="00E43868" w:rsidRPr="00326936">
              <w:rPr>
                <w:sz w:val="22"/>
              </w:rPr>
              <w:t>uose</w:t>
            </w:r>
            <w:r w:rsidRPr="00326936">
              <w:rPr>
                <w:sz w:val="22"/>
              </w:rPr>
              <w:t xml:space="preserve"> numatyt</w:t>
            </w:r>
            <w:r w:rsidR="00E43868" w:rsidRPr="00326936">
              <w:rPr>
                <w:sz w:val="22"/>
              </w:rPr>
              <w:t>us</w:t>
            </w:r>
            <w:r w:rsidRPr="00326936">
              <w:rPr>
                <w:sz w:val="22"/>
              </w:rPr>
              <w:t xml:space="preserve"> atvej</w:t>
            </w:r>
            <w:r w:rsidR="00E43868" w:rsidRPr="00326936">
              <w:rPr>
                <w:sz w:val="22"/>
              </w:rPr>
              <w:t>us</w:t>
            </w:r>
            <w:r w:rsidRPr="00326936">
              <w:rPr>
                <w:sz w:val="22"/>
              </w:rPr>
              <w:t>.</w:t>
            </w:r>
          </w:p>
        </w:tc>
        <w:tc>
          <w:tcPr>
            <w:tcW w:w="3686" w:type="dxa"/>
            <w:shd w:val="clear" w:color="auto" w:fill="auto"/>
          </w:tcPr>
          <w:p w14:paraId="34D8F056" w14:textId="5F35D413" w:rsidR="00586712" w:rsidRPr="00326936" w:rsidRDefault="00130FD9" w:rsidP="00130FD9">
            <w:pPr>
              <w:jc w:val="both"/>
              <w:rPr>
                <w:sz w:val="22"/>
              </w:rPr>
            </w:pPr>
            <w:r w:rsidRPr="00326936">
              <w:rPr>
                <w:sz w:val="22"/>
              </w:rPr>
              <w:t>Jeigu dėl Žemės sklypo netinkamumo pasikeičia Darbų išlaidos, pavyzdžiui, dėl Žemės sklypo užterštumo gali būti sukelta žala aplinkai: į aplinką gali patekti ją užteršiančios medžiagos ir pan. Rizikos veiksnio pasireiškimas reiškia Darbų išlaidų pasikeitimą, kadangi jei būtų sukelta žala aplinkai, pirmiausiai, reikėtų likviduoti žalos aplinkai padarinius ir tik tuomet vykdyti suplanuotus rangos darbus. Taipogi Privačiam subjektui priskiriama rizika, j</w:t>
            </w:r>
            <w:r w:rsidR="00586712" w:rsidRPr="00326936">
              <w:rPr>
                <w:sz w:val="22"/>
              </w:rPr>
              <w:t>eigu Žemės sklypas tampa netinkamu dėl Privataus subjekto (jo Subtiekėjų ar kitų pasitelktų ūkio subjektų) veiksmų</w:t>
            </w:r>
            <w:r w:rsidRPr="00326936">
              <w:rPr>
                <w:sz w:val="22"/>
              </w:rPr>
              <w:t>.</w:t>
            </w:r>
          </w:p>
        </w:tc>
        <w:tc>
          <w:tcPr>
            <w:tcW w:w="1417" w:type="dxa"/>
            <w:shd w:val="clear" w:color="auto" w:fill="auto"/>
          </w:tcPr>
          <w:p w14:paraId="0188E73E" w14:textId="77777777" w:rsidR="00586712" w:rsidRPr="00326936" w:rsidRDefault="00586712" w:rsidP="00586712">
            <w:pPr>
              <w:rPr>
                <w:sz w:val="22"/>
              </w:rPr>
            </w:pPr>
          </w:p>
        </w:tc>
        <w:tc>
          <w:tcPr>
            <w:tcW w:w="1701" w:type="dxa"/>
            <w:shd w:val="clear" w:color="auto" w:fill="auto"/>
          </w:tcPr>
          <w:p w14:paraId="7C1BDA63" w14:textId="77777777" w:rsidR="00586712" w:rsidRPr="00326936" w:rsidRDefault="00586712" w:rsidP="00586712">
            <w:pPr>
              <w:rPr>
                <w:sz w:val="22"/>
              </w:rPr>
            </w:pPr>
            <w:r w:rsidRPr="00326936">
              <w:rPr>
                <w:sz w:val="22"/>
              </w:rPr>
              <w:t>X</w:t>
            </w:r>
          </w:p>
        </w:tc>
        <w:tc>
          <w:tcPr>
            <w:tcW w:w="1418" w:type="dxa"/>
            <w:shd w:val="clear" w:color="auto" w:fill="auto"/>
          </w:tcPr>
          <w:p w14:paraId="5395EFE4" w14:textId="77777777" w:rsidR="00586712" w:rsidRPr="00326936" w:rsidRDefault="00586712" w:rsidP="00586712">
            <w:pPr>
              <w:rPr>
                <w:sz w:val="22"/>
              </w:rPr>
            </w:pPr>
          </w:p>
        </w:tc>
        <w:tc>
          <w:tcPr>
            <w:tcW w:w="2268" w:type="dxa"/>
          </w:tcPr>
          <w:p w14:paraId="3A20E0CF" w14:textId="77777777" w:rsidR="00586712" w:rsidRPr="00326936" w:rsidRDefault="00586712" w:rsidP="00586712">
            <w:pPr>
              <w:rPr>
                <w:sz w:val="22"/>
              </w:rPr>
            </w:pPr>
          </w:p>
        </w:tc>
      </w:tr>
      <w:tr w:rsidR="00586712" w:rsidRPr="00326936" w14:paraId="244AA6D6" w14:textId="77777777" w:rsidTr="00B43B6C">
        <w:trPr>
          <w:trHeight w:val="597"/>
        </w:trPr>
        <w:tc>
          <w:tcPr>
            <w:tcW w:w="816" w:type="dxa"/>
            <w:shd w:val="clear" w:color="auto" w:fill="auto"/>
          </w:tcPr>
          <w:p w14:paraId="05FA97CD" w14:textId="77777777" w:rsidR="00586712" w:rsidRPr="00326936" w:rsidRDefault="00586712" w:rsidP="00586712">
            <w:pPr>
              <w:numPr>
                <w:ilvl w:val="1"/>
                <w:numId w:val="31"/>
              </w:numPr>
              <w:ind w:left="0" w:firstLine="0"/>
              <w:jc w:val="both"/>
              <w:rPr>
                <w:b/>
                <w:bCs/>
                <w:sz w:val="22"/>
              </w:rPr>
            </w:pPr>
            <w:bookmarkStart w:id="1321" w:name="_Ref90532136"/>
          </w:p>
        </w:tc>
        <w:bookmarkEnd w:id="1321"/>
        <w:tc>
          <w:tcPr>
            <w:tcW w:w="2576" w:type="dxa"/>
            <w:gridSpan w:val="2"/>
            <w:shd w:val="clear" w:color="auto" w:fill="auto"/>
          </w:tcPr>
          <w:p w14:paraId="799E42AD" w14:textId="77777777" w:rsidR="00586712" w:rsidRPr="00326936" w:rsidRDefault="00586712" w:rsidP="00586712">
            <w:pPr>
              <w:jc w:val="both"/>
              <w:rPr>
                <w:sz w:val="22"/>
              </w:rPr>
            </w:pPr>
            <w:r w:rsidRPr="00326936">
              <w:rPr>
                <w:sz w:val="22"/>
              </w:rPr>
              <w:t xml:space="preserve">Specialiųjų Žemės sklypo naudojimo sąlygų nustatymas ar pakeitimas, jeigu Valdžios subjektas neatskleidė visų jam </w:t>
            </w:r>
            <w:r w:rsidRPr="00326936">
              <w:rPr>
                <w:sz w:val="22"/>
              </w:rPr>
              <w:lastRenderedPageBreak/>
              <w:t>žinomų Žemės sklypo naudojimo sąlygų arba neatsižvelgė į Investuotojo Pirkimo metu pateiktus pasiūlymus dėl Žemės sklypų naudojimo sąlygų, kai sprendimas dėl tokių sąlygų priklauso Valdžios subjekto kompetencijai.</w:t>
            </w:r>
          </w:p>
        </w:tc>
        <w:tc>
          <w:tcPr>
            <w:tcW w:w="3686" w:type="dxa"/>
            <w:shd w:val="clear" w:color="auto" w:fill="auto"/>
          </w:tcPr>
          <w:p w14:paraId="4770D152" w14:textId="77777777" w:rsidR="00586712" w:rsidRPr="00326936" w:rsidRDefault="00586712" w:rsidP="00586712">
            <w:pPr>
              <w:jc w:val="both"/>
              <w:rPr>
                <w:sz w:val="22"/>
              </w:rPr>
            </w:pPr>
            <w:r w:rsidRPr="00326936">
              <w:rPr>
                <w:sz w:val="22"/>
              </w:rPr>
              <w:lastRenderedPageBreak/>
              <w:t xml:space="preserve">Valdžios subjektas neatskleidė visų jam žinomų Žemės sklypo naudojimo sąlygų arba </w:t>
            </w:r>
          </w:p>
          <w:p w14:paraId="4E1B14F9" w14:textId="77777777" w:rsidR="00586712" w:rsidRPr="00326936" w:rsidRDefault="00586712" w:rsidP="00586712">
            <w:pPr>
              <w:jc w:val="both"/>
              <w:rPr>
                <w:sz w:val="22"/>
              </w:rPr>
            </w:pPr>
            <w:r w:rsidRPr="00326936">
              <w:rPr>
                <w:sz w:val="22"/>
              </w:rPr>
              <w:t xml:space="preserve">neatsižvelgė į Investuotojo Pirkimo metu pateiktus pasiūlymus dėl Žemės </w:t>
            </w:r>
            <w:r w:rsidRPr="00326936">
              <w:rPr>
                <w:sz w:val="22"/>
              </w:rPr>
              <w:lastRenderedPageBreak/>
              <w:t>sklypų naudojimo sąlygų, kai sprendimas dėl tokių sąlygų priklauso Valdžios subjekto kompetencijai, o</w:t>
            </w:r>
            <w:r w:rsidRPr="00326936">
              <w:rPr>
                <w:bCs/>
                <w:sz w:val="22"/>
              </w:rPr>
              <w:t xml:space="preserve"> įgyvendinant Projektą tapo būtina pakeisti/ nustatyti specialiąsias Žemės sklypo naudojimo sąlygas, todėl gali tapti būtina pakeisti planuotus projektinius sprendinius, todėl Privatus subjektas patirs neplanuotas projektavimo paslaugų išlaidas.</w:t>
            </w:r>
          </w:p>
        </w:tc>
        <w:tc>
          <w:tcPr>
            <w:tcW w:w="1417" w:type="dxa"/>
            <w:shd w:val="clear" w:color="auto" w:fill="auto"/>
          </w:tcPr>
          <w:p w14:paraId="00007AAA" w14:textId="77777777" w:rsidR="00586712" w:rsidRPr="00326936" w:rsidRDefault="00586712" w:rsidP="00586712">
            <w:pPr>
              <w:rPr>
                <w:sz w:val="22"/>
              </w:rPr>
            </w:pPr>
            <w:r w:rsidRPr="00326936">
              <w:rPr>
                <w:sz w:val="22"/>
              </w:rPr>
              <w:lastRenderedPageBreak/>
              <w:t>X</w:t>
            </w:r>
          </w:p>
        </w:tc>
        <w:tc>
          <w:tcPr>
            <w:tcW w:w="1701" w:type="dxa"/>
            <w:shd w:val="clear" w:color="auto" w:fill="auto"/>
          </w:tcPr>
          <w:p w14:paraId="2D6E75F2" w14:textId="77777777" w:rsidR="00586712" w:rsidRPr="00326936" w:rsidRDefault="00586712" w:rsidP="00586712">
            <w:pPr>
              <w:rPr>
                <w:sz w:val="22"/>
              </w:rPr>
            </w:pPr>
          </w:p>
        </w:tc>
        <w:tc>
          <w:tcPr>
            <w:tcW w:w="1418" w:type="dxa"/>
            <w:shd w:val="clear" w:color="auto" w:fill="auto"/>
          </w:tcPr>
          <w:p w14:paraId="01AF8283" w14:textId="77777777" w:rsidR="00586712" w:rsidRPr="00326936" w:rsidRDefault="00586712" w:rsidP="00586712">
            <w:pPr>
              <w:rPr>
                <w:sz w:val="22"/>
              </w:rPr>
            </w:pPr>
          </w:p>
        </w:tc>
        <w:tc>
          <w:tcPr>
            <w:tcW w:w="2268" w:type="dxa"/>
          </w:tcPr>
          <w:p w14:paraId="452E8254" w14:textId="77777777" w:rsidR="00586712" w:rsidRPr="00326936" w:rsidRDefault="00586712" w:rsidP="00586712">
            <w:pPr>
              <w:rPr>
                <w:sz w:val="22"/>
              </w:rPr>
            </w:pPr>
          </w:p>
        </w:tc>
      </w:tr>
      <w:tr w:rsidR="00586712" w:rsidRPr="00326936" w14:paraId="36EF94C6" w14:textId="77777777" w:rsidTr="00B43B6C">
        <w:trPr>
          <w:trHeight w:val="597"/>
        </w:trPr>
        <w:tc>
          <w:tcPr>
            <w:tcW w:w="816" w:type="dxa"/>
            <w:shd w:val="clear" w:color="auto" w:fill="auto"/>
          </w:tcPr>
          <w:p w14:paraId="5EEF33CF" w14:textId="77777777" w:rsidR="00586712" w:rsidRPr="00326936" w:rsidRDefault="00586712" w:rsidP="00586712">
            <w:pPr>
              <w:numPr>
                <w:ilvl w:val="1"/>
                <w:numId w:val="31"/>
              </w:numPr>
              <w:ind w:left="0" w:firstLine="0"/>
              <w:jc w:val="both"/>
              <w:rPr>
                <w:b/>
                <w:bCs/>
                <w:sz w:val="22"/>
              </w:rPr>
            </w:pPr>
          </w:p>
        </w:tc>
        <w:tc>
          <w:tcPr>
            <w:tcW w:w="2576" w:type="dxa"/>
            <w:gridSpan w:val="2"/>
            <w:shd w:val="clear" w:color="auto" w:fill="auto"/>
          </w:tcPr>
          <w:p w14:paraId="19A384C3" w14:textId="438619D9" w:rsidR="00586712" w:rsidRPr="00326936" w:rsidRDefault="00586712" w:rsidP="008E4DB5">
            <w:pPr>
              <w:jc w:val="both"/>
              <w:rPr>
                <w:sz w:val="22"/>
              </w:rPr>
            </w:pPr>
            <w:r w:rsidRPr="00326936">
              <w:rPr>
                <w:sz w:val="22"/>
              </w:rPr>
              <w:t xml:space="preserve">Specialiųjų Žemės sklypo naudojimo sąlygų nustatymas ar pakeitimas, išskyrus šio Sutarties priedo </w:t>
            </w:r>
            <w:r w:rsidR="007F5AD6" w:rsidRPr="00326936">
              <w:rPr>
                <w:sz w:val="22"/>
              </w:rPr>
              <w:fldChar w:fldCharType="begin"/>
            </w:r>
            <w:r w:rsidR="007F5AD6" w:rsidRPr="00326936">
              <w:rPr>
                <w:sz w:val="22"/>
              </w:rPr>
              <w:instrText xml:space="preserve"> REF _Ref90532136 \r \h </w:instrText>
            </w:r>
            <w:r w:rsidR="007F5AD6" w:rsidRPr="00326936">
              <w:rPr>
                <w:sz w:val="22"/>
              </w:rPr>
            </w:r>
            <w:r w:rsidR="007F5AD6" w:rsidRPr="00326936">
              <w:rPr>
                <w:sz w:val="22"/>
              </w:rPr>
              <w:fldChar w:fldCharType="separate"/>
            </w:r>
            <w:r w:rsidR="00B87438">
              <w:rPr>
                <w:sz w:val="22"/>
              </w:rPr>
              <w:t>1.6</w:t>
            </w:r>
            <w:r w:rsidR="007F5AD6" w:rsidRPr="00326936">
              <w:rPr>
                <w:sz w:val="22"/>
              </w:rPr>
              <w:fldChar w:fldCharType="end"/>
            </w:r>
            <w:r w:rsidR="007F5AD6" w:rsidRPr="00326936">
              <w:rPr>
                <w:sz w:val="22"/>
              </w:rPr>
              <w:t xml:space="preserve"> </w:t>
            </w:r>
            <w:r w:rsidRPr="00326936">
              <w:rPr>
                <w:sz w:val="22"/>
              </w:rPr>
              <w:t>punkte nurodytus atvejus;</w:t>
            </w:r>
          </w:p>
        </w:tc>
        <w:tc>
          <w:tcPr>
            <w:tcW w:w="3686" w:type="dxa"/>
            <w:shd w:val="clear" w:color="auto" w:fill="auto"/>
          </w:tcPr>
          <w:p w14:paraId="3128EA48" w14:textId="77777777" w:rsidR="00586712" w:rsidRPr="00326936" w:rsidRDefault="00586712" w:rsidP="00586712">
            <w:pPr>
              <w:jc w:val="both"/>
              <w:rPr>
                <w:sz w:val="22"/>
              </w:rPr>
            </w:pPr>
            <w:r w:rsidRPr="00326936">
              <w:rPr>
                <w:sz w:val="22"/>
              </w:rPr>
              <w:t xml:space="preserve">Konkretų susitarimą dėl specialiųjų Žemės sklypo naudojimo sąlygų šalys pasiekė Pirkimo metu, tačiau Investuotojui / Privačiam subjektui, įgyvendinant susitarimus, galimi nukrypimai nuo planuoto grafiko ir veikloms įgyvendinti skirto biudžeto arba </w:t>
            </w:r>
          </w:p>
          <w:p w14:paraId="09B0A3E7" w14:textId="77777777" w:rsidR="00586712" w:rsidRPr="00326936" w:rsidRDefault="00586712" w:rsidP="00586712">
            <w:pPr>
              <w:jc w:val="both"/>
              <w:rPr>
                <w:sz w:val="22"/>
              </w:rPr>
            </w:pPr>
            <w:r w:rsidRPr="00326936">
              <w:rPr>
                <w:sz w:val="22"/>
              </w:rPr>
              <w:t xml:space="preserve">Investuotojas Pirkimo metu nepasiūlė nustatyti/ pakeisti specialiąsias Žemės sklypo naudojimo sąlygas ir </w:t>
            </w:r>
            <w:r w:rsidRPr="00326936">
              <w:rPr>
                <w:bCs/>
                <w:sz w:val="22"/>
              </w:rPr>
              <w:t>Pradėjus įgyvendinti Projektą paaiškėjo aplinkybės, dėl kurių tapo būtina pakeisti specialiąsias Žemės sklypo naudojimo sąlygas. Nustačius ar pakeitus specialiąsias Žemės sklypo naudojimo sąlygas gali tapti būtina pakeisti planuotus projektinius sprendinius, todėl Privatus subjektas patirs neplanuotas projektavimo paslaugų išlaidas.</w:t>
            </w:r>
          </w:p>
        </w:tc>
        <w:tc>
          <w:tcPr>
            <w:tcW w:w="1417" w:type="dxa"/>
            <w:shd w:val="clear" w:color="auto" w:fill="auto"/>
          </w:tcPr>
          <w:p w14:paraId="588C7CEE" w14:textId="77777777" w:rsidR="00586712" w:rsidRPr="00326936" w:rsidRDefault="00586712" w:rsidP="00586712">
            <w:pPr>
              <w:rPr>
                <w:sz w:val="22"/>
              </w:rPr>
            </w:pPr>
          </w:p>
        </w:tc>
        <w:tc>
          <w:tcPr>
            <w:tcW w:w="1701" w:type="dxa"/>
            <w:shd w:val="clear" w:color="auto" w:fill="auto"/>
          </w:tcPr>
          <w:p w14:paraId="20A19027" w14:textId="77777777" w:rsidR="00586712" w:rsidRPr="00326936" w:rsidRDefault="00586712" w:rsidP="00586712">
            <w:pPr>
              <w:rPr>
                <w:sz w:val="22"/>
              </w:rPr>
            </w:pPr>
            <w:r w:rsidRPr="00326936">
              <w:rPr>
                <w:sz w:val="22"/>
              </w:rPr>
              <w:t>X</w:t>
            </w:r>
          </w:p>
        </w:tc>
        <w:tc>
          <w:tcPr>
            <w:tcW w:w="1418" w:type="dxa"/>
            <w:shd w:val="clear" w:color="auto" w:fill="auto"/>
          </w:tcPr>
          <w:p w14:paraId="7123EBE7" w14:textId="77777777" w:rsidR="00586712" w:rsidRPr="00326936" w:rsidRDefault="00586712" w:rsidP="00586712">
            <w:pPr>
              <w:rPr>
                <w:sz w:val="22"/>
              </w:rPr>
            </w:pPr>
          </w:p>
        </w:tc>
        <w:tc>
          <w:tcPr>
            <w:tcW w:w="2268" w:type="dxa"/>
          </w:tcPr>
          <w:p w14:paraId="0A1DDE8E" w14:textId="77777777" w:rsidR="00586712" w:rsidRPr="00326936" w:rsidRDefault="00586712" w:rsidP="00586712">
            <w:pPr>
              <w:rPr>
                <w:sz w:val="22"/>
              </w:rPr>
            </w:pPr>
          </w:p>
        </w:tc>
      </w:tr>
      <w:tr w:rsidR="00586712" w:rsidRPr="00326936" w14:paraId="3C225514" w14:textId="77777777" w:rsidTr="00B43B6C">
        <w:trPr>
          <w:trHeight w:val="597"/>
        </w:trPr>
        <w:tc>
          <w:tcPr>
            <w:tcW w:w="816" w:type="dxa"/>
            <w:shd w:val="clear" w:color="auto" w:fill="auto"/>
          </w:tcPr>
          <w:p w14:paraId="202B49B2" w14:textId="77777777" w:rsidR="00586712" w:rsidRPr="00326936" w:rsidRDefault="00586712" w:rsidP="00586712">
            <w:pPr>
              <w:numPr>
                <w:ilvl w:val="1"/>
                <w:numId w:val="31"/>
              </w:numPr>
              <w:ind w:left="0" w:firstLine="0"/>
              <w:jc w:val="both"/>
              <w:rPr>
                <w:b/>
                <w:bCs/>
                <w:sz w:val="22"/>
              </w:rPr>
            </w:pPr>
            <w:bookmarkStart w:id="1322" w:name="_Ref62232679"/>
          </w:p>
        </w:tc>
        <w:bookmarkEnd w:id="1322"/>
        <w:tc>
          <w:tcPr>
            <w:tcW w:w="2576" w:type="dxa"/>
            <w:gridSpan w:val="2"/>
            <w:shd w:val="clear" w:color="auto" w:fill="auto"/>
          </w:tcPr>
          <w:p w14:paraId="37B6FC5E" w14:textId="77777777" w:rsidR="00586712" w:rsidRPr="00326936" w:rsidRDefault="00586712" w:rsidP="00586712">
            <w:pPr>
              <w:jc w:val="both"/>
              <w:rPr>
                <w:sz w:val="22"/>
              </w:rPr>
            </w:pPr>
            <w:r w:rsidRPr="00326936">
              <w:rPr>
                <w:sz w:val="22"/>
              </w:rPr>
              <w:t xml:space="preserve">Inžinerinių tinklų Žemės sklype (tiek ir už jo ribų) </w:t>
            </w:r>
            <w:r w:rsidRPr="00326936">
              <w:rPr>
                <w:sz w:val="22"/>
              </w:rPr>
              <w:lastRenderedPageBreak/>
              <w:t>perkėlimas, vietos jiems parinkimas ir jų pajungimas prie Objekto tokiu būdu, kad būtų netenkinami Specifikacijose ir Pasiūlyme nustatyti reikalavimai.</w:t>
            </w:r>
          </w:p>
        </w:tc>
        <w:tc>
          <w:tcPr>
            <w:tcW w:w="3686" w:type="dxa"/>
            <w:shd w:val="clear" w:color="auto" w:fill="auto"/>
          </w:tcPr>
          <w:p w14:paraId="01FC7FAA" w14:textId="77777777" w:rsidR="00586712" w:rsidRPr="00326936" w:rsidRDefault="00586712" w:rsidP="00586712">
            <w:pPr>
              <w:jc w:val="both"/>
              <w:rPr>
                <w:sz w:val="22"/>
              </w:rPr>
            </w:pPr>
            <w:r w:rsidRPr="00326936">
              <w:rPr>
                <w:sz w:val="22"/>
              </w:rPr>
              <w:lastRenderedPageBreak/>
              <w:t xml:space="preserve">Rizikos veiksnio pasireiškimas reiškia išaugusias išlaidas Darbams, Darbų </w:t>
            </w:r>
            <w:r w:rsidRPr="00326936">
              <w:rPr>
                <w:sz w:val="22"/>
              </w:rPr>
              <w:lastRenderedPageBreak/>
              <w:t xml:space="preserve">vėlavimus, susijusius su inžinerinių tinklų </w:t>
            </w:r>
            <w:proofErr w:type="spellStart"/>
            <w:r w:rsidRPr="00326936">
              <w:rPr>
                <w:sz w:val="22"/>
              </w:rPr>
              <w:t>pajungumu</w:t>
            </w:r>
            <w:proofErr w:type="spellEnd"/>
            <w:r w:rsidRPr="00326936">
              <w:rPr>
                <w:sz w:val="22"/>
              </w:rPr>
              <w:t>, jų perkėlimu taip, kad inžineriniai tinklai, jų vieta atitiktų Projektinę dokumentaciją.</w:t>
            </w:r>
          </w:p>
        </w:tc>
        <w:tc>
          <w:tcPr>
            <w:tcW w:w="1417" w:type="dxa"/>
            <w:shd w:val="clear" w:color="auto" w:fill="auto"/>
          </w:tcPr>
          <w:p w14:paraId="4EBA443F" w14:textId="77777777" w:rsidR="00586712" w:rsidRPr="00326936" w:rsidRDefault="00586712" w:rsidP="00586712">
            <w:pPr>
              <w:rPr>
                <w:sz w:val="22"/>
              </w:rPr>
            </w:pPr>
          </w:p>
        </w:tc>
        <w:tc>
          <w:tcPr>
            <w:tcW w:w="1701" w:type="dxa"/>
            <w:shd w:val="clear" w:color="auto" w:fill="auto"/>
          </w:tcPr>
          <w:p w14:paraId="5AD8F429" w14:textId="77777777" w:rsidR="00586712" w:rsidRPr="00326936" w:rsidRDefault="00586712" w:rsidP="00586712">
            <w:pPr>
              <w:rPr>
                <w:sz w:val="22"/>
              </w:rPr>
            </w:pPr>
            <w:r w:rsidRPr="00326936">
              <w:rPr>
                <w:sz w:val="22"/>
              </w:rPr>
              <w:t>X</w:t>
            </w:r>
          </w:p>
        </w:tc>
        <w:tc>
          <w:tcPr>
            <w:tcW w:w="1418" w:type="dxa"/>
            <w:shd w:val="clear" w:color="auto" w:fill="auto"/>
          </w:tcPr>
          <w:p w14:paraId="501BC07B" w14:textId="77777777" w:rsidR="00586712" w:rsidRPr="00326936" w:rsidRDefault="00586712" w:rsidP="00586712">
            <w:pPr>
              <w:rPr>
                <w:sz w:val="22"/>
              </w:rPr>
            </w:pPr>
          </w:p>
        </w:tc>
        <w:tc>
          <w:tcPr>
            <w:tcW w:w="2268" w:type="dxa"/>
          </w:tcPr>
          <w:p w14:paraId="53B404A0" w14:textId="77777777" w:rsidR="00586712" w:rsidRPr="00326936" w:rsidRDefault="00586712" w:rsidP="00586712">
            <w:pPr>
              <w:rPr>
                <w:sz w:val="22"/>
              </w:rPr>
            </w:pPr>
          </w:p>
        </w:tc>
      </w:tr>
      <w:tr w:rsidR="00586712" w:rsidRPr="00326936" w14:paraId="484B25CA" w14:textId="77777777" w:rsidTr="00B43B6C">
        <w:trPr>
          <w:trHeight w:val="597"/>
        </w:trPr>
        <w:tc>
          <w:tcPr>
            <w:tcW w:w="816" w:type="dxa"/>
            <w:shd w:val="clear" w:color="auto" w:fill="auto"/>
          </w:tcPr>
          <w:p w14:paraId="0C26A9C6" w14:textId="77777777" w:rsidR="00586712" w:rsidRPr="00326936" w:rsidRDefault="00586712" w:rsidP="00586712">
            <w:pPr>
              <w:numPr>
                <w:ilvl w:val="1"/>
                <w:numId w:val="31"/>
              </w:numPr>
              <w:ind w:left="0" w:firstLine="0"/>
              <w:jc w:val="both"/>
              <w:rPr>
                <w:b/>
                <w:bCs/>
                <w:sz w:val="22"/>
              </w:rPr>
            </w:pPr>
          </w:p>
        </w:tc>
        <w:tc>
          <w:tcPr>
            <w:tcW w:w="2576" w:type="dxa"/>
            <w:gridSpan w:val="2"/>
            <w:shd w:val="clear" w:color="auto" w:fill="auto"/>
          </w:tcPr>
          <w:p w14:paraId="424BCBAC" w14:textId="77777777" w:rsidR="00586712" w:rsidRPr="00326936" w:rsidRDefault="00586712" w:rsidP="00586712">
            <w:pPr>
              <w:rPr>
                <w:sz w:val="22"/>
              </w:rPr>
            </w:pPr>
            <w:r w:rsidRPr="00326936">
              <w:rPr>
                <w:sz w:val="22"/>
              </w:rPr>
              <w:t>Reikalingų sutarčių su Komunalinių paslaugų teikėjais nesudarymas.</w:t>
            </w:r>
          </w:p>
        </w:tc>
        <w:tc>
          <w:tcPr>
            <w:tcW w:w="3686" w:type="dxa"/>
            <w:shd w:val="clear" w:color="auto" w:fill="auto"/>
          </w:tcPr>
          <w:p w14:paraId="70D16EE8" w14:textId="77777777" w:rsidR="00586712" w:rsidRPr="00326936" w:rsidRDefault="00586712" w:rsidP="00586712">
            <w:pPr>
              <w:rPr>
                <w:sz w:val="22"/>
              </w:rPr>
            </w:pPr>
            <w:r w:rsidRPr="00326936">
              <w:rPr>
                <w:sz w:val="22"/>
              </w:rPr>
              <w:t>Rizikos veiksnio pasireiškimas reiškia išaugusias rangos darbų ir (ar) Paslaugų teikimo išlaidas bei galimą Eksploatacijos pradžios vėlavimą.</w:t>
            </w:r>
          </w:p>
        </w:tc>
        <w:tc>
          <w:tcPr>
            <w:tcW w:w="1417" w:type="dxa"/>
            <w:shd w:val="clear" w:color="auto" w:fill="auto"/>
          </w:tcPr>
          <w:p w14:paraId="2D98A9ED" w14:textId="77777777" w:rsidR="00586712" w:rsidRPr="00326936" w:rsidRDefault="00586712" w:rsidP="00586712">
            <w:pPr>
              <w:rPr>
                <w:sz w:val="22"/>
              </w:rPr>
            </w:pPr>
          </w:p>
        </w:tc>
        <w:tc>
          <w:tcPr>
            <w:tcW w:w="1701" w:type="dxa"/>
            <w:shd w:val="clear" w:color="auto" w:fill="auto"/>
          </w:tcPr>
          <w:p w14:paraId="54BBB573" w14:textId="77777777" w:rsidR="00586712" w:rsidRPr="00326936" w:rsidRDefault="00586712" w:rsidP="00586712">
            <w:pPr>
              <w:rPr>
                <w:sz w:val="22"/>
              </w:rPr>
            </w:pPr>
            <w:r w:rsidRPr="00326936">
              <w:rPr>
                <w:sz w:val="22"/>
              </w:rPr>
              <w:t>X</w:t>
            </w:r>
          </w:p>
        </w:tc>
        <w:tc>
          <w:tcPr>
            <w:tcW w:w="1418" w:type="dxa"/>
            <w:shd w:val="clear" w:color="auto" w:fill="auto"/>
          </w:tcPr>
          <w:p w14:paraId="402CDA23" w14:textId="77777777" w:rsidR="00586712" w:rsidRPr="00326936" w:rsidRDefault="00586712" w:rsidP="00586712">
            <w:pPr>
              <w:rPr>
                <w:sz w:val="22"/>
              </w:rPr>
            </w:pPr>
          </w:p>
        </w:tc>
        <w:tc>
          <w:tcPr>
            <w:tcW w:w="2268" w:type="dxa"/>
          </w:tcPr>
          <w:p w14:paraId="13B956FF" w14:textId="77777777" w:rsidR="00586712" w:rsidRPr="00326936" w:rsidRDefault="00586712" w:rsidP="00586712">
            <w:pPr>
              <w:rPr>
                <w:sz w:val="22"/>
              </w:rPr>
            </w:pPr>
          </w:p>
        </w:tc>
      </w:tr>
      <w:tr w:rsidR="00586712" w:rsidRPr="00326936" w14:paraId="50FCA2EE" w14:textId="77777777" w:rsidTr="00B43B6C">
        <w:trPr>
          <w:trHeight w:val="597"/>
        </w:trPr>
        <w:tc>
          <w:tcPr>
            <w:tcW w:w="816" w:type="dxa"/>
            <w:shd w:val="clear" w:color="auto" w:fill="auto"/>
          </w:tcPr>
          <w:p w14:paraId="05F59638" w14:textId="77777777" w:rsidR="00586712" w:rsidRPr="00326936" w:rsidRDefault="00586712" w:rsidP="00586712">
            <w:pPr>
              <w:numPr>
                <w:ilvl w:val="1"/>
                <w:numId w:val="31"/>
              </w:numPr>
              <w:ind w:left="0" w:firstLine="0"/>
              <w:jc w:val="both"/>
              <w:rPr>
                <w:b/>
                <w:bCs/>
                <w:sz w:val="22"/>
              </w:rPr>
            </w:pPr>
          </w:p>
        </w:tc>
        <w:tc>
          <w:tcPr>
            <w:tcW w:w="2576" w:type="dxa"/>
            <w:gridSpan w:val="2"/>
            <w:shd w:val="clear" w:color="auto" w:fill="auto"/>
          </w:tcPr>
          <w:p w14:paraId="3990A209" w14:textId="77777777" w:rsidR="00586712" w:rsidRPr="00326936" w:rsidRDefault="00586712" w:rsidP="00586712">
            <w:pPr>
              <w:rPr>
                <w:sz w:val="22"/>
              </w:rPr>
            </w:pPr>
            <w:r w:rsidRPr="00326936">
              <w:rPr>
                <w:sz w:val="22"/>
              </w:rPr>
              <w:t>Žemės sklypas (statybvietė) nėra prienami.</w:t>
            </w:r>
          </w:p>
        </w:tc>
        <w:tc>
          <w:tcPr>
            <w:tcW w:w="3686" w:type="dxa"/>
            <w:shd w:val="clear" w:color="auto" w:fill="auto"/>
          </w:tcPr>
          <w:p w14:paraId="7CA4F5E1" w14:textId="08C791AB" w:rsidR="00586712" w:rsidRPr="00326936" w:rsidRDefault="00586712" w:rsidP="00586712">
            <w:pPr>
              <w:jc w:val="both"/>
              <w:rPr>
                <w:sz w:val="22"/>
              </w:rPr>
            </w:pPr>
            <w:r w:rsidRPr="00326936">
              <w:rPr>
                <w:sz w:val="22"/>
              </w:rPr>
              <w:t xml:space="preserve">Jeigu Valdžios subjektas ar kita kompetentinga institucija neturi teisės perduoti Privačiam subjektui Žemės sklypo, reikalingo Darbų vykdymui arba yra teisinių apribojimų Žemės sklypo perdavimui, arba tretieji asmenys vykdo veiklą Žemės sklype ir jame yra statiniai, priklausantys tretiesiems asmenims, kurie trukdytų įgyvendinti </w:t>
            </w:r>
            <w:r w:rsidR="00895F77" w:rsidRPr="00326936">
              <w:rPr>
                <w:sz w:val="22"/>
              </w:rPr>
              <w:t>s</w:t>
            </w:r>
            <w:r w:rsidRPr="00326936">
              <w:rPr>
                <w:sz w:val="22"/>
              </w:rPr>
              <w:t xml:space="preserve">utartinius įsipareigojimus. Rizikos veiksnio pasireiškimas reiškia, kad gali išaugti Investicijos bei vėluoti Darbų vykdymas ir Eksploatacijos pradžia. </w:t>
            </w:r>
          </w:p>
        </w:tc>
        <w:tc>
          <w:tcPr>
            <w:tcW w:w="1417" w:type="dxa"/>
            <w:shd w:val="clear" w:color="auto" w:fill="auto"/>
          </w:tcPr>
          <w:p w14:paraId="5F79A4EF" w14:textId="77777777" w:rsidR="00586712" w:rsidRPr="00326936" w:rsidRDefault="00586712" w:rsidP="00586712">
            <w:pPr>
              <w:rPr>
                <w:sz w:val="22"/>
              </w:rPr>
            </w:pPr>
            <w:r w:rsidRPr="00326936">
              <w:rPr>
                <w:sz w:val="22"/>
              </w:rPr>
              <w:t>X</w:t>
            </w:r>
          </w:p>
        </w:tc>
        <w:tc>
          <w:tcPr>
            <w:tcW w:w="1701" w:type="dxa"/>
            <w:shd w:val="clear" w:color="auto" w:fill="auto"/>
          </w:tcPr>
          <w:p w14:paraId="58B949C0" w14:textId="77777777" w:rsidR="00586712" w:rsidRPr="00326936" w:rsidRDefault="00586712" w:rsidP="00586712">
            <w:pPr>
              <w:rPr>
                <w:sz w:val="22"/>
              </w:rPr>
            </w:pPr>
          </w:p>
        </w:tc>
        <w:tc>
          <w:tcPr>
            <w:tcW w:w="1418" w:type="dxa"/>
            <w:shd w:val="clear" w:color="auto" w:fill="auto"/>
          </w:tcPr>
          <w:p w14:paraId="574F3E4A" w14:textId="77777777" w:rsidR="00586712" w:rsidRPr="00326936" w:rsidRDefault="00586712" w:rsidP="00586712">
            <w:pPr>
              <w:rPr>
                <w:sz w:val="22"/>
              </w:rPr>
            </w:pPr>
          </w:p>
        </w:tc>
        <w:tc>
          <w:tcPr>
            <w:tcW w:w="2268" w:type="dxa"/>
          </w:tcPr>
          <w:p w14:paraId="16157A2C" w14:textId="77777777" w:rsidR="00586712" w:rsidRPr="00326936" w:rsidRDefault="00586712" w:rsidP="00586712">
            <w:pPr>
              <w:rPr>
                <w:sz w:val="22"/>
              </w:rPr>
            </w:pPr>
          </w:p>
        </w:tc>
      </w:tr>
      <w:tr w:rsidR="00586712" w:rsidRPr="00326936" w14:paraId="3F88BFF9" w14:textId="77777777" w:rsidTr="00B43B6C">
        <w:trPr>
          <w:trHeight w:val="597"/>
        </w:trPr>
        <w:tc>
          <w:tcPr>
            <w:tcW w:w="816" w:type="dxa"/>
            <w:shd w:val="clear" w:color="auto" w:fill="auto"/>
          </w:tcPr>
          <w:p w14:paraId="0703601A" w14:textId="77777777" w:rsidR="00586712" w:rsidRPr="00326936" w:rsidRDefault="00586712" w:rsidP="00586712">
            <w:pPr>
              <w:numPr>
                <w:ilvl w:val="0"/>
                <w:numId w:val="31"/>
              </w:numPr>
              <w:ind w:left="0" w:firstLine="0"/>
              <w:rPr>
                <w:b/>
                <w:bCs/>
                <w:sz w:val="22"/>
              </w:rPr>
            </w:pPr>
          </w:p>
        </w:tc>
        <w:tc>
          <w:tcPr>
            <w:tcW w:w="10798" w:type="dxa"/>
            <w:gridSpan w:val="6"/>
            <w:shd w:val="clear" w:color="auto" w:fill="auto"/>
            <w:hideMark/>
          </w:tcPr>
          <w:p w14:paraId="278A7E8B" w14:textId="77777777" w:rsidR="00586712" w:rsidRPr="00326936" w:rsidRDefault="00586712" w:rsidP="00586712">
            <w:pPr>
              <w:rPr>
                <w:b/>
                <w:sz w:val="22"/>
              </w:rPr>
            </w:pPr>
            <w:r w:rsidRPr="00326936">
              <w:rPr>
                <w:b/>
                <w:sz w:val="22"/>
              </w:rPr>
              <w:t>Projektavimo (planavimo) kokybės rizika</w:t>
            </w:r>
          </w:p>
        </w:tc>
        <w:tc>
          <w:tcPr>
            <w:tcW w:w="2268" w:type="dxa"/>
          </w:tcPr>
          <w:p w14:paraId="07255DB6" w14:textId="77777777" w:rsidR="00586712" w:rsidRPr="00326936" w:rsidRDefault="00586712" w:rsidP="00586712">
            <w:pPr>
              <w:rPr>
                <w:sz w:val="22"/>
              </w:rPr>
            </w:pPr>
          </w:p>
        </w:tc>
      </w:tr>
      <w:tr w:rsidR="00586712" w:rsidRPr="00326936" w14:paraId="07106B14" w14:textId="77777777" w:rsidTr="00B43B6C">
        <w:trPr>
          <w:trHeight w:val="1027"/>
        </w:trPr>
        <w:tc>
          <w:tcPr>
            <w:tcW w:w="816" w:type="dxa"/>
            <w:shd w:val="clear" w:color="auto" w:fill="auto"/>
          </w:tcPr>
          <w:p w14:paraId="7C39776A" w14:textId="77777777"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14:paraId="43A7140B" w14:textId="6B2BF2A8" w:rsidR="00586712" w:rsidRPr="00326936" w:rsidRDefault="00586712" w:rsidP="00895F77">
            <w:pPr>
              <w:jc w:val="both"/>
              <w:rPr>
                <w:b/>
                <w:color w:val="000000"/>
                <w:sz w:val="22"/>
              </w:rPr>
            </w:pPr>
            <w:r w:rsidRPr="00326936">
              <w:rPr>
                <w:sz w:val="22"/>
              </w:rPr>
              <w:t>Privataus subjekto</w:t>
            </w:r>
            <w:r w:rsidR="00895F77" w:rsidRPr="00326936">
              <w:t xml:space="preserve"> </w:t>
            </w:r>
            <w:r w:rsidR="00895F77" w:rsidRPr="00326936">
              <w:rPr>
                <w:sz w:val="22"/>
              </w:rPr>
              <w:t>pagal Sutartį, įskaitant Specifikacijas,</w:t>
            </w:r>
            <w:r w:rsidR="007F5AD6" w:rsidRPr="00326936">
              <w:rPr>
                <w:sz w:val="22"/>
              </w:rPr>
              <w:t xml:space="preserve"> </w:t>
            </w:r>
            <w:r w:rsidRPr="00326936">
              <w:rPr>
                <w:color w:val="000000"/>
                <w:sz w:val="22"/>
              </w:rPr>
              <w:t xml:space="preserve"> parengtas Objekto techninis projektas (įskaitant darbo </w:t>
            </w:r>
            <w:r w:rsidRPr="00326936">
              <w:rPr>
                <w:color w:val="000000"/>
                <w:sz w:val="22"/>
              </w:rPr>
              <w:lastRenderedPageBreak/>
              <w:t xml:space="preserve">projektą) arba techninis darbo projektas yra netikslus ar neatitinkantis </w:t>
            </w:r>
            <w:r w:rsidR="00895F77" w:rsidRPr="00326936">
              <w:rPr>
                <w:color w:val="000000"/>
                <w:sz w:val="22"/>
              </w:rPr>
              <w:t xml:space="preserve">Sutarties </w:t>
            </w:r>
            <w:r w:rsidRPr="00326936">
              <w:rPr>
                <w:color w:val="000000"/>
                <w:sz w:val="22"/>
              </w:rPr>
              <w:t>ir / ar teisės aktų.</w:t>
            </w:r>
          </w:p>
        </w:tc>
        <w:tc>
          <w:tcPr>
            <w:tcW w:w="3706" w:type="dxa"/>
            <w:gridSpan w:val="2"/>
            <w:shd w:val="clear" w:color="auto" w:fill="auto"/>
            <w:hideMark/>
          </w:tcPr>
          <w:p w14:paraId="7BB8D19E" w14:textId="77777777" w:rsidR="00586712" w:rsidRPr="00326936" w:rsidRDefault="00586712" w:rsidP="00586712">
            <w:pPr>
              <w:jc w:val="both"/>
              <w:rPr>
                <w:sz w:val="22"/>
              </w:rPr>
            </w:pPr>
            <w:r w:rsidRPr="00326936">
              <w:rPr>
                <w:sz w:val="22"/>
              </w:rPr>
              <w:lastRenderedPageBreak/>
              <w:t xml:space="preserve">Rizikos veiksnio pasireiškimas reiškia papildomas išlaidas projektavimui, kurias šiuo atveju privalo atlyginti Privatus subjektas. Vertinama, kad rizikos veiksnio pasireiškimas lemia </w:t>
            </w:r>
            <w:r w:rsidRPr="00326936">
              <w:rPr>
                <w:sz w:val="22"/>
              </w:rPr>
              <w:lastRenderedPageBreak/>
              <w:t>investicijų išlaidų finansinį srautą – išlaidas projektavimo paslaugoms, kurios gali būti patirtos tiek Darbų, tiek ir Atnaujinimo</w:t>
            </w:r>
            <w:r w:rsidR="00E72439" w:rsidRPr="00326936">
              <w:rPr>
                <w:sz w:val="22"/>
              </w:rPr>
              <w:t xml:space="preserve"> ir remonto</w:t>
            </w:r>
            <w:r w:rsidRPr="00326936">
              <w:rPr>
                <w:sz w:val="22"/>
              </w:rPr>
              <w:t xml:space="preserve"> darbų vykdymo laikotarpiu.</w:t>
            </w:r>
          </w:p>
        </w:tc>
        <w:tc>
          <w:tcPr>
            <w:tcW w:w="1417" w:type="dxa"/>
            <w:shd w:val="clear" w:color="auto" w:fill="auto"/>
          </w:tcPr>
          <w:p w14:paraId="7C4EA29D" w14:textId="77777777" w:rsidR="00586712" w:rsidRPr="00326936" w:rsidRDefault="00586712" w:rsidP="00586712">
            <w:pPr>
              <w:rPr>
                <w:sz w:val="22"/>
              </w:rPr>
            </w:pPr>
          </w:p>
        </w:tc>
        <w:tc>
          <w:tcPr>
            <w:tcW w:w="1701" w:type="dxa"/>
            <w:shd w:val="clear" w:color="auto" w:fill="auto"/>
          </w:tcPr>
          <w:p w14:paraId="6FC169ED" w14:textId="77777777" w:rsidR="00586712" w:rsidRPr="00326936" w:rsidRDefault="00586712" w:rsidP="00586712">
            <w:pPr>
              <w:jc w:val="both"/>
              <w:outlineLvl w:val="2"/>
              <w:rPr>
                <w:sz w:val="22"/>
              </w:rPr>
            </w:pPr>
            <w:r w:rsidRPr="00326936">
              <w:rPr>
                <w:sz w:val="22"/>
              </w:rPr>
              <w:t>X</w:t>
            </w:r>
          </w:p>
        </w:tc>
        <w:tc>
          <w:tcPr>
            <w:tcW w:w="1418" w:type="dxa"/>
            <w:shd w:val="clear" w:color="auto" w:fill="auto"/>
          </w:tcPr>
          <w:p w14:paraId="6A09A3E7" w14:textId="77777777" w:rsidR="00586712" w:rsidRPr="00326936" w:rsidRDefault="00586712" w:rsidP="00586712">
            <w:pPr>
              <w:rPr>
                <w:sz w:val="22"/>
              </w:rPr>
            </w:pPr>
          </w:p>
        </w:tc>
        <w:tc>
          <w:tcPr>
            <w:tcW w:w="2268" w:type="dxa"/>
          </w:tcPr>
          <w:p w14:paraId="0EE1CA09" w14:textId="77777777" w:rsidR="00586712" w:rsidRPr="00326936" w:rsidRDefault="00586712" w:rsidP="00586712">
            <w:pPr>
              <w:rPr>
                <w:sz w:val="22"/>
              </w:rPr>
            </w:pPr>
          </w:p>
        </w:tc>
      </w:tr>
      <w:tr w:rsidR="00586712" w:rsidRPr="00326936" w14:paraId="34709674" w14:textId="77777777" w:rsidTr="00B43B6C">
        <w:trPr>
          <w:trHeight w:val="407"/>
        </w:trPr>
        <w:tc>
          <w:tcPr>
            <w:tcW w:w="816" w:type="dxa"/>
            <w:shd w:val="clear" w:color="auto" w:fill="auto"/>
          </w:tcPr>
          <w:p w14:paraId="1BE88D66" w14:textId="77777777"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14:paraId="43853F32" w14:textId="10091750" w:rsidR="00586712" w:rsidRPr="00326936" w:rsidRDefault="004007F4" w:rsidP="004007F4">
            <w:pPr>
              <w:jc w:val="both"/>
              <w:rPr>
                <w:b/>
                <w:color w:val="000000"/>
                <w:sz w:val="22"/>
              </w:rPr>
            </w:pPr>
            <w:r w:rsidRPr="00326936">
              <w:rPr>
                <w:color w:val="000000"/>
                <w:sz w:val="22"/>
              </w:rPr>
              <w:t xml:space="preserve">Privataus subjekto parengta Projektinė dokumentacija </w:t>
            </w:r>
            <w:r w:rsidR="00586712" w:rsidRPr="00326936">
              <w:rPr>
                <w:color w:val="000000"/>
                <w:sz w:val="22"/>
              </w:rPr>
              <w:t>neleidžia pasiekti Projekto tikslų ir suplanuotų rezultatų</w:t>
            </w:r>
          </w:p>
        </w:tc>
        <w:tc>
          <w:tcPr>
            <w:tcW w:w="3706" w:type="dxa"/>
            <w:gridSpan w:val="2"/>
            <w:shd w:val="clear" w:color="auto" w:fill="auto"/>
            <w:hideMark/>
          </w:tcPr>
          <w:p w14:paraId="69D64365" w14:textId="47D00A57" w:rsidR="00586712" w:rsidRPr="00326936" w:rsidRDefault="00586712" w:rsidP="004007F4">
            <w:pPr>
              <w:jc w:val="both"/>
              <w:rPr>
                <w:sz w:val="22"/>
              </w:rPr>
            </w:pPr>
            <w:r w:rsidRPr="00326936">
              <w:rPr>
                <w:sz w:val="22"/>
              </w:rPr>
              <w:t xml:space="preserve">Rizikos veiksnio pasireiškimas reiškia, kad </w:t>
            </w:r>
            <w:r w:rsidR="003E3E18" w:rsidRPr="00326936">
              <w:rPr>
                <w:sz w:val="22"/>
              </w:rPr>
              <w:t xml:space="preserve">Privačiam subjektui </w:t>
            </w:r>
            <w:r w:rsidRPr="00326936">
              <w:rPr>
                <w:sz w:val="22"/>
              </w:rPr>
              <w:t>parengus Projektinę dokumentaciją ir / ar sukūrus Objektą pagal Projektinę dokumentaciją, Objektas nebus tinkamas naudoti pagal jo paskirtį, arba bus naudojamas, tačiau kitokia apimtimi nei buvo planuojama. Vertinama, kad rizikos veiksnio pasireiškimas lemia veiklos išlaidų</w:t>
            </w:r>
            <w:r w:rsidR="004007F4" w:rsidRPr="00326936">
              <w:rPr>
                <w:sz w:val="22"/>
              </w:rPr>
              <w:t xml:space="preserve"> padidėjimą.</w:t>
            </w:r>
            <w:r w:rsidRPr="00326936">
              <w:rPr>
                <w:sz w:val="22"/>
              </w:rPr>
              <w:t xml:space="preserve"> </w:t>
            </w:r>
          </w:p>
        </w:tc>
        <w:tc>
          <w:tcPr>
            <w:tcW w:w="1417" w:type="dxa"/>
            <w:shd w:val="clear" w:color="auto" w:fill="auto"/>
          </w:tcPr>
          <w:p w14:paraId="5BE4588D" w14:textId="77777777" w:rsidR="00586712" w:rsidRPr="00326936" w:rsidRDefault="00586712" w:rsidP="00586712">
            <w:pPr>
              <w:jc w:val="both"/>
              <w:rPr>
                <w:sz w:val="22"/>
              </w:rPr>
            </w:pPr>
          </w:p>
        </w:tc>
        <w:tc>
          <w:tcPr>
            <w:tcW w:w="1701" w:type="dxa"/>
            <w:shd w:val="clear" w:color="auto" w:fill="auto"/>
          </w:tcPr>
          <w:p w14:paraId="6225F169" w14:textId="77777777" w:rsidR="00586712" w:rsidRPr="00326936" w:rsidRDefault="00586712" w:rsidP="00586712">
            <w:pPr>
              <w:jc w:val="both"/>
              <w:rPr>
                <w:sz w:val="22"/>
              </w:rPr>
            </w:pPr>
            <w:r w:rsidRPr="00326936">
              <w:rPr>
                <w:sz w:val="22"/>
              </w:rPr>
              <w:t>X</w:t>
            </w:r>
          </w:p>
        </w:tc>
        <w:tc>
          <w:tcPr>
            <w:tcW w:w="1418" w:type="dxa"/>
            <w:shd w:val="clear" w:color="auto" w:fill="auto"/>
          </w:tcPr>
          <w:p w14:paraId="64AB4154" w14:textId="77777777" w:rsidR="00586712" w:rsidRPr="00326936" w:rsidRDefault="00586712" w:rsidP="00586712">
            <w:pPr>
              <w:rPr>
                <w:sz w:val="22"/>
              </w:rPr>
            </w:pPr>
          </w:p>
        </w:tc>
        <w:tc>
          <w:tcPr>
            <w:tcW w:w="2268" w:type="dxa"/>
          </w:tcPr>
          <w:p w14:paraId="18F61AD8" w14:textId="77777777" w:rsidR="00586712" w:rsidRPr="00326936" w:rsidRDefault="00586712" w:rsidP="00586712">
            <w:pPr>
              <w:rPr>
                <w:sz w:val="22"/>
              </w:rPr>
            </w:pPr>
          </w:p>
        </w:tc>
      </w:tr>
      <w:tr w:rsidR="00586712" w:rsidRPr="00326936" w14:paraId="335EBB44" w14:textId="77777777" w:rsidTr="00B43B6C">
        <w:trPr>
          <w:trHeight w:val="696"/>
        </w:trPr>
        <w:tc>
          <w:tcPr>
            <w:tcW w:w="816" w:type="dxa"/>
            <w:shd w:val="clear" w:color="auto" w:fill="auto"/>
          </w:tcPr>
          <w:p w14:paraId="5E48ACA4" w14:textId="77777777" w:rsidR="00586712" w:rsidRPr="00326936" w:rsidRDefault="00586712" w:rsidP="00586712">
            <w:pPr>
              <w:numPr>
                <w:ilvl w:val="1"/>
                <w:numId w:val="31"/>
              </w:numPr>
              <w:ind w:left="0" w:firstLine="0"/>
              <w:jc w:val="both"/>
              <w:rPr>
                <w:b/>
                <w:bCs/>
                <w:sz w:val="22"/>
              </w:rPr>
            </w:pPr>
          </w:p>
        </w:tc>
        <w:tc>
          <w:tcPr>
            <w:tcW w:w="2556" w:type="dxa"/>
            <w:shd w:val="clear" w:color="auto" w:fill="auto"/>
          </w:tcPr>
          <w:p w14:paraId="2513FAE1" w14:textId="77777777" w:rsidR="00586712" w:rsidRPr="00326936" w:rsidRDefault="00586712" w:rsidP="00586712">
            <w:pPr>
              <w:jc w:val="both"/>
              <w:rPr>
                <w:b/>
                <w:sz w:val="22"/>
              </w:rPr>
            </w:pPr>
            <w:r w:rsidRPr="00326936">
              <w:rPr>
                <w:sz w:val="22"/>
              </w:rPr>
              <w:t>Projekto veiklos vėluoja dėl projektavimo paslaugų pirkimų procedūrų trukmės</w:t>
            </w:r>
          </w:p>
          <w:p w14:paraId="0A8C416A" w14:textId="77777777" w:rsidR="00586712" w:rsidRPr="00326936" w:rsidRDefault="00586712" w:rsidP="00586712">
            <w:pPr>
              <w:jc w:val="both"/>
              <w:rPr>
                <w:b/>
                <w:color w:val="000000"/>
                <w:sz w:val="22"/>
              </w:rPr>
            </w:pPr>
          </w:p>
        </w:tc>
        <w:tc>
          <w:tcPr>
            <w:tcW w:w="3706" w:type="dxa"/>
            <w:gridSpan w:val="2"/>
            <w:shd w:val="clear" w:color="auto" w:fill="auto"/>
            <w:hideMark/>
          </w:tcPr>
          <w:p w14:paraId="41B63169" w14:textId="77777777" w:rsidR="00586712" w:rsidRPr="00326936" w:rsidRDefault="00586712" w:rsidP="00586712">
            <w:pPr>
              <w:jc w:val="both"/>
              <w:rPr>
                <w:sz w:val="22"/>
              </w:rPr>
            </w:pPr>
            <w:r w:rsidRPr="00326936">
              <w:rPr>
                <w:sz w:val="22"/>
              </w:rPr>
              <w:t>Veiksnys pasireiškia Darbų vykdymo laikotarpiu ir lemia Darbų išlaidas. Rizikos veiksnio pasireiškimas lemia Investicijų pasikeitimą: sustabdžius Darbus dėl projektavimo netikslumų ar perprojektavimo poreikio statybvietėje fiksuojamos prastovos. Taip pat tai gali įtakoti Eksploatacijos pradžios vėlavimą.</w:t>
            </w:r>
          </w:p>
        </w:tc>
        <w:tc>
          <w:tcPr>
            <w:tcW w:w="1417" w:type="dxa"/>
            <w:shd w:val="clear" w:color="auto" w:fill="auto"/>
          </w:tcPr>
          <w:p w14:paraId="059261F0" w14:textId="77777777" w:rsidR="00586712" w:rsidRPr="00326936" w:rsidRDefault="00586712" w:rsidP="00586712">
            <w:pPr>
              <w:rPr>
                <w:sz w:val="22"/>
              </w:rPr>
            </w:pPr>
          </w:p>
        </w:tc>
        <w:tc>
          <w:tcPr>
            <w:tcW w:w="1701" w:type="dxa"/>
            <w:shd w:val="clear" w:color="auto" w:fill="auto"/>
            <w:hideMark/>
          </w:tcPr>
          <w:p w14:paraId="5BC3F107" w14:textId="77777777" w:rsidR="00586712" w:rsidRPr="00326936" w:rsidRDefault="00586712" w:rsidP="00586712">
            <w:pPr>
              <w:jc w:val="both"/>
              <w:outlineLvl w:val="2"/>
              <w:rPr>
                <w:sz w:val="22"/>
              </w:rPr>
            </w:pPr>
            <w:r w:rsidRPr="00326936">
              <w:rPr>
                <w:sz w:val="22"/>
              </w:rPr>
              <w:t>X</w:t>
            </w:r>
          </w:p>
        </w:tc>
        <w:tc>
          <w:tcPr>
            <w:tcW w:w="1418" w:type="dxa"/>
            <w:shd w:val="clear" w:color="auto" w:fill="auto"/>
          </w:tcPr>
          <w:p w14:paraId="07028645" w14:textId="77777777" w:rsidR="00586712" w:rsidRPr="00326936" w:rsidRDefault="00586712" w:rsidP="00586712">
            <w:pPr>
              <w:rPr>
                <w:sz w:val="22"/>
              </w:rPr>
            </w:pPr>
          </w:p>
        </w:tc>
        <w:tc>
          <w:tcPr>
            <w:tcW w:w="2268" w:type="dxa"/>
          </w:tcPr>
          <w:p w14:paraId="06E5A7B0" w14:textId="77777777" w:rsidR="00586712" w:rsidRPr="00326936" w:rsidRDefault="00586712" w:rsidP="00586712">
            <w:pPr>
              <w:rPr>
                <w:sz w:val="22"/>
              </w:rPr>
            </w:pPr>
          </w:p>
        </w:tc>
      </w:tr>
      <w:tr w:rsidR="00586712" w:rsidRPr="00326936" w14:paraId="36E92173" w14:textId="77777777" w:rsidTr="00B43B6C">
        <w:trPr>
          <w:trHeight w:val="696"/>
        </w:trPr>
        <w:tc>
          <w:tcPr>
            <w:tcW w:w="816" w:type="dxa"/>
            <w:shd w:val="clear" w:color="auto" w:fill="auto"/>
          </w:tcPr>
          <w:p w14:paraId="5442FF9C" w14:textId="77777777"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14:paraId="2954F0B2" w14:textId="77777777" w:rsidR="00586712" w:rsidRPr="00326936" w:rsidRDefault="00586712" w:rsidP="00586712">
            <w:pPr>
              <w:jc w:val="both"/>
              <w:rPr>
                <w:b/>
                <w:color w:val="000000"/>
                <w:sz w:val="22"/>
              </w:rPr>
            </w:pPr>
            <w:r w:rsidRPr="00326936">
              <w:rPr>
                <w:color w:val="000000"/>
                <w:sz w:val="22"/>
              </w:rPr>
              <w:t>Projektavimo paslaugų kaina nukrypsta nuo planuotos</w:t>
            </w:r>
          </w:p>
        </w:tc>
        <w:tc>
          <w:tcPr>
            <w:tcW w:w="3706" w:type="dxa"/>
            <w:gridSpan w:val="2"/>
            <w:shd w:val="clear" w:color="auto" w:fill="auto"/>
            <w:hideMark/>
          </w:tcPr>
          <w:p w14:paraId="3AA29B28" w14:textId="77777777" w:rsidR="00586712" w:rsidRPr="00326936" w:rsidRDefault="00586712" w:rsidP="00586712">
            <w:pPr>
              <w:jc w:val="both"/>
              <w:rPr>
                <w:sz w:val="22"/>
              </w:rPr>
            </w:pPr>
            <w:r w:rsidRPr="00326936">
              <w:rPr>
                <w:sz w:val="22"/>
              </w:rPr>
              <w:t>Identifikuota projektavimo paslaugų kaina dėl įvairių priežasčių gali nukrypti nuo planuotos. Rizikos veiksnio pasireiškimas reiškia papildomas išlaidas projektavimo paslaugoms.</w:t>
            </w:r>
            <w:r w:rsidR="009C1241" w:rsidRPr="00326936">
              <w:rPr>
                <w:sz w:val="22"/>
              </w:rPr>
              <w:t xml:space="preserve"> </w:t>
            </w:r>
            <w:r w:rsidR="00B2278E" w:rsidRPr="00326936">
              <w:t xml:space="preserve"> </w:t>
            </w:r>
            <w:r w:rsidR="00B2278E" w:rsidRPr="00326936">
              <w:rPr>
                <w:sz w:val="22"/>
              </w:rPr>
              <w:t>Ši rizika netaikoma esant šio priedo 2.12 punkte nurodytoms aplinkybėms.</w:t>
            </w:r>
          </w:p>
        </w:tc>
        <w:tc>
          <w:tcPr>
            <w:tcW w:w="1417" w:type="dxa"/>
            <w:shd w:val="clear" w:color="auto" w:fill="auto"/>
          </w:tcPr>
          <w:p w14:paraId="0B2713BE" w14:textId="77777777" w:rsidR="00586712" w:rsidRPr="00326936" w:rsidRDefault="00586712" w:rsidP="00586712">
            <w:pPr>
              <w:rPr>
                <w:sz w:val="22"/>
              </w:rPr>
            </w:pPr>
          </w:p>
        </w:tc>
        <w:tc>
          <w:tcPr>
            <w:tcW w:w="1701" w:type="dxa"/>
            <w:shd w:val="clear" w:color="auto" w:fill="auto"/>
            <w:hideMark/>
          </w:tcPr>
          <w:p w14:paraId="752D1B10" w14:textId="77777777" w:rsidR="00586712" w:rsidRPr="00326936" w:rsidRDefault="00586712" w:rsidP="00586712">
            <w:pPr>
              <w:jc w:val="both"/>
              <w:outlineLvl w:val="2"/>
              <w:rPr>
                <w:sz w:val="22"/>
              </w:rPr>
            </w:pPr>
            <w:r w:rsidRPr="00326936">
              <w:rPr>
                <w:sz w:val="22"/>
              </w:rPr>
              <w:t>X</w:t>
            </w:r>
          </w:p>
        </w:tc>
        <w:tc>
          <w:tcPr>
            <w:tcW w:w="1418" w:type="dxa"/>
            <w:shd w:val="clear" w:color="auto" w:fill="auto"/>
          </w:tcPr>
          <w:p w14:paraId="5E743A1C" w14:textId="77777777" w:rsidR="00586712" w:rsidRPr="00326936" w:rsidRDefault="00586712" w:rsidP="00586712">
            <w:pPr>
              <w:rPr>
                <w:sz w:val="22"/>
              </w:rPr>
            </w:pPr>
          </w:p>
        </w:tc>
        <w:tc>
          <w:tcPr>
            <w:tcW w:w="2268" w:type="dxa"/>
          </w:tcPr>
          <w:p w14:paraId="2BE62368" w14:textId="77777777" w:rsidR="00586712" w:rsidRPr="00326936" w:rsidRDefault="00586712" w:rsidP="00586712">
            <w:pPr>
              <w:rPr>
                <w:sz w:val="22"/>
              </w:rPr>
            </w:pPr>
          </w:p>
        </w:tc>
      </w:tr>
      <w:tr w:rsidR="00586712" w:rsidRPr="00326936" w14:paraId="5317E6C6" w14:textId="77777777" w:rsidTr="00B43B6C">
        <w:trPr>
          <w:trHeight w:val="679"/>
        </w:trPr>
        <w:tc>
          <w:tcPr>
            <w:tcW w:w="816" w:type="dxa"/>
            <w:shd w:val="clear" w:color="auto" w:fill="auto"/>
          </w:tcPr>
          <w:p w14:paraId="28B51C5C" w14:textId="77777777"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14:paraId="470DB842" w14:textId="77777777" w:rsidR="00586712" w:rsidRPr="00326936" w:rsidRDefault="00586712" w:rsidP="00586712">
            <w:pPr>
              <w:jc w:val="both"/>
              <w:rPr>
                <w:b/>
                <w:color w:val="000000"/>
                <w:sz w:val="22"/>
              </w:rPr>
            </w:pPr>
            <w:r w:rsidRPr="00326936">
              <w:rPr>
                <w:color w:val="000000"/>
                <w:sz w:val="22"/>
              </w:rPr>
              <w:t>Projektavimo paslaugų trukmė nukrypsta nuo planuotos</w:t>
            </w:r>
          </w:p>
        </w:tc>
        <w:tc>
          <w:tcPr>
            <w:tcW w:w="3706" w:type="dxa"/>
            <w:gridSpan w:val="2"/>
            <w:shd w:val="clear" w:color="auto" w:fill="auto"/>
            <w:hideMark/>
          </w:tcPr>
          <w:p w14:paraId="746296B6" w14:textId="77777777" w:rsidR="00586712" w:rsidRPr="00326936" w:rsidRDefault="00586712" w:rsidP="00586712">
            <w:pPr>
              <w:jc w:val="both"/>
              <w:rPr>
                <w:sz w:val="22"/>
              </w:rPr>
            </w:pPr>
            <w:r w:rsidRPr="00326936">
              <w:rPr>
                <w:sz w:val="22"/>
              </w:rPr>
              <w:t>Identifikuota projektavimo paslaugų trukmė dėl įvairių priežasčių gali nukrypti nuo planuotos. Rizikos veiksnio pasireiškimas lemia Investicijas: užsitęsus projektavimo paslaugų teikimui, negali prasidėti rangos darbai, gali pasireikšti rangos darbų sezoniškumo įtaka, todėl gali būti fiksuojamos prastovos, mokami delspinigiai. Rizikos veiksnio pasireiškimas reiškia papildomas išlaidas projektavimo paslaugoms. Taip pat dėl to gali vėluoti Eksploatacijos pradžia.</w:t>
            </w:r>
            <w:r w:rsidR="009C1241" w:rsidRPr="00326936">
              <w:rPr>
                <w:sz w:val="22"/>
              </w:rPr>
              <w:t xml:space="preserve"> </w:t>
            </w:r>
            <w:r w:rsidR="00B2278E" w:rsidRPr="00326936">
              <w:rPr>
                <w:sz w:val="22"/>
              </w:rPr>
              <w:t>Ši rizika netaikoma esant šio priedo 2.12 punkte nurodytoms aplinkybėms.</w:t>
            </w:r>
          </w:p>
        </w:tc>
        <w:tc>
          <w:tcPr>
            <w:tcW w:w="1417" w:type="dxa"/>
            <w:shd w:val="clear" w:color="auto" w:fill="auto"/>
          </w:tcPr>
          <w:p w14:paraId="053CC30D" w14:textId="77777777" w:rsidR="00586712" w:rsidRPr="00326936" w:rsidRDefault="00586712" w:rsidP="00586712">
            <w:pPr>
              <w:rPr>
                <w:sz w:val="22"/>
              </w:rPr>
            </w:pPr>
          </w:p>
        </w:tc>
        <w:tc>
          <w:tcPr>
            <w:tcW w:w="1701" w:type="dxa"/>
            <w:shd w:val="clear" w:color="auto" w:fill="auto"/>
            <w:hideMark/>
          </w:tcPr>
          <w:p w14:paraId="071371D0" w14:textId="77777777" w:rsidR="00586712" w:rsidRPr="00326936" w:rsidRDefault="00586712" w:rsidP="00586712">
            <w:pPr>
              <w:jc w:val="both"/>
              <w:outlineLvl w:val="2"/>
              <w:rPr>
                <w:sz w:val="22"/>
              </w:rPr>
            </w:pPr>
            <w:r w:rsidRPr="00326936">
              <w:rPr>
                <w:sz w:val="22"/>
              </w:rPr>
              <w:t>X</w:t>
            </w:r>
          </w:p>
        </w:tc>
        <w:tc>
          <w:tcPr>
            <w:tcW w:w="1418" w:type="dxa"/>
            <w:shd w:val="clear" w:color="auto" w:fill="auto"/>
          </w:tcPr>
          <w:p w14:paraId="1001F2DC" w14:textId="77777777" w:rsidR="00586712" w:rsidRPr="00326936" w:rsidRDefault="00586712" w:rsidP="00586712">
            <w:pPr>
              <w:rPr>
                <w:sz w:val="22"/>
              </w:rPr>
            </w:pPr>
          </w:p>
        </w:tc>
        <w:tc>
          <w:tcPr>
            <w:tcW w:w="2268" w:type="dxa"/>
          </w:tcPr>
          <w:p w14:paraId="35CEA189" w14:textId="77777777" w:rsidR="00586712" w:rsidRPr="00326936" w:rsidRDefault="00586712" w:rsidP="00586712">
            <w:pPr>
              <w:rPr>
                <w:sz w:val="22"/>
              </w:rPr>
            </w:pPr>
          </w:p>
        </w:tc>
      </w:tr>
      <w:tr w:rsidR="00586712" w:rsidRPr="00326936" w14:paraId="7BAB3C7E" w14:textId="77777777" w:rsidTr="00B43B6C">
        <w:trPr>
          <w:trHeight w:val="407"/>
        </w:trPr>
        <w:tc>
          <w:tcPr>
            <w:tcW w:w="816" w:type="dxa"/>
            <w:shd w:val="clear" w:color="auto" w:fill="auto"/>
          </w:tcPr>
          <w:p w14:paraId="56FD2A3F" w14:textId="77777777"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14:paraId="494A9771" w14:textId="77777777" w:rsidR="00586712" w:rsidRPr="00326936" w:rsidRDefault="00586712" w:rsidP="00586712">
            <w:pPr>
              <w:jc w:val="both"/>
              <w:rPr>
                <w:b/>
                <w:color w:val="000000"/>
                <w:sz w:val="22"/>
              </w:rPr>
            </w:pPr>
            <w:r w:rsidRPr="00326936">
              <w:rPr>
                <w:color w:val="000000"/>
                <w:sz w:val="22"/>
              </w:rPr>
              <w:t>Investuotojas Pirkimo metu nepasiūlė patikslinti Valdžios subjekto nustatytų netikslių reikalavimų Objektui</w:t>
            </w:r>
          </w:p>
        </w:tc>
        <w:tc>
          <w:tcPr>
            <w:tcW w:w="3706" w:type="dxa"/>
            <w:gridSpan w:val="2"/>
            <w:shd w:val="clear" w:color="auto" w:fill="auto"/>
            <w:hideMark/>
          </w:tcPr>
          <w:p w14:paraId="4DA09ABF" w14:textId="77777777" w:rsidR="00586712" w:rsidRPr="00326936" w:rsidRDefault="00586712" w:rsidP="00586712">
            <w:pPr>
              <w:jc w:val="both"/>
              <w:rPr>
                <w:sz w:val="22"/>
              </w:rPr>
            </w:pPr>
            <w:r w:rsidRPr="00326936">
              <w:rPr>
                <w:sz w:val="22"/>
              </w:rPr>
              <w:t xml:space="preserve">Pradėjus projektavimo veiklą paaiškėja, jog Valdžios subjekto nustatyti reikalavimai Objektui negali būti realizuoti praktikoje, nes jie nėra suderinami su teisės aktuose nustatytais reikalavimais (pvz., statybos techniniais reglamentais, higienos normomis ir pan.) arba nėra galimybės įgyvendinti visų Valdžios subjekto nustatytų reikalavimų dėl jų tarpusavio nesuderinamumo. Tuo atveju, kai Valdžios subjekto nustatyti reikalavimai Investuotojui tampa žinomi Pirkimo metu, tačiau Investuotojas, turėdamas galimybę, jų tinkamai neįvertina, nepateikia pasiūlymo juos atitinkamai patikslinti. Pasireiškus rizikos veiksniui, keičiasi </w:t>
            </w:r>
            <w:r w:rsidRPr="00326936">
              <w:rPr>
                <w:sz w:val="22"/>
              </w:rPr>
              <w:lastRenderedPageBreak/>
              <w:t>projektavimo apimtis, todėl išauga projektavimo paslaugų kaina, atsiranda poreikis pratęsti projektavimo paslaugų trukmę. Taip pat dėl to gali vėluoti Eksploatacijos pradžia.</w:t>
            </w:r>
          </w:p>
        </w:tc>
        <w:tc>
          <w:tcPr>
            <w:tcW w:w="1417" w:type="dxa"/>
            <w:shd w:val="clear" w:color="auto" w:fill="auto"/>
          </w:tcPr>
          <w:p w14:paraId="255D8348" w14:textId="77777777" w:rsidR="00586712" w:rsidRPr="00326936" w:rsidRDefault="00586712" w:rsidP="00586712">
            <w:pPr>
              <w:rPr>
                <w:sz w:val="22"/>
              </w:rPr>
            </w:pPr>
          </w:p>
        </w:tc>
        <w:tc>
          <w:tcPr>
            <w:tcW w:w="1701" w:type="dxa"/>
            <w:shd w:val="clear" w:color="auto" w:fill="auto"/>
          </w:tcPr>
          <w:p w14:paraId="0F82183B" w14:textId="77777777" w:rsidR="00586712" w:rsidRPr="00326936" w:rsidRDefault="00586712" w:rsidP="00586712">
            <w:pPr>
              <w:rPr>
                <w:sz w:val="22"/>
              </w:rPr>
            </w:pPr>
            <w:r w:rsidRPr="00326936">
              <w:rPr>
                <w:sz w:val="22"/>
              </w:rPr>
              <w:t>X</w:t>
            </w:r>
          </w:p>
        </w:tc>
        <w:tc>
          <w:tcPr>
            <w:tcW w:w="1418" w:type="dxa"/>
            <w:shd w:val="clear" w:color="auto" w:fill="auto"/>
            <w:hideMark/>
          </w:tcPr>
          <w:p w14:paraId="0CE85652" w14:textId="77777777" w:rsidR="00586712" w:rsidRPr="00326936" w:rsidRDefault="00586712" w:rsidP="00586712">
            <w:pPr>
              <w:rPr>
                <w:sz w:val="22"/>
              </w:rPr>
            </w:pPr>
          </w:p>
        </w:tc>
        <w:tc>
          <w:tcPr>
            <w:tcW w:w="2268" w:type="dxa"/>
          </w:tcPr>
          <w:p w14:paraId="484434D2" w14:textId="77777777" w:rsidR="00586712" w:rsidRPr="00326936" w:rsidRDefault="00586712" w:rsidP="00586712">
            <w:pPr>
              <w:rPr>
                <w:sz w:val="22"/>
              </w:rPr>
            </w:pPr>
          </w:p>
        </w:tc>
      </w:tr>
      <w:tr w:rsidR="00586712" w:rsidRPr="00326936" w14:paraId="376691A4" w14:textId="77777777" w:rsidTr="00B43B6C">
        <w:trPr>
          <w:trHeight w:val="149"/>
        </w:trPr>
        <w:tc>
          <w:tcPr>
            <w:tcW w:w="816" w:type="dxa"/>
            <w:shd w:val="clear" w:color="auto" w:fill="auto"/>
          </w:tcPr>
          <w:p w14:paraId="733CB6AA" w14:textId="77777777"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14:paraId="7B389290" w14:textId="77777777" w:rsidR="00586712" w:rsidRPr="00326936" w:rsidRDefault="00586712" w:rsidP="00586712">
            <w:pPr>
              <w:jc w:val="both"/>
              <w:rPr>
                <w:b/>
                <w:color w:val="000000"/>
                <w:sz w:val="22"/>
              </w:rPr>
            </w:pPr>
            <w:r w:rsidRPr="00326936">
              <w:rPr>
                <w:color w:val="000000"/>
                <w:sz w:val="22"/>
              </w:rPr>
              <w:t>Investuotojas Pirkimo metu pasiūlė patikslinti netikslius Valdžios subjekto nustatytus reikalavimus Objektui</w:t>
            </w:r>
          </w:p>
        </w:tc>
        <w:tc>
          <w:tcPr>
            <w:tcW w:w="3706" w:type="dxa"/>
            <w:gridSpan w:val="2"/>
            <w:shd w:val="clear" w:color="auto" w:fill="auto"/>
            <w:hideMark/>
          </w:tcPr>
          <w:p w14:paraId="445B936D" w14:textId="77777777" w:rsidR="00586712" w:rsidRPr="00326936" w:rsidRDefault="00586712" w:rsidP="00586712">
            <w:pPr>
              <w:ind w:right="113"/>
              <w:jc w:val="both"/>
              <w:rPr>
                <w:sz w:val="22"/>
              </w:rPr>
            </w:pPr>
            <w:r w:rsidRPr="00326936">
              <w:rPr>
                <w:sz w:val="22"/>
              </w:rPr>
              <w:t>Investuotojas Pirkimo metu pasiūlo patikslinti Valdžios subjekto nustatytus reikalavimus Objektui, kuriuos įvertina kaip netikslius ar potencialiai nerealizuotinus praktiškai įgyvendinant projektą. Pasireiškus rizikos veiksniui, keičiasi projektavimo apimtis, todėl išauga projektavimo paslaugų kaina, atsiranda poreikis pratęsti projektavimo paslaugų trukmę. Taip pat dėl to gali vėluoti Eksploatacijos pradžia</w:t>
            </w:r>
          </w:p>
        </w:tc>
        <w:tc>
          <w:tcPr>
            <w:tcW w:w="1417" w:type="dxa"/>
            <w:shd w:val="clear" w:color="auto" w:fill="auto"/>
          </w:tcPr>
          <w:p w14:paraId="083392D8" w14:textId="77777777" w:rsidR="00586712" w:rsidRPr="00326936" w:rsidRDefault="00586712" w:rsidP="00586712">
            <w:pPr>
              <w:ind w:right="113"/>
              <w:jc w:val="both"/>
              <w:rPr>
                <w:sz w:val="22"/>
              </w:rPr>
            </w:pPr>
          </w:p>
        </w:tc>
        <w:tc>
          <w:tcPr>
            <w:tcW w:w="1701" w:type="dxa"/>
            <w:shd w:val="clear" w:color="auto" w:fill="auto"/>
          </w:tcPr>
          <w:p w14:paraId="3D951E91" w14:textId="77777777" w:rsidR="00586712" w:rsidRPr="00326936" w:rsidRDefault="00586712" w:rsidP="00586712">
            <w:pPr>
              <w:ind w:right="113"/>
              <w:jc w:val="both"/>
              <w:rPr>
                <w:sz w:val="22"/>
              </w:rPr>
            </w:pPr>
          </w:p>
        </w:tc>
        <w:tc>
          <w:tcPr>
            <w:tcW w:w="1418" w:type="dxa"/>
            <w:shd w:val="clear" w:color="auto" w:fill="auto"/>
          </w:tcPr>
          <w:p w14:paraId="1CC28010" w14:textId="77777777" w:rsidR="00586712" w:rsidRPr="00326936" w:rsidRDefault="00586712" w:rsidP="00586712">
            <w:pPr>
              <w:ind w:right="113"/>
              <w:contextualSpacing/>
              <w:jc w:val="both"/>
              <w:rPr>
                <w:sz w:val="22"/>
                <w:szCs w:val="22"/>
              </w:rPr>
            </w:pPr>
            <w:r w:rsidRPr="00326936">
              <w:rPr>
                <w:sz w:val="22"/>
                <w:szCs w:val="22"/>
              </w:rPr>
              <w:t>X</w:t>
            </w:r>
          </w:p>
          <w:p w14:paraId="6CB7A20D" w14:textId="77777777" w:rsidR="00586712" w:rsidRPr="00326936" w:rsidRDefault="00586712" w:rsidP="00586712">
            <w:pPr>
              <w:ind w:right="113"/>
              <w:jc w:val="both"/>
              <w:rPr>
                <w:sz w:val="22"/>
                <w:szCs w:val="22"/>
              </w:rPr>
            </w:pPr>
            <w:r w:rsidRPr="00326936">
              <w:rPr>
                <w:sz w:val="22"/>
                <w:szCs w:val="22"/>
              </w:rPr>
              <w:t xml:space="preserve">Privačiam subjektui priskiriama rizika, jeigu Investuotojas Pirkimo metu pasiūlė patikslinti Valdžios subjekto nustatytus reikalavimus ir Valdžios subjektas padarė atitinkamus pakeitimus. </w:t>
            </w:r>
          </w:p>
          <w:p w14:paraId="5BD0CE6C" w14:textId="152E2932" w:rsidR="00586712" w:rsidRPr="00326936" w:rsidRDefault="00586712" w:rsidP="00586712">
            <w:pPr>
              <w:ind w:right="113"/>
              <w:contextualSpacing/>
              <w:jc w:val="both"/>
              <w:rPr>
                <w:sz w:val="22"/>
              </w:rPr>
            </w:pPr>
            <w:r w:rsidRPr="00326936">
              <w:rPr>
                <w:sz w:val="22"/>
                <w:szCs w:val="22"/>
              </w:rPr>
              <w:t xml:space="preserve">Valdžios subjektui priskiriama rizika, jeigu Investuotojas Pirkimo metu pasiūlė patikslinti Valdžios </w:t>
            </w:r>
            <w:r w:rsidRPr="00326936">
              <w:rPr>
                <w:sz w:val="22"/>
                <w:szCs w:val="22"/>
              </w:rPr>
              <w:lastRenderedPageBreak/>
              <w:t>subjekto nustatytus reikalavimus, tačiau Valdžios subjektas nepa</w:t>
            </w:r>
            <w:r w:rsidR="0090550D">
              <w:rPr>
                <w:sz w:val="22"/>
                <w:szCs w:val="22"/>
              </w:rPr>
              <w:t>tikslino atitinkamų reikalavimų.</w:t>
            </w:r>
          </w:p>
        </w:tc>
        <w:tc>
          <w:tcPr>
            <w:tcW w:w="2268" w:type="dxa"/>
          </w:tcPr>
          <w:p w14:paraId="748BEF41" w14:textId="77777777" w:rsidR="00586712" w:rsidRPr="00326936" w:rsidRDefault="00586712" w:rsidP="00586712">
            <w:pPr>
              <w:ind w:right="113"/>
              <w:contextualSpacing/>
              <w:jc w:val="both"/>
              <w:rPr>
                <w:sz w:val="22"/>
              </w:rPr>
            </w:pPr>
          </w:p>
        </w:tc>
      </w:tr>
      <w:tr w:rsidR="00586712" w:rsidRPr="00326936" w14:paraId="30F2A68B" w14:textId="77777777" w:rsidTr="00B43B6C">
        <w:trPr>
          <w:trHeight w:val="1740"/>
        </w:trPr>
        <w:tc>
          <w:tcPr>
            <w:tcW w:w="816" w:type="dxa"/>
            <w:shd w:val="clear" w:color="auto" w:fill="auto"/>
          </w:tcPr>
          <w:p w14:paraId="74EE1252" w14:textId="77777777"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14:paraId="6C41DA82" w14:textId="77777777" w:rsidR="00586712" w:rsidRPr="00326936" w:rsidRDefault="00586712" w:rsidP="00586712">
            <w:pPr>
              <w:jc w:val="both"/>
              <w:rPr>
                <w:b/>
                <w:color w:val="000000"/>
                <w:sz w:val="22"/>
              </w:rPr>
            </w:pPr>
            <w:r w:rsidRPr="00326936">
              <w:rPr>
                <w:color w:val="000000"/>
                <w:sz w:val="22"/>
              </w:rPr>
              <w:t>Paaiškėja iš anksto nežinomi apribojimai dėl kultūros paveldo apsaugos reikalavimų</w:t>
            </w:r>
          </w:p>
        </w:tc>
        <w:tc>
          <w:tcPr>
            <w:tcW w:w="3706" w:type="dxa"/>
            <w:gridSpan w:val="2"/>
            <w:shd w:val="clear" w:color="auto" w:fill="auto"/>
            <w:hideMark/>
          </w:tcPr>
          <w:p w14:paraId="35689DD8" w14:textId="77777777" w:rsidR="00586712" w:rsidRPr="00326936" w:rsidRDefault="00586712" w:rsidP="00586712">
            <w:pPr>
              <w:jc w:val="both"/>
              <w:rPr>
                <w:sz w:val="22"/>
              </w:rPr>
            </w:pPr>
            <w:r w:rsidRPr="00326936">
              <w:rPr>
                <w:sz w:val="22"/>
              </w:rPr>
              <w:t>Išduodant projektavimo sąlygų sąvadą ir / arba statybų leidimą paaiškėja, jog reikalinga atlikti iš anksto neplanuotus archeologinius tyrinėjimus, apsaugoti archeologinius radinius ir / arba iš esmės pakeisti projektinius sprendinius, kad šie užtikrintų Objekto atitikimą kultūros paveldo apsaugai taikomus apribojimus. Projektavimo išlaidos dėl šio rizikos veiksnio pasireiškimo gali išaugti, kadangi: 1) gali pasikeisti planuota projektavimo paslaugų trukmė dėl archeologinių tyrimų ir / ar archeologinių radinių apsaugos veiklų vykdymo; 2) gali būti reikalingi esminiai pakeitimai Pirkimo metu pasiūlytuose projektavimo sprendiniuose; 3) gali pasikeisti projektavimo darbų apimtis; 4) gali atsirasti būtinybė į projektuotojų komandą pasitelkti papildomus specialistus (pvz. archeologus, istorikus ir pan.). Taip pat dėl to gali vėluoti Eksploatacijos pradžia.</w:t>
            </w:r>
          </w:p>
        </w:tc>
        <w:tc>
          <w:tcPr>
            <w:tcW w:w="1417" w:type="dxa"/>
            <w:shd w:val="clear" w:color="auto" w:fill="auto"/>
            <w:hideMark/>
          </w:tcPr>
          <w:p w14:paraId="097C419C" w14:textId="77777777" w:rsidR="00586712" w:rsidRPr="00326936" w:rsidRDefault="00586712" w:rsidP="00586712">
            <w:pPr>
              <w:rPr>
                <w:sz w:val="22"/>
              </w:rPr>
            </w:pPr>
            <w:r w:rsidRPr="00326936">
              <w:rPr>
                <w:sz w:val="22"/>
              </w:rPr>
              <w:t>X</w:t>
            </w:r>
          </w:p>
        </w:tc>
        <w:tc>
          <w:tcPr>
            <w:tcW w:w="1701" w:type="dxa"/>
            <w:shd w:val="clear" w:color="auto" w:fill="auto"/>
          </w:tcPr>
          <w:p w14:paraId="7EEDC4DA" w14:textId="77777777" w:rsidR="00586712" w:rsidRPr="00326936" w:rsidRDefault="00586712" w:rsidP="00586712">
            <w:pPr>
              <w:rPr>
                <w:sz w:val="22"/>
              </w:rPr>
            </w:pPr>
          </w:p>
        </w:tc>
        <w:tc>
          <w:tcPr>
            <w:tcW w:w="1418" w:type="dxa"/>
            <w:shd w:val="clear" w:color="auto" w:fill="auto"/>
          </w:tcPr>
          <w:p w14:paraId="02A5CE78" w14:textId="77777777" w:rsidR="00586712" w:rsidRPr="00326936" w:rsidRDefault="00586712" w:rsidP="00586712">
            <w:pPr>
              <w:jc w:val="both"/>
              <w:rPr>
                <w:sz w:val="22"/>
              </w:rPr>
            </w:pPr>
          </w:p>
        </w:tc>
        <w:tc>
          <w:tcPr>
            <w:tcW w:w="2268" w:type="dxa"/>
          </w:tcPr>
          <w:p w14:paraId="2DEE7B08" w14:textId="77777777" w:rsidR="00586712" w:rsidRPr="00326936" w:rsidRDefault="00586712" w:rsidP="00586712">
            <w:pPr>
              <w:jc w:val="both"/>
              <w:rPr>
                <w:sz w:val="22"/>
              </w:rPr>
            </w:pPr>
          </w:p>
        </w:tc>
      </w:tr>
      <w:tr w:rsidR="00586712" w:rsidRPr="00326936" w14:paraId="00A03607" w14:textId="77777777" w:rsidTr="00B43B6C">
        <w:trPr>
          <w:trHeight w:val="820"/>
        </w:trPr>
        <w:tc>
          <w:tcPr>
            <w:tcW w:w="816" w:type="dxa"/>
            <w:shd w:val="clear" w:color="auto" w:fill="auto"/>
          </w:tcPr>
          <w:p w14:paraId="67EBFBA9" w14:textId="77777777"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14:paraId="63226213" w14:textId="77777777" w:rsidR="00586712" w:rsidRPr="00326936" w:rsidRDefault="00586712" w:rsidP="00586712">
            <w:pPr>
              <w:jc w:val="both"/>
              <w:rPr>
                <w:b/>
                <w:color w:val="000000"/>
                <w:sz w:val="22"/>
              </w:rPr>
            </w:pPr>
            <w:r w:rsidRPr="00326936">
              <w:rPr>
                <w:color w:val="000000"/>
                <w:sz w:val="22"/>
              </w:rPr>
              <w:t>Neįvertinami iš anksto žinomi kultūros paveldo apsaugos reikalavimai</w:t>
            </w:r>
          </w:p>
        </w:tc>
        <w:tc>
          <w:tcPr>
            <w:tcW w:w="3706" w:type="dxa"/>
            <w:gridSpan w:val="2"/>
            <w:shd w:val="clear" w:color="auto" w:fill="auto"/>
            <w:hideMark/>
          </w:tcPr>
          <w:p w14:paraId="39197162" w14:textId="77777777" w:rsidR="00586712" w:rsidRPr="00326936" w:rsidRDefault="00586712" w:rsidP="00586712">
            <w:pPr>
              <w:jc w:val="both"/>
              <w:rPr>
                <w:sz w:val="22"/>
              </w:rPr>
            </w:pPr>
            <w:r w:rsidRPr="00326936">
              <w:rPr>
                <w:sz w:val="22"/>
              </w:rPr>
              <w:t>Pirkimo metu Valdžios subjektas pristatė Investuotojui žinomus kultūros paveldo apribojimus, į kuriuos Privatus subjektas privalėjo atsižvelgti projektuodamas Objektą. Nepriklausomai nuo priežasčių, Privatus subjektas gali neadekvačiai įvertinti kultūros paveldo apsaugos reikalavimus.</w:t>
            </w:r>
          </w:p>
        </w:tc>
        <w:tc>
          <w:tcPr>
            <w:tcW w:w="1417" w:type="dxa"/>
            <w:shd w:val="clear" w:color="auto" w:fill="auto"/>
          </w:tcPr>
          <w:p w14:paraId="201F8775" w14:textId="77777777" w:rsidR="00586712" w:rsidRPr="00326936" w:rsidRDefault="00586712" w:rsidP="00586712">
            <w:pPr>
              <w:rPr>
                <w:sz w:val="22"/>
              </w:rPr>
            </w:pPr>
          </w:p>
        </w:tc>
        <w:tc>
          <w:tcPr>
            <w:tcW w:w="1701" w:type="dxa"/>
            <w:shd w:val="clear" w:color="auto" w:fill="auto"/>
            <w:hideMark/>
          </w:tcPr>
          <w:p w14:paraId="749C5896" w14:textId="77777777" w:rsidR="00586712" w:rsidRPr="00326936" w:rsidRDefault="00586712" w:rsidP="00586712">
            <w:pPr>
              <w:rPr>
                <w:sz w:val="22"/>
              </w:rPr>
            </w:pPr>
            <w:r w:rsidRPr="00326936">
              <w:rPr>
                <w:sz w:val="22"/>
              </w:rPr>
              <w:t>X</w:t>
            </w:r>
          </w:p>
        </w:tc>
        <w:tc>
          <w:tcPr>
            <w:tcW w:w="1418" w:type="dxa"/>
            <w:shd w:val="clear" w:color="auto" w:fill="auto"/>
          </w:tcPr>
          <w:p w14:paraId="2CFF5E77" w14:textId="77777777" w:rsidR="00586712" w:rsidRPr="00326936" w:rsidRDefault="00586712" w:rsidP="00586712">
            <w:pPr>
              <w:rPr>
                <w:sz w:val="22"/>
              </w:rPr>
            </w:pPr>
          </w:p>
        </w:tc>
        <w:tc>
          <w:tcPr>
            <w:tcW w:w="2268" w:type="dxa"/>
          </w:tcPr>
          <w:p w14:paraId="5BD7CB54" w14:textId="77777777" w:rsidR="00586712" w:rsidRPr="00326936" w:rsidRDefault="00586712" w:rsidP="00586712">
            <w:pPr>
              <w:rPr>
                <w:sz w:val="22"/>
              </w:rPr>
            </w:pPr>
          </w:p>
        </w:tc>
      </w:tr>
      <w:tr w:rsidR="00586712" w:rsidRPr="00326936" w14:paraId="304835D1" w14:textId="77777777" w:rsidTr="00B43B6C">
        <w:trPr>
          <w:trHeight w:val="1159"/>
        </w:trPr>
        <w:tc>
          <w:tcPr>
            <w:tcW w:w="816" w:type="dxa"/>
            <w:shd w:val="clear" w:color="auto" w:fill="auto"/>
          </w:tcPr>
          <w:p w14:paraId="1D455C39" w14:textId="77777777"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14:paraId="08EFBA99" w14:textId="77777777" w:rsidR="00586712" w:rsidRPr="00326936" w:rsidRDefault="00586712" w:rsidP="00586712">
            <w:pPr>
              <w:jc w:val="both"/>
              <w:rPr>
                <w:b/>
                <w:color w:val="000000"/>
                <w:sz w:val="22"/>
              </w:rPr>
            </w:pPr>
            <w:r w:rsidRPr="00326936">
              <w:rPr>
                <w:color w:val="000000"/>
                <w:sz w:val="22"/>
              </w:rPr>
              <w:t xml:space="preserve">Projektavimo paslaugų teikimo metu paaiškėja </w:t>
            </w:r>
            <w:r w:rsidRPr="00326936">
              <w:rPr>
                <w:sz w:val="22"/>
              </w:rPr>
              <w:t>Valdžios subjekto</w:t>
            </w:r>
            <w:r w:rsidRPr="00326936">
              <w:rPr>
                <w:color w:val="000000"/>
                <w:sz w:val="22"/>
              </w:rPr>
              <w:t xml:space="preserve"> parengtų poveikio aplinkai vertinimo ar Pirkimo dokumentų netikslumai / trūkumai</w:t>
            </w:r>
          </w:p>
        </w:tc>
        <w:tc>
          <w:tcPr>
            <w:tcW w:w="3706" w:type="dxa"/>
            <w:gridSpan w:val="2"/>
            <w:shd w:val="clear" w:color="auto" w:fill="auto"/>
            <w:hideMark/>
          </w:tcPr>
          <w:p w14:paraId="6FD62DEC" w14:textId="77777777" w:rsidR="00586712" w:rsidRPr="00326936" w:rsidRDefault="00586712" w:rsidP="00586712">
            <w:pPr>
              <w:jc w:val="both"/>
              <w:rPr>
                <w:sz w:val="22"/>
              </w:rPr>
            </w:pPr>
            <w:r w:rsidRPr="00326936">
              <w:rPr>
                <w:sz w:val="22"/>
              </w:rPr>
              <w:t>Projektavimo metu paaiškėja aplinkybės, kad parengtuose poveikio aplinkai vertinimo dokumentuose yra netikslumų ar trūkumų</w:t>
            </w:r>
            <w:r w:rsidR="00345E40" w:rsidRPr="00326936">
              <w:rPr>
                <w:sz w:val="22"/>
              </w:rPr>
              <w:t>, ar Pirkimo dokumentų nuostatos prieštarauja viena kitai</w:t>
            </w:r>
            <w:r w:rsidRPr="00326936">
              <w:rPr>
                <w:sz w:val="22"/>
              </w:rPr>
              <w:t>. Rizikos veiksnio pasireiškimas lemia Investicijų išlaidų finansinį srautą – išlaidas projektavimo paslaugoms, todėl rizikos pasireiškimas finansiniams srautams vertintinas per visą Darbų vykdymo laikotarpį.</w:t>
            </w:r>
          </w:p>
        </w:tc>
        <w:tc>
          <w:tcPr>
            <w:tcW w:w="1417" w:type="dxa"/>
            <w:shd w:val="clear" w:color="auto" w:fill="auto"/>
          </w:tcPr>
          <w:p w14:paraId="06ACB0FC" w14:textId="77777777" w:rsidR="00586712" w:rsidRPr="00326936" w:rsidRDefault="00586712" w:rsidP="00586712">
            <w:pPr>
              <w:rPr>
                <w:sz w:val="22"/>
              </w:rPr>
            </w:pPr>
            <w:r w:rsidRPr="00326936">
              <w:rPr>
                <w:sz w:val="22"/>
              </w:rPr>
              <w:t>X</w:t>
            </w:r>
          </w:p>
        </w:tc>
        <w:tc>
          <w:tcPr>
            <w:tcW w:w="1701" w:type="dxa"/>
            <w:shd w:val="clear" w:color="auto" w:fill="auto"/>
            <w:hideMark/>
          </w:tcPr>
          <w:p w14:paraId="2A0E612E" w14:textId="77777777" w:rsidR="00586712" w:rsidRPr="00326936" w:rsidRDefault="00586712" w:rsidP="00586712">
            <w:pPr>
              <w:rPr>
                <w:sz w:val="22"/>
              </w:rPr>
            </w:pPr>
          </w:p>
          <w:p w14:paraId="04B2ECF1" w14:textId="77777777" w:rsidR="00586712" w:rsidRPr="00326936" w:rsidRDefault="00586712" w:rsidP="00586712">
            <w:pPr>
              <w:jc w:val="both"/>
              <w:rPr>
                <w:sz w:val="22"/>
              </w:rPr>
            </w:pPr>
          </w:p>
        </w:tc>
        <w:tc>
          <w:tcPr>
            <w:tcW w:w="1418" w:type="dxa"/>
            <w:shd w:val="clear" w:color="auto" w:fill="auto"/>
          </w:tcPr>
          <w:p w14:paraId="5F389B1D" w14:textId="77777777" w:rsidR="00586712" w:rsidRPr="00326936" w:rsidRDefault="00586712" w:rsidP="00586712">
            <w:pPr>
              <w:rPr>
                <w:sz w:val="22"/>
              </w:rPr>
            </w:pPr>
          </w:p>
        </w:tc>
        <w:tc>
          <w:tcPr>
            <w:tcW w:w="2268" w:type="dxa"/>
          </w:tcPr>
          <w:p w14:paraId="19A37EE7" w14:textId="77777777" w:rsidR="00586712" w:rsidRPr="00326936" w:rsidRDefault="00586712" w:rsidP="00586712">
            <w:pPr>
              <w:rPr>
                <w:sz w:val="22"/>
              </w:rPr>
            </w:pPr>
          </w:p>
        </w:tc>
      </w:tr>
      <w:tr w:rsidR="00586712" w:rsidRPr="00326936" w14:paraId="1F9024DD" w14:textId="77777777" w:rsidTr="00B43B6C">
        <w:trPr>
          <w:trHeight w:val="1159"/>
        </w:trPr>
        <w:tc>
          <w:tcPr>
            <w:tcW w:w="816" w:type="dxa"/>
            <w:shd w:val="clear" w:color="auto" w:fill="auto"/>
          </w:tcPr>
          <w:p w14:paraId="5D455ADB" w14:textId="77777777" w:rsidR="00586712" w:rsidRPr="00326936" w:rsidRDefault="00586712" w:rsidP="00586712">
            <w:pPr>
              <w:numPr>
                <w:ilvl w:val="1"/>
                <w:numId w:val="31"/>
              </w:numPr>
              <w:ind w:left="0" w:firstLine="0"/>
              <w:jc w:val="both"/>
              <w:rPr>
                <w:b/>
                <w:bCs/>
                <w:color w:val="000000"/>
                <w:sz w:val="22"/>
              </w:rPr>
            </w:pPr>
          </w:p>
        </w:tc>
        <w:tc>
          <w:tcPr>
            <w:tcW w:w="2556" w:type="dxa"/>
            <w:shd w:val="clear" w:color="auto" w:fill="auto"/>
          </w:tcPr>
          <w:p w14:paraId="48BB6BC9" w14:textId="132980E0" w:rsidR="00586712" w:rsidRPr="00326936" w:rsidRDefault="00586712" w:rsidP="009E5B73">
            <w:pPr>
              <w:jc w:val="both"/>
              <w:rPr>
                <w:color w:val="000000"/>
                <w:sz w:val="22"/>
              </w:rPr>
            </w:pPr>
            <w:r w:rsidRPr="00326936">
              <w:rPr>
                <w:color w:val="000000"/>
                <w:sz w:val="22"/>
              </w:rPr>
              <w:t xml:space="preserve">Projektavimo paslaugų teikimo metu paaiškėja </w:t>
            </w:r>
            <w:r w:rsidRPr="00326936">
              <w:rPr>
                <w:sz w:val="22"/>
              </w:rPr>
              <w:t>Privataus subjekto</w:t>
            </w:r>
            <w:r w:rsidRPr="00326936">
              <w:rPr>
                <w:color w:val="000000"/>
                <w:sz w:val="22"/>
              </w:rPr>
              <w:t xml:space="preserve"> parengtų poveikio aplinkai vertinimo dokumentų netikslumai / trūkumai</w:t>
            </w:r>
          </w:p>
        </w:tc>
        <w:tc>
          <w:tcPr>
            <w:tcW w:w="3706" w:type="dxa"/>
            <w:gridSpan w:val="2"/>
            <w:shd w:val="clear" w:color="auto" w:fill="auto"/>
          </w:tcPr>
          <w:p w14:paraId="5922CAE5" w14:textId="77777777" w:rsidR="00586712" w:rsidRPr="00326936" w:rsidRDefault="00586712" w:rsidP="00586712">
            <w:pPr>
              <w:jc w:val="both"/>
              <w:rPr>
                <w:sz w:val="22"/>
              </w:rPr>
            </w:pPr>
            <w:r w:rsidRPr="00326936">
              <w:rPr>
                <w:sz w:val="22"/>
              </w:rPr>
              <w:t>Projektavimo metu paaiškėja aplinkybės, kad parengtuose poveikio aplinkai vertinimo dokumentuose yra netikslumų ar trūkumų. Rizikos veiksnio pasireiškimas lemia Investicijų išlaidų finansinį srautą – išlaidas projektavimo paslaugoms, todėl rizikos pasireiškimas finansiniams srautams vertintinas per visą Darbų vykdymo laikotarpį.</w:t>
            </w:r>
          </w:p>
        </w:tc>
        <w:tc>
          <w:tcPr>
            <w:tcW w:w="1417" w:type="dxa"/>
            <w:shd w:val="clear" w:color="auto" w:fill="auto"/>
          </w:tcPr>
          <w:p w14:paraId="26CE9AF8" w14:textId="77777777" w:rsidR="00586712" w:rsidRPr="00326936" w:rsidRDefault="00586712" w:rsidP="00586712">
            <w:pPr>
              <w:rPr>
                <w:sz w:val="22"/>
              </w:rPr>
            </w:pPr>
          </w:p>
        </w:tc>
        <w:tc>
          <w:tcPr>
            <w:tcW w:w="1701" w:type="dxa"/>
            <w:shd w:val="clear" w:color="auto" w:fill="auto"/>
          </w:tcPr>
          <w:p w14:paraId="5F1BE586" w14:textId="77777777" w:rsidR="00586712" w:rsidRPr="00326936" w:rsidRDefault="00586712" w:rsidP="00586712">
            <w:pPr>
              <w:rPr>
                <w:sz w:val="22"/>
              </w:rPr>
            </w:pPr>
            <w:r w:rsidRPr="00326936">
              <w:rPr>
                <w:sz w:val="22"/>
              </w:rPr>
              <w:t>X</w:t>
            </w:r>
          </w:p>
        </w:tc>
        <w:tc>
          <w:tcPr>
            <w:tcW w:w="1418" w:type="dxa"/>
            <w:shd w:val="clear" w:color="auto" w:fill="auto"/>
          </w:tcPr>
          <w:p w14:paraId="4C411FD1" w14:textId="77777777" w:rsidR="00586712" w:rsidRPr="00326936" w:rsidRDefault="00586712" w:rsidP="00586712">
            <w:pPr>
              <w:rPr>
                <w:sz w:val="22"/>
              </w:rPr>
            </w:pPr>
          </w:p>
        </w:tc>
        <w:tc>
          <w:tcPr>
            <w:tcW w:w="2268" w:type="dxa"/>
          </w:tcPr>
          <w:p w14:paraId="796E8278" w14:textId="77777777" w:rsidR="00586712" w:rsidRPr="00326936" w:rsidRDefault="00586712" w:rsidP="00586712">
            <w:pPr>
              <w:rPr>
                <w:sz w:val="22"/>
              </w:rPr>
            </w:pPr>
          </w:p>
        </w:tc>
      </w:tr>
      <w:tr w:rsidR="00586712" w:rsidRPr="00326936" w14:paraId="26198856" w14:textId="77777777" w:rsidTr="00B43B6C">
        <w:trPr>
          <w:trHeight w:val="1159"/>
        </w:trPr>
        <w:tc>
          <w:tcPr>
            <w:tcW w:w="816" w:type="dxa"/>
            <w:shd w:val="clear" w:color="auto" w:fill="auto"/>
          </w:tcPr>
          <w:p w14:paraId="77E30215" w14:textId="77777777" w:rsidR="00586712" w:rsidRPr="00326936" w:rsidRDefault="00586712" w:rsidP="00586712">
            <w:pPr>
              <w:numPr>
                <w:ilvl w:val="1"/>
                <w:numId w:val="31"/>
              </w:numPr>
              <w:ind w:left="0" w:firstLine="0"/>
              <w:jc w:val="both"/>
              <w:rPr>
                <w:b/>
                <w:bCs/>
                <w:color w:val="000000"/>
                <w:sz w:val="22"/>
              </w:rPr>
            </w:pPr>
            <w:bookmarkStart w:id="1323" w:name="_Ref90532568"/>
          </w:p>
        </w:tc>
        <w:bookmarkEnd w:id="1323"/>
        <w:tc>
          <w:tcPr>
            <w:tcW w:w="2556" w:type="dxa"/>
            <w:shd w:val="clear" w:color="auto" w:fill="auto"/>
          </w:tcPr>
          <w:p w14:paraId="5AD3CAA0" w14:textId="77777777" w:rsidR="00586712" w:rsidRPr="00326936" w:rsidRDefault="00586712" w:rsidP="00586712">
            <w:pPr>
              <w:jc w:val="both"/>
              <w:rPr>
                <w:color w:val="000000"/>
                <w:sz w:val="22"/>
              </w:rPr>
            </w:pPr>
            <w:r w:rsidRPr="00326936">
              <w:rPr>
                <w:color w:val="000000"/>
                <w:sz w:val="22"/>
              </w:rPr>
              <w:t xml:space="preserve">Valdžios subjektas pakeičia nustatytus reikalavimus Objektui </w:t>
            </w:r>
          </w:p>
        </w:tc>
        <w:tc>
          <w:tcPr>
            <w:tcW w:w="3706" w:type="dxa"/>
            <w:gridSpan w:val="2"/>
            <w:shd w:val="clear" w:color="auto" w:fill="auto"/>
          </w:tcPr>
          <w:p w14:paraId="0A1144A7" w14:textId="77777777" w:rsidR="00586712" w:rsidRPr="00326936" w:rsidRDefault="00586712" w:rsidP="00586712">
            <w:pPr>
              <w:jc w:val="both"/>
              <w:rPr>
                <w:sz w:val="22"/>
              </w:rPr>
            </w:pPr>
            <w:r w:rsidRPr="00326936">
              <w:rPr>
                <w:sz w:val="22"/>
              </w:rPr>
              <w:t>Galima situacija, kai Valdžios subjektas projektavimo etape nurodo Privačiam subjektui kitus reikalavimus Objektui, nei tie, pagal kuriuos Investuotojas rengė ir teikė Pasiūlymą, įskaitant Finansinį veiklos modelį, bei kurių pagrindu yra sudaryta Sutartis. Rizikos veiksnio pasireiškimas reiškia papildomas išlaidas projektavimo paslaugoms.</w:t>
            </w:r>
          </w:p>
        </w:tc>
        <w:tc>
          <w:tcPr>
            <w:tcW w:w="1417" w:type="dxa"/>
            <w:shd w:val="clear" w:color="auto" w:fill="auto"/>
          </w:tcPr>
          <w:p w14:paraId="53837D0E" w14:textId="77777777" w:rsidR="00586712" w:rsidRPr="00326936" w:rsidRDefault="00586712" w:rsidP="00586712">
            <w:pPr>
              <w:rPr>
                <w:sz w:val="22"/>
              </w:rPr>
            </w:pPr>
            <w:r w:rsidRPr="00326936">
              <w:rPr>
                <w:sz w:val="22"/>
              </w:rPr>
              <w:t>X</w:t>
            </w:r>
          </w:p>
        </w:tc>
        <w:tc>
          <w:tcPr>
            <w:tcW w:w="1701" w:type="dxa"/>
            <w:shd w:val="clear" w:color="auto" w:fill="auto"/>
          </w:tcPr>
          <w:p w14:paraId="76615960" w14:textId="77777777" w:rsidR="00586712" w:rsidRPr="00326936" w:rsidRDefault="00586712" w:rsidP="00586712">
            <w:pPr>
              <w:rPr>
                <w:sz w:val="22"/>
              </w:rPr>
            </w:pPr>
          </w:p>
        </w:tc>
        <w:tc>
          <w:tcPr>
            <w:tcW w:w="1418" w:type="dxa"/>
            <w:shd w:val="clear" w:color="auto" w:fill="auto"/>
          </w:tcPr>
          <w:p w14:paraId="0FAEA92B" w14:textId="77777777" w:rsidR="00586712" w:rsidRPr="00326936" w:rsidRDefault="00586712" w:rsidP="00586712">
            <w:pPr>
              <w:rPr>
                <w:sz w:val="22"/>
              </w:rPr>
            </w:pPr>
          </w:p>
        </w:tc>
        <w:tc>
          <w:tcPr>
            <w:tcW w:w="2268" w:type="dxa"/>
          </w:tcPr>
          <w:p w14:paraId="3A9CA2AD" w14:textId="77777777" w:rsidR="00586712" w:rsidRPr="00326936" w:rsidRDefault="00586712" w:rsidP="00586712">
            <w:pPr>
              <w:rPr>
                <w:sz w:val="22"/>
              </w:rPr>
            </w:pPr>
          </w:p>
        </w:tc>
      </w:tr>
      <w:tr w:rsidR="00586712" w:rsidRPr="00326936" w14:paraId="49A14E0F" w14:textId="77777777" w:rsidTr="00B43B6C">
        <w:trPr>
          <w:trHeight w:val="688"/>
        </w:trPr>
        <w:tc>
          <w:tcPr>
            <w:tcW w:w="816" w:type="dxa"/>
            <w:shd w:val="clear" w:color="auto" w:fill="auto"/>
          </w:tcPr>
          <w:p w14:paraId="3C901BA4" w14:textId="77777777"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14:paraId="7F813898" w14:textId="77777777" w:rsidR="00586712" w:rsidRPr="00326936" w:rsidRDefault="00586712" w:rsidP="00586712">
            <w:pPr>
              <w:jc w:val="both"/>
              <w:rPr>
                <w:b/>
                <w:color w:val="000000"/>
                <w:sz w:val="22"/>
              </w:rPr>
            </w:pPr>
            <w:r w:rsidRPr="00326936">
              <w:rPr>
                <w:color w:val="000000"/>
                <w:sz w:val="22"/>
              </w:rPr>
              <w:t>Projektavimui reikalingi dokumentai, kurių prieinamumą įpareigotas užtikrinti Valdžios subjektas, nėra prieinami per nustatytą terminą</w:t>
            </w:r>
          </w:p>
        </w:tc>
        <w:tc>
          <w:tcPr>
            <w:tcW w:w="3706" w:type="dxa"/>
            <w:gridSpan w:val="2"/>
            <w:shd w:val="clear" w:color="auto" w:fill="auto"/>
            <w:hideMark/>
          </w:tcPr>
          <w:p w14:paraId="1B650D24" w14:textId="77777777" w:rsidR="00586712" w:rsidRPr="00326936" w:rsidRDefault="00586712" w:rsidP="00586712">
            <w:pPr>
              <w:jc w:val="both"/>
              <w:rPr>
                <w:sz w:val="22"/>
              </w:rPr>
            </w:pPr>
            <w:r w:rsidRPr="00326936">
              <w:rPr>
                <w:sz w:val="22"/>
              </w:rPr>
              <w:t>Privatus subjektas projektavimo paslaugų teikimo trukmę ir planą sudaro darydamas prielaidą, kad Valdžios subjektas visus reikalingus duomenis suteiks per sutartą terminą pateikus oficialų paklausimą pagal Sutarties nuostatas. Valdžios subjektui vėluojant pateikti reikalingus dokumentus Privačiam subjektui, galimi nukrypimai nuo sudaryto projektavimo plano, kas gali turėti įtakos visai Sutarties įgyvendinimo trukmei ir kokybei, taip pat Eksploatacijos pradžios datai.</w:t>
            </w:r>
          </w:p>
        </w:tc>
        <w:tc>
          <w:tcPr>
            <w:tcW w:w="1417" w:type="dxa"/>
            <w:shd w:val="clear" w:color="auto" w:fill="auto"/>
          </w:tcPr>
          <w:p w14:paraId="0EB5E38A" w14:textId="77777777" w:rsidR="00586712" w:rsidRPr="00326936" w:rsidRDefault="00586712" w:rsidP="00586712">
            <w:pPr>
              <w:rPr>
                <w:sz w:val="22"/>
              </w:rPr>
            </w:pPr>
            <w:r w:rsidRPr="00326936">
              <w:rPr>
                <w:sz w:val="22"/>
              </w:rPr>
              <w:t>X</w:t>
            </w:r>
          </w:p>
        </w:tc>
        <w:tc>
          <w:tcPr>
            <w:tcW w:w="1701" w:type="dxa"/>
            <w:shd w:val="clear" w:color="auto" w:fill="auto"/>
          </w:tcPr>
          <w:p w14:paraId="72E6E737" w14:textId="77777777" w:rsidR="00586712" w:rsidRPr="00326936" w:rsidRDefault="00586712" w:rsidP="00586712">
            <w:pPr>
              <w:rPr>
                <w:sz w:val="22"/>
              </w:rPr>
            </w:pPr>
          </w:p>
        </w:tc>
        <w:tc>
          <w:tcPr>
            <w:tcW w:w="1418" w:type="dxa"/>
            <w:shd w:val="clear" w:color="auto" w:fill="auto"/>
          </w:tcPr>
          <w:p w14:paraId="1F413121" w14:textId="77777777" w:rsidR="00586712" w:rsidRPr="00326936" w:rsidRDefault="00586712" w:rsidP="00586712">
            <w:pPr>
              <w:rPr>
                <w:sz w:val="22"/>
              </w:rPr>
            </w:pPr>
          </w:p>
        </w:tc>
        <w:tc>
          <w:tcPr>
            <w:tcW w:w="2268" w:type="dxa"/>
          </w:tcPr>
          <w:p w14:paraId="2306741D" w14:textId="77777777" w:rsidR="00586712" w:rsidRPr="00326936" w:rsidRDefault="00586712" w:rsidP="00586712">
            <w:pPr>
              <w:rPr>
                <w:sz w:val="22"/>
              </w:rPr>
            </w:pPr>
          </w:p>
        </w:tc>
      </w:tr>
      <w:tr w:rsidR="00586712" w:rsidRPr="00326936" w14:paraId="747B7350" w14:textId="77777777" w:rsidTr="00B43B6C">
        <w:trPr>
          <w:trHeight w:val="688"/>
        </w:trPr>
        <w:tc>
          <w:tcPr>
            <w:tcW w:w="816" w:type="dxa"/>
            <w:shd w:val="clear" w:color="auto" w:fill="auto"/>
          </w:tcPr>
          <w:p w14:paraId="4C3C60E7" w14:textId="77777777" w:rsidR="00586712" w:rsidRPr="00326936" w:rsidRDefault="00586712" w:rsidP="00586712">
            <w:pPr>
              <w:numPr>
                <w:ilvl w:val="1"/>
                <w:numId w:val="31"/>
              </w:numPr>
              <w:ind w:left="0" w:firstLine="0"/>
              <w:jc w:val="both"/>
              <w:rPr>
                <w:b/>
                <w:bCs/>
                <w:color w:val="000000"/>
                <w:sz w:val="22"/>
              </w:rPr>
            </w:pPr>
          </w:p>
        </w:tc>
        <w:tc>
          <w:tcPr>
            <w:tcW w:w="2556" w:type="dxa"/>
            <w:shd w:val="clear" w:color="auto" w:fill="auto"/>
          </w:tcPr>
          <w:p w14:paraId="435E5463" w14:textId="77777777" w:rsidR="00586712" w:rsidRPr="00326936" w:rsidRDefault="00586712" w:rsidP="00586712">
            <w:pPr>
              <w:jc w:val="both"/>
              <w:rPr>
                <w:color w:val="000000"/>
                <w:sz w:val="22"/>
              </w:rPr>
            </w:pPr>
            <w:r w:rsidRPr="00326936">
              <w:rPr>
                <w:color w:val="000000"/>
                <w:sz w:val="22"/>
              </w:rPr>
              <w:t>Vėluojama išduoti projektavimui pradėti reikalingus dokumentus, nors jiems gauti yra pateikti visi nustatytus reikalavimus atitinkantys dokumentai (ginčo dėl dokumentų turinio nėra)</w:t>
            </w:r>
          </w:p>
        </w:tc>
        <w:tc>
          <w:tcPr>
            <w:tcW w:w="3706" w:type="dxa"/>
            <w:gridSpan w:val="2"/>
            <w:shd w:val="clear" w:color="auto" w:fill="auto"/>
          </w:tcPr>
          <w:p w14:paraId="14D824F9" w14:textId="77777777" w:rsidR="00586712" w:rsidRPr="00326936" w:rsidRDefault="00586712" w:rsidP="00586712">
            <w:pPr>
              <w:jc w:val="both"/>
              <w:rPr>
                <w:sz w:val="22"/>
              </w:rPr>
            </w:pPr>
            <w:r w:rsidRPr="00326936">
              <w:rPr>
                <w:sz w:val="22"/>
              </w:rPr>
              <w:t xml:space="preserve">Privatus subjektas, siekdamas pradėti projektavimą, pateikia prašymą išduoti projektavimo sąlygų sąvadą ir / arba kitus reikalingus dokumentus, kurie yra pateikti pagal teisės aktuose nustatytus reikalavimus, tačiau Valdžios subjektas arba kitos kompetentingos institucijos pagal gautą prašymą vėluoja išduoti prašomus dokumentus. Rizikos veiksnio pasireiškimas gali lemti </w:t>
            </w:r>
            <w:r w:rsidRPr="00326936">
              <w:rPr>
                <w:sz w:val="22"/>
              </w:rPr>
              <w:lastRenderedPageBreak/>
              <w:t>projektavimo trukmę bei projektavimui suplanuotas išlaidas.</w:t>
            </w:r>
          </w:p>
        </w:tc>
        <w:tc>
          <w:tcPr>
            <w:tcW w:w="1417" w:type="dxa"/>
            <w:shd w:val="clear" w:color="auto" w:fill="auto"/>
          </w:tcPr>
          <w:p w14:paraId="430F111D" w14:textId="77777777" w:rsidR="00586712" w:rsidRPr="00326936" w:rsidRDefault="00586712" w:rsidP="00586712">
            <w:pPr>
              <w:rPr>
                <w:sz w:val="22"/>
              </w:rPr>
            </w:pPr>
            <w:r w:rsidRPr="00326936">
              <w:rPr>
                <w:sz w:val="22"/>
              </w:rPr>
              <w:lastRenderedPageBreak/>
              <w:t>X</w:t>
            </w:r>
          </w:p>
        </w:tc>
        <w:tc>
          <w:tcPr>
            <w:tcW w:w="1701" w:type="dxa"/>
            <w:shd w:val="clear" w:color="auto" w:fill="auto"/>
          </w:tcPr>
          <w:p w14:paraId="34106944" w14:textId="77777777" w:rsidR="00586712" w:rsidRPr="00326936" w:rsidRDefault="00586712" w:rsidP="00586712">
            <w:pPr>
              <w:rPr>
                <w:sz w:val="22"/>
              </w:rPr>
            </w:pPr>
          </w:p>
        </w:tc>
        <w:tc>
          <w:tcPr>
            <w:tcW w:w="1418" w:type="dxa"/>
            <w:shd w:val="clear" w:color="auto" w:fill="auto"/>
          </w:tcPr>
          <w:p w14:paraId="74A32679" w14:textId="77777777" w:rsidR="00586712" w:rsidRPr="00326936" w:rsidRDefault="00586712" w:rsidP="00586712">
            <w:pPr>
              <w:rPr>
                <w:sz w:val="22"/>
              </w:rPr>
            </w:pPr>
          </w:p>
        </w:tc>
        <w:tc>
          <w:tcPr>
            <w:tcW w:w="2268" w:type="dxa"/>
          </w:tcPr>
          <w:p w14:paraId="3207E8D1" w14:textId="77777777" w:rsidR="00586712" w:rsidRPr="00326936" w:rsidRDefault="00586712" w:rsidP="00586712">
            <w:pPr>
              <w:rPr>
                <w:sz w:val="22"/>
              </w:rPr>
            </w:pPr>
          </w:p>
        </w:tc>
      </w:tr>
      <w:tr w:rsidR="00586712" w:rsidRPr="00326936" w14:paraId="776CA17F" w14:textId="77777777" w:rsidTr="00B43B6C">
        <w:trPr>
          <w:trHeight w:val="62"/>
        </w:trPr>
        <w:tc>
          <w:tcPr>
            <w:tcW w:w="816" w:type="dxa"/>
            <w:shd w:val="clear" w:color="auto" w:fill="auto"/>
          </w:tcPr>
          <w:p w14:paraId="3F03B8A7" w14:textId="77777777" w:rsidR="00586712" w:rsidRPr="00326936" w:rsidRDefault="00586712" w:rsidP="00586712">
            <w:pPr>
              <w:numPr>
                <w:ilvl w:val="0"/>
                <w:numId w:val="31"/>
              </w:numPr>
              <w:jc w:val="both"/>
              <w:rPr>
                <w:b/>
                <w:bCs/>
                <w:sz w:val="22"/>
              </w:rPr>
            </w:pPr>
          </w:p>
        </w:tc>
        <w:tc>
          <w:tcPr>
            <w:tcW w:w="10798" w:type="dxa"/>
            <w:gridSpan w:val="6"/>
            <w:shd w:val="clear" w:color="auto" w:fill="auto"/>
            <w:hideMark/>
          </w:tcPr>
          <w:p w14:paraId="0CCFAA6D" w14:textId="77777777" w:rsidR="00586712" w:rsidRPr="00326936" w:rsidRDefault="00586712" w:rsidP="00586712">
            <w:pPr>
              <w:rPr>
                <w:b/>
                <w:sz w:val="22"/>
              </w:rPr>
            </w:pPr>
            <w:r w:rsidRPr="00326936">
              <w:rPr>
                <w:b/>
                <w:sz w:val="22"/>
              </w:rPr>
              <w:t>Vykdomų Darbų kokybės rizika</w:t>
            </w:r>
          </w:p>
        </w:tc>
        <w:tc>
          <w:tcPr>
            <w:tcW w:w="2268" w:type="dxa"/>
          </w:tcPr>
          <w:p w14:paraId="15C9BD37" w14:textId="77777777" w:rsidR="00586712" w:rsidRPr="00326936" w:rsidRDefault="00586712" w:rsidP="00586712">
            <w:pPr>
              <w:rPr>
                <w:b/>
                <w:sz w:val="22"/>
              </w:rPr>
            </w:pPr>
          </w:p>
        </w:tc>
      </w:tr>
      <w:tr w:rsidR="00586712" w:rsidRPr="00326936" w14:paraId="7B76E0DF" w14:textId="77777777" w:rsidTr="009F07ED">
        <w:trPr>
          <w:trHeight w:val="1105"/>
        </w:trPr>
        <w:tc>
          <w:tcPr>
            <w:tcW w:w="816" w:type="dxa"/>
            <w:shd w:val="clear" w:color="auto" w:fill="auto"/>
          </w:tcPr>
          <w:p w14:paraId="1D7C8006"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4C481576" w14:textId="3A41DFFA" w:rsidR="00586712" w:rsidRPr="00326936" w:rsidRDefault="00586712" w:rsidP="00E72439">
            <w:pPr>
              <w:rPr>
                <w:b/>
                <w:color w:val="000000"/>
                <w:sz w:val="22"/>
              </w:rPr>
            </w:pPr>
            <w:r w:rsidRPr="00326936">
              <w:rPr>
                <w:color w:val="000000"/>
                <w:sz w:val="22"/>
              </w:rPr>
              <w:t xml:space="preserve">Sukeliama žala aplinkai Privačiam subjektui ar jo pasitelktiems Subtiekėjams, atliekant Darbus arba Atnaujinimo </w:t>
            </w:r>
            <w:r w:rsidR="00E72439" w:rsidRPr="00326936">
              <w:rPr>
                <w:color w:val="000000"/>
                <w:sz w:val="22"/>
              </w:rPr>
              <w:t xml:space="preserve">ir remonto </w:t>
            </w:r>
            <w:r w:rsidRPr="00326936">
              <w:rPr>
                <w:color w:val="000000"/>
                <w:sz w:val="22"/>
              </w:rPr>
              <w:t>darbus</w:t>
            </w:r>
          </w:p>
        </w:tc>
        <w:tc>
          <w:tcPr>
            <w:tcW w:w="3706" w:type="dxa"/>
            <w:gridSpan w:val="2"/>
            <w:shd w:val="clear" w:color="auto" w:fill="auto"/>
            <w:hideMark/>
          </w:tcPr>
          <w:p w14:paraId="046C1AF3" w14:textId="7CD7CD42" w:rsidR="00586712" w:rsidRPr="00326936" w:rsidRDefault="00586712" w:rsidP="00186D11">
            <w:pPr>
              <w:spacing w:before="120" w:after="120"/>
              <w:ind w:right="113"/>
              <w:jc w:val="both"/>
              <w:rPr>
                <w:sz w:val="22"/>
              </w:rPr>
            </w:pPr>
            <w:r w:rsidRPr="00326936">
              <w:rPr>
                <w:sz w:val="22"/>
                <w:szCs w:val="22"/>
              </w:rPr>
              <w:t xml:space="preserve">Žala aplinkai gali būti sukelta Privačiam subjektui ar jo pasitelktiems Subtiekėjams atliekant Darbus arba Atnaujinimo </w:t>
            </w:r>
            <w:r w:rsidR="002D3DFB" w:rsidRPr="00326936">
              <w:rPr>
                <w:sz w:val="22"/>
                <w:szCs w:val="22"/>
              </w:rPr>
              <w:t xml:space="preserve">ir remonto </w:t>
            </w:r>
            <w:r w:rsidRPr="00326936">
              <w:rPr>
                <w:sz w:val="22"/>
                <w:szCs w:val="22"/>
              </w:rPr>
              <w:t xml:space="preserve">darbus: į aplinką gali patekti neleistina ją užteršiančių medžiagų koncentracija, gali būti panaudotos neleistinos aplinkai pavojingos medžiagos. Rizikos veiksnio pasireiškimas reiškia Darbų / Atnaujinimo </w:t>
            </w:r>
            <w:r w:rsidR="00186D11" w:rsidRPr="00326936">
              <w:rPr>
                <w:sz w:val="22"/>
                <w:szCs w:val="22"/>
              </w:rPr>
              <w:t xml:space="preserve">ir remonto </w:t>
            </w:r>
            <w:r w:rsidRPr="00326936">
              <w:rPr>
                <w:sz w:val="22"/>
                <w:szCs w:val="22"/>
              </w:rPr>
              <w:t>darbų išlaidų pasikeitimą, kadangi jei būtų sukelta žala aplinkai, Darbų/ Atnaujinimo</w:t>
            </w:r>
            <w:r w:rsidR="00E72439" w:rsidRPr="00326936">
              <w:rPr>
                <w:sz w:val="22"/>
                <w:szCs w:val="22"/>
              </w:rPr>
              <w:t xml:space="preserve"> ir remonto</w:t>
            </w:r>
            <w:r w:rsidRPr="00326936">
              <w:rPr>
                <w:sz w:val="22"/>
                <w:szCs w:val="22"/>
              </w:rPr>
              <w:t xml:space="preserve"> darbų Sąnaudos išaugtų dėl papildomų žalos aplinkai likvidavimo darbų Sąnaudų.</w:t>
            </w:r>
          </w:p>
        </w:tc>
        <w:tc>
          <w:tcPr>
            <w:tcW w:w="1417" w:type="dxa"/>
            <w:shd w:val="clear" w:color="auto" w:fill="auto"/>
          </w:tcPr>
          <w:p w14:paraId="42528FE7" w14:textId="77777777" w:rsidR="00586712" w:rsidRPr="00326936" w:rsidRDefault="00586712" w:rsidP="00586712">
            <w:pPr>
              <w:ind w:right="113"/>
              <w:jc w:val="center"/>
              <w:rPr>
                <w:b/>
                <w:sz w:val="22"/>
              </w:rPr>
            </w:pPr>
          </w:p>
        </w:tc>
        <w:tc>
          <w:tcPr>
            <w:tcW w:w="1701" w:type="dxa"/>
            <w:shd w:val="clear" w:color="auto" w:fill="auto"/>
          </w:tcPr>
          <w:p w14:paraId="74677086" w14:textId="77777777" w:rsidR="00586712" w:rsidRPr="00326936" w:rsidRDefault="00586712" w:rsidP="00586712">
            <w:pPr>
              <w:ind w:right="113"/>
              <w:rPr>
                <w:sz w:val="22"/>
              </w:rPr>
            </w:pPr>
            <w:r w:rsidRPr="00326936">
              <w:rPr>
                <w:sz w:val="22"/>
              </w:rPr>
              <w:t>X</w:t>
            </w:r>
          </w:p>
        </w:tc>
        <w:tc>
          <w:tcPr>
            <w:tcW w:w="1418" w:type="dxa"/>
            <w:shd w:val="clear" w:color="auto" w:fill="auto"/>
          </w:tcPr>
          <w:p w14:paraId="3F54BC31" w14:textId="77777777" w:rsidR="00586712" w:rsidRPr="00326936" w:rsidRDefault="00586712" w:rsidP="00586712">
            <w:pPr>
              <w:ind w:right="113"/>
              <w:jc w:val="center"/>
              <w:rPr>
                <w:b/>
                <w:sz w:val="22"/>
              </w:rPr>
            </w:pPr>
          </w:p>
        </w:tc>
        <w:tc>
          <w:tcPr>
            <w:tcW w:w="2268" w:type="dxa"/>
          </w:tcPr>
          <w:p w14:paraId="30C472DA" w14:textId="77777777" w:rsidR="00586712" w:rsidRPr="00326936" w:rsidRDefault="00586712" w:rsidP="00586712">
            <w:pPr>
              <w:ind w:right="113"/>
              <w:jc w:val="center"/>
              <w:rPr>
                <w:b/>
                <w:sz w:val="22"/>
              </w:rPr>
            </w:pPr>
          </w:p>
        </w:tc>
      </w:tr>
      <w:tr w:rsidR="00586712" w:rsidRPr="00326936" w14:paraId="1D26C974" w14:textId="77777777" w:rsidTr="00B43B6C">
        <w:trPr>
          <w:trHeight w:val="65"/>
        </w:trPr>
        <w:tc>
          <w:tcPr>
            <w:tcW w:w="816" w:type="dxa"/>
            <w:shd w:val="clear" w:color="auto" w:fill="auto"/>
          </w:tcPr>
          <w:p w14:paraId="1A9DB663"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hideMark/>
          </w:tcPr>
          <w:p w14:paraId="2F6AB2AE" w14:textId="77777777" w:rsidR="00586712" w:rsidRPr="00326936" w:rsidRDefault="00586712" w:rsidP="00586712">
            <w:pPr>
              <w:jc w:val="both"/>
              <w:rPr>
                <w:b/>
                <w:color w:val="000000"/>
                <w:sz w:val="22"/>
              </w:rPr>
            </w:pPr>
            <w:r w:rsidRPr="00326936">
              <w:rPr>
                <w:color w:val="000000"/>
                <w:sz w:val="22"/>
              </w:rPr>
              <w:t>Darbų kokybė neužtikrinama dėl nepalankių oro sąlygų</w:t>
            </w:r>
          </w:p>
        </w:tc>
        <w:tc>
          <w:tcPr>
            <w:tcW w:w="3706" w:type="dxa"/>
            <w:gridSpan w:val="2"/>
            <w:shd w:val="clear" w:color="auto" w:fill="auto"/>
            <w:hideMark/>
          </w:tcPr>
          <w:p w14:paraId="2B559853" w14:textId="77777777" w:rsidR="00586712" w:rsidRPr="00326936" w:rsidRDefault="00586712" w:rsidP="00586712">
            <w:pPr>
              <w:ind w:right="113"/>
              <w:jc w:val="both"/>
              <w:rPr>
                <w:sz w:val="22"/>
              </w:rPr>
            </w:pPr>
            <w:r w:rsidRPr="00326936">
              <w:rPr>
                <w:sz w:val="22"/>
                <w:szCs w:val="22"/>
              </w:rPr>
              <w:t>Dėl nepalankių oro sąlygų (išskyrus nenugalimos jėgos aplinkybes) Darbų vykdymas negali vykti pagal planą, gali atsirasti būtinybė naudoti papildomas priemones Darbams vykdyti. Rizikos veiksnio pasireiškimas reiškia Darbų išlaidų pasikeitimą, kadangi dėl oro sąlygų Darbai gali užtrukti ilgiau nei planuota, taip pat atsiradus papildomam Darbų poreikiui gali neplanuotai padidėti Darbų Sąnaudos. Taip pat dėl to gali vėluoti Eksploatacijos pradžia.</w:t>
            </w:r>
          </w:p>
        </w:tc>
        <w:tc>
          <w:tcPr>
            <w:tcW w:w="1417" w:type="dxa"/>
            <w:shd w:val="clear" w:color="auto" w:fill="auto"/>
          </w:tcPr>
          <w:p w14:paraId="0DC17D33" w14:textId="77777777" w:rsidR="00586712" w:rsidRPr="00326936" w:rsidRDefault="00586712" w:rsidP="00586712">
            <w:pPr>
              <w:ind w:right="113"/>
              <w:jc w:val="center"/>
              <w:rPr>
                <w:b/>
                <w:sz w:val="22"/>
              </w:rPr>
            </w:pPr>
          </w:p>
        </w:tc>
        <w:tc>
          <w:tcPr>
            <w:tcW w:w="1701" w:type="dxa"/>
            <w:shd w:val="clear" w:color="auto" w:fill="auto"/>
            <w:hideMark/>
          </w:tcPr>
          <w:p w14:paraId="52ECC739" w14:textId="77777777" w:rsidR="00586712" w:rsidRPr="00326936" w:rsidRDefault="00586712" w:rsidP="00586712">
            <w:pPr>
              <w:ind w:right="113"/>
              <w:rPr>
                <w:sz w:val="22"/>
              </w:rPr>
            </w:pPr>
            <w:r w:rsidRPr="00326936">
              <w:rPr>
                <w:sz w:val="22"/>
              </w:rPr>
              <w:t>X</w:t>
            </w:r>
          </w:p>
        </w:tc>
        <w:tc>
          <w:tcPr>
            <w:tcW w:w="1418" w:type="dxa"/>
            <w:shd w:val="clear" w:color="auto" w:fill="auto"/>
          </w:tcPr>
          <w:p w14:paraId="60A3AA4D" w14:textId="77777777" w:rsidR="00586712" w:rsidRPr="00326936" w:rsidRDefault="00586712" w:rsidP="00586712">
            <w:pPr>
              <w:ind w:right="113"/>
              <w:jc w:val="center"/>
              <w:rPr>
                <w:b/>
                <w:sz w:val="22"/>
              </w:rPr>
            </w:pPr>
          </w:p>
        </w:tc>
        <w:tc>
          <w:tcPr>
            <w:tcW w:w="2268" w:type="dxa"/>
          </w:tcPr>
          <w:p w14:paraId="01C92897" w14:textId="77777777" w:rsidR="00586712" w:rsidRPr="00326936" w:rsidRDefault="00586712" w:rsidP="00586712">
            <w:pPr>
              <w:ind w:right="113"/>
              <w:jc w:val="center"/>
              <w:rPr>
                <w:b/>
                <w:sz w:val="22"/>
              </w:rPr>
            </w:pPr>
          </w:p>
        </w:tc>
      </w:tr>
      <w:tr w:rsidR="00586712" w:rsidRPr="00326936" w14:paraId="7EA99201" w14:textId="77777777" w:rsidTr="009F07ED">
        <w:trPr>
          <w:trHeight w:val="245"/>
        </w:trPr>
        <w:tc>
          <w:tcPr>
            <w:tcW w:w="816" w:type="dxa"/>
            <w:shd w:val="clear" w:color="auto" w:fill="auto"/>
          </w:tcPr>
          <w:p w14:paraId="740B1B24"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691D272A" w14:textId="7DEA463F" w:rsidR="00586712" w:rsidRPr="00326936" w:rsidRDefault="00586712" w:rsidP="00186D11">
            <w:pPr>
              <w:rPr>
                <w:b/>
                <w:color w:val="000000"/>
                <w:sz w:val="22"/>
              </w:rPr>
            </w:pPr>
            <w:r w:rsidRPr="00326936">
              <w:rPr>
                <w:color w:val="000000"/>
                <w:sz w:val="22"/>
              </w:rPr>
              <w:t xml:space="preserve">Darbų ar Atnaujinimo </w:t>
            </w:r>
            <w:r w:rsidR="00186D11" w:rsidRPr="00326936">
              <w:rPr>
                <w:color w:val="000000"/>
                <w:sz w:val="22"/>
              </w:rPr>
              <w:t xml:space="preserve">ir remonto </w:t>
            </w:r>
            <w:proofErr w:type="spellStart"/>
            <w:r w:rsidRPr="00326936">
              <w:rPr>
                <w:color w:val="000000"/>
                <w:sz w:val="22"/>
              </w:rPr>
              <w:t>darbųkokybė</w:t>
            </w:r>
            <w:proofErr w:type="spellEnd"/>
            <w:r w:rsidRPr="00326936">
              <w:rPr>
                <w:color w:val="000000"/>
                <w:sz w:val="22"/>
              </w:rPr>
              <w:t xml:space="preserve"> neužtikrinama dėl technologinių procesų organizavimo</w:t>
            </w:r>
          </w:p>
        </w:tc>
        <w:tc>
          <w:tcPr>
            <w:tcW w:w="3706" w:type="dxa"/>
            <w:gridSpan w:val="2"/>
            <w:shd w:val="clear" w:color="auto" w:fill="auto"/>
            <w:hideMark/>
          </w:tcPr>
          <w:p w14:paraId="1E747676" w14:textId="54CCF965" w:rsidR="00586712" w:rsidRPr="00326936" w:rsidRDefault="00586712" w:rsidP="00186D11">
            <w:pPr>
              <w:jc w:val="both"/>
              <w:rPr>
                <w:sz w:val="22"/>
              </w:rPr>
            </w:pPr>
            <w:r w:rsidRPr="00326936">
              <w:rPr>
                <w:sz w:val="22"/>
                <w:szCs w:val="22"/>
              </w:rPr>
              <w:t xml:space="preserve">Galima situacija, kai, nesilaikant technologinių procesų reikalavimų, Darbų arba Atnaujinimo </w:t>
            </w:r>
            <w:r w:rsidR="00186D11" w:rsidRPr="00326936">
              <w:rPr>
                <w:sz w:val="22"/>
                <w:szCs w:val="22"/>
              </w:rPr>
              <w:t xml:space="preserve">ir remonto </w:t>
            </w:r>
            <w:proofErr w:type="spellStart"/>
            <w:r w:rsidRPr="00326936">
              <w:rPr>
                <w:sz w:val="22"/>
                <w:szCs w:val="22"/>
              </w:rPr>
              <w:t>darbųkokybė</w:t>
            </w:r>
            <w:proofErr w:type="spellEnd"/>
            <w:r w:rsidRPr="00326936">
              <w:rPr>
                <w:sz w:val="22"/>
                <w:szCs w:val="22"/>
              </w:rPr>
              <w:t xml:space="preserve"> neatitinka Sąlygos, teisės aktuose nustatytų reikalavimų. Rizikos veiksnio pasireiškimas reiškia papildomas Sąnaudas Darbams/ Atnaujinimo </w:t>
            </w:r>
            <w:r w:rsidR="00186D11" w:rsidRPr="00326936">
              <w:rPr>
                <w:sz w:val="22"/>
                <w:szCs w:val="22"/>
              </w:rPr>
              <w:t xml:space="preserve">ir remonto </w:t>
            </w:r>
            <w:r w:rsidRPr="00326936">
              <w:rPr>
                <w:sz w:val="22"/>
                <w:szCs w:val="22"/>
              </w:rPr>
              <w:t>darbams nukrypimą nuo jų vykdymo grafiko.</w:t>
            </w:r>
          </w:p>
        </w:tc>
        <w:tc>
          <w:tcPr>
            <w:tcW w:w="1417" w:type="dxa"/>
            <w:shd w:val="clear" w:color="auto" w:fill="auto"/>
          </w:tcPr>
          <w:p w14:paraId="74F15E89" w14:textId="77777777" w:rsidR="00586712" w:rsidRPr="00326936" w:rsidRDefault="00586712" w:rsidP="00586712">
            <w:pPr>
              <w:jc w:val="both"/>
              <w:rPr>
                <w:sz w:val="22"/>
              </w:rPr>
            </w:pPr>
          </w:p>
        </w:tc>
        <w:tc>
          <w:tcPr>
            <w:tcW w:w="1701" w:type="dxa"/>
            <w:shd w:val="clear" w:color="auto" w:fill="auto"/>
            <w:hideMark/>
          </w:tcPr>
          <w:p w14:paraId="6AC4AD85" w14:textId="77777777" w:rsidR="00586712" w:rsidRPr="00326936" w:rsidRDefault="00586712" w:rsidP="00586712">
            <w:pPr>
              <w:jc w:val="both"/>
              <w:rPr>
                <w:sz w:val="22"/>
              </w:rPr>
            </w:pPr>
            <w:r w:rsidRPr="00326936">
              <w:rPr>
                <w:sz w:val="22"/>
              </w:rPr>
              <w:t>X</w:t>
            </w:r>
          </w:p>
        </w:tc>
        <w:tc>
          <w:tcPr>
            <w:tcW w:w="1418" w:type="dxa"/>
            <w:shd w:val="clear" w:color="auto" w:fill="auto"/>
          </w:tcPr>
          <w:p w14:paraId="1641BBFC" w14:textId="77777777" w:rsidR="00586712" w:rsidRPr="00326936" w:rsidRDefault="00586712" w:rsidP="00586712">
            <w:pPr>
              <w:rPr>
                <w:sz w:val="22"/>
              </w:rPr>
            </w:pPr>
          </w:p>
        </w:tc>
        <w:tc>
          <w:tcPr>
            <w:tcW w:w="2268" w:type="dxa"/>
          </w:tcPr>
          <w:p w14:paraId="72D55EFA" w14:textId="77777777" w:rsidR="00586712" w:rsidRPr="00326936" w:rsidRDefault="00586712" w:rsidP="00586712">
            <w:pPr>
              <w:rPr>
                <w:sz w:val="22"/>
              </w:rPr>
            </w:pPr>
          </w:p>
        </w:tc>
      </w:tr>
      <w:tr w:rsidR="00586712" w:rsidRPr="00326936" w14:paraId="0F480FD0" w14:textId="77777777" w:rsidTr="00B43B6C">
        <w:trPr>
          <w:trHeight w:val="831"/>
        </w:trPr>
        <w:tc>
          <w:tcPr>
            <w:tcW w:w="816" w:type="dxa"/>
            <w:shd w:val="clear" w:color="auto" w:fill="auto"/>
          </w:tcPr>
          <w:p w14:paraId="4A5333DD"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hideMark/>
          </w:tcPr>
          <w:p w14:paraId="74F976BB" w14:textId="0EB72ECB" w:rsidR="00586712" w:rsidRPr="00326936" w:rsidRDefault="00586712" w:rsidP="00186D11">
            <w:pPr>
              <w:jc w:val="both"/>
              <w:rPr>
                <w:b/>
                <w:color w:val="000000"/>
                <w:sz w:val="22"/>
              </w:rPr>
            </w:pPr>
            <w:r w:rsidRPr="00326936">
              <w:rPr>
                <w:color w:val="000000"/>
                <w:sz w:val="22"/>
              </w:rPr>
              <w:t xml:space="preserve">Darbų arba Atnaujinimo </w:t>
            </w:r>
            <w:r w:rsidR="00186D11" w:rsidRPr="00326936">
              <w:rPr>
                <w:color w:val="000000"/>
                <w:sz w:val="22"/>
              </w:rPr>
              <w:t xml:space="preserve">ir remonto </w:t>
            </w:r>
            <w:r w:rsidRPr="00326936">
              <w:rPr>
                <w:color w:val="000000"/>
                <w:sz w:val="22"/>
              </w:rPr>
              <w:t>darbų kokybė neužtikrinama dėl teisės aktais nustatytų kokybės reikalavimų pasikeitimo, išskyrus Esminių teisės aktų pasikeitim</w:t>
            </w:r>
            <w:r w:rsidR="00B12B21" w:rsidRPr="00326936">
              <w:rPr>
                <w:color w:val="000000"/>
                <w:sz w:val="22"/>
              </w:rPr>
              <w:t>ą</w:t>
            </w:r>
            <w:r w:rsidRPr="00326936">
              <w:rPr>
                <w:color w:val="000000"/>
                <w:sz w:val="22"/>
              </w:rPr>
              <w:t xml:space="preserve">, Darbų arba Atnaujinimo </w:t>
            </w:r>
            <w:r w:rsidR="00186D11" w:rsidRPr="00326936">
              <w:rPr>
                <w:color w:val="000000"/>
                <w:sz w:val="22"/>
              </w:rPr>
              <w:t xml:space="preserve">ir remonto </w:t>
            </w:r>
            <w:proofErr w:type="spellStart"/>
            <w:r w:rsidRPr="00326936">
              <w:rPr>
                <w:color w:val="000000"/>
                <w:sz w:val="22"/>
              </w:rPr>
              <w:t>darbųvykdymo</w:t>
            </w:r>
            <w:proofErr w:type="spellEnd"/>
            <w:r w:rsidRPr="00326936">
              <w:rPr>
                <w:color w:val="000000"/>
                <w:sz w:val="22"/>
              </w:rPr>
              <w:t xml:space="preserve"> metu</w:t>
            </w:r>
          </w:p>
        </w:tc>
        <w:tc>
          <w:tcPr>
            <w:tcW w:w="3706" w:type="dxa"/>
            <w:gridSpan w:val="2"/>
            <w:shd w:val="clear" w:color="auto" w:fill="auto"/>
            <w:hideMark/>
          </w:tcPr>
          <w:p w14:paraId="214CCEC9" w14:textId="790D4D61" w:rsidR="00586712" w:rsidRPr="00326936" w:rsidRDefault="00586712" w:rsidP="00186D11">
            <w:pPr>
              <w:jc w:val="both"/>
              <w:rPr>
                <w:sz w:val="22"/>
              </w:rPr>
            </w:pPr>
            <w:r w:rsidRPr="00326936">
              <w:rPr>
                <w:sz w:val="22"/>
              </w:rPr>
              <w:t>Privačiam subjektui atliekant Darbus arba Atnaujinimo</w:t>
            </w:r>
            <w:r w:rsidR="00186D11" w:rsidRPr="00326936">
              <w:rPr>
                <w:sz w:val="22"/>
              </w:rPr>
              <w:t xml:space="preserve"> ir remonto</w:t>
            </w:r>
            <w:r w:rsidRPr="00326936">
              <w:rPr>
                <w:sz w:val="22"/>
              </w:rPr>
              <w:t xml:space="preserve"> darbus priimami nauji ar pakeičiami esami teisės aktai (išskyrus Esminius teisės aktų pasikeitimus), kurie apibrėžia reikalavimus atliekamų Darbų arba Atnaujinimo</w:t>
            </w:r>
            <w:r w:rsidR="00186D11" w:rsidRPr="00326936">
              <w:rPr>
                <w:sz w:val="22"/>
              </w:rPr>
              <w:t xml:space="preserve"> ir remonto</w:t>
            </w:r>
            <w:r w:rsidRPr="00326936">
              <w:rPr>
                <w:sz w:val="22"/>
              </w:rPr>
              <w:t xml:space="preserve"> </w:t>
            </w:r>
            <w:proofErr w:type="spellStart"/>
            <w:r w:rsidRPr="00326936">
              <w:rPr>
                <w:sz w:val="22"/>
              </w:rPr>
              <w:t>darbųkokybei</w:t>
            </w:r>
            <w:proofErr w:type="spellEnd"/>
            <w:r w:rsidRPr="00326936">
              <w:rPr>
                <w:sz w:val="22"/>
              </w:rPr>
              <w:t xml:space="preserve">, jeigu tokie teisės aktai taikomi Darbams ir / ar Atnaujinimo </w:t>
            </w:r>
            <w:r w:rsidR="00186D11" w:rsidRPr="00326936">
              <w:rPr>
                <w:sz w:val="22"/>
              </w:rPr>
              <w:t xml:space="preserve">ir remonto </w:t>
            </w:r>
            <w:r w:rsidRPr="00326936">
              <w:rPr>
                <w:sz w:val="22"/>
              </w:rPr>
              <w:t>darbams</w:t>
            </w:r>
            <w:r w:rsidR="00186D11" w:rsidRPr="00326936">
              <w:rPr>
                <w:sz w:val="22"/>
              </w:rPr>
              <w:t>.</w:t>
            </w:r>
          </w:p>
        </w:tc>
        <w:tc>
          <w:tcPr>
            <w:tcW w:w="1417" w:type="dxa"/>
            <w:shd w:val="clear" w:color="auto" w:fill="auto"/>
          </w:tcPr>
          <w:p w14:paraId="1AA5A966" w14:textId="77777777" w:rsidR="00586712" w:rsidRPr="00326936" w:rsidRDefault="00586712" w:rsidP="00586712">
            <w:pPr>
              <w:ind w:right="113"/>
              <w:jc w:val="center"/>
              <w:rPr>
                <w:b/>
                <w:sz w:val="22"/>
              </w:rPr>
            </w:pPr>
          </w:p>
        </w:tc>
        <w:tc>
          <w:tcPr>
            <w:tcW w:w="1701" w:type="dxa"/>
            <w:shd w:val="clear" w:color="auto" w:fill="auto"/>
          </w:tcPr>
          <w:p w14:paraId="60606041" w14:textId="77777777" w:rsidR="00586712" w:rsidRPr="00326936" w:rsidRDefault="00586712" w:rsidP="00586712">
            <w:pPr>
              <w:ind w:right="113"/>
              <w:rPr>
                <w:sz w:val="22"/>
              </w:rPr>
            </w:pPr>
            <w:r w:rsidRPr="00326936">
              <w:rPr>
                <w:sz w:val="22"/>
              </w:rPr>
              <w:t>X</w:t>
            </w:r>
          </w:p>
        </w:tc>
        <w:tc>
          <w:tcPr>
            <w:tcW w:w="1418" w:type="dxa"/>
            <w:shd w:val="clear" w:color="auto" w:fill="auto"/>
            <w:hideMark/>
          </w:tcPr>
          <w:p w14:paraId="6C599246" w14:textId="77777777" w:rsidR="00586712" w:rsidRPr="00326936" w:rsidRDefault="00586712" w:rsidP="00586712">
            <w:pPr>
              <w:ind w:right="113"/>
              <w:jc w:val="both"/>
              <w:outlineLvl w:val="2"/>
              <w:rPr>
                <w:b/>
                <w:sz w:val="22"/>
              </w:rPr>
            </w:pPr>
          </w:p>
        </w:tc>
        <w:tc>
          <w:tcPr>
            <w:tcW w:w="2268" w:type="dxa"/>
          </w:tcPr>
          <w:p w14:paraId="434D8084" w14:textId="77777777" w:rsidR="00586712" w:rsidRPr="00326936" w:rsidRDefault="00586712" w:rsidP="00586712">
            <w:pPr>
              <w:ind w:right="113"/>
              <w:jc w:val="both"/>
              <w:outlineLvl w:val="2"/>
              <w:rPr>
                <w:b/>
                <w:sz w:val="22"/>
              </w:rPr>
            </w:pPr>
          </w:p>
        </w:tc>
      </w:tr>
      <w:tr w:rsidR="003E4805" w:rsidRPr="00326936" w14:paraId="6466DD9D" w14:textId="77777777" w:rsidTr="00B43B6C">
        <w:trPr>
          <w:trHeight w:val="831"/>
        </w:trPr>
        <w:tc>
          <w:tcPr>
            <w:tcW w:w="816" w:type="dxa"/>
            <w:shd w:val="clear" w:color="auto" w:fill="auto"/>
          </w:tcPr>
          <w:p w14:paraId="5A935974" w14:textId="77777777" w:rsidR="003E4805" w:rsidRPr="00326936" w:rsidRDefault="003E4805" w:rsidP="00586712">
            <w:pPr>
              <w:numPr>
                <w:ilvl w:val="1"/>
                <w:numId w:val="31"/>
              </w:numPr>
              <w:contextualSpacing/>
              <w:jc w:val="both"/>
              <w:rPr>
                <w:b/>
                <w:bCs/>
                <w:color w:val="000000"/>
                <w:sz w:val="22"/>
              </w:rPr>
            </w:pPr>
          </w:p>
        </w:tc>
        <w:tc>
          <w:tcPr>
            <w:tcW w:w="2556" w:type="dxa"/>
            <w:shd w:val="clear" w:color="auto" w:fill="auto"/>
            <w:vAlign w:val="center"/>
          </w:tcPr>
          <w:p w14:paraId="61DBAE80" w14:textId="77777777" w:rsidR="003E4805" w:rsidRPr="00326936" w:rsidRDefault="003E4805" w:rsidP="00586712">
            <w:pPr>
              <w:jc w:val="both"/>
              <w:rPr>
                <w:color w:val="000000"/>
                <w:sz w:val="22"/>
              </w:rPr>
            </w:pPr>
            <w:r w:rsidRPr="00326936">
              <w:rPr>
                <w:color w:val="000000"/>
                <w:sz w:val="22"/>
                <w:szCs w:val="22"/>
              </w:rPr>
              <w:t>Darbų kaina nukrypsta nuo planuotos</w:t>
            </w:r>
          </w:p>
        </w:tc>
        <w:tc>
          <w:tcPr>
            <w:tcW w:w="3706" w:type="dxa"/>
            <w:gridSpan w:val="2"/>
            <w:shd w:val="clear" w:color="auto" w:fill="auto"/>
          </w:tcPr>
          <w:p w14:paraId="43C24BE7" w14:textId="64B003FF" w:rsidR="003E4805" w:rsidRPr="00326936" w:rsidRDefault="003E4805" w:rsidP="001277ED">
            <w:pPr>
              <w:jc w:val="both"/>
              <w:rPr>
                <w:sz w:val="22"/>
              </w:rPr>
            </w:pPr>
            <w:r w:rsidRPr="00326936">
              <w:rPr>
                <w:sz w:val="22"/>
                <w:szCs w:val="22"/>
              </w:rPr>
              <w:t xml:space="preserve">Identifikuota Darbų kaina dėl įvairių priežasčių gali nukrypti nuo planuotos. Rizikos veiksnio pasireiškimas reiškia papildomas išlaidas Darbams. </w:t>
            </w:r>
            <w:r w:rsidRPr="00326936">
              <w:rPr>
                <w:bCs/>
                <w:sz w:val="22"/>
                <w:szCs w:val="22"/>
              </w:rPr>
              <w:t xml:space="preserve"> </w:t>
            </w:r>
            <w:r w:rsidR="001277ED" w:rsidRPr="00326936">
              <w:rPr>
                <w:bCs/>
                <w:sz w:val="22"/>
                <w:szCs w:val="22"/>
              </w:rPr>
              <w:t xml:space="preserve">Ši rizika netaikoma esant šio priedo </w:t>
            </w:r>
            <w:r w:rsidR="001277ED" w:rsidRPr="00326936">
              <w:rPr>
                <w:bCs/>
                <w:sz w:val="22"/>
                <w:szCs w:val="22"/>
                <w:lang w:val="en-US"/>
              </w:rPr>
              <w:fldChar w:fldCharType="begin"/>
            </w:r>
            <w:r w:rsidR="001277ED" w:rsidRPr="00326936">
              <w:rPr>
                <w:bCs/>
                <w:sz w:val="22"/>
                <w:szCs w:val="22"/>
              </w:rPr>
              <w:instrText xml:space="preserve"> REF _Ref94877855 \r \h  \* MERGEFORMAT </w:instrText>
            </w:r>
            <w:r w:rsidR="001277ED" w:rsidRPr="00326936">
              <w:rPr>
                <w:bCs/>
                <w:sz w:val="22"/>
                <w:szCs w:val="22"/>
                <w:lang w:val="en-US"/>
              </w:rPr>
            </w:r>
            <w:r w:rsidR="001277ED" w:rsidRPr="00326936">
              <w:rPr>
                <w:bCs/>
                <w:sz w:val="22"/>
                <w:szCs w:val="22"/>
                <w:lang w:val="en-US"/>
              </w:rPr>
              <w:fldChar w:fldCharType="separate"/>
            </w:r>
            <w:r w:rsidR="00B87438">
              <w:rPr>
                <w:bCs/>
                <w:sz w:val="22"/>
                <w:szCs w:val="22"/>
              </w:rPr>
              <w:t>3.9</w:t>
            </w:r>
            <w:r w:rsidR="001277ED" w:rsidRPr="00326936">
              <w:rPr>
                <w:bCs/>
                <w:sz w:val="22"/>
                <w:szCs w:val="22"/>
                <w:lang w:val="en-US"/>
              </w:rPr>
              <w:fldChar w:fldCharType="end"/>
            </w:r>
            <w:r w:rsidR="001277ED" w:rsidRPr="00326936">
              <w:rPr>
                <w:bCs/>
                <w:sz w:val="22"/>
                <w:szCs w:val="22"/>
              </w:rPr>
              <w:t xml:space="preserve"> punkte nurodytoms </w:t>
            </w:r>
            <w:proofErr w:type="spellStart"/>
            <w:r w:rsidR="001277ED" w:rsidRPr="00326936">
              <w:rPr>
                <w:bCs/>
                <w:sz w:val="22"/>
                <w:szCs w:val="22"/>
              </w:rPr>
              <w:t>aplinybėms</w:t>
            </w:r>
            <w:proofErr w:type="spellEnd"/>
            <w:r w:rsidR="001277ED" w:rsidRPr="00326936">
              <w:rPr>
                <w:bCs/>
                <w:sz w:val="22"/>
                <w:szCs w:val="22"/>
              </w:rPr>
              <w:t>.</w:t>
            </w:r>
          </w:p>
        </w:tc>
        <w:tc>
          <w:tcPr>
            <w:tcW w:w="1417" w:type="dxa"/>
            <w:shd w:val="clear" w:color="auto" w:fill="auto"/>
          </w:tcPr>
          <w:p w14:paraId="0FE6A9DF" w14:textId="77777777" w:rsidR="003E4805" w:rsidRPr="00326936" w:rsidRDefault="003E4805" w:rsidP="00586712">
            <w:pPr>
              <w:ind w:right="113"/>
              <w:jc w:val="center"/>
              <w:rPr>
                <w:b/>
                <w:sz w:val="22"/>
              </w:rPr>
            </w:pPr>
          </w:p>
        </w:tc>
        <w:tc>
          <w:tcPr>
            <w:tcW w:w="1701" w:type="dxa"/>
            <w:shd w:val="clear" w:color="auto" w:fill="auto"/>
          </w:tcPr>
          <w:p w14:paraId="1F0F9865" w14:textId="77777777" w:rsidR="003E4805" w:rsidRPr="00326936" w:rsidRDefault="003E4805" w:rsidP="00586712">
            <w:pPr>
              <w:ind w:right="113"/>
              <w:rPr>
                <w:sz w:val="22"/>
              </w:rPr>
            </w:pPr>
            <w:r w:rsidRPr="00326936">
              <w:rPr>
                <w:sz w:val="22"/>
              </w:rPr>
              <w:t>X</w:t>
            </w:r>
          </w:p>
        </w:tc>
        <w:tc>
          <w:tcPr>
            <w:tcW w:w="1418" w:type="dxa"/>
            <w:shd w:val="clear" w:color="auto" w:fill="auto"/>
          </w:tcPr>
          <w:p w14:paraId="34562000" w14:textId="77777777" w:rsidR="003E4805" w:rsidRPr="00326936" w:rsidRDefault="003E4805" w:rsidP="00586712">
            <w:pPr>
              <w:ind w:right="113"/>
              <w:jc w:val="both"/>
              <w:outlineLvl w:val="2"/>
              <w:rPr>
                <w:b/>
                <w:sz w:val="22"/>
              </w:rPr>
            </w:pPr>
          </w:p>
        </w:tc>
        <w:tc>
          <w:tcPr>
            <w:tcW w:w="2268" w:type="dxa"/>
          </w:tcPr>
          <w:p w14:paraId="67167A83" w14:textId="77777777" w:rsidR="003E4805" w:rsidRPr="00326936" w:rsidRDefault="003E4805" w:rsidP="00586712">
            <w:pPr>
              <w:ind w:right="113"/>
              <w:jc w:val="both"/>
              <w:outlineLvl w:val="2"/>
              <w:rPr>
                <w:b/>
                <w:sz w:val="22"/>
              </w:rPr>
            </w:pPr>
          </w:p>
        </w:tc>
      </w:tr>
      <w:tr w:rsidR="00586712" w:rsidRPr="00326936" w14:paraId="1BA98ACF" w14:textId="77777777" w:rsidTr="009F07ED">
        <w:trPr>
          <w:trHeight w:val="832"/>
        </w:trPr>
        <w:tc>
          <w:tcPr>
            <w:tcW w:w="816" w:type="dxa"/>
            <w:shd w:val="clear" w:color="auto" w:fill="auto"/>
          </w:tcPr>
          <w:p w14:paraId="5950AAB2"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06B166A1" w14:textId="0E5E86A4" w:rsidR="00586712" w:rsidRPr="00326936" w:rsidRDefault="00586712" w:rsidP="00186D11">
            <w:pPr>
              <w:rPr>
                <w:b/>
                <w:color w:val="000000"/>
                <w:sz w:val="22"/>
              </w:rPr>
            </w:pPr>
            <w:r w:rsidRPr="00326936">
              <w:rPr>
                <w:color w:val="000000"/>
                <w:sz w:val="22"/>
              </w:rPr>
              <w:t xml:space="preserve">Darbų arba Atnaujinimo </w:t>
            </w:r>
            <w:r w:rsidR="00186D11" w:rsidRPr="00326936">
              <w:rPr>
                <w:color w:val="000000"/>
                <w:sz w:val="22"/>
              </w:rPr>
              <w:t xml:space="preserve">ir remonto </w:t>
            </w:r>
            <w:proofErr w:type="spellStart"/>
            <w:r w:rsidRPr="00326936">
              <w:rPr>
                <w:color w:val="000000"/>
                <w:sz w:val="22"/>
              </w:rPr>
              <w:t>darbųkokybė</w:t>
            </w:r>
            <w:proofErr w:type="spellEnd"/>
            <w:r w:rsidRPr="00326936">
              <w:rPr>
                <w:color w:val="000000"/>
                <w:sz w:val="22"/>
              </w:rPr>
              <w:t xml:space="preserve"> neužtikrinama dėl žmogiškųjų išteklių </w:t>
            </w:r>
          </w:p>
        </w:tc>
        <w:tc>
          <w:tcPr>
            <w:tcW w:w="3706" w:type="dxa"/>
            <w:gridSpan w:val="2"/>
            <w:shd w:val="clear" w:color="auto" w:fill="auto"/>
            <w:hideMark/>
          </w:tcPr>
          <w:p w14:paraId="5EBADA8B" w14:textId="6A09050D" w:rsidR="00586712" w:rsidRPr="00326936" w:rsidRDefault="00586712" w:rsidP="00186D11">
            <w:pPr>
              <w:jc w:val="both"/>
              <w:rPr>
                <w:bCs/>
                <w:sz w:val="22"/>
              </w:rPr>
            </w:pPr>
            <w:r w:rsidRPr="00326936">
              <w:rPr>
                <w:bCs/>
                <w:sz w:val="22"/>
              </w:rPr>
              <w:t xml:space="preserve">Darbų/ Atnaujinimo </w:t>
            </w:r>
            <w:r w:rsidR="00186D11" w:rsidRPr="00326936">
              <w:rPr>
                <w:bCs/>
                <w:sz w:val="22"/>
              </w:rPr>
              <w:t xml:space="preserve">ir remonto </w:t>
            </w:r>
            <w:r w:rsidRPr="00326936">
              <w:rPr>
                <w:bCs/>
                <w:sz w:val="22"/>
              </w:rPr>
              <w:t xml:space="preserve">darbų  </w:t>
            </w:r>
            <w:proofErr w:type="spellStart"/>
            <w:r w:rsidRPr="00326936">
              <w:rPr>
                <w:bCs/>
                <w:sz w:val="22"/>
              </w:rPr>
              <w:t>darbų</w:t>
            </w:r>
            <w:proofErr w:type="spellEnd"/>
            <w:r w:rsidRPr="00326936">
              <w:rPr>
                <w:bCs/>
                <w:sz w:val="22"/>
              </w:rPr>
              <w:t xml:space="preserve"> kokybė neužtikrinama dėl žmogiškųjų veiksnių: netinkamos personalo kvalifikacijos, kompetencijų, nepakankamo skaičiaus, neadekvataus darbo krūvio, darbo drausmės pažeidimų. Taip pat galima situacija, kai Darbų / Atnaujinimo</w:t>
            </w:r>
            <w:r w:rsidR="00186D11" w:rsidRPr="00326936">
              <w:rPr>
                <w:bCs/>
                <w:sz w:val="22"/>
              </w:rPr>
              <w:t xml:space="preserve"> ir remonto </w:t>
            </w:r>
            <w:r w:rsidRPr="00326936">
              <w:rPr>
                <w:bCs/>
                <w:sz w:val="22"/>
              </w:rPr>
              <w:t xml:space="preserve"> </w:t>
            </w:r>
            <w:r w:rsidRPr="00326936">
              <w:rPr>
                <w:bCs/>
                <w:sz w:val="22"/>
              </w:rPr>
              <w:lastRenderedPageBreak/>
              <w:t xml:space="preserve">darbų kokybė neužtikrinama dėl žmogiškųjų išteklių, streiko, visuomenės iniciatyvinių grupių lobistinės veiklos ar kitokiu pagrindu inicijuojamo darbų vykdymo sustabdymo, kuris negali būti vertinamas kaip išorinė nenugalimos jėgos aplinkybė. Be šių veiksnių galima situacija, kai trečiųjų asmenų / darbuotojų įvykdyti tyčiniai ar netyčiniai veiksmai (vagystė, apgaudinėjimas, chuliganizmas, neatsargumas, kt.) turi reikšmingą poveikį Darbų / Atnaujinimo </w:t>
            </w:r>
            <w:r w:rsidR="00186D11" w:rsidRPr="00326936">
              <w:rPr>
                <w:bCs/>
                <w:sz w:val="22"/>
              </w:rPr>
              <w:t xml:space="preserve">ir remonto </w:t>
            </w:r>
            <w:r w:rsidRPr="00326936">
              <w:rPr>
                <w:bCs/>
                <w:sz w:val="22"/>
              </w:rPr>
              <w:t>darbų  kokybei.</w:t>
            </w:r>
          </w:p>
        </w:tc>
        <w:tc>
          <w:tcPr>
            <w:tcW w:w="1417" w:type="dxa"/>
            <w:shd w:val="clear" w:color="auto" w:fill="auto"/>
          </w:tcPr>
          <w:p w14:paraId="415EFF35" w14:textId="77777777" w:rsidR="00586712" w:rsidRPr="00326936" w:rsidRDefault="00586712" w:rsidP="00586712">
            <w:pPr>
              <w:ind w:right="113"/>
              <w:jc w:val="center"/>
              <w:rPr>
                <w:b/>
                <w:sz w:val="22"/>
              </w:rPr>
            </w:pPr>
          </w:p>
        </w:tc>
        <w:tc>
          <w:tcPr>
            <w:tcW w:w="1701" w:type="dxa"/>
            <w:shd w:val="clear" w:color="auto" w:fill="auto"/>
            <w:hideMark/>
          </w:tcPr>
          <w:p w14:paraId="74715FA1" w14:textId="77777777" w:rsidR="00586712" w:rsidRPr="00326936" w:rsidRDefault="00586712" w:rsidP="00586712">
            <w:pPr>
              <w:ind w:right="113"/>
              <w:rPr>
                <w:sz w:val="22"/>
              </w:rPr>
            </w:pPr>
            <w:r w:rsidRPr="00326936">
              <w:rPr>
                <w:sz w:val="22"/>
              </w:rPr>
              <w:t>X</w:t>
            </w:r>
          </w:p>
        </w:tc>
        <w:tc>
          <w:tcPr>
            <w:tcW w:w="1418" w:type="dxa"/>
            <w:shd w:val="clear" w:color="auto" w:fill="auto"/>
          </w:tcPr>
          <w:p w14:paraId="3C6E995A" w14:textId="77777777" w:rsidR="00586712" w:rsidRPr="00326936" w:rsidRDefault="00586712" w:rsidP="00586712">
            <w:pPr>
              <w:ind w:right="113"/>
              <w:jc w:val="center"/>
              <w:rPr>
                <w:b/>
                <w:sz w:val="22"/>
              </w:rPr>
            </w:pPr>
          </w:p>
        </w:tc>
        <w:tc>
          <w:tcPr>
            <w:tcW w:w="2268" w:type="dxa"/>
          </w:tcPr>
          <w:p w14:paraId="79FDE0E4" w14:textId="77777777" w:rsidR="00586712" w:rsidRPr="00326936" w:rsidRDefault="00586712" w:rsidP="00586712">
            <w:pPr>
              <w:ind w:right="113"/>
              <w:jc w:val="center"/>
              <w:rPr>
                <w:b/>
                <w:sz w:val="22"/>
              </w:rPr>
            </w:pPr>
          </w:p>
        </w:tc>
      </w:tr>
      <w:tr w:rsidR="00586712" w:rsidRPr="00326936" w14:paraId="53F1ACF4" w14:textId="77777777" w:rsidTr="009F07ED">
        <w:trPr>
          <w:trHeight w:val="971"/>
        </w:trPr>
        <w:tc>
          <w:tcPr>
            <w:tcW w:w="816" w:type="dxa"/>
            <w:shd w:val="clear" w:color="auto" w:fill="auto"/>
          </w:tcPr>
          <w:p w14:paraId="523EE3F7"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51BC607B" w14:textId="7713B0D1" w:rsidR="00586712" w:rsidRPr="00326936" w:rsidRDefault="00586712" w:rsidP="00186D11">
            <w:pPr>
              <w:rPr>
                <w:b/>
                <w:color w:val="000000"/>
                <w:sz w:val="22"/>
              </w:rPr>
            </w:pPr>
            <w:r w:rsidRPr="00326936">
              <w:rPr>
                <w:color w:val="000000"/>
                <w:sz w:val="22"/>
                <w:szCs w:val="22"/>
              </w:rPr>
              <w:t xml:space="preserve">Darbų arba Atnaujinimo </w:t>
            </w:r>
            <w:r w:rsidR="00186D11" w:rsidRPr="00326936">
              <w:rPr>
                <w:color w:val="000000"/>
                <w:sz w:val="22"/>
                <w:szCs w:val="22"/>
              </w:rPr>
              <w:t xml:space="preserve">ir remonto </w:t>
            </w:r>
            <w:proofErr w:type="spellStart"/>
            <w:r w:rsidRPr="00326936">
              <w:rPr>
                <w:color w:val="000000"/>
                <w:sz w:val="22"/>
                <w:szCs w:val="22"/>
              </w:rPr>
              <w:t>darbųvykdymo</w:t>
            </w:r>
            <w:proofErr w:type="spellEnd"/>
            <w:r w:rsidRPr="00326936">
              <w:rPr>
                <w:color w:val="000000"/>
                <w:sz w:val="22"/>
                <w:szCs w:val="22"/>
              </w:rPr>
              <w:t xml:space="preserve"> metu sukeliama žala gretimuose žemės sklypuose, teritorijose esančiam turtui</w:t>
            </w:r>
          </w:p>
        </w:tc>
        <w:tc>
          <w:tcPr>
            <w:tcW w:w="3706" w:type="dxa"/>
            <w:gridSpan w:val="2"/>
            <w:shd w:val="clear" w:color="auto" w:fill="auto"/>
            <w:hideMark/>
          </w:tcPr>
          <w:p w14:paraId="42CE4226" w14:textId="69F73364" w:rsidR="00586712" w:rsidRPr="00326936" w:rsidRDefault="00586712" w:rsidP="00186D11">
            <w:pPr>
              <w:jc w:val="both"/>
              <w:rPr>
                <w:bCs/>
                <w:sz w:val="22"/>
              </w:rPr>
            </w:pPr>
            <w:r w:rsidRPr="00326936">
              <w:rPr>
                <w:bCs/>
                <w:sz w:val="22"/>
                <w:szCs w:val="22"/>
              </w:rPr>
              <w:t>Vykdant Darbus / Atnaujinimo</w:t>
            </w:r>
            <w:r w:rsidR="00186D11" w:rsidRPr="00326936">
              <w:rPr>
                <w:bCs/>
                <w:sz w:val="22"/>
                <w:szCs w:val="22"/>
              </w:rPr>
              <w:t xml:space="preserve"> ir remonto</w:t>
            </w:r>
            <w:r w:rsidRPr="00326936">
              <w:rPr>
                <w:bCs/>
                <w:sz w:val="22"/>
                <w:szCs w:val="22"/>
              </w:rPr>
              <w:t xml:space="preserve"> darbus statybvietėje dirbančių mechanizmų, žmonių ir / ar subtiekėjų veikla sukelia žalą gretimuose žemės sklypuose, teritorijose esančiam turtui, nepriklausomai nuo turto tipo (nekilnojamajam ir kilnojamajam turtui). Rizikos veiksnio pasireiškimas reiškia Darbų / Atnaujinimo </w:t>
            </w:r>
            <w:r w:rsidR="00186D11" w:rsidRPr="00326936">
              <w:rPr>
                <w:bCs/>
                <w:sz w:val="22"/>
                <w:szCs w:val="22"/>
              </w:rPr>
              <w:t xml:space="preserve">ir remonto </w:t>
            </w:r>
            <w:r w:rsidRPr="00326936">
              <w:rPr>
                <w:bCs/>
                <w:sz w:val="22"/>
                <w:szCs w:val="22"/>
              </w:rPr>
              <w:t>darbų Sąnaudų pasikeitimą, kadangi, jei būtų sukelta žala gretimose teritorijose, Darbų / Atnaujinimo</w:t>
            </w:r>
            <w:r w:rsidR="00186D11" w:rsidRPr="00326936">
              <w:rPr>
                <w:bCs/>
                <w:sz w:val="22"/>
                <w:szCs w:val="22"/>
              </w:rPr>
              <w:t xml:space="preserve"> ir remonto</w:t>
            </w:r>
            <w:r w:rsidRPr="00326936">
              <w:rPr>
                <w:bCs/>
                <w:sz w:val="22"/>
                <w:szCs w:val="22"/>
              </w:rPr>
              <w:t xml:space="preserve"> darbų Sąnaudos išaugtų žalos turtui likvidavimo išlaidomis.</w:t>
            </w:r>
          </w:p>
        </w:tc>
        <w:tc>
          <w:tcPr>
            <w:tcW w:w="1417" w:type="dxa"/>
            <w:shd w:val="clear" w:color="auto" w:fill="auto"/>
          </w:tcPr>
          <w:p w14:paraId="7DCC821E" w14:textId="77777777" w:rsidR="00586712" w:rsidRPr="00326936" w:rsidRDefault="00586712" w:rsidP="00586712">
            <w:pPr>
              <w:ind w:right="113"/>
              <w:jc w:val="center"/>
              <w:rPr>
                <w:b/>
                <w:sz w:val="22"/>
              </w:rPr>
            </w:pPr>
          </w:p>
        </w:tc>
        <w:tc>
          <w:tcPr>
            <w:tcW w:w="1701" w:type="dxa"/>
            <w:shd w:val="clear" w:color="auto" w:fill="auto"/>
            <w:hideMark/>
          </w:tcPr>
          <w:p w14:paraId="29A8C2B1" w14:textId="77777777" w:rsidR="00586712" w:rsidRPr="00326936" w:rsidRDefault="00586712" w:rsidP="00586712">
            <w:pPr>
              <w:ind w:right="113"/>
              <w:rPr>
                <w:sz w:val="22"/>
              </w:rPr>
            </w:pPr>
            <w:r w:rsidRPr="00326936">
              <w:rPr>
                <w:sz w:val="22"/>
              </w:rPr>
              <w:t>X</w:t>
            </w:r>
          </w:p>
        </w:tc>
        <w:tc>
          <w:tcPr>
            <w:tcW w:w="1418" w:type="dxa"/>
            <w:shd w:val="clear" w:color="auto" w:fill="auto"/>
          </w:tcPr>
          <w:p w14:paraId="4A41DBA3" w14:textId="77777777" w:rsidR="00586712" w:rsidRPr="00326936" w:rsidRDefault="00586712" w:rsidP="00586712">
            <w:pPr>
              <w:ind w:right="113"/>
              <w:jc w:val="center"/>
              <w:rPr>
                <w:b/>
                <w:sz w:val="22"/>
              </w:rPr>
            </w:pPr>
          </w:p>
        </w:tc>
        <w:tc>
          <w:tcPr>
            <w:tcW w:w="2268" w:type="dxa"/>
          </w:tcPr>
          <w:p w14:paraId="5B93E629" w14:textId="77777777" w:rsidR="00586712" w:rsidRPr="00326936" w:rsidRDefault="00586712" w:rsidP="00586712">
            <w:pPr>
              <w:ind w:right="113"/>
              <w:jc w:val="center"/>
              <w:rPr>
                <w:b/>
                <w:sz w:val="22"/>
              </w:rPr>
            </w:pPr>
          </w:p>
        </w:tc>
      </w:tr>
      <w:tr w:rsidR="00586712" w:rsidRPr="00326936" w14:paraId="741FFDFF" w14:textId="77777777" w:rsidTr="009F07ED">
        <w:trPr>
          <w:trHeight w:val="6648"/>
        </w:trPr>
        <w:tc>
          <w:tcPr>
            <w:tcW w:w="816" w:type="dxa"/>
            <w:shd w:val="clear" w:color="auto" w:fill="auto"/>
          </w:tcPr>
          <w:p w14:paraId="7984E25B"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79ECB577" w14:textId="77777777" w:rsidR="00586712" w:rsidRPr="00326936" w:rsidRDefault="00586712" w:rsidP="009F07ED">
            <w:pPr>
              <w:rPr>
                <w:b/>
                <w:color w:val="000000"/>
                <w:sz w:val="22"/>
              </w:rPr>
            </w:pPr>
            <w:r w:rsidRPr="00326936">
              <w:rPr>
                <w:color w:val="000000"/>
                <w:sz w:val="22"/>
              </w:rPr>
              <w:t>Paaiškėja iš anksto nežinomi Darbų, apribojimai dėl archeologinių ir kultūros paveldo apsaugos reikalavimų</w:t>
            </w:r>
          </w:p>
        </w:tc>
        <w:tc>
          <w:tcPr>
            <w:tcW w:w="3706" w:type="dxa"/>
            <w:gridSpan w:val="2"/>
            <w:shd w:val="clear" w:color="auto" w:fill="auto"/>
            <w:hideMark/>
          </w:tcPr>
          <w:p w14:paraId="08FA928A" w14:textId="77777777" w:rsidR="00586712" w:rsidRPr="00326936" w:rsidRDefault="00586712" w:rsidP="00586712">
            <w:pPr>
              <w:jc w:val="both"/>
              <w:rPr>
                <w:bCs/>
                <w:sz w:val="22"/>
              </w:rPr>
            </w:pPr>
            <w:r w:rsidRPr="00326936">
              <w:rPr>
                <w:bCs/>
                <w:sz w:val="22"/>
              </w:rPr>
              <w:t xml:space="preserve">Išduodant statybą leidžiančius dokumentus paaiškėja, jog statybos objekte reikalinga atlikti iš anksto neplanuotus archeologinius tyrinėjimus, apsaugoti archeologinius radinius ir / arba iš esmės kitaip organizuoti Darbų procesą, kad būtų užtikrinti kultūros paveldo apsaugos reikalavimai. Darbų išlaidos dėl šio rizikos veiksnio pasireiškimo gali išaugti, kadangi: 1) gali pasikeisti planuota Darbų trukmė dėl archeologinių tyrimų ir / ar archeologinių radinių apsaugos veiklų vykdymo ar kitų kultūros paveldo apsaugos apribojimų; 2) gali būti reikalingi esminiai pakeitimai Pirkimo metu pasiūlytam Darbų technologiniam sprendiniui; 3) gali pasikeisti Darbų apimtis; 4) gali atsirasti būtinybė į Privataus subjekto komandą pasitelkti papildomus specialistus (pvz. archeologus, istorikus ) </w:t>
            </w:r>
            <w:r w:rsidRPr="00326936">
              <w:rPr>
                <w:sz w:val="22"/>
              </w:rPr>
              <w:t xml:space="preserve"> ir (arba) 5) dėl kitų su tuo susijusių priežasčių.</w:t>
            </w:r>
          </w:p>
        </w:tc>
        <w:tc>
          <w:tcPr>
            <w:tcW w:w="1417" w:type="dxa"/>
            <w:shd w:val="clear" w:color="auto" w:fill="auto"/>
            <w:hideMark/>
          </w:tcPr>
          <w:p w14:paraId="0FD478CD" w14:textId="77777777" w:rsidR="00586712" w:rsidRPr="00326936" w:rsidRDefault="00586712" w:rsidP="00586712">
            <w:pPr>
              <w:ind w:right="113"/>
              <w:jc w:val="both"/>
              <w:rPr>
                <w:sz w:val="22"/>
              </w:rPr>
            </w:pPr>
            <w:r w:rsidRPr="00326936">
              <w:rPr>
                <w:sz w:val="22"/>
              </w:rPr>
              <w:t>X</w:t>
            </w:r>
          </w:p>
        </w:tc>
        <w:tc>
          <w:tcPr>
            <w:tcW w:w="1701" w:type="dxa"/>
            <w:shd w:val="clear" w:color="auto" w:fill="auto"/>
          </w:tcPr>
          <w:p w14:paraId="652AFA95" w14:textId="77777777" w:rsidR="00586712" w:rsidRPr="00326936" w:rsidRDefault="00586712" w:rsidP="00586712">
            <w:pPr>
              <w:ind w:right="113"/>
              <w:rPr>
                <w:sz w:val="22"/>
              </w:rPr>
            </w:pPr>
          </w:p>
        </w:tc>
        <w:tc>
          <w:tcPr>
            <w:tcW w:w="1418" w:type="dxa"/>
            <w:shd w:val="clear" w:color="auto" w:fill="auto"/>
          </w:tcPr>
          <w:p w14:paraId="3CDC031E" w14:textId="77777777" w:rsidR="00586712" w:rsidRPr="00326936" w:rsidRDefault="00586712" w:rsidP="00586712">
            <w:pPr>
              <w:ind w:right="113"/>
              <w:jc w:val="both"/>
              <w:rPr>
                <w:b/>
                <w:sz w:val="22"/>
              </w:rPr>
            </w:pPr>
          </w:p>
        </w:tc>
        <w:tc>
          <w:tcPr>
            <w:tcW w:w="2268" w:type="dxa"/>
          </w:tcPr>
          <w:p w14:paraId="5F705955" w14:textId="77777777" w:rsidR="00586712" w:rsidRPr="00326936" w:rsidRDefault="00586712" w:rsidP="00586712">
            <w:pPr>
              <w:ind w:right="113"/>
              <w:jc w:val="both"/>
              <w:rPr>
                <w:b/>
                <w:sz w:val="22"/>
              </w:rPr>
            </w:pPr>
          </w:p>
        </w:tc>
      </w:tr>
      <w:tr w:rsidR="00586712" w:rsidRPr="00326936" w14:paraId="4EADCA1F" w14:textId="77777777" w:rsidTr="009F07ED">
        <w:trPr>
          <w:trHeight w:val="1546"/>
        </w:trPr>
        <w:tc>
          <w:tcPr>
            <w:tcW w:w="816" w:type="dxa"/>
            <w:shd w:val="clear" w:color="auto" w:fill="auto"/>
          </w:tcPr>
          <w:p w14:paraId="0A6023F7" w14:textId="77777777" w:rsidR="00586712" w:rsidRPr="00326936" w:rsidRDefault="00586712" w:rsidP="00586712">
            <w:pPr>
              <w:numPr>
                <w:ilvl w:val="1"/>
                <w:numId w:val="31"/>
              </w:numPr>
              <w:contextualSpacing/>
              <w:jc w:val="both"/>
              <w:rPr>
                <w:b/>
                <w:bCs/>
                <w:color w:val="000000"/>
                <w:sz w:val="22"/>
              </w:rPr>
            </w:pPr>
            <w:bookmarkStart w:id="1324" w:name="_Ref94877855"/>
          </w:p>
        </w:tc>
        <w:bookmarkEnd w:id="1324"/>
        <w:tc>
          <w:tcPr>
            <w:tcW w:w="2556" w:type="dxa"/>
            <w:shd w:val="clear" w:color="auto" w:fill="auto"/>
            <w:hideMark/>
          </w:tcPr>
          <w:p w14:paraId="255065D1" w14:textId="77777777" w:rsidR="00586712" w:rsidRPr="00326936" w:rsidRDefault="00586712" w:rsidP="009F07ED">
            <w:pPr>
              <w:rPr>
                <w:b/>
                <w:color w:val="000000"/>
                <w:sz w:val="22"/>
              </w:rPr>
            </w:pPr>
            <w:r w:rsidRPr="00326936">
              <w:rPr>
                <w:color w:val="000000"/>
                <w:sz w:val="22"/>
              </w:rPr>
              <w:t>Valdžios subjektas Darbų vykdymo etape pakeičia reikalavimus Darbams ir Objektui (neįskaitant neesminius pakeitimus)</w:t>
            </w:r>
          </w:p>
        </w:tc>
        <w:tc>
          <w:tcPr>
            <w:tcW w:w="3706" w:type="dxa"/>
            <w:gridSpan w:val="2"/>
            <w:shd w:val="clear" w:color="auto" w:fill="auto"/>
            <w:hideMark/>
          </w:tcPr>
          <w:p w14:paraId="185EC76A" w14:textId="77777777" w:rsidR="00586712" w:rsidRPr="00326936" w:rsidRDefault="00586712" w:rsidP="00586712">
            <w:pPr>
              <w:jc w:val="both"/>
              <w:rPr>
                <w:bCs/>
                <w:sz w:val="22"/>
              </w:rPr>
            </w:pPr>
            <w:r w:rsidRPr="00326936">
              <w:rPr>
                <w:bCs/>
                <w:sz w:val="22"/>
              </w:rPr>
              <w:t xml:space="preserve">Valdžios subjektas, pasibaigus projektavimo etapui, nurodo </w:t>
            </w:r>
            <w:r w:rsidRPr="00326936">
              <w:rPr>
                <w:sz w:val="22"/>
              </w:rPr>
              <w:t>Privačiam subjektui</w:t>
            </w:r>
            <w:r w:rsidRPr="00326936">
              <w:rPr>
                <w:bCs/>
                <w:sz w:val="22"/>
              </w:rPr>
              <w:t xml:space="preserve"> kitus reikalavimus Darbams ir Objektui, nei tie, pagal kuriuos Investuotojas rengė ir teikė Pasiūlymą, ir / arba įvykdė projektavimo ir kitas parengiamąsias veiklas, bei kurių </w:t>
            </w:r>
            <w:r w:rsidRPr="00326936">
              <w:rPr>
                <w:bCs/>
                <w:sz w:val="22"/>
              </w:rPr>
              <w:lastRenderedPageBreak/>
              <w:t>pagrindu yra sudaryta Sutartis. Rizikos veiksnio pasireiškimas reiškia papildomas Darbų Sąnaudas bei Eksploatacijos pradžios vėlavimą.</w:t>
            </w:r>
          </w:p>
        </w:tc>
        <w:tc>
          <w:tcPr>
            <w:tcW w:w="1417" w:type="dxa"/>
            <w:shd w:val="clear" w:color="auto" w:fill="auto"/>
          </w:tcPr>
          <w:p w14:paraId="0714E1BD" w14:textId="77777777" w:rsidR="00586712" w:rsidRPr="00326936" w:rsidRDefault="00586712" w:rsidP="00586712">
            <w:pPr>
              <w:jc w:val="both"/>
              <w:rPr>
                <w:sz w:val="22"/>
              </w:rPr>
            </w:pPr>
            <w:r w:rsidRPr="00326936">
              <w:lastRenderedPageBreak/>
              <w:t>X</w:t>
            </w:r>
          </w:p>
        </w:tc>
        <w:tc>
          <w:tcPr>
            <w:tcW w:w="1701" w:type="dxa"/>
            <w:shd w:val="clear" w:color="auto" w:fill="auto"/>
          </w:tcPr>
          <w:p w14:paraId="4724B3ED" w14:textId="77777777" w:rsidR="00586712" w:rsidRPr="00326936" w:rsidRDefault="00586712" w:rsidP="00586712">
            <w:pPr>
              <w:ind w:right="113"/>
              <w:rPr>
                <w:sz w:val="22"/>
              </w:rPr>
            </w:pPr>
          </w:p>
        </w:tc>
        <w:tc>
          <w:tcPr>
            <w:tcW w:w="1418" w:type="dxa"/>
            <w:shd w:val="clear" w:color="auto" w:fill="auto"/>
          </w:tcPr>
          <w:p w14:paraId="661761A3" w14:textId="77777777" w:rsidR="00586712" w:rsidRPr="00326936" w:rsidRDefault="00586712" w:rsidP="00586712">
            <w:pPr>
              <w:ind w:right="113"/>
              <w:jc w:val="both"/>
              <w:rPr>
                <w:sz w:val="22"/>
              </w:rPr>
            </w:pPr>
          </w:p>
        </w:tc>
        <w:tc>
          <w:tcPr>
            <w:tcW w:w="2268" w:type="dxa"/>
          </w:tcPr>
          <w:p w14:paraId="2A09A28D" w14:textId="77777777" w:rsidR="00586712" w:rsidRPr="00326936" w:rsidRDefault="00586712" w:rsidP="00586712">
            <w:pPr>
              <w:ind w:right="113"/>
              <w:jc w:val="both"/>
              <w:rPr>
                <w:sz w:val="22"/>
              </w:rPr>
            </w:pPr>
          </w:p>
        </w:tc>
      </w:tr>
      <w:tr w:rsidR="00586712" w:rsidRPr="00326936" w14:paraId="7B1E77E8" w14:textId="77777777" w:rsidTr="009F07ED">
        <w:trPr>
          <w:trHeight w:val="974"/>
        </w:trPr>
        <w:tc>
          <w:tcPr>
            <w:tcW w:w="816" w:type="dxa"/>
            <w:shd w:val="clear" w:color="auto" w:fill="auto"/>
          </w:tcPr>
          <w:p w14:paraId="7C2FEB5D"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55654266" w14:textId="77777777" w:rsidR="00586712" w:rsidRPr="00326936" w:rsidRDefault="00586712" w:rsidP="009F07ED">
            <w:pPr>
              <w:rPr>
                <w:b/>
                <w:color w:val="000000"/>
                <w:sz w:val="22"/>
              </w:rPr>
            </w:pPr>
            <w:r w:rsidRPr="00326936">
              <w:rPr>
                <w:color w:val="000000"/>
                <w:sz w:val="22"/>
              </w:rPr>
              <w:t xml:space="preserve">Reikalavimai Darbų kokybei pakeičiami </w:t>
            </w:r>
            <w:r w:rsidRPr="00326936">
              <w:rPr>
                <w:sz w:val="22"/>
              </w:rPr>
              <w:t>Privataus subjekto</w:t>
            </w:r>
            <w:r w:rsidRPr="00326936">
              <w:rPr>
                <w:color w:val="000000"/>
                <w:sz w:val="22"/>
              </w:rPr>
              <w:t xml:space="preserve"> iniciatyva ir / arba reikalavimu</w:t>
            </w:r>
          </w:p>
        </w:tc>
        <w:tc>
          <w:tcPr>
            <w:tcW w:w="3706" w:type="dxa"/>
            <w:gridSpan w:val="2"/>
            <w:shd w:val="clear" w:color="auto" w:fill="auto"/>
            <w:hideMark/>
          </w:tcPr>
          <w:p w14:paraId="28B12763" w14:textId="77777777" w:rsidR="00586712" w:rsidRPr="00326936" w:rsidRDefault="00586712" w:rsidP="00586712">
            <w:pPr>
              <w:jc w:val="both"/>
              <w:rPr>
                <w:bCs/>
                <w:sz w:val="22"/>
              </w:rPr>
            </w:pPr>
            <w:r w:rsidRPr="00326936">
              <w:rPr>
                <w:bCs/>
                <w:sz w:val="22"/>
              </w:rPr>
              <w:t xml:space="preserve">Galima situacija, kai </w:t>
            </w:r>
            <w:r w:rsidRPr="00326936">
              <w:rPr>
                <w:sz w:val="22"/>
              </w:rPr>
              <w:t>Privatus subjektas</w:t>
            </w:r>
            <w:r w:rsidRPr="00326936">
              <w:rPr>
                <w:bCs/>
                <w:sz w:val="22"/>
              </w:rPr>
              <w:t xml:space="preserve">, pasibaigus projektavimo etapui, inicijuoja reikalavimų Darbų kokybei pakeitimą. Pavyzdžiui, </w:t>
            </w:r>
            <w:r w:rsidRPr="00326936">
              <w:rPr>
                <w:sz w:val="22"/>
              </w:rPr>
              <w:t>Privatus subjektas</w:t>
            </w:r>
            <w:r w:rsidRPr="00326936">
              <w:rPr>
                <w:bCs/>
                <w:sz w:val="22"/>
              </w:rPr>
              <w:t xml:space="preserve"> dėl rinkoje pabrangusių energijos išteklių gali pasiūlyti nustatyti aukštesnę energinio efektyvumo klasę statomam Objektui. Rizikos veiksnio pasireiškimas reiškia papildomas Darbų išlaidas. Taip pat dėl to gali vėluoti Eksploatacijos pradžia.</w:t>
            </w:r>
          </w:p>
        </w:tc>
        <w:tc>
          <w:tcPr>
            <w:tcW w:w="1417" w:type="dxa"/>
            <w:shd w:val="clear" w:color="auto" w:fill="auto"/>
          </w:tcPr>
          <w:p w14:paraId="2F40BCC2" w14:textId="77777777" w:rsidR="00586712" w:rsidRPr="00326936" w:rsidRDefault="00586712" w:rsidP="00586712">
            <w:pPr>
              <w:ind w:right="113"/>
              <w:jc w:val="both"/>
              <w:rPr>
                <w:sz w:val="22"/>
              </w:rPr>
            </w:pPr>
          </w:p>
        </w:tc>
        <w:tc>
          <w:tcPr>
            <w:tcW w:w="1701" w:type="dxa"/>
            <w:shd w:val="clear" w:color="auto" w:fill="auto"/>
            <w:hideMark/>
          </w:tcPr>
          <w:p w14:paraId="6196365E" w14:textId="77777777" w:rsidR="00586712" w:rsidRPr="00326936" w:rsidRDefault="00586712" w:rsidP="00586712">
            <w:pPr>
              <w:ind w:right="113"/>
              <w:rPr>
                <w:sz w:val="22"/>
              </w:rPr>
            </w:pPr>
            <w:r w:rsidRPr="00326936">
              <w:rPr>
                <w:sz w:val="22"/>
              </w:rPr>
              <w:t>X</w:t>
            </w:r>
          </w:p>
        </w:tc>
        <w:tc>
          <w:tcPr>
            <w:tcW w:w="1418" w:type="dxa"/>
            <w:shd w:val="clear" w:color="auto" w:fill="auto"/>
          </w:tcPr>
          <w:p w14:paraId="5AB09075" w14:textId="77777777" w:rsidR="00586712" w:rsidRPr="00326936" w:rsidRDefault="00586712" w:rsidP="00586712">
            <w:pPr>
              <w:ind w:right="113"/>
              <w:jc w:val="both"/>
              <w:rPr>
                <w:sz w:val="22"/>
              </w:rPr>
            </w:pPr>
          </w:p>
        </w:tc>
        <w:tc>
          <w:tcPr>
            <w:tcW w:w="2268" w:type="dxa"/>
          </w:tcPr>
          <w:p w14:paraId="42A2D050" w14:textId="77777777" w:rsidR="00586712" w:rsidRPr="00326936" w:rsidRDefault="00586712" w:rsidP="00586712">
            <w:pPr>
              <w:ind w:right="113"/>
              <w:jc w:val="both"/>
              <w:rPr>
                <w:sz w:val="22"/>
              </w:rPr>
            </w:pPr>
          </w:p>
        </w:tc>
      </w:tr>
      <w:tr w:rsidR="00586712" w:rsidRPr="00326936" w14:paraId="57C2C7D5" w14:textId="77777777" w:rsidTr="00B43B6C">
        <w:trPr>
          <w:trHeight w:val="1372"/>
        </w:trPr>
        <w:tc>
          <w:tcPr>
            <w:tcW w:w="816" w:type="dxa"/>
            <w:shd w:val="clear" w:color="auto" w:fill="auto"/>
          </w:tcPr>
          <w:p w14:paraId="5AEB003B"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hideMark/>
          </w:tcPr>
          <w:p w14:paraId="0474C881" w14:textId="77777777" w:rsidR="00586712" w:rsidRPr="00326936" w:rsidRDefault="00586712" w:rsidP="00586712">
            <w:pPr>
              <w:jc w:val="both"/>
              <w:rPr>
                <w:b/>
                <w:color w:val="000000"/>
                <w:sz w:val="22"/>
              </w:rPr>
            </w:pPr>
            <w:r w:rsidRPr="00326936">
              <w:rPr>
                <w:color w:val="000000"/>
                <w:sz w:val="22"/>
              </w:rPr>
              <w:t>Darbų kokybė neužtikrinama dėl technologinių išteklių tinkamumo ir pakankamumo</w:t>
            </w:r>
          </w:p>
        </w:tc>
        <w:tc>
          <w:tcPr>
            <w:tcW w:w="3706" w:type="dxa"/>
            <w:gridSpan w:val="2"/>
            <w:shd w:val="clear" w:color="auto" w:fill="auto"/>
            <w:hideMark/>
          </w:tcPr>
          <w:p w14:paraId="0F3CB404" w14:textId="77777777" w:rsidR="00586712" w:rsidRPr="00326936" w:rsidRDefault="00586712" w:rsidP="00586712">
            <w:pPr>
              <w:jc w:val="both"/>
              <w:rPr>
                <w:bCs/>
                <w:sz w:val="22"/>
              </w:rPr>
            </w:pPr>
            <w:r w:rsidRPr="00326936">
              <w:rPr>
                <w:bCs/>
                <w:sz w:val="22"/>
              </w:rPr>
              <w:t>Galima situacija, kai Darbų kokybė neužtikrinama dėl technologinių išteklių tinkamumo, pakankamumo ir kitų susijusių veiksnių.</w:t>
            </w:r>
          </w:p>
        </w:tc>
        <w:tc>
          <w:tcPr>
            <w:tcW w:w="1417" w:type="dxa"/>
            <w:shd w:val="clear" w:color="auto" w:fill="auto"/>
          </w:tcPr>
          <w:p w14:paraId="26D2A4F1" w14:textId="77777777" w:rsidR="00586712" w:rsidRPr="00326936" w:rsidRDefault="00586712" w:rsidP="00586712">
            <w:pPr>
              <w:ind w:right="113"/>
              <w:jc w:val="both"/>
              <w:rPr>
                <w:sz w:val="22"/>
              </w:rPr>
            </w:pPr>
          </w:p>
        </w:tc>
        <w:tc>
          <w:tcPr>
            <w:tcW w:w="1701" w:type="dxa"/>
            <w:shd w:val="clear" w:color="auto" w:fill="auto"/>
          </w:tcPr>
          <w:p w14:paraId="7A0E80D2" w14:textId="77777777" w:rsidR="00586712" w:rsidRPr="00326936" w:rsidRDefault="00586712" w:rsidP="00586712">
            <w:pPr>
              <w:ind w:right="113"/>
              <w:rPr>
                <w:sz w:val="22"/>
              </w:rPr>
            </w:pPr>
            <w:r w:rsidRPr="00326936">
              <w:rPr>
                <w:sz w:val="22"/>
              </w:rPr>
              <w:t>X</w:t>
            </w:r>
          </w:p>
        </w:tc>
        <w:tc>
          <w:tcPr>
            <w:tcW w:w="1418" w:type="dxa"/>
            <w:shd w:val="clear" w:color="auto" w:fill="auto"/>
          </w:tcPr>
          <w:p w14:paraId="1970FF3D" w14:textId="77777777" w:rsidR="00586712" w:rsidRPr="00326936" w:rsidRDefault="00586712" w:rsidP="00586712">
            <w:pPr>
              <w:ind w:right="113"/>
              <w:jc w:val="both"/>
              <w:rPr>
                <w:sz w:val="22"/>
              </w:rPr>
            </w:pPr>
          </w:p>
        </w:tc>
        <w:tc>
          <w:tcPr>
            <w:tcW w:w="2268" w:type="dxa"/>
          </w:tcPr>
          <w:p w14:paraId="1EFC7FE2" w14:textId="77777777" w:rsidR="00586712" w:rsidRPr="00326936" w:rsidRDefault="00586712" w:rsidP="00586712">
            <w:pPr>
              <w:ind w:right="113"/>
              <w:jc w:val="both"/>
              <w:rPr>
                <w:sz w:val="22"/>
              </w:rPr>
            </w:pPr>
          </w:p>
        </w:tc>
      </w:tr>
      <w:tr w:rsidR="00586712" w:rsidRPr="00326936" w14:paraId="124B23BC" w14:textId="77777777" w:rsidTr="00B43B6C">
        <w:trPr>
          <w:trHeight w:val="265"/>
        </w:trPr>
        <w:tc>
          <w:tcPr>
            <w:tcW w:w="816" w:type="dxa"/>
            <w:shd w:val="clear" w:color="auto" w:fill="auto"/>
          </w:tcPr>
          <w:p w14:paraId="66792233"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hideMark/>
          </w:tcPr>
          <w:p w14:paraId="5021E6FA" w14:textId="6F082A5F" w:rsidR="00586712" w:rsidRPr="00326936" w:rsidRDefault="00586712" w:rsidP="00592742">
            <w:pPr>
              <w:jc w:val="both"/>
              <w:rPr>
                <w:b/>
                <w:color w:val="000000"/>
                <w:sz w:val="22"/>
              </w:rPr>
            </w:pPr>
            <w:r w:rsidRPr="00326936">
              <w:rPr>
                <w:color w:val="000000"/>
                <w:sz w:val="22"/>
              </w:rPr>
              <w:t xml:space="preserve">Darbų arba Atnaujinimo </w:t>
            </w:r>
            <w:r w:rsidR="00592742" w:rsidRPr="00326936">
              <w:rPr>
                <w:color w:val="000000"/>
                <w:sz w:val="22"/>
              </w:rPr>
              <w:t>ir remonto darbų</w:t>
            </w:r>
            <w:r w:rsidRPr="00326936">
              <w:rPr>
                <w:color w:val="000000"/>
                <w:sz w:val="22"/>
              </w:rPr>
              <w:t xml:space="preserve">, kokybė neužtikrinama dėl </w:t>
            </w:r>
            <w:r w:rsidR="00B2278E" w:rsidRPr="00326936">
              <w:rPr>
                <w:color w:val="000000"/>
                <w:sz w:val="22"/>
              </w:rPr>
              <w:t>K</w:t>
            </w:r>
            <w:r w:rsidRPr="00326936">
              <w:rPr>
                <w:color w:val="000000"/>
                <w:sz w:val="22"/>
              </w:rPr>
              <w:t>omunalinių paslaugų kainos bei kokybės</w:t>
            </w:r>
          </w:p>
        </w:tc>
        <w:tc>
          <w:tcPr>
            <w:tcW w:w="3706" w:type="dxa"/>
            <w:gridSpan w:val="2"/>
            <w:shd w:val="clear" w:color="auto" w:fill="auto"/>
            <w:hideMark/>
          </w:tcPr>
          <w:p w14:paraId="3FA6E69A" w14:textId="442D76D5" w:rsidR="00586712" w:rsidRPr="00326936" w:rsidRDefault="00586712" w:rsidP="00B2278E">
            <w:pPr>
              <w:jc w:val="both"/>
              <w:rPr>
                <w:bCs/>
                <w:sz w:val="22"/>
              </w:rPr>
            </w:pPr>
            <w:r w:rsidRPr="00326936">
              <w:rPr>
                <w:bCs/>
                <w:sz w:val="22"/>
              </w:rPr>
              <w:t xml:space="preserve">Darbų / </w:t>
            </w:r>
            <w:r w:rsidRPr="00326936">
              <w:rPr>
                <w:color w:val="000000"/>
                <w:sz w:val="22"/>
              </w:rPr>
              <w:t xml:space="preserve">Atnaujinimo </w:t>
            </w:r>
            <w:r w:rsidR="00592742" w:rsidRPr="00326936">
              <w:rPr>
                <w:color w:val="000000"/>
                <w:sz w:val="22"/>
              </w:rPr>
              <w:t xml:space="preserve">ir remonto </w:t>
            </w:r>
            <w:r w:rsidRPr="00326936">
              <w:rPr>
                <w:color w:val="000000"/>
                <w:sz w:val="22"/>
              </w:rPr>
              <w:t xml:space="preserve">darbų </w:t>
            </w:r>
            <w:r w:rsidRPr="00326936">
              <w:rPr>
                <w:bCs/>
                <w:sz w:val="22"/>
              </w:rPr>
              <w:t xml:space="preserve"> kokybė neužtikrinama dėl </w:t>
            </w:r>
            <w:r w:rsidR="00B2278E" w:rsidRPr="00326936">
              <w:rPr>
                <w:bCs/>
                <w:sz w:val="22"/>
              </w:rPr>
              <w:t>K</w:t>
            </w:r>
            <w:r w:rsidRPr="00326936">
              <w:rPr>
                <w:bCs/>
                <w:sz w:val="22"/>
              </w:rPr>
              <w:t>omunalinių paslaugų kainos, kokybės ir prieinamumo.</w:t>
            </w:r>
          </w:p>
        </w:tc>
        <w:tc>
          <w:tcPr>
            <w:tcW w:w="1417" w:type="dxa"/>
            <w:shd w:val="clear" w:color="auto" w:fill="auto"/>
          </w:tcPr>
          <w:p w14:paraId="00E97D5D" w14:textId="77777777" w:rsidR="00586712" w:rsidRPr="00326936" w:rsidRDefault="00586712" w:rsidP="00586712">
            <w:pPr>
              <w:ind w:right="113"/>
              <w:jc w:val="both"/>
              <w:rPr>
                <w:sz w:val="22"/>
              </w:rPr>
            </w:pPr>
          </w:p>
        </w:tc>
        <w:tc>
          <w:tcPr>
            <w:tcW w:w="1701" w:type="dxa"/>
            <w:shd w:val="clear" w:color="auto" w:fill="auto"/>
          </w:tcPr>
          <w:p w14:paraId="187AFCFA" w14:textId="77777777" w:rsidR="00586712" w:rsidRPr="00326936" w:rsidRDefault="00586712" w:rsidP="00586712">
            <w:pPr>
              <w:ind w:right="113"/>
              <w:rPr>
                <w:sz w:val="22"/>
              </w:rPr>
            </w:pPr>
            <w:r w:rsidRPr="00326936">
              <w:rPr>
                <w:sz w:val="22"/>
              </w:rPr>
              <w:t>X</w:t>
            </w:r>
          </w:p>
        </w:tc>
        <w:tc>
          <w:tcPr>
            <w:tcW w:w="1418" w:type="dxa"/>
            <w:shd w:val="clear" w:color="auto" w:fill="auto"/>
          </w:tcPr>
          <w:p w14:paraId="4147D265" w14:textId="77777777" w:rsidR="00586712" w:rsidRPr="00326936" w:rsidRDefault="00586712" w:rsidP="00586712">
            <w:pPr>
              <w:ind w:right="113"/>
              <w:jc w:val="both"/>
              <w:rPr>
                <w:sz w:val="22"/>
              </w:rPr>
            </w:pPr>
          </w:p>
        </w:tc>
        <w:tc>
          <w:tcPr>
            <w:tcW w:w="2268" w:type="dxa"/>
          </w:tcPr>
          <w:p w14:paraId="7B5F4E48" w14:textId="77777777" w:rsidR="00586712" w:rsidRPr="00326936" w:rsidRDefault="00586712" w:rsidP="00586712">
            <w:pPr>
              <w:ind w:right="113"/>
              <w:jc w:val="both"/>
              <w:rPr>
                <w:sz w:val="22"/>
              </w:rPr>
            </w:pPr>
          </w:p>
        </w:tc>
      </w:tr>
      <w:tr w:rsidR="00586712" w:rsidRPr="00326936" w14:paraId="08D54AC3" w14:textId="77777777" w:rsidTr="00B43B6C">
        <w:trPr>
          <w:trHeight w:val="1266"/>
        </w:trPr>
        <w:tc>
          <w:tcPr>
            <w:tcW w:w="816" w:type="dxa"/>
            <w:shd w:val="clear" w:color="auto" w:fill="auto"/>
          </w:tcPr>
          <w:p w14:paraId="67A69546"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hideMark/>
          </w:tcPr>
          <w:p w14:paraId="7CB97E2F" w14:textId="1F34AF0F" w:rsidR="00586712" w:rsidRPr="00326936" w:rsidRDefault="00586712" w:rsidP="00592742">
            <w:pPr>
              <w:jc w:val="both"/>
              <w:rPr>
                <w:b/>
                <w:color w:val="000000"/>
                <w:sz w:val="22"/>
              </w:rPr>
            </w:pPr>
            <w:r w:rsidRPr="00326936">
              <w:rPr>
                <w:color w:val="000000"/>
                <w:sz w:val="22"/>
              </w:rPr>
              <w:t>Darbų arba  Atnaujinimo</w:t>
            </w:r>
            <w:r w:rsidR="00592742" w:rsidRPr="00326936">
              <w:rPr>
                <w:color w:val="000000"/>
                <w:sz w:val="22"/>
              </w:rPr>
              <w:t xml:space="preserve"> ir remonto</w:t>
            </w:r>
            <w:r w:rsidRPr="00326936">
              <w:rPr>
                <w:color w:val="000000"/>
                <w:sz w:val="22"/>
              </w:rPr>
              <w:t xml:space="preserve"> </w:t>
            </w:r>
            <w:proofErr w:type="spellStart"/>
            <w:r w:rsidRPr="00326936">
              <w:rPr>
                <w:color w:val="000000"/>
                <w:sz w:val="22"/>
              </w:rPr>
              <w:t>darbųkokybė</w:t>
            </w:r>
            <w:proofErr w:type="spellEnd"/>
            <w:r w:rsidRPr="00326936">
              <w:rPr>
                <w:color w:val="000000"/>
                <w:sz w:val="22"/>
              </w:rPr>
              <w:t xml:space="preserve"> neužtikrinama dėl žaliavų, medžiagų ir mechanizmų prieinamumo ir kokybės</w:t>
            </w:r>
          </w:p>
        </w:tc>
        <w:tc>
          <w:tcPr>
            <w:tcW w:w="3706" w:type="dxa"/>
            <w:gridSpan w:val="2"/>
            <w:shd w:val="clear" w:color="auto" w:fill="auto"/>
            <w:hideMark/>
          </w:tcPr>
          <w:p w14:paraId="732AD685" w14:textId="20E66692" w:rsidR="00586712" w:rsidRPr="00326936" w:rsidRDefault="00586712" w:rsidP="00592742">
            <w:pPr>
              <w:jc w:val="both"/>
              <w:rPr>
                <w:bCs/>
                <w:sz w:val="22"/>
              </w:rPr>
            </w:pPr>
            <w:r w:rsidRPr="00326936">
              <w:rPr>
                <w:bCs/>
                <w:sz w:val="22"/>
              </w:rPr>
              <w:t xml:space="preserve">Darbų / </w:t>
            </w:r>
            <w:r w:rsidRPr="00326936">
              <w:rPr>
                <w:color w:val="000000"/>
                <w:sz w:val="22"/>
              </w:rPr>
              <w:t xml:space="preserve">Atnaujinimo </w:t>
            </w:r>
            <w:r w:rsidR="00592742" w:rsidRPr="00326936">
              <w:rPr>
                <w:color w:val="000000"/>
                <w:sz w:val="22"/>
              </w:rPr>
              <w:t xml:space="preserve">ir remonto </w:t>
            </w:r>
            <w:r w:rsidRPr="00326936">
              <w:rPr>
                <w:color w:val="000000"/>
                <w:sz w:val="22"/>
              </w:rPr>
              <w:t xml:space="preserve">darbų </w:t>
            </w:r>
            <w:r w:rsidRPr="00326936">
              <w:rPr>
                <w:bCs/>
                <w:sz w:val="22"/>
              </w:rPr>
              <w:t xml:space="preserve">kokybė neužtikrinama dėl jiems atlikti reikalingų žaliavų, medžiagų, mechanizmų savalaikio neprieinamumo ir kokybės. </w:t>
            </w:r>
          </w:p>
        </w:tc>
        <w:tc>
          <w:tcPr>
            <w:tcW w:w="1417" w:type="dxa"/>
            <w:shd w:val="clear" w:color="auto" w:fill="auto"/>
          </w:tcPr>
          <w:p w14:paraId="4D74997D" w14:textId="77777777" w:rsidR="00586712" w:rsidRPr="00326936" w:rsidRDefault="00586712" w:rsidP="00586712">
            <w:pPr>
              <w:ind w:right="113"/>
              <w:jc w:val="both"/>
              <w:rPr>
                <w:sz w:val="22"/>
              </w:rPr>
            </w:pPr>
          </w:p>
        </w:tc>
        <w:tc>
          <w:tcPr>
            <w:tcW w:w="1701" w:type="dxa"/>
            <w:shd w:val="clear" w:color="auto" w:fill="auto"/>
          </w:tcPr>
          <w:p w14:paraId="0D311CEA" w14:textId="77777777" w:rsidR="00586712" w:rsidRPr="00326936" w:rsidRDefault="00586712" w:rsidP="00586712">
            <w:pPr>
              <w:ind w:right="113"/>
              <w:rPr>
                <w:sz w:val="22"/>
              </w:rPr>
            </w:pPr>
            <w:r w:rsidRPr="00326936">
              <w:rPr>
                <w:sz w:val="22"/>
              </w:rPr>
              <w:t>X</w:t>
            </w:r>
          </w:p>
        </w:tc>
        <w:tc>
          <w:tcPr>
            <w:tcW w:w="1418" w:type="dxa"/>
            <w:shd w:val="clear" w:color="auto" w:fill="auto"/>
          </w:tcPr>
          <w:p w14:paraId="302F01F1" w14:textId="77777777" w:rsidR="00586712" w:rsidRPr="00326936" w:rsidRDefault="00586712" w:rsidP="00586712">
            <w:pPr>
              <w:ind w:right="113"/>
              <w:jc w:val="both"/>
              <w:rPr>
                <w:sz w:val="22"/>
              </w:rPr>
            </w:pPr>
          </w:p>
        </w:tc>
        <w:tc>
          <w:tcPr>
            <w:tcW w:w="2268" w:type="dxa"/>
          </w:tcPr>
          <w:p w14:paraId="166A5897" w14:textId="77777777" w:rsidR="00586712" w:rsidRPr="00326936" w:rsidRDefault="00586712" w:rsidP="00586712">
            <w:pPr>
              <w:ind w:right="113"/>
              <w:jc w:val="both"/>
              <w:rPr>
                <w:sz w:val="22"/>
              </w:rPr>
            </w:pPr>
          </w:p>
        </w:tc>
      </w:tr>
      <w:tr w:rsidR="00586712" w:rsidRPr="00326936" w14:paraId="4985A420" w14:textId="77777777" w:rsidTr="00B43B6C">
        <w:trPr>
          <w:trHeight w:val="1115"/>
        </w:trPr>
        <w:tc>
          <w:tcPr>
            <w:tcW w:w="816" w:type="dxa"/>
            <w:shd w:val="clear" w:color="auto" w:fill="auto"/>
          </w:tcPr>
          <w:p w14:paraId="79A1CD43"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hideMark/>
          </w:tcPr>
          <w:p w14:paraId="4F4C8CE8" w14:textId="223E03B8" w:rsidR="00586712" w:rsidRPr="00326936" w:rsidRDefault="00586712" w:rsidP="00592742">
            <w:pPr>
              <w:jc w:val="both"/>
              <w:rPr>
                <w:b/>
                <w:color w:val="000000"/>
                <w:sz w:val="22"/>
              </w:rPr>
            </w:pPr>
            <w:r w:rsidRPr="00326936">
              <w:rPr>
                <w:color w:val="000000"/>
                <w:sz w:val="22"/>
              </w:rPr>
              <w:t xml:space="preserve">Darbų arba Atnaujinimo </w:t>
            </w:r>
            <w:r w:rsidR="00592742" w:rsidRPr="00326936">
              <w:rPr>
                <w:color w:val="000000"/>
                <w:sz w:val="22"/>
              </w:rPr>
              <w:t>ir remonto darbų</w:t>
            </w:r>
            <w:r w:rsidRPr="00326936">
              <w:rPr>
                <w:color w:val="000000"/>
                <w:sz w:val="22"/>
              </w:rPr>
              <w:t>, kokybė neužtikrinama dėl Subtiekėjų veiksmų ar neveikimo</w:t>
            </w:r>
          </w:p>
        </w:tc>
        <w:tc>
          <w:tcPr>
            <w:tcW w:w="3706" w:type="dxa"/>
            <w:gridSpan w:val="2"/>
            <w:shd w:val="clear" w:color="auto" w:fill="auto"/>
            <w:hideMark/>
          </w:tcPr>
          <w:p w14:paraId="46C68D01" w14:textId="0F4C92DA" w:rsidR="00586712" w:rsidRPr="00326936" w:rsidRDefault="00586712" w:rsidP="00592742">
            <w:pPr>
              <w:jc w:val="both"/>
              <w:rPr>
                <w:bCs/>
                <w:sz w:val="22"/>
              </w:rPr>
            </w:pPr>
            <w:r w:rsidRPr="00326936">
              <w:rPr>
                <w:bCs/>
                <w:sz w:val="22"/>
              </w:rPr>
              <w:t>Atlikti Darbus /</w:t>
            </w:r>
            <w:r w:rsidRPr="00326936">
              <w:rPr>
                <w:color w:val="000000"/>
                <w:sz w:val="22"/>
              </w:rPr>
              <w:t xml:space="preserve"> Atnaujinimo </w:t>
            </w:r>
            <w:r w:rsidR="00592742" w:rsidRPr="00326936">
              <w:rPr>
                <w:color w:val="000000"/>
                <w:sz w:val="22"/>
              </w:rPr>
              <w:t xml:space="preserve">ir remonto </w:t>
            </w:r>
            <w:r w:rsidRPr="00326936">
              <w:rPr>
                <w:color w:val="000000"/>
                <w:sz w:val="22"/>
              </w:rPr>
              <w:t xml:space="preserve">darbus </w:t>
            </w:r>
            <w:r w:rsidRPr="00326936">
              <w:rPr>
                <w:bCs/>
                <w:sz w:val="22"/>
              </w:rPr>
              <w:t>pasitelkiami Subtiekėjai, tačiau jie nesilaiko įsipareigojimų, neužtikrina reikalaujamos Darbų /</w:t>
            </w:r>
            <w:r w:rsidRPr="00326936">
              <w:rPr>
                <w:color w:val="000000"/>
                <w:sz w:val="22"/>
              </w:rPr>
              <w:t xml:space="preserve">Atnaujinimo </w:t>
            </w:r>
            <w:r w:rsidR="00592742" w:rsidRPr="00326936">
              <w:rPr>
                <w:color w:val="000000"/>
                <w:sz w:val="22"/>
              </w:rPr>
              <w:t xml:space="preserve">ir remonto </w:t>
            </w:r>
            <w:r w:rsidRPr="00326936">
              <w:rPr>
                <w:color w:val="000000"/>
                <w:sz w:val="22"/>
              </w:rPr>
              <w:t>darbų</w:t>
            </w:r>
            <w:r w:rsidR="00592742" w:rsidRPr="00326936">
              <w:rPr>
                <w:color w:val="000000"/>
                <w:sz w:val="22"/>
              </w:rPr>
              <w:t xml:space="preserve"> </w:t>
            </w:r>
            <w:r w:rsidRPr="00326936">
              <w:rPr>
                <w:bCs/>
                <w:sz w:val="22"/>
              </w:rPr>
              <w:t xml:space="preserve"> kokybės .</w:t>
            </w:r>
          </w:p>
        </w:tc>
        <w:tc>
          <w:tcPr>
            <w:tcW w:w="1417" w:type="dxa"/>
            <w:shd w:val="clear" w:color="auto" w:fill="auto"/>
          </w:tcPr>
          <w:p w14:paraId="4A1C2858" w14:textId="77777777" w:rsidR="00586712" w:rsidRPr="00326936" w:rsidRDefault="00586712" w:rsidP="00586712">
            <w:pPr>
              <w:ind w:right="113"/>
              <w:jc w:val="both"/>
              <w:rPr>
                <w:sz w:val="22"/>
              </w:rPr>
            </w:pPr>
          </w:p>
        </w:tc>
        <w:tc>
          <w:tcPr>
            <w:tcW w:w="1701" w:type="dxa"/>
            <w:shd w:val="clear" w:color="auto" w:fill="auto"/>
            <w:hideMark/>
          </w:tcPr>
          <w:p w14:paraId="35448EA9" w14:textId="77777777" w:rsidR="00586712" w:rsidRPr="00326936" w:rsidRDefault="00586712" w:rsidP="00586712">
            <w:pPr>
              <w:ind w:right="113"/>
              <w:jc w:val="both"/>
              <w:rPr>
                <w:sz w:val="22"/>
              </w:rPr>
            </w:pPr>
            <w:r w:rsidRPr="00326936">
              <w:rPr>
                <w:sz w:val="22"/>
              </w:rPr>
              <w:t>X</w:t>
            </w:r>
          </w:p>
        </w:tc>
        <w:tc>
          <w:tcPr>
            <w:tcW w:w="1418" w:type="dxa"/>
            <w:shd w:val="clear" w:color="auto" w:fill="auto"/>
          </w:tcPr>
          <w:p w14:paraId="2221C94E" w14:textId="77777777" w:rsidR="00586712" w:rsidRPr="00326936" w:rsidRDefault="00586712" w:rsidP="00586712">
            <w:pPr>
              <w:ind w:right="113"/>
              <w:jc w:val="both"/>
              <w:rPr>
                <w:b/>
                <w:sz w:val="22"/>
              </w:rPr>
            </w:pPr>
          </w:p>
        </w:tc>
        <w:tc>
          <w:tcPr>
            <w:tcW w:w="2268" w:type="dxa"/>
          </w:tcPr>
          <w:p w14:paraId="05347BFF" w14:textId="77777777" w:rsidR="00586712" w:rsidRPr="00326936" w:rsidRDefault="00586712" w:rsidP="00586712">
            <w:pPr>
              <w:ind w:right="113"/>
              <w:jc w:val="both"/>
              <w:rPr>
                <w:b/>
                <w:sz w:val="22"/>
              </w:rPr>
            </w:pPr>
          </w:p>
        </w:tc>
      </w:tr>
      <w:tr w:rsidR="00821AE8" w:rsidRPr="00326936" w14:paraId="1920EEFA" w14:textId="77777777" w:rsidTr="00DA0189">
        <w:trPr>
          <w:trHeight w:val="1115"/>
        </w:trPr>
        <w:tc>
          <w:tcPr>
            <w:tcW w:w="816" w:type="dxa"/>
            <w:shd w:val="clear" w:color="auto" w:fill="auto"/>
          </w:tcPr>
          <w:p w14:paraId="26F64C33" w14:textId="77777777" w:rsidR="00821AE8" w:rsidRPr="00326936" w:rsidRDefault="00821AE8" w:rsidP="009F07ED">
            <w:pPr>
              <w:pStyle w:val="Sraopastraipa"/>
              <w:numPr>
                <w:ilvl w:val="0"/>
                <w:numId w:val="31"/>
              </w:numPr>
              <w:jc w:val="both"/>
              <w:rPr>
                <w:b/>
                <w:bCs/>
                <w:color w:val="000000"/>
                <w:sz w:val="22"/>
              </w:rPr>
            </w:pPr>
          </w:p>
        </w:tc>
        <w:tc>
          <w:tcPr>
            <w:tcW w:w="13066" w:type="dxa"/>
            <w:gridSpan w:val="7"/>
            <w:shd w:val="clear" w:color="auto" w:fill="auto"/>
            <w:vAlign w:val="center"/>
          </w:tcPr>
          <w:p w14:paraId="51D5FB92" w14:textId="77777777" w:rsidR="00821AE8" w:rsidRPr="00326936" w:rsidRDefault="00821AE8" w:rsidP="00586712">
            <w:pPr>
              <w:ind w:right="113"/>
              <w:jc w:val="both"/>
              <w:rPr>
                <w:b/>
                <w:sz w:val="22"/>
              </w:rPr>
            </w:pPr>
            <w:r w:rsidRPr="00326936">
              <w:rPr>
                <w:b/>
                <w:sz w:val="22"/>
              </w:rPr>
              <w:t>Įrangos, įrenginių ir kito turto (išskyrus Naują turtą) kokybės rizika</w:t>
            </w:r>
          </w:p>
        </w:tc>
      </w:tr>
      <w:tr w:rsidR="00821AE8" w:rsidRPr="00326936" w14:paraId="07F9BD2F" w14:textId="77777777" w:rsidTr="009F07ED">
        <w:trPr>
          <w:trHeight w:val="1115"/>
        </w:trPr>
        <w:tc>
          <w:tcPr>
            <w:tcW w:w="816" w:type="dxa"/>
            <w:shd w:val="clear" w:color="auto" w:fill="auto"/>
          </w:tcPr>
          <w:p w14:paraId="1F7CA59E"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0BEA6C1A" w14:textId="07AA7EB4" w:rsidR="00821AE8" w:rsidRPr="00326936" w:rsidRDefault="00821AE8" w:rsidP="00821AE8">
            <w:pPr>
              <w:jc w:val="both"/>
              <w:rPr>
                <w:color w:val="000000"/>
                <w:sz w:val="22"/>
              </w:rPr>
            </w:pPr>
            <w:r w:rsidRPr="00326936">
              <w:rPr>
                <w:color w:val="000000"/>
                <w:sz w:val="22"/>
              </w:rPr>
              <w:t>Įsigyjama įranga / įrenginiai neatitinka S</w:t>
            </w:r>
            <w:r w:rsidR="00B2278E" w:rsidRPr="00326936">
              <w:rPr>
                <w:color w:val="000000"/>
                <w:sz w:val="22"/>
              </w:rPr>
              <w:t>utarties</w:t>
            </w:r>
            <w:r w:rsidRPr="00326936">
              <w:rPr>
                <w:color w:val="000000"/>
                <w:sz w:val="22"/>
              </w:rPr>
              <w:t>, Pasiūlymo ar teisės aktų reikalavimų</w:t>
            </w:r>
          </w:p>
        </w:tc>
        <w:tc>
          <w:tcPr>
            <w:tcW w:w="3706" w:type="dxa"/>
            <w:gridSpan w:val="2"/>
            <w:shd w:val="clear" w:color="auto" w:fill="auto"/>
          </w:tcPr>
          <w:p w14:paraId="3B41E2C9" w14:textId="32CB7A23" w:rsidR="00821AE8" w:rsidRPr="00326936" w:rsidRDefault="00821AE8" w:rsidP="00821AE8">
            <w:pPr>
              <w:jc w:val="both"/>
              <w:rPr>
                <w:bCs/>
                <w:sz w:val="22"/>
              </w:rPr>
            </w:pPr>
            <w:r w:rsidRPr="00326936">
              <w:rPr>
                <w:sz w:val="22"/>
              </w:rPr>
              <w:t>Galima situacija, kai sukurta ar įgyta įranga ar įrenginiai neatitinka S</w:t>
            </w:r>
            <w:r w:rsidR="00B2278E" w:rsidRPr="00326936">
              <w:rPr>
                <w:sz w:val="22"/>
              </w:rPr>
              <w:t>utarties</w:t>
            </w:r>
            <w:r w:rsidRPr="00326936">
              <w:rPr>
                <w:sz w:val="22"/>
              </w:rPr>
              <w:t>, Pasiūlymo ar teisės aktų reikalavimų ar jį sumontuota / įdiegta Objekte nesilaikant technologinių procesų reikalavimų. Rizikos veiksnio pasireiškimas reiškia papildomas Sąnaudas.</w:t>
            </w:r>
          </w:p>
        </w:tc>
        <w:tc>
          <w:tcPr>
            <w:tcW w:w="1417" w:type="dxa"/>
            <w:shd w:val="clear" w:color="auto" w:fill="auto"/>
          </w:tcPr>
          <w:p w14:paraId="69A5FB7B" w14:textId="77777777" w:rsidR="00821AE8" w:rsidRPr="00326936" w:rsidRDefault="00821AE8" w:rsidP="00821AE8">
            <w:pPr>
              <w:ind w:right="113"/>
              <w:jc w:val="both"/>
              <w:rPr>
                <w:sz w:val="22"/>
              </w:rPr>
            </w:pPr>
          </w:p>
        </w:tc>
        <w:tc>
          <w:tcPr>
            <w:tcW w:w="1701" w:type="dxa"/>
            <w:shd w:val="clear" w:color="auto" w:fill="auto"/>
          </w:tcPr>
          <w:p w14:paraId="1FAD7BF2" w14:textId="77777777" w:rsidR="00821AE8" w:rsidRPr="00326936" w:rsidRDefault="00821AE8" w:rsidP="00821AE8">
            <w:pPr>
              <w:ind w:right="113"/>
              <w:jc w:val="both"/>
              <w:rPr>
                <w:sz w:val="22"/>
              </w:rPr>
            </w:pPr>
            <w:r w:rsidRPr="00326936">
              <w:rPr>
                <w:sz w:val="22"/>
              </w:rPr>
              <w:t>X</w:t>
            </w:r>
          </w:p>
        </w:tc>
        <w:tc>
          <w:tcPr>
            <w:tcW w:w="1418" w:type="dxa"/>
            <w:shd w:val="clear" w:color="auto" w:fill="auto"/>
          </w:tcPr>
          <w:p w14:paraId="5D78B9B8" w14:textId="77777777" w:rsidR="00821AE8" w:rsidRPr="00326936" w:rsidRDefault="00821AE8" w:rsidP="00821AE8">
            <w:pPr>
              <w:ind w:right="113"/>
              <w:jc w:val="both"/>
              <w:rPr>
                <w:b/>
                <w:sz w:val="22"/>
              </w:rPr>
            </w:pPr>
          </w:p>
        </w:tc>
        <w:tc>
          <w:tcPr>
            <w:tcW w:w="2268" w:type="dxa"/>
          </w:tcPr>
          <w:p w14:paraId="7B79BAA1" w14:textId="77777777" w:rsidR="00821AE8" w:rsidRPr="00326936" w:rsidRDefault="00821AE8" w:rsidP="00821AE8">
            <w:pPr>
              <w:ind w:right="113"/>
              <w:jc w:val="both"/>
              <w:rPr>
                <w:b/>
                <w:sz w:val="22"/>
              </w:rPr>
            </w:pPr>
          </w:p>
        </w:tc>
      </w:tr>
      <w:tr w:rsidR="00821AE8" w:rsidRPr="00326936" w14:paraId="250F6575" w14:textId="77777777" w:rsidTr="009F07ED">
        <w:trPr>
          <w:trHeight w:val="1115"/>
        </w:trPr>
        <w:tc>
          <w:tcPr>
            <w:tcW w:w="816" w:type="dxa"/>
            <w:shd w:val="clear" w:color="auto" w:fill="auto"/>
          </w:tcPr>
          <w:p w14:paraId="12DB6FF2"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07624F6A" w14:textId="77777777" w:rsidR="00821AE8" w:rsidRPr="00326936" w:rsidRDefault="00821AE8" w:rsidP="00821AE8">
            <w:pPr>
              <w:jc w:val="both"/>
              <w:rPr>
                <w:color w:val="000000"/>
                <w:sz w:val="22"/>
              </w:rPr>
            </w:pPr>
            <w:r w:rsidRPr="00326936">
              <w:rPr>
                <w:color w:val="000000"/>
                <w:sz w:val="22"/>
              </w:rPr>
              <w:t>Sukeliama žala aplinkai, įdiegiant / montuojant įrangą / įrenginius Objektą</w:t>
            </w:r>
          </w:p>
        </w:tc>
        <w:tc>
          <w:tcPr>
            <w:tcW w:w="3706" w:type="dxa"/>
            <w:gridSpan w:val="2"/>
            <w:shd w:val="clear" w:color="auto" w:fill="auto"/>
          </w:tcPr>
          <w:p w14:paraId="618D4755" w14:textId="77777777" w:rsidR="00821AE8" w:rsidRPr="00326936" w:rsidRDefault="00821AE8" w:rsidP="00821AE8">
            <w:pPr>
              <w:jc w:val="both"/>
              <w:rPr>
                <w:bCs/>
                <w:sz w:val="22"/>
              </w:rPr>
            </w:pPr>
            <w:r w:rsidRPr="00326936">
              <w:rPr>
                <w:sz w:val="22"/>
              </w:rPr>
              <w:t>Žala aplinkai gali būti sukelta įdiegiant ar montuojant įrangą / įrenginius Objekte: gamybos (montavimo) metu į aplinką gali patekti neleistina ją užteršiančių medžiagų koncentracija, gali būti panaudotos neleistinos aplinkai pavojingos medžiagos ir pan.  Rizikos veiksnio pasireiškimas gali lemti teikiamų Paslaugų kokybę, jų apimtį bei Sąnaudų padidėjimą</w:t>
            </w:r>
          </w:p>
        </w:tc>
        <w:tc>
          <w:tcPr>
            <w:tcW w:w="1417" w:type="dxa"/>
            <w:shd w:val="clear" w:color="auto" w:fill="auto"/>
          </w:tcPr>
          <w:p w14:paraId="03F68011" w14:textId="77777777" w:rsidR="00821AE8" w:rsidRPr="00326936" w:rsidRDefault="00821AE8" w:rsidP="00821AE8">
            <w:pPr>
              <w:ind w:right="113"/>
              <w:jc w:val="both"/>
              <w:rPr>
                <w:sz w:val="22"/>
              </w:rPr>
            </w:pPr>
          </w:p>
        </w:tc>
        <w:tc>
          <w:tcPr>
            <w:tcW w:w="1701" w:type="dxa"/>
            <w:shd w:val="clear" w:color="auto" w:fill="auto"/>
          </w:tcPr>
          <w:p w14:paraId="229BCD24" w14:textId="77777777" w:rsidR="00821AE8" w:rsidRPr="00326936" w:rsidRDefault="00821AE8" w:rsidP="00821AE8">
            <w:pPr>
              <w:rPr>
                <w:sz w:val="22"/>
              </w:rPr>
            </w:pPr>
            <w:r w:rsidRPr="00326936">
              <w:rPr>
                <w:sz w:val="22"/>
              </w:rPr>
              <w:t>X</w:t>
            </w:r>
          </w:p>
          <w:p w14:paraId="4E19A410" w14:textId="77777777" w:rsidR="00821AE8" w:rsidRPr="00326936" w:rsidRDefault="00821AE8" w:rsidP="00821AE8">
            <w:pPr>
              <w:ind w:right="113"/>
              <w:jc w:val="both"/>
              <w:rPr>
                <w:sz w:val="22"/>
              </w:rPr>
            </w:pPr>
          </w:p>
        </w:tc>
        <w:tc>
          <w:tcPr>
            <w:tcW w:w="1418" w:type="dxa"/>
            <w:shd w:val="clear" w:color="auto" w:fill="auto"/>
          </w:tcPr>
          <w:p w14:paraId="48B7C650" w14:textId="77777777" w:rsidR="00821AE8" w:rsidRPr="00326936" w:rsidRDefault="00821AE8" w:rsidP="00821AE8">
            <w:pPr>
              <w:ind w:right="113"/>
              <w:jc w:val="both"/>
              <w:rPr>
                <w:b/>
                <w:sz w:val="22"/>
              </w:rPr>
            </w:pPr>
          </w:p>
        </w:tc>
        <w:tc>
          <w:tcPr>
            <w:tcW w:w="2268" w:type="dxa"/>
          </w:tcPr>
          <w:p w14:paraId="4D3FD65C" w14:textId="77777777" w:rsidR="00821AE8" w:rsidRPr="00326936" w:rsidRDefault="00821AE8" w:rsidP="00821AE8">
            <w:pPr>
              <w:ind w:right="113"/>
              <w:jc w:val="both"/>
              <w:rPr>
                <w:b/>
                <w:sz w:val="22"/>
              </w:rPr>
            </w:pPr>
          </w:p>
        </w:tc>
      </w:tr>
      <w:tr w:rsidR="00821AE8" w:rsidRPr="00326936" w14:paraId="39DCBEE8" w14:textId="77777777" w:rsidTr="009F07ED">
        <w:trPr>
          <w:trHeight w:val="1115"/>
        </w:trPr>
        <w:tc>
          <w:tcPr>
            <w:tcW w:w="816" w:type="dxa"/>
            <w:shd w:val="clear" w:color="auto" w:fill="auto"/>
          </w:tcPr>
          <w:p w14:paraId="5AB411C5"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491A8B5B" w14:textId="77777777" w:rsidR="00821AE8" w:rsidRPr="00326936" w:rsidRDefault="00821AE8" w:rsidP="00821AE8">
            <w:pPr>
              <w:jc w:val="both"/>
              <w:rPr>
                <w:color w:val="000000"/>
                <w:sz w:val="22"/>
              </w:rPr>
            </w:pPr>
            <w:r w:rsidRPr="00326936">
              <w:rPr>
                <w:color w:val="000000"/>
                <w:sz w:val="22"/>
              </w:rPr>
              <w:t>Valdžios subjektas Paslaugų teikimo metu pakeičia reikalavimus diegiamai / montuojamai įrangai / įrenginiams</w:t>
            </w:r>
          </w:p>
        </w:tc>
        <w:tc>
          <w:tcPr>
            <w:tcW w:w="3706" w:type="dxa"/>
            <w:gridSpan w:val="2"/>
            <w:shd w:val="clear" w:color="auto" w:fill="auto"/>
          </w:tcPr>
          <w:p w14:paraId="1A610544" w14:textId="3DAFC293" w:rsidR="00821AE8" w:rsidRPr="00326936" w:rsidRDefault="00821AE8" w:rsidP="00B2278E">
            <w:pPr>
              <w:jc w:val="both"/>
              <w:rPr>
                <w:bCs/>
                <w:sz w:val="22"/>
              </w:rPr>
            </w:pPr>
            <w:r w:rsidRPr="00326936">
              <w:rPr>
                <w:sz w:val="22"/>
              </w:rPr>
              <w:t>Valdžios subjektas Paslaugų teikimo etape nurodo Privačiam subjektui kitus reikalavimus diegiamai / montuojamai įrangai, nei tie, pagal kuriuos Investuotojas rengė ir teikė Pasiūlymą,</w:t>
            </w:r>
            <w:r w:rsidR="005E0FA4" w:rsidRPr="00326936">
              <w:rPr>
                <w:sz w:val="22"/>
              </w:rPr>
              <w:t xml:space="preserve"> </w:t>
            </w:r>
            <w:r w:rsidR="00B2278E" w:rsidRPr="00326936">
              <w:t xml:space="preserve"> </w:t>
            </w:r>
            <w:r w:rsidR="00B2278E" w:rsidRPr="00326936">
              <w:rPr>
                <w:sz w:val="22"/>
              </w:rPr>
              <w:t xml:space="preserve">įskaitant Finansinį veiklos modelį,  </w:t>
            </w:r>
            <w:r w:rsidRPr="00326936">
              <w:rPr>
                <w:sz w:val="22"/>
              </w:rPr>
              <w:t xml:space="preserve">ar </w:t>
            </w:r>
            <w:r w:rsidRPr="00326936">
              <w:rPr>
                <w:sz w:val="22"/>
              </w:rPr>
              <w:lastRenderedPageBreak/>
              <w:t>pagal kuriuos Privatus subjektas sukūrė ar įsigijo ir sumontavo / įdiegė įrangą / įrenginius Objekte</w:t>
            </w:r>
            <w:r w:rsidR="00B2278E" w:rsidRPr="00326936">
              <w:rPr>
                <w:sz w:val="22"/>
              </w:rPr>
              <w:t>.</w:t>
            </w:r>
            <w:r w:rsidRPr="00326936">
              <w:rPr>
                <w:sz w:val="22"/>
              </w:rPr>
              <w:t>.  Rizikos veiksnio pasireiškimas gali lemti teikiamų Paslaugų kokybę, jų apimtį bei Sąnaudų padidėjimą</w:t>
            </w:r>
          </w:p>
        </w:tc>
        <w:tc>
          <w:tcPr>
            <w:tcW w:w="1417" w:type="dxa"/>
            <w:shd w:val="clear" w:color="auto" w:fill="auto"/>
          </w:tcPr>
          <w:p w14:paraId="1713C810" w14:textId="77777777" w:rsidR="00821AE8" w:rsidRPr="00326936" w:rsidRDefault="00821AE8" w:rsidP="00821AE8">
            <w:pPr>
              <w:jc w:val="both"/>
              <w:rPr>
                <w:sz w:val="22"/>
              </w:rPr>
            </w:pPr>
            <w:r w:rsidRPr="00326936">
              <w:rPr>
                <w:sz w:val="22"/>
              </w:rPr>
              <w:lastRenderedPageBreak/>
              <w:t>X</w:t>
            </w:r>
          </w:p>
          <w:p w14:paraId="6CEED6CA" w14:textId="77777777" w:rsidR="00821AE8" w:rsidRPr="00326936" w:rsidRDefault="00821AE8" w:rsidP="00821AE8">
            <w:pPr>
              <w:ind w:right="113"/>
              <w:jc w:val="both"/>
              <w:rPr>
                <w:sz w:val="22"/>
              </w:rPr>
            </w:pPr>
          </w:p>
        </w:tc>
        <w:tc>
          <w:tcPr>
            <w:tcW w:w="1701" w:type="dxa"/>
            <w:shd w:val="clear" w:color="auto" w:fill="auto"/>
          </w:tcPr>
          <w:p w14:paraId="21B30071" w14:textId="77777777" w:rsidR="00821AE8" w:rsidRPr="00326936" w:rsidRDefault="00821AE8" w:rsidP="00821AE8">
            <w:pPr>
              <w:ind w:right="113"/>
              <w:jc w:val="both"/>
              <w:rPr>
                <w:sz w:val="22"/>
              </w:rPr>
            </w:pPr>
          </w:p>
        </w:tc>
        <w:tc>
          <w:tcPr>
            <w:tcW w:w="1418" w:type="dxa"/>
            <w:shd w:val="clear" w:color="auto" w:fill="auto"/>
          </w:tcPr>
          <w:p w14:paraId="6B24A8AB" w14:textId="77777777" w:rsidR="00821AE8" w:rsidRPr="00326936" w:rsidRDefault="00821AE8" w:rsidP="00821AE8">
            <w:pPr>
              <w:ind w:right="113"/>
              <w:jc w:val="both"/>
              <w:rPr>
                <w:b/>
                <w:sz w:val="22"/>
              </w:rPr>
            </w:pPr>
          </w:p>
        </w:tc>
        <w:tc>
          <w:tcPr>
            <w:tcW w:w="2268" w:type="dxa"/>
          </w:tcPr>
          <w:p w14:paraId="78679C1B" w14:textId="77777777" w:rsidR="00821AE8" w:rsidRPr="00326936" w:rsidRDefault="00821AE8" w:rsidP="00821AE8">
            <w:pPr>
              <w:ind w:right="113"/>
              <w:jc w:val="both"/>
              <w:rPr>
                <w:b/>
                <w:sz w:val="22"/>
              </w:rPr>
            </w:pPr>
          </w:p>
        </w:tc>
      </w:tr>
      <w:tr w:rsidR="00821AE8" w:rsidRPr="00326936" w14:paraId="6F9A48A2" w14:textId="77777777" w:rsidTr="009F07ED">
        <w:trPr>
          <w:trHeight w:val="1115"/>
        </w:trPr>
        <w:tc>
          <w:tcPr>
            <w:tcW w:w="816" w:type="dxa"/>
            <w:shd w:val="clear" w:color="auto" w:fill="auto"/>
          </w:tcPr>
          <w:p w14:paraId="649490F0"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32892C0B" w14:textId="77777777" w:rsidR="00821AE8" w:rsidRPr="00326936" w:rsidRDefault="00821AE8" w:rsidP="00821AE8">
            <w:pPr>
              <w:jc w:val="both"/>
              <w:rPr>
                <w:color w:val="000000"/>
                <w:sz w:val="22"/>
              </w:rPr>
            </w:pPr>
            <w:r w:rsidRPr="00326936">
              <w:rPr>
                <w:color w:val="000000"/>
                <w:sz w:val="22"/>
              </w:rPr>
              <w:t xml:space="preserve">Reikalavimai diegiamai / montuojamai įrangai / įrenginiams pakeičiami </w:t>
            </w:r>
            <w:r w:rsidRPr="00326936">
              <w:rPr>
                <w:sz w:val="22"/>
              </w:rPr>
              <w:t>Privataus subjekto</w:t>
            </w:r>
            <w:r w:rsidRPr="00326936">
              <w:rPr>
                <w:color w:val="000000"/>
                <w:sz w:val="22"/>
              </w:rPr>
              <w:t xml:space="preserve"> iniciatyva ir / arba reikalavimu</w:t>
            </w:r>
          </w:p>
        </w:tc>
        <w:tc>
          <w:tcPr>
            <w:tcW w:w="3706" w:type="dxa"/>
            <w:gridSpan w:val="2"/>
            <w:shd w:val="clear" w:color="auto" w:fill="auto"/>
          </w:tcPr>
          <w:p w14:paraId="536B6834" w14:textId="77777777" w:rsidR="00821AE8" w:rsidRPr="00326936" w:rsidRDefault="00821AE8" w:rsidP="00821AE8">
            <w:pPr>
              <w:jc w:val="both"/>
              <w:rPr>
                <w:bCs/>
                <w:sz w:val="22"/>
              </w:rPr>
            </w:pPr>
            <w:r w:rsidRPr="00326936">
              <w:rPr>
                <w:sz w:val="22"/>
              </w:rPr>
              <w:t>Prasidėjus Sutarties įgyvendinimui Privatus subjektas inicijuoja diegiamos / montuojamos įrangos / įrenginių kokybės reikalavimų pakeitimą.  Rizikos veiksnio pasireiškimas gali lemti teikiamų Paslaugų kokybę, jų apimtį bei Sąnaudų padidėjimą</w:t>
            </w:r>
          </w:p>
        </w:tc>
        <w:tc>
          <w:tcPr>
            <w:tcW w:w="1417" w:type="dxa"/>
            <w:shd w:val="clear" w:color="auto" w:fill="auto"/>
          </w:tcPr>
          <w:p w14:paraId="5A89744C" w14:textId="77777777" w:rsidR="00821AE8" w:rsidRPr="00326936" w:rsidRDefault="00821AE8" w:rsidP="00821AE8">
            <w:pPr>
              <w:ind w:right="113"/>
              <w:jc w:val="both"/>
              <w:rPr>
                <w:sz w:val="22"/>
              </w:rPr>
            </w:pPr>
          </w:p>
        </w:tc>
        <w:tc>
          <w:tcPr>
            <w:tcW w:w="1701" w:type="dxa"/>
            <w:shd w:val="clear" w:color="auto" w:fill="auto"/>
          </w:tcPr>
          <w:p w14:paraId="663F668B" w14:textId="77777777" w:rsidR="00821AE8" w:rsidRPr="00326936" w:rsidRDefault="00821AE8" w:rsidP="00821AE8">
            <w:pPr>
              <w:ind w:right="113"/>
              <w:jc w:val="both"/>
              <w:rPr>
                <w:sz w:val="22"/>
              </w:rPr>
            </w:pPr>
            <w:r w:rsidRPr="00326936">
              <w:rPr>
                <w:sz w:val="22"/>
              </w:rPr>
              <w:t xml:space="preserve">X </w:t>
            </w:r>
          </w:p>
        </w:tc>
        <w:tc>
          <w:tcPr>
            <w:tcW w:w="1418" w:type="dxa"/>
            <w:shd w:val="clear" w:color="auto" w:fill="auto"/>
          </w:tcPr>
          <w:p w14:paraId="294DC1A8" w14:textId="77777777" w:rsidR="00821AE8" w:rsidRPr="00326936" w:rsidRDefault="00821AE8" w:rsidP="00821AE8">
            <w:pPr>
              <w:ind w:right="113"/>
              <w:jc w:val="both"/>
              <w:rPr>
                <w:b/>
                <w:sz w:val="22"/>
              </w:rPr>
            </w:pPr>
          </w:p>
        </w:tc>
        <w:tc>
          <w:tcPr>
            <w:tcW w:w="2268" w:type="dxa"/>
          </w:tcPr>
          <w:p w14:paraId="270B17BC" w14:textId="77777777" w:rsidR="00821AE8" w:rsidRPr="00326936" w:rsidRDefault="00821AE8" w:rsidP="00821AE8">
            <w:pPr>
              <w:ind w:right="113"/>
              <w:jc w:val="both"/>
              <w:rPr>
                <w:b/>
                <w:sz w:val="22"/>
              </w:rPr>
            </w:pPr>
          </w:p>
        </w:tc>
      </w:tr>
      <w:tr w:rsidR="00821AE8" w:rsidRPr="00326936" w14:paraId="1D75E6DA" w14:textId="77777777" w:rsidTr="009F07ED">
        <w:trPr>
          <w:trHeight w:val="1115"/>
        </w:trPr>
        <w:tc>
          <w:tcPr>
            <w:tcW w:w="816" w:type="dxa"/>
            <w:shd w:val="clear" w:color="auto" w:fill="auto"/>
          </w:tcPr>
          <w:p w14:paraId="0CE157AE" w14:textId="77777777" w:rsidR="00821AE8" w:rsidRPr="00326936" w:rsidRDefault="00821AE8" w:rsidP="009F07ED">
            <w:pPr>
              <w:pStyle w:val="Sraopastraipa"/>
              <w:numPr>
                <w:ilvl w:val="0"/>
                <w:numId w:val="31"/>
              </w:numPr>
              <w:jc w:val="both"/>
              <w:rPr>
                <w:b/>
                <w:bCs/>
                <w:color w:val="000000"/>
                <w:sz w:val="22"/>
              </w:rPr>
            </w:pPr>
          </w:p>
        </w:tc>
        <w:tc>
          <w:tcPr>
            <w:tcW w:w="13066" w:type="dxa"/>
            <w:gridSpan w:val="7"/>
            <w:shd w:val="clear" w:color="auto" w:fill="auto"/>
            <w:vAlign w:val="center"/>
          </w:tcPr>
          <w:p w14:paraId="3BED662F" w14:textId="77777777" w:rsidR="00821AE8" w:rsidRPr="00326936" w:rsidRDefault="00821AE8" w:rsidP="009F07ED">
            <w:pPr>
              <w:ind w:right="113"/>
              <w:rPr>
                <w:b/>
                <w:sz w:val="22"/>
              </w:rPr>
            </w:pPr>
            <w:r w:rsidRPr="00326936">
              <w:rPr>
                <w:b/>
                <w:sz w:val="22"/>
              </w:rPr>
              <w:t>Finansavimo prieinamumo rizika</w:t>
            </w:r>
          </w:p>
        </w:tc>
      </w:tr>
      <w:tr w:rsidR="00821AE8" w:rsidRPr="00326936" w14:paraId="495C790B" w14:textId="77777777" w:rsidTr="00DA0189">
        <w:trPr>
          <w:trHeight w:val="1115"/>
        </w:trPr>
        <w:tc>
          <w:tcPr>
            <w:tcW w:w="816" w:type="dxa"/>
            <w:shd w:val="clear" w:color="auto" w:fill="auto"/>
          </w:tcPr>
          <w:p w14:paraId="4F260180"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00147035" w14:textId="1AC84D9B" w:rsidR="00821AE8" w:rsidRPr="00326936" w:rsidRDefault="00821AE8" w:rsidP="00B2278E">
            <w:pPr>
              <w:jc w:val="both"/>
              <w:rPr>
                <w:color w:val="000000"/>
                <w:sz w:val="22"/>
              </w:rPr>
            </w:pPr>
            <w:r w:rsidRPr="00326936">
              <w:rPr>
                <w:color w:val="000000"/>
                <w:sz w:val="22"/>
              </w:rPr>
              <w:t xml:space="preserve">Nuostoliai dėl skirtingų finansavimo </w:t>
            </w:r>
            <w:r w:rsidR="00B2278E" w:rsidRPr="00326936">
              <w:rPr>
                <w:color w:val="000000"/>
                <w:sz w:val="22"/>
              </w:rPr>
              <w:t>S</w:t>
            </w:r>
            <w:r w:rsidRPr="00326936">
              <w:rPr>
                <w:color w:val="000000"/>
                <w:sz w:val="22"/>
              </w:rPr>
              <w:t>ąnaudų ir veiklos pajamų valiutų</w:t>
            </w:r>
          </w:p>
        </w:tc>
        <w:tc>
          <w:tcPr>
            <w:tcW w:w="3706" w:type="dxa"/>
            <w:gridSpan w:val="2"/>
            <w:shd w:val="clear" w:color="auto" w:fill="auto"/>
          </w:tcPr>
          <w:p w14:paraId="2B215987" w14:textId="77777777" w:rsidR="00821AE8" w:rsidRPr="00326936" w:rsidRDefault="00821AE8" w:rsidP="00821AE8">
            <w:pPr>
              <w:jc w:val="both"/>
              <w:rPr>
                <w:sz w:val="22"/>
              </w:rPr>
            </w:pPr>
            <w:r w:rsidRPr="00326936">
              <w:rPr>
                <w:sz w:val="22"/>
              </w:rPr>
              <w:t>Projekto finansavimas užtikrinamas sudarant paskolos sutartį ar sutartis viena valiuta, o pagrindinių pajamų srautai planuojami kita valiuta. Sudarant Finansinį veiklos modelį įvertinamas šių valiutų tarpusavio santykis, tačiau dėl ilgos Sutarties trukmės šis santykis gali pasikeisti.</w:t>
            </w:r>
          </w:p>
        </w:tc>
        <w:tc>
          <w:tcPr>
            <w:tcW w:w="1417" w:type="dxa"/>
            <w:shd w:val="clear" w:color="auto" w:fill="auto"/>
          </w:tcPr>
          <w:p w14:paraId="39745355" w14:textId="77777777" w:rsidR="00821AE8" w:rsidRPr="00326936" w:rsidRDefault="00821AE8" w:rsidP="00821AE8">
            <w:pPr>
              <w:ind w:right="113"/>
              <w:jc w:val="both"/>
              <w:rPr>
                <w:sz w:val="22"/>
              </w:rPr>
            </w:pPr>
          </w:p>
        </w:tc>
        <w:tc>
          <w:tcPr>
            <w:tcW w:w="1701" w:type="dxa"/>
            <w:shd w:val="clear" w:color="auto" w:fill="auto"/>
          </w:tcPr>
          <w:p w14:paraId="3EADA956" w14:textId="77777777" w:rsidR="00821AE8" w:rsidRPr="00326936" w:rsidRDefault="00821AE8" w:rsidP="00821AE8">
            <w:pPr>
              <w:ind w:right="113"/>
              <w:jc w:val="both"/>
              <w:rPr>
                <w:sz w:val="22"/>
              </w:rPr>
            </w:pPr>
            <w:r w:rsidRPr="00326936">
              <w:rPr>
                <w:sz w:val="22"/>
              </w:rPr>
              <w:t>X</w:t>
            </w:r>
          </w:p>
        </w:tc>
        <w:tc>
          <w:tcPr>
            <w:tcW w:w="1418" w:type="dxa"/>
            <w:shd w:val="clear" w:color="auto" w:fill="auto"/>
          </w:tcPr>
          <w:p w14:paraId="274630B2" w14:textId="77777777" w:rsidR="00821AE8" w:rsidRPr="00326936" w:rsidRDefault="00821AE8" w:rsidP="00821AE8">
            <w:pPr>
              <w:ind w:right="113"/>
              <w:jc w:val="both"/>
              <w:rPr>
                <w:b/>
                <w:sz w:val="22"/>
              </w:rPr>
            </w:pPr>
          </w:p>
        </w:tc>
        <w:tc>
          <w:tcPr>
            <w:tcW w:w="2268" w:type="dxa"/>
          </w:tcPr>
          <w:p w14:paraId="4AC6D815" w14:textId="77777777" w:rsidR="00821AE8" w:rsidRPr="00326936" w:rsidRDefault="00821AE8" w:rsidP="00821AE8">
            <w:pPr>
              <w:ind w:right="113"/>
              <w:jc w:val="both"/>
              <w:rPr>
                <w:b/>
                <w:sz w:val="22"/>
              </w:rPr>
            </w:pPr>
          </w:p>
        </w:tc>
      </w:tr>
      <w:tr w:rsidR="00821AE8" w:rsidRPr="00326936" w14:paraId="37228676" w14:textId="77777777" w:rsidTr="00DA0189">
        <w:trPr>
          <w:trHeight w:val="1115"/>
        </w:trPr>
        <w:tc>
          <w:tcPr>
            <w:tcW w:w="816" w:type="dxa"/>
            <w:shd w:val="clear" w:color="auto" w:fill="auto"/>
          </w:tcPr>
          <w:p w14:paraId="7B9C658C"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39F0A1CC" w14:textId="115602BC" w:rsidR="00821AE8" w:rsidRPr="00326936" w:rsidRDefault="00821AE8" w:rsidP="00B2278E">
            <w:pPr>
              <w:jc w:val="both"/>
              <w:rPr>
                <w:color w:val="000000"/>
                <w:sz w:val="22"/>
              </w:rPr>
            </w:pPr>
            <w:r w:rsidRPr="00326936">
              <w:rPr>
                <w:color w:val="000000"/>
                <w:sz w:val="22"/>
              </w:rPr>
              <w:t>Finansavimo poreikis pasikeičia dėl padidėjusių Investicijų, jeigu Investicijos padidėja dėl aplinkybių, už kurias pagal Sutartį atsako Investuotojas ir / ar Privatus subjektas</w:t>
            </w:r>
          </w:p>
        </w:tc>
        <w:tc>
          <w:tcPr>
            <w:tcW w:w="3706" w:type="dxa"/>
            <w:gridSpan w:val="2"/>
            <w:shd w:val="clear" w:color="auto" w:fill="auto"/>
          </w:tcPr>
          <w:p w14:paraId="5F7BE55A" w14:textId="2BB3AE74" w:rsidR="00821AE8" w:rsidRPr="00326936" w:rsidRDefault="00821AE8" w:rsidP="00821AE8">
            <w:pPr>
              <w:jc w:val="both"/>
              <w:rPr>
                <w:sz w:val="22"/>
              </w:rPr>
            </w:pPr>
            <w:r w:rsidRPr="00326936">
              <w:rPr>
                <w:sz w:val="22"/>
              </w:rPr>
              <w:t>Padidėjus Investicij</w:t>
            </w:r>
            <w:r w:rsidR="00B2278E" w:rsidRPr="00326936">
              <w:rPr>
                <w:sz w:val="22"/>
              </w:rPr>
              <w:t>oms</w:t>
            </w:r>
            <w:r w:rsidRPr="00326936">
              <w:rPr>
                <w:sz w:val="22"/>
              </w:rPr>
              <w:t xml:space="preserve"> iškyla poreikis užtikrinti papildomą finansavimą, kuris reikalingas užtikrinti Projekto finansinį gyvybingumą.</w:t>
            </w:r>
          </w:p>
        </w:tc>
        <w:tc>
          <w:tcPr>
            <w:tcW w:w="1417" w:type="dxa"/>
            <w:shd w:val="clear" w:color="auto" w:fill="auto"/>
          </w:tcPr>
          <w:p w14:paraId="2F1A8A28" w14:textId="77777777" w:rsidR="00821AE8" w:rsidRPr="00326936" w:rsidRDefault="00821AE8" w:rsidP="00821AE8">
            <w:pPr>
              <w:ind w:right="113"/>
              <w:jc w:val="both"/>
              <w:rPr>
                <w:sz w:val="22"/>
              </w:rPr>
            </w:pPr>
          </w:p>
        </w:tc>
        <w:tc>
          <w:tcPr>
            <w:tcW w:w="1701" w:type="dxa"/>
            <w:shd w:val="clear" w:color="auto" w:fill="auto"/>
          </w:tcPr>
          <w:p w14:paraId="2832FFEB" w14:textId="77777777" w:rsidR="00821AE8" w:rsidRPr="00326936" w:rsidRDefault="00821AE8" w:rsidP="00821AE8">
            <w:pPr>
              <w:ind w:right="113"/>
              <w:jc w:val="both"/>
              <w:rPr>
                <w:sz w:val="22"/>
              </w:rPr>
            </w:pPr>
            <w:r w:rsidRPr="00326936">
              <w:rPr>
                <w:sz w:val="22"/>
              </w:rPr>
              <w:t>X</w:t>
            </w:r>
          </w:p>
        </w:tc>
        <w:tc>
          <w:tcPr>
            <w:tcW w:w="1418" w:type="dxa"/>
            <w:shd w:val="clear" w:color="auto" w:fill="auto"/>
          </w:tcPr>
          <w:p w14:paraId="4790969D" w14:textId="77777777" w:rsidR="00821AE8" w:rsidRPr="00326936" w:rsidRDefault="00821AE8" w:rsidP="00821AE8">
            <w:pPr>
              <w:ind w:right="113"/>
              <w:jc w:val="both"/>
              <w:rPr>
                <w:b/>
                <w:sz w:val="22"/>
              </w:rPr>
            </w:pPr>
          </w:p>
        </w:tc>
        <w:tc>
          <w:tcPr>
            <w:tcW w:w="2268" w:type="dxa"/>
          </w:tcPr>
          <w:p w14:paraId="10EEE060" w14:textId="77777777" w:rsidR="00821AE8" w:rsidRPr="00326936" w:rsidRDefault="00821AE8" w:rsidP="00821AE8">
            <w:pPr>
              <w:ind w:right="113"/>
              <w:jc w:val="both"/>
              <w:rPr>
                <w:b/>
                <w:sz w:val="22"/>
              </w:rPr>
            </w:pPr>
          </w:p>
        </w:tc>
      </w:tr>
      <w:tr w:rsidR="00821AE8" w:rsidRPr="00326936" w14:paraId="1E288B74" w14:textId="77777777" w:rsidTr="00DA0189">
        <w:trPr>
          <w:trHeight w:val="1115"/>
        </w:trPr>
        <w:tc>
          <w:tcPr>
            <w:tcW w:w="816" w:type="dxa"/>
            <w:shd w:val="clear" w:color="auto" w:fill="auto"/>
          </w:tcPr>
          <w:p w14:paraId="428D3090"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3D8CDA08" w14:textId="27386EE9" w:rsidR="00821AE8" w:rsidRPr="00326936" w:rsidRDefault="00821AE8" w:rsidP="00B2278E">
            <w:pPr>
              <w:jc w:val="both"/>
              <w:rPr>
                <w:color w:val="000000"/>
                <w:sz w:val="22"/>
              </w:rPr>
            </w:pPr>
            <w:r w:rsidRPr="00326936">
              <w:rPr>
                <w:color w:val="000000"/>
                <w:sz w:val="22"/>
              </w:rPr>
              <w:t>Finansavimo poreikis pasikeičia dėl padidėjusių Investicijų, jeigu Investicijos padidėja dėl aplinkybių, už kurias pagal Sutartį atsako Valdžios subjektas</w:t>
            </w:r>
          </w:p>
        </w:tc>
        <w:tc>
          <w:tcPr>
            <w:tcW w:w="3706" w:type="dxa"/>
            <w:gridSpan w:val="2"/>
            <w:shd w:val="clear" w:color="auto" w:fill="auto"/>
          </w:tcPr>
          <w:p w14:paraId="5F9536F3" w14:textId="3B03A129" w:rsidR="00821AE8" w:rsidRPr="00326936" w:rsidRDefault="00821AE8" w:rsidP="00B2278E">
            <w:pPr>
              <w:jc w:val="both"/>
              <w:rPr>
                <w:sz w:val="22"/>
              </w:rPr>
            </w:pPr>
            <w:r w:rsidRPr="00326936">
              <w:rPr>
                <w:sz w:val="22"/>
              </w:rPr>
              <w:t>Padidėjus Investicij</w:t>
            </w:r>
            <w:r w:rsidR="00B2278E" w:rsidRPr="00326936">
              <w:rPr>
                <w:sz w:val="22"/>
              </w:rPr>
              <w:t>oms</w:t>
            </w:r>
            <w:r w:rsidRPr="00326936">
              <w:rPr>
                <w:sz w:val="22"/>
              </w:rPr>
              <w:t xml:space="preserve"> iškyla poreikis užtikrinti papildomą finansavimą, kuris reikalingas užtikrinti Projekto finansinį gyvybingumą.</w:t>
            </w:r>
          </w:p>
        </w:tc>
        <w:tc>
          <w:tcPr>
            <w:tcW w:w="1417" w:type="dxa"/>
            <w:shd w:val="clear" w:color="auto" w:fill="auto"/>
          </w:tcPr>
          <w:p w14:paraId="7A6A0481" w14:textId="77777777" w:rsidR="00821AE8" w:rsidRPr="00326936" w:rsidRDefault="00821AE8" w:rsidP="00821AE8">
            <w:pPr>
              <w:ind w:right="113"/>
              <w:jc w:val="both"/>
              <w:rPr>
                <w:sz w:val="22"/>
              </w:rPr>
            </w:pPr>
            <w:r w:rsidRPr="00326936">
              <w:rPr>
                <w:sz w:val="22"/>
              </w:rPr>
              <w:t>X</w:t>
            </w:r>
          </w:p>
        </w:tc>
        <w:tc>
          <w:tcPr>
            <w:tcW w:w="1701" w:type="dxa"/>
            <w:shd w:val="clear" w:color="auto" w:fill="auto"/>
          </w:tcPr>
          <w:p w14:paraId="503BCF36" w14:textId="77777777" w:rsidR="00821AE8" w:rsidRPr="00326936" w:rsidRDefault="00821AE8" w:rsidP="00821AE8">
            <w:pPr>
              <w:ind w:right="113"/>
              <w:jc w:val="both"/>
              <w:rPr>
                <w:sz w:val="22"/>
              </w:rPr>
            </w:pPr>
          </w:p>
        </w:tc>
        <w:tc>
          <w:tcPr>
            <w:tcW w:w="1418" w:type="dxa"/>
            <w:shd w:val="clear" w:color="auto" w:fill="auto"/>
          </w:tcPr>
          <w:p w14:paraId="21891852" w14:textId="77777777" w:rsidR="00821AE8" w:rsidRPr="00326936" w:rsidRDefault="00821AE8" w:rsidP="00821AE8">
            <w:pPr>
              <w:ind w:right="113"/>
              <w:jc w:val="both"/>
              <w:rPr>
                <w:b/>
                <w:sz w:val="22"/>
              </w:rPr>
            </w:pPr>
          </w:p>
        </w:tc>
        <w:tc>
          <w:tcPr>
            <w:tcW w:w="2268" w:type="dxa"/>
          </w:tcPr>
          <w:p w14:paraId="2376C321" w14:textId="77777777" w:rsidR="00821AE8" w:rsidRPr="00326936" w:rsidRDefault="00821AE8" w:rsidP="00821AE8">
            <w:pPr>
              <w:ind w:right="113"/>
              <w:jc w:val="both"/>
              <w:rPr>
                <w:b/>
                <w:sz w:val="22"/>
              </w:rPr>
            </w:pPr>
          </w:p>
        </w:tc>
      </w:tr>
      <w:tr w:rsidR="00821AE8" w:rsidRPr="00326936" w14:paraId="4577FAD4" w14:textId="77777777" w:rsidTr="00DA0189">
        <w:trPr>
          <w:trHeight w:val="1115"/>
        </w:trPr>
        <w:tc>
          <w:tcPr>
            <w:tcW w:w="816" w:type="dxa"/>
            <w:shd w:val="clear" w:color="auto" w:fill="auto"/>
          </w:tcPr>
          <w:p w14:paraId="147A990A"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3E4DDB71" w14:textId="77777777" w:rsidR="00821AE8" w:rsidRPr="00326936" w:rsidRDefault="00821AE8" w:rsidP="00821AE8">
            <w:pPr>
              <w:jc w:val="both"/>
              <w:rPr>
                <w:color w:val="000000"/>
                <w:sz w:val="22"/>
              </w:rPr>
            </w:pPr>
            <w:r w:rsidRPr="00326936">
              <w:rPr>
                <w:color w:val="000000"/>
                <w:sz w:val="22"/>
              </w:rPr>
              <w:t>Pagrindinės paskolos suteikimo sąlygų įvykdymas</w:t>
            </w:r>
          </w:p>
        </w:tc>
        <w:tc>
          <w:tcPr>
            <w:tcW w:w="3706" w:type="dxa"/>
            <w:gridSpan w:val="2"/>
            <w:shd w:val="clear" w:color="auto" w:fill="auto"/>
          </w:tcPr>
          <w:p w14:paraId="4BE84A7A" w14:textId="77777777" w:rsidR="00821AE8" w:rsidRPr="00326936" w:rsidRDefault="00821AE8" w:rsidP="00821AE8">
            <w:pPr>
              <w:jc w:val="both"/>
              <w:rPr>
                <w:sz w:val="22"/>
              </w:rPr>
            </w:pPr>
            <w:r w:rsidRPr="00326936">
              <w:rPr>
                <w:sz w:val="22"/>
              </w:rPr>
              <w:t>Privatus subjektas, būdamas atsakingas už Projekto finansavimą, prisiima riziką įvykdyti visas Finansuotojo ar Kito paskolos teikėjo sąlygas.</w:t>
            </w:r>
          </w:p>
        </w:tc>
        <w:tc>
          <w:tcPr>
            <w:tcW w:w="1417" w:type="dxa"/>
            <w:shd w:val="clear" w:color="auto" w:fill="auto"/>
          </w:tcPr>
          <w:p w14:paraId="297E0EA7" w14:textId="77777777" w:rsidR="00821AE8" w:rsidRPr="00326936" w:rsidRDefault="00821AE8" w:rsidP="00821AE8">
            <w:pPr>
              <w:ind w:right="113"/>
              <w:jc w:val="both"/>
              <w:rPr>
                <w:sz w:val="22"/>
              </w:rPr>
            </w:pPr>
          </w:p>
        </w:tc>
        <w:tc>
          <w:tcPr>
            <w:tcW w:w="1701" w:type="dxa"/>
            <w:shd w:val="clear" w:color="auto" w:fill="auto"/>
          </w:tcPr>
          <w:p w14:paraId="6404D875" w14:textId="77777777" w:rsidR="00821AE8" w:rsidRPr="00326936" w:rsidRDefault="00821AE8" w:rsidP="00821AE8">
            <w:pPr>
              <w:ind w:right="113"/>
              <w:jc w:val="both"/>
              <w:rPr>
                <w:sz w:val="22"/>
              </w:rPr>
            </w:pPr>
            <w:r w:rsidRPr="00326936">
              <w:rPr>
                <w:sz w:val="22"/>
              </w:rPr>
              <w:t>X</w:t>
            </w:r>
          </w:p>
        </w:tc>
        <w:tc>
          <w:tcPr>
            <w:tcW w:w="1418" w:type="dxa"/>
            <w:shd w:val="clear" w:color="auto" w:fill="auto"/>
          </w:tcPr>
          <w:p w14:paraId="28F0FEC3" w14:textId="77777777" w:rsidR="00821AE8" w:rsidRPr="00326936" w:rsidRDefault="00821AE8" w:rsidP="00821AE8">
            <w:pPr>
              <w:ind w:right="113"/>
              <w:jc w:val="both"/>
              <w:rPr>
                <w:b/>
                <w:sz w:val="22"/>
              </w:rPr>
            </w:pPr>
          </w:p>
        </w:tc>
        <w:tc>
          <w:tcPr>
            <w:tcW w:w="2268" w:type="dxa"/>
          </w:tcPr>
          <w:p w14:paraId="406A34CA" w14:textId="77777777" w:rsidR="00821AE8" w:rsidRPr="00326936" w:rsidRDefault="00821AE8" w:rsidP="00821AE8">
            <w:pPr>
              <w:ind w:right="113"/>
              <w:jc w:val="both"/>
              <w:rPr>
                <w:b/>
                <w:sz w:val="22"/>
              </w:rPr>
            </w:pPr>
          </w:p>
        </w:tc>
      </w:tr>
      <w:tr w:rsidR="00821AE8" w:rsidRPr="00326936" w14:paraId="3E6959EA" w14:textId="77777777" w:rsidTr="00DA0189">
        <w:trPr>
          <w:trHeight w:val="1115"/>
        </w:trPr>
        <w:tc>
          <w:tcPr>
            <w:tcW w:w="816" w:type="dxa"/>
            <w:shd w:val="clear" w:color="auto" w:fill="auto"/>
          </w:tcPr>
          <w:p w14:paraId="26DE81DD"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4128D5E0" w14:textId="77777777" w:rsidR="00821AE8" w:rsidRPr="00326936" w:rsidRDefault="00821AE8" w:rsidP="00821AE8">
            <w:pPr>
              <w:jc w:val="both"/>
              <w:rPr>
                <w:color w:val="000000"/>
                <w:sz w:val="22"/>
              </w:rPr>
            </w:pPr>
            <w:r w:rsidRPr="00326936">
              <w:rPr>
                <w:color w:val="000000"/>
                <w:sz w:val="22"/>
              </w:rPr>
              <w:t>Pagrindinės paskolos tarpbankinių paskolų palūkanų norma pasikeičia iki Sutarties įsigaliojimo visa apimtimi</w:t>
            </w:r>
          </w:p>
        </w:tc>
        <w:tc>
          <w:tcPr>
            <w:tcW w:w="3706" w:type="dxa"/>
            <w:gridSpan w:val="2"/>
            <w:shd w:val="clear" w:color="auto" w:fill="auto"/>
          </w:tcPr>
          <w:p w14:paraId="56A1BD01" w14:textId="77777777" w:rsidR="00821AE8" w:rsidRPr="00326936" w:rsidRDefault="00821AE8" w:rsidP="00821AE8">
            <w:pPr>
              <w:jc w:val="both"/>
              <w:rPr>
                <w:sz w:val="22"/>
              </w:rPr>
            </w:pPr>
            <w:r w:rsidRPr="00326936">
              <w:rPr>
                <w:sz w:val="22"/>
              </w:rPr>
              <w:t>Specifinis rizikos veiksnys, kuris tikėtina pasireiškia per trumpesnį nei vieneri metai laikotarpį (tiksli laikotarpio trukmė priklauso nuo to, kiek laiko Sutartyje bus skirta Sutarties įsigaliojimui visa apimtimi). Galima situacija, kai laikotarpyje tarp Sutarties sudarymo ir jos įsigaliojimo visa apimtimi pasikeičia tarpbankinių paskolų palūkanų norma.</w:t>
            </w:r>
          </w:p>
        </w:tc>
        <w:tc>
          <w:tcPr>
            <w:tcW w:w="1417" w:type="dxa"/>
            <w:shd w:val="clear" w:color="auto" w:fill="auto"/>
          </w:tcPr>
          <w:p w14:paraId="15DCA5E9" w14:textId="77777777" w:rsidR="00821AE8" w:rsidRPr="00326936" w:rsidRDefault="00821AE8" w:rsidP="00821AE8">
            <w:pPr>
              <w:ind w:right="113"/>
              <w:jc w:val="both"/>
              <w:rPr>
                <w:sz w:val="22"/>
              </w:rPr>
            </w:pPr>
            <w:r w:rsidRPr="00326936">
              <w:rPr>
                <w:sz w:val="22"/>
              </w:rPr>
              <w:t>X</w:t>
            </w:r>
          </w:p>
        </w:tc>
        <w:tc>
          <w:tcPr>
            <w:tcW w:w="1701" w:type="dxa"/>
            <w:shd w:val="clear" w:color="auto" w:fill="auto"/>
          </w:tcPr>
          <w:p w14:paraId="4CD58741" w14:textId="77777777" w:rsidR="00821AE8" w:rsidRPr="00326936" w:rsidRDefault="00821AE8" w:rsidP="00821AE8">
            <w:pPr>
              <w:ind w:right="113"/>
              <w:jc w:val="both"/>
              <w:rPr>
                <w:sz w:val="22"/>
              </w:rPr>
            </w:pPr>
          </w:p>
        </w:tc>
        <w:tc>
          <w:tcPr>
            <w:tcW w:w="1418" w:type="dxa"/>
            <w:shd w:val="clear" w:color="auto" w:fill="auto"/>
          </w:tcPr>
          <w:p w14:paraId="36B29783" w14:textId="77777777" w:rsidR="00821AE8" w:rsidRPr="00326936" w:rsidRDefault="00821AE8" w:rsidP="00821AE8">
            <w:pPr>
              <w:ind w:right="113"/>
              <w:jc w:val="both"/>
              <w:rPr>
                <w:b/>
                <w:sz w:val="22"/>
              </w:rPr>
            </w:pPr>
          </w:p>
        </w:tc>
        <w:tc>
          <w:tcPr>
            <w:tcW w:w="2268" w:type="dxa"/>
          </w:tcPr>
          <w:p w14:paraId="7C6B60B1" w14:textId="77777777" w:rsidR="00821AE8" w:rsidRPr="00326936" w:rsidRDefault="00821AE8" w:rsidP="00821AE8">
            <w:pPr>
              <w:ind w:right="113"/>
              <w:jc w:val="both"/>
              <w:rPr>
                <w:b/>
                <w:sz w:val="22"/>
              </w:rPr>
            </w:pPr>
          </w:p>
        </w:tc>
      </w:tr>
      <w:tr w:rsidR="00B609BE" w:rsidRPr="00326936" w14:paraId="2CC8B242" w14:textId="77777777" w:rsidTr="00DA0189">
        <w:trPr>
          <w:trHeight w:val="1115"/>
        </w:trPr>
        <w:tc>
          <w:tcPr>
            <w:tcW w:w="816" w:type="dxa"/>
            <w:shd w:val="clear" w:color="auto" w:fill="auto"/>
          </w:tcPr>
          <w:p w14:paraId="6AAB4A56" w14:textId="77777777" w:rsidR="00B609BE" w:rsidRPr="00326936" w:rsidRDefault="00B609BE" w:rsidP="00B609BE">
            <w:pPr>
              <w:numPr>
                <w:ilvl w:val="1"/>
                <w:numId w:val="31"/>
              </w:numPr>
              <w:contextualSpacing/>
              <w:jc w:val="both"/>
              <w:rPr>
                <w:b/>
                <w:bCs/>
                <w:color w:val="000000"/>
                <w:sz w:val="22"/>
              </w:rPr>
            </w:pPr>
          </w:p>
        </w:tc>
        <w:tc>
          <w:tcPr>
            <w:tcW w:w="2556" w:type="dxa"/>
            <w:shd w:val="clear" w:color="auto" w:fill="auto"/>
          </w:tcPr>
          <w:p w14:paraId="484FA766" w14:textId="77777777" w:rsidR="00B609BE" w:rsidRPr="00326936" w:rsidRDefault="00B609BE" w:rsidP="00277CE2">
            <w:pPr>
              <w:jc w:val="both"/>
              <w:rPr>
                <w:color w:val="000000"/>
                <w:sz w:val="22"/>
              </w:rPr>
            </w:pPr>
            <w:r w:rsidRPr="00326936">
              <w:rPr>
                <w:color w:val="000000"/>
                <w:sz w:val="22"/>
              </w:rPr>
              <w:t xml:space="preserve">Pagrindinės paskolos tarpbankinių paskolų palūkanų norma pasikeičia </w:t>
            </w:r>
            <w:r w:rsidR="00277CE2" w:rsidRPr="00326936">
              <w:rPr>
                <w:color w:val="000000"/>
                <w:sz w:val="22"/>
              </w:rPr>
              <w:t>po</w:t>
            </w:r>
            <w:r w:rsidRPr="00326936">
              <w:rPr>
                <w:color w:val="000000"/>
                <w:sz w:val="22"/>
              </w:rPr>
              <w:t xml:space="preserve"> Sutarties įsigaliojimo visa apimtimi</w:t>
            </w:r>
          </w:p>
        </w:tc>
        <w:tc>
          <w:tcPr>
            <w:tcW w:w="3706" w:type="dxa"/>
            <w:gridSpan w:val="2"/>
            <w:shd w:val="clear" w:color="auto" w:fill="auto"/>
          </w:tcPr>
          <w:p w14:paraId="32D5CBF2" w14:textId="77777777" w:rsidR="00B609BE" w:rsidRPr="00326936" w:rsidRDefault="00277CE2" w:rsidP="00277CE2">
            <w:pPr>
              <w:jc w:val="both"/>
              <w:rPr>
                <w:sz w:val="22"/>
              </w:rPr>
            </w:pPr>
            <w:r w:rsidRPr="00326936">
              <w:rPr>
                <w:sz w:val="22"/>
              </w:rPr>
              <w:t xml:space="preserve">Galima situacija, kai Sutarties galiojimo laikotarpiu keičiantis makroekonomikos sąlygoms, keičiasi tarpbankinių paskolų palūkanų norma. </w:t>
            </w:r>
          </w:p>
        </w:tc>
        <w:tc>
          <w:tcPr>
            <w:tcW w:w="1417" w:type="dxa"/>
            <w:shd w:val="clear" w:color="auto" w:fill="auto"/>
          </w:tcPr>
          <w:p w14:paraId="4EFDDF3A" w14:textId="77777777" w:rsidR="00B609BE" w:rsidRPr="00326936" w:rsidRDefault="00B609BE" w:rsidP="00B609BE">
            <w:pPr>
              <w:ind w:right="113"/>
              <w:jc w:val="both"/>
              <w:rPr>
                <w:sz w:val="22"/>
              </w:rPr>
            </w:pPr>
          </w:p>
        </w:tc>
        <w:tc>
          <w:tcPr>
            <w:tcW w:w="1701" w:type="dxa"/>
            <w:shd w:val="clear" w:color="auto" w:fill="auto"/>
          </w:tcPr>
          <w:p w14:paraId="7C698584" w14:textId="77777777" w:rsidR="00B609BE" w:rsidRPr="00326936" w:rsidRDefault="00B609BE" w:rsidP="00B609BE">
            <w:pPr>
              <w:ind w:right="113"/>
              <w:jc w:val="both"/>
              <w:rPr>
                <w:sz w:val="22"/>
              </w:rPr>
            </w:pPr>
            <w:r w:rsidRPr="00326936">
              <w:rPr>
                <w:sz w:val="22"/>
              </w:rPr>
              <w:t>X</w:t>
            </w:r>
          </w:p>
        </w:tc>
        <w:tc>
          <w:tcPr>
            <w:tcW w:w="1418" w:type="dxa"/>
            <w:shd w:val="clear" w:color="auto" w:fill="auto"/>
          </w:tcPr>
          <w:p w14:paraId="773403CC" w14:textId="77777777" w:rsidR="00B609BE" w:rsidRPr="00326936" w:rsidRDefault="00B609BE" w:rsidP="00B609BE">
            <w:pPr>
              <w:ind w:right="113"/>
              <w:jc w:val="both"/>
              <w:rPr>
                <w:b/>
                <w:sz w:val="22"/>
              </w:rPr>
            </w:pPr>
          </w:p>
        </w:tc>
        <w:tc>
          <w:tcPr>
            <w:tcW w:w="2268" w:type="dxa"/>
          </w:tcPr>
          <w:p w14:paraId="2182AA37" w14:textId="77777777" w:rsidR="00B609BE" w:rsidRPr="00326936" w:rsidRDefault="00B609BE" w:rsidP="00B609BE">
            <w:pPr>
              <w:ind w:right="113"/>
              <w:jc w:val="both"/>
              <w:rPr>
                <w:b/>
                <w:sz w:val="22"/>
              </w:rPr>
            </w:pPr>
          </w:p>
        </w:tc>
      </w:tr>
      <w:tr w:rsidR="00821AE8" w:rsidRPr="00326936" w14:paraId="788CFC3D" w14:textId="77777777" w:rsidTr="00DA0189">
        <w:trPr>
          <w:trHeight w:val="1115"/>
        </w:trPr>
        <w:tc>
          <w:tcPr>
            <w:tcW w:w="816" w:type="dxa"/>
            <w:shd w:val="clear" w:color="auto" w:fill="auto"/>
          </w:tcPr>
          <w:p w14:paraId="2A6B633F"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74CB367C" w14:textId="77777777" w:rsidR="00821AE8" w:rsidRPr="00326936" w:rsidRDefault="00821AE8" w:rsidP="00821AE8">
            <w:pPr>
              <w:jc w:val="both"/>
              <w:rPr>
                <w:color w:val="000000"/>
                <w:sz w:val="22"/>
              </w:rPr>
            </w:pPr>
            <w:r w:rsidRPr="00326936">
              <w:rPr>
                <w:color w:val="000000"/>
                <w:sz w:val="22"/>
              </w:rPr>
              <w:t xml:space="preserve">Finansavimo poreikis pasikeičia dėl PVM tarifo pasikeitimo </w:t>
            </w:r>
          </w:p>
        </w:tc>
        <w:tc>
          <w:tcPr>
            <w:tcW w:w="3706" w:type="dxa"/>
            <w:gridSpan w:val="2"/>
            <w:shd w:val="clear" w:color="auto" w:fill="auto"/>
          </w:tcPr>
          <w:p w14:paraId="32F621A4" w14:textId="77777777" w:rsidR="00821AE8" w:rsidRPr="00326936" w:rsidRDefault="00821AE8" w:rsidP="00821AE8">
            <w:pPr>
              <w:jc w:val="both"/>
              <w:rPr>
                <w:sz w:val="22"/>
              </w:rPr>
            </w:pPr>
            <w:r w:rsidRPr="00326936">
              <w:rPr>
                <w:sz w:val="22"/>
              </w:rPr>
              <w:t xml:space="preserve">Galima situacija, kai pasikeitus PVM tarifui, iškyla poreikis užtikrinti papildomą finansavimą nei buvo apskaičiuotas sudarant Finansinį veiklos modelį. PVM tarifo pasikeitimas nepakeičia veiklos sąnaudų ir pajamų dydžio, tačiau turi </w:t>
            </w:r>
            <w:r w:rsidRPr="00326936">
              <w:rPr>
                <w:sz w:val="22"/>
              </w:rPr>
              <w:lastRenderedPageBreak/>
              <w:t>ženklią įtaką Projekto finansiniam gyvybingumui.</w:t>
            </w:r>
          </w:p>
        </w:tc>
        <w:tc>
          <w:tcPr>
            <w:tcW w:w="1417" w:type="dxa"/>
            <w:shd w:val="clear" w:color="auto" w:fill="auto"/>
          </w:tcPr>
          <w:p w14:paraId="27756E51" w14:textId="77777777" w:rsidR="00821AE8" w:rsidRPr="00326936" w:rsidRDefault="00821AE8" w:rsidP="00821AE8">
            <w:pPr>
              <w:ind w:right="113"/>
              <w:jc w:val="both"/>
              <w:rPr>
                <w:sz w:val="22"/>
              </w:rPr>
            </w:pPr>
            <w:r w:rsidRPr="00326936">
              <w:rPr>
                <w:sz w:val="22"/>
              </w:rPr>
              <w:lastRenderedPageBreak/>
              <w:t>X</w:t>
            </w:r>
          </w:p>
        </w:tc>
        <w:tc>
          <w:tcPr>
            <w:tcW w:w="1701" w:type="dxa"/>
            <w:shd w:val="clear" w:color="auto" w:fill="auto"/>
          </w:tcPr>
          <w:p w14:paraId="5F15D5D1" w14:textId="77777777" w:rsidR="00821AE8" w:rsidRPr="00326936" w:rsidRDefault="00821AE8" w:rsidP="00821AE8">
            <w:pPr>
              <w:ind w:right="113"/>
              <w:jc w:val="both"/>
              <w:rPr>
                <w:sz w:val="22"/>
              </w:rPr>
            </w:pPr>
          </w:p>
        </w:tc>
        <w:tc>
          <w:tcPr>
            <w:tcW w:w="1418" w:type="dxa"/>
            <w:shd w:val="clear" w:color="auto" w:fill="auto"/>
          </w:tcPr>
          <w:p w14:paraId="63B89C33" w14:textId="77777777" w:rsidR="00821AE8" w:rsidRPr="00326936" w:rsidRDefault="00821AE8" w:rsidP="00821AE8">
            <w:pPr>
              <w:ind w:right="113"/>
              <w:jc w:val="both"/>
              <w:rPr>
                <w:b/>
                <w:sz w:val="22"/>
              </w:rPr>
            </w:pPr>
          </w:p>
        </w:tc>
        <w:tc>
          <w:tcPr>
            <w:tcW w:w="2268" w:type="dxa"/>
          </w:tcPr>
          <w:p w14:paraId="3C4D323C" w14:textId="77777777" w:rsidR="00821AE8" w:rsidRPr="00326936" w:rsidRDefault="00821AE8" w:rsidP="00821AE8">
            <w:pPr>
              <w:ind w:right="113"/>
              <w:jc w:val="both"/>
              <w:rPr>
                <w:b/>
                <w:sz w:val="22"/>
              </w:rPr>
            </w:pPr>
          </w:p>
        </w:tc>
      </w:tr>
      <w:tr w:rsidR="00821AE8" w:rsidRPr="00326936" w14:paraId="300FE18A" w14:textId="77777777" w:rsidTr="00DA0189">
        <w:trPr>
          <w:trHeight w:val="1115"/>
        </w:trPr>
        <w:tc>
          <w:tcPr>
            <w:tcW w:w="816" w:type="dxa"/>
            <w:shd w:val="clear" w:color="auto" w:fill="auto"/>
          </w:tcPr>
          <w:p w14:paraId="53B5A533"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7A8F64E0" w14:textId="77777777" w:rsidR="00821AE8" w:rsidRPr="00326936" w:rsidRDefault="00821AE8" w:rsidP="00821AE8">
            <w:pPr>
              <w:jc w:val="both"/>
              <w:rPr>
                <w:color w:val="000000"/>
                <w:sz w:val="22"/>
              </w:rPr>
            </w:pPr>
            <w:r w:rsidRPr="00326936">
              <w:rPr>
                <w:color w:val="000000"/>
                <w:sz w:val="22"/>
              </w:rPr>
              <w:t>Finansavimo poreikis pasikeičia dėl bet kurio mokesčio, išskyrus PVM, ar rinkliavos tarifo pasikeitimo, jeigu tai nepriskiriama prie Esminio teisės aktų pasikeitimo</w:t>
            </w:r>
          </w:p>
        </w:tc>
        <w:tc>
          <w:tcPr>
            <w:tcW w:w="3706" w:type="dxa"/>
            <w:gridSpan w:val="2"/>
            <w:shd w:val="clear" w:color="auto" w:fill="auto"/>
          </w:tcPr>
          <w:p w14:paraId="6A1DCCEC" w14:textId="77777777" w:rsidR="00821AE8" w:rsidRPr="00326936" w:rsidRDefault="00821AE8" w:rsidP="00821AE8">
            <w:pPr>
              <w:jc w:val="both"/>
              <w:rPr>
                <w:sz w:val="22"/>
              </w:rPr>
            </w:pPr>
            <w:r w:rsidRPr="00326936">
              <w:rPr>
                <w:sz w:val="22"/>
              </w:rPr>
              <w:t>Pasikeitus bet kurio mokesčio, išskyrus PVM, tarifui taip pat rinkliavų tarifams, iškyla poreikis užtikrinti papildomą finansavimą nei buvo apskaičiuotas sudarant Finansinį veiklos modelį. Rizika priskiriama Privačiam subjektui, jeigu toks pasikeitimas nėra laikomas Esminiu teisės aktų pasikeitimu.</w:t>
            </w:r>
          </w:p>
        </w:tc>
        <w:tc>
          <w:tcPr>
            <w:tcW w:w="1417" w:type="dxa"/>
            <w:shd w:val="clear" w:color="auto" w:fill="auto"/>
          </w:tcPr>
          <w:p w14:paraId="144B7B23" w14:textId="77777777" w:rsidR="00821AE8" w:rsidRPr="00326936" w:rsidRDefault="00821AE8" w:rsidP="00821AE8">
            <w:pPr>
              <w:ind w:right="113"/>
              <w:jc w:val="both"/>
              <w:rPr>
                <w:sz w:val="22"/>
              </w:rPr>
            </w:pPr>
          </w:p>
        </w:tc>
        <w:tc>
          <w:tcPr>
            <w:tcW w:w="1701" w:type="dxa"/>
            <w:shd w:val="clear" w:color="auto" w:fill="auto"/>
          </w:tcPr>
          <w:p w14:paraId="2EBFBBCB" w14:textId="77777777" w:rsidR="00821AE8" w:rsidRPr="00326936" w:rsidRDefault="00821AE8" w:rsidP="00821AE8">
            <w:pPr>
              <w:ind w:right="113"/>
              <w:jc w:val="both"/>
              <w:rPr>
                <w:sz w:val="22"/>
              </w:rPr>
            </w:pPr>
            <w:r w:rsidRPr="00326936">
              <w:rPr>
                <w:sz w:val="22"/>
              </w:rPr>
              <w:t>X</w:t>
            </w:r>
          </w:p>
        </w:tc>
        <w:tc>
          <w:tcPr>
            <w:tcW w:w="1418" w:type="dxa"/>
            <w:shd w:val="clear" w:color="auto" w:fill="auto"/>
          </w:tcPr>
          <w:p w14:paraId="0C941891" w14:textId="77777777" w:rsidR="00821AE8" w:rsidRPr="00326936" w:rsidRDefault="00821AE8" w:rsidP="00821AE8">
            <w:pPr>
              <w:ind w:right="113"/>
              <w:jc w:val="both"/>
              <w:rPr>
                <w:b/>
                <w:sz w:val="22"/>
              </w:rPr>
            </w:pPr>
          </w:p>
        </w:tc>
        <w:tc>
          <w:tcPr>
            <w:tcW w:w="2268" w:type="dxa"/>
          </w:tcPr>
          <w:p w14:paraId="287F2089" w14:textId="77777777" w:rsidR="00821AE8" w:rsidRPr="00326936" w:rsidRDefault="00821AE8" w:rsidP="00821AE8">
            <w:pPr>
              <w:ind w:right="113"/>
              <w:jc w:val="both"/>
              <w:rPr>
                <w:b/>
                <w:sz w:val="22"/>
              </w:rPr>
            </w:pPr>
          </w:p>
        </w:tc>
      </w:tr>
      <w:tr w:rsidR="00821AE8" w:rsidRPr="00326936" w14:paraId="29C978F9" w14:textId="77777777" w:rsidTr="00DA0189">
        <w:trPr>
          <w:trHeight w:val="1115"/>
        </w:trPr>
        <w:tc>
          <w:tcPr>
            <w:tcW w:w="816" w:type="dxa"/>
            <w:shd w:val="clear" w:color="auto" w:fill="auto"/>
          </w:tcPr>
          <w:p w14:paraId="6C4C46B1"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4540F328" w14:textId="77777777" w:rsidR="00821AE8" w:rsidRPr="00326936" w:rsidRDefault="00821AE8" w:rsidP="00821AE8">
            <w:pPr>
              <w:jc w:val="both"/>
              <w:rPr>
                <w:color w:val="000000"/>
                <w:sz w:val="22"/>
              </w:rPr>
            </w:pPr>
            <w:r w:rsidRPr="00326936">
              <w:rPr>
                <w:color w:val="000000"/>
                <w:sz w:val="22"/>
              </w:rPr>
              <w:t>Finansavimo poreikis pasikeičia dėl Subtiekėjų ar kitų ūkio subjektų veiksmų ar neveikimo</w:t>
            </w:r>
          </w:p>
        </w:tc>
        <w:tc>
          <w:tcPr>
            <w:tcW w:w="3706" w:type="dxa"/>
            <w:gridSpan w:val="2"/>
            <w:shd w:val="clear" w:color="auto" w:fill="auto"/>
          </w:tcPr>
          <w:p w14:paraId="67BD0CF0" w14:textId="77777777" w:rsidR="00821AE8" w:rsidRPr="00326936" w:rsidRDefault="00821AE8" w:rsidP="00821AE8">
            <w:pPr>
              <w:jc w:val="both"/>
              <w:rPr>
                <w:sz w:val="22"/>
              </w:rPr>
            </w:pPr>
            <w:r w:rsidRPr="00326936">
              <w:rPr>
                <w:sz w:val="22"/>
              </w:rPr>
              <w:t>Finansavimui užtikrinti pasitelkiami Subtiekėjai ar kiti ūkio subjektai, tačiau jie nesilaiko įsipareigojimų, atlieka kitus neplanuotus veiksmus, dėl kurių pasikeičia finansavimo iš kitų šaltinių poreikis.</w:t>
            </w:r>
          </w:p>
        </w:tc>
        <w:tc>
          <w:tcPr>
            <w:tcW w:w="1417" w:type="dxa"/>
            <w:shd w:val="clear" w:color="auto" w:fill="auto"/>
          </w:tcPr>
          <w:p w14:paraId="5AA630FF" w14:textId="77777777" w:rsidR="00821AE8" w:rsidRPr="00326936" w:rsidRDefault="00821AE8" w:rsidP="00821AE8">
            <w:pPr>
              <w:ind w:right="113"/>
              <w:jc w:val="both"/>
              <w:rPr>
                <w:sz w:val="22"/>
              </w:rPr>
            </w:pPr>
          </w:p>
        </w:tc>
        <w:tc>
          <w:tcPr>
            <w:tcW w:w="1701" w:type="dxa"/>
            <w:shd w:val="clear" w:color="auto" w:fill="auto"/>
          </w:tcPr>
          <w:p w14:paraId="34B2905D" w14:textId="77777777" w:rsidR="00821AE8" w:rsidRPr="00326936" w:rsidRDefault="00821AE8" w:rsidP="00821AE8">
            <w:pPr>
              <w:ind w:right="113"/>
              <w:jc w:val="both"/>
              <w:rPr>
                <w:sz w:val="22"/>
              </w:rPr>
            </w:pPr>
            <w:r w:rsidRPr="00326936">
              <w:rPr>
                <w:sz w:val="22"/>
              </w:rPr>
              <w:t>X</w:t>
            </w:r>
          </w:p>
        </w:tc>
        <w:tc>
          <w:tcPr>
            <w:tcW w:w="1418" w:type="dxa"/>
            <w:shd w:val="clear" w:color="auto" w:fill="auto"/>
          </w:tcPr>
          <w:p w14:paraId="4158FE93" w14:textId="77777777" w:rsidR="00821AE8" w:rsidRPr="00326936" w:rsidRDefault="00821AE8" w:rsidP="00821AE8">
            <w:pPr>
              <w:ind w:right="113"/>
              <w:jc w:val="both"/>
              <w:rPr>
                <w:b/>
                <w:sz w:val="22"/>
              </w:rPr>
            </w:pPr>
          </w:p>
        </w:tc>
        <w:tc>
          <w:tcPr>
            <w:tcW w:w="2268" w:type="dxa"/>
          </w:tcPr>
          <w:p w14:paraId="0E2B2F7D" w14:textId="77777777" w:rsidR="00821AE8" w:rsidRPr="00326936" w:rsidRDefault="00821AE8" w:rsidP="00821AE8">
            <w:pPr>
              <w:ind w:right="113"/>
              <w:jc w:val="both"/>
              <w:rPr>
                <w:b/>
                <w:sz w:val="22"/>
              </w:rPr>
            </w:pPr>
          </w:p>
        </w:tc>
      </w:tr>
      <w:tr w:rsidR="00821AE8" w:rsidRPr="00326936" w14:paraId="13BA019E" w14:textId="77777777" w:rsidTr="00DA0189">
        <w:trPr>
          <w:trHeight w:val="1115"/>
        </w:trPr>
        <w:tc>
          <w:tcPr>
            <w:tcW w:w="816" w:type="dxa"/>
            <w:shd w:val="clear" w:color="auto" w:fill="auto"/>
          </w:tcPr>
          <w:p w14:paraId="3132A287"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7E91E61D" w14:textId="77777777" w:rsidR="00821AE8" w:rsidRPr="00326936" w:rsidRDefault="00821AE8" w:rsidP="00821AE8">
            <w:pPr>
              <w:jc w:val="both"/>
              <w:rPr>
                <w:color w:val="000000"/>
                <w:sz w:val="22"/>
              </w:rPr>
            </w:pPr>
            <w:r w:rsidRPr="00326936">
              <w:rPr>
                <w:color w:val="000000"/>
                <w:sz w:val="22"/>
                <w:szCs w:val="22"/>
              </w:rPr>
              <w:t>Finansavimo poreikis pasikeičia dėl Esminio teisės aktų pasikeitimo</w:t>
            </w:r>
          </w:p>
        </w:tc>
        <w:tc>
          <w:tcPr>
            <w:tcW w:w="3706" w:type="dxa"/>
            <w:gridSpan w:val="2"/>
            <w:shd w:val="clear" w:color="auto" w:fill="auto"/>
          </w:tcPr>
          <w:p w14:paraId="3E35D4E8" w14:textId="77777777" w:rsidR="00821AE8" w:rsidRPr="00326936" w:rsidRDefault="00821AE8" w:rsidP="00821AE8">
            <w:pPr>
              <w:jc w:val="both"/>
              <w:rPr>
                <w:sz w:val="22"/>
              </w:rPr>
            </w:pPr>
            <w:r w:rsidRPr="00326936">
              <w:rPr>
                <w:sz w:val="22"/>
                <w:szCs w:val="22"/>
              </w:rPr>
              <w:t xml:space="preserve">Ši rizika pasireiškia, kai priimami ar pakeičiami teisės aktai, kurie pagal Sutartį priskiriami Specialiesiems ar Diskriminaciniams teisės aktams, ar kitų teisės aktų, kurių pakeitimas pagal Sutartį priskiriamas prie </w:t>
            </w:r>
            <w:proofErr w:type="spellStart"/>
            <w:r w:rsidRPr="00326936">
              <w:rPr>
                <w:sz w:val="22"/>
                <w:szCs w:val="22"/>
              </w:rPr>
              <w:t>Esmininio</w:t>
            </w:r>
            <w:proofErr w:type="spellEnd"/>
            <w:r w:rsidRPr="00326936">
              <w:rPr>
                <w:sz w:val="22"/>
                <w:szCs w:val="22"/>
              </w:rPr>
              <w:t xml:space="preserve"> teisės aktų pasikeitimo.</w:t>
            </w:r>
          </w:p>
        </w:tc>
        <w:tc>
          <w:tcPr>
            <w:tcW w:w="1417" w:type="dxa"/>
            <w:shd w:val="clear" w:color="auto" w:fill="auto"/>
          </w:tcPr>
          <w:p w14:paraId="32359130" w14:textId="77777777" w:rsidR="00821AE8" w:rsidRPr="00326936" w:rsidRDefault="00821AE8" w:rsidP="00821AE8">
            <w:pPr>
              <w:ind w:right="113"/>
              <w:jc w:val="both"/>
              <w:rPr>
                <w:sz w:val="22"/>
              </w:rPr>
            </w:pPr>
            <w:r w:rsidRPr="00326936">
              <w:rPr>
                <w:sz w:val="22"/>
              </w:rPr>
              <w:t>X</w:t>
            </w:r>
          </w:p>
        </w:tc>
        <w:tc>
          <w:tcPr>
            <w:tcW w:w="1701" w:type="dxa"/>
            <w:shd w:val="clear" w:color="auto" w:fill="auto"/>
          </w:tcPr>
          <w:p w14:paraId="4C0FAE29" w14:textId="77777777" w:rsidR="00821AE8" w:rsidRPr="00326936" w:rsidRDefault="00821AE8" w:rsidP="00821AE8">
            <w:pPr>
              <w:ind w:right="113"/>
              <w:jc w:val="both"/>
              <w:rPr>
                <w:sz w:val="22"/>
              </w:rPr>
            </w:pPr>
          </w:p>
        </w:tc>
        <w:tc>
          <w:tcPr>
            <w:tcW w:w="1418" w:type="dxa"/>
            <w:shd w:val="clear" w:color="auto" w:fill="auto"/>
          </w:tcPr>
          <w:p w14:paraId="10993EED" w14:textId="77777777" w:rsidR="00821AE8" w:rsidRPr="00326936" w:rsidRDefault="00821AE8" w:rsidP="00821AE8">
            <w:pPr>
              <w:ind w:right="113"/>
              <w:jc w:val="both"/>
              <w:rPr>
                <w:b/>
                <w:sz w:val="22"/>
              </w:rPr>
            </w:pPr>
          </w:p>
        </w:tc>
        <w:tc>
          <w:tcPr>
            <w:tcW w:w="2268" w:type="dxa"/>
          </w:tcPr>
          <w:p w14:paraId="620FD061" w14:textId="77777777" w:rsidR="00821AE8" w:rsidRPr="00326936" w:rsidRDefault="00821AE8" w:rsidP="00821AE8">
            <w:pPr>
              <w:ind w:right="113"/>
              <w:jc w:val="both"/>
              <w:rPr>
                <w:b/>
                <w:sz w:val="22"/>
              </w:rPr>
            </w:pPr>
          </w:p>
        </w:tc>
      </w:tr>
      <w:tr w:rsidR="00586712" w:rsidRPr="00326936" w14:paraId="5E5403C2" w14:textId="77777777" w:rsidTr="00B43B6C">
        <w:trPr>
          <w:trHeight w:val="423"/>
        </w:trPr>
        <w:tc>
          <w:tcPr>
            <w:tcW w:w="816" w:type="dxa"/>
            <w:shd w:val="clear" w:color="auto" w:fill="auto"/>
          </w:tcPr>
          <w:p w14:paraId="61DCBED9" w14:textId="77777777" w:rsidR="00586712" w:rsidRPr="00326936" w:rsidRDefault="00586712" w:rsidP="00586712">
            <w:pPr>
              <w:numPr>
                <w:ilvl w:val="0"/>
                <w:numId w:val="31"/>
              </w:numPr>
              <w:contextualSpacing/>
              <w:jc w:val="both"/>
              <w:rPr>
                <w:b/>
                <w:bCs/>
                <w:sz w:val="22"/>
              </w:rPr>
            </w:pPr>
          </w:p>
        </w:tc>
        <w:tc>
          <w:tcPr>
            <w:tcW w:w="10798" w:type="dxa"/>
            <w:gridSpan w:val="6"/>
            <w:shd w:val="clear" w:color="auto" w:fill="auto"/>
            <w:hideMark/>
          </w:tcPr>
          <w:p w14:paraId="6C926A5D" w14:textId="337AE38E" w:rsidR="00586712" w:rsidRPr="00326936" w:rsidRDefault="00586712" w:rsidP="00586712">
            <w:pPr>
              <w:jc w:val="both"/>
              <w:outlineLvl w:val="2"/>
              <w:rPr>
                <w:b/>
                <w:sz w:val="22"/>
              </w:rPr>
            </w:pPr>
            <w:r w:rsidRPr="00326936">
              <w:rPr>
                <w:b/>
                <w:sz w:val="22"/>
              </w:rPr>
              <w:t>Teikiamų Paslaugų kokybės (tinkamumo) rizika</w:t>
            </w:r>
          </w:p>
        </w:tc>
        <w:tc>
          <w:tcPr>
            <w:tcW w:w="2268" w:type="dxa"/>
          </w:tcPr>
          <w:p w14:paraId="48076254" w14:textId="77777777" w:rsidR="00586712" w:rsidRPr="00326936" w:rsidRDefault="00586712" w:rsidP="00586712">
            <w:pPr>
              <w:jc w:val="both"/>
              <w:outlineLvl w:val="2"/>
              <w:rPr>
                <w:b/>
                <w:sz w:val="22"/>
              </w:rPr>
            </w:pPr>
          </w:p>
        </w:tc>
      </w:tr>
      <w:tr w:rsidR="00586712" w:rsidRPr="00326936" w14:paraId="078E8FA1" w14:textId="77777777" w:rsidTr="00B43B6C">
        <w:trPr>
          <w:trHeight w:val="1392"/>
        </w:trPr>
        <w:tc>
          <w:tcPr>
            <w:tcW w:w="816" w:type="dxa"/>
            <w:shd w:val="clear" w:color="auto" w:fill="auto"/>
          </w:tcPr>
          <w:p w14:paraId="5821221C"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0A2676F3" w14:textId="77777777" w:rsidR="00586712" w:rsidRPr="00326936" w:rsidRDefault="00586712" w:rsidP="00586712">
            <w:pPr>
              <w:jc w:val="both"/>
              <w:rPr>
                <w:b/>
                <w:color w:val="000000"/>
                <w:sz w:val="22"/>
              </w:rPr>
            </w:pPr>
            <w:r w:rsidRPr="00326936">
              <w:rPr>
                <w:color w:val="000000"/>
                <w:sz w:val="22"/>
              </w:rPr>
              <w:t xml:space="preserve">Sukeliama žala aplinkai teikiant Paslaugas, kai už Paslaugų teikimą atsakingas </w:t>
            </w:r>
            <w:r w:rsidRPr="00326936">
              <w:rPr>
                <w:sz w:val="22"/>
              </w:rPr>
              <w:t>Privatus subjektas</w:t>
            </w:r>
          </w:p>
        </w:tc>
        <w:tc>
          <w:tcPr>
            <w:tcW w:w="3706" w:type="dxa"/>
            <w:gridSpan w:val="2"/>
            <w:shd w:val="clear" w:color="auto" w:fill="auto"/>
            <w:hideMark/>
          </w:tcPr>
          <w:p w14:paraId="00ADF58A" w14:textId="77777777" w:rsidR="00586712" w:rsidRPr="00326936" w:rsidRDefault="00586712" w:rsidP="00586712">
            <w:pPr>
              <w:jc w:val="both"/>
              <w:rPr>
                <w:sz w:val="22"/>
              </w:rPr>
            </w:pPr>
            <w:r w:rsidRPr="00326936">
              <w:rPr>
                <w:sz w:val="22"/>
              </w:rPr>
              <w:t xml:space="preserve">Paslaugų teikimo metu, naudojant priemones, įrangą ar žmogiškuosius išteklius, į aplinką patenka ją užteršiančios medžiagos dėl ko sukeliama žala. </w:t>
            </w:r>
          </w:p>
        </w:tc>
        <w:tc>
          <w:tcPr>
            <w:tcW w:w="1417" w:type="dxa"/>
            <w:shd w:val="clear" w:color="auto" w:fill="auto"/>
          </w:tcPr>
          <w:p w14:paraId="2CB15785" w14:textId="77777777" w:rsidR="00586712" w:rsidRPr="00326936" w:rsidRDefault="00586712" w:rsidP="00586712">
            <w:pPr>
              <w:jc w:val="both"/>
              <w:rPr>
                <w:sz w:val="22"/>
              </w:rPr>
            </w:pPr>
          </w:p>
        </w:tc>
        <w:tc>
          <w:tcPr>
            <w:tcW w:w="1701" w:type="dxa"/>
            <w:shd w:val="clear" w:color="auto" w:fill="auto"/>
          </w:tcPr>
          <w:p w14:paraId="2A775F7D" w14:textId="77777777" w:rsidR="00586712" w:rsidRPr="00326936" w:rsidRDefault="00586712" w:rsidP="00586712">
            <w:pPr>
              <w:jc w:val="both"/>
              <w:rPr>
                <w:b/>
                <w:sz w:val="22"/>
              </w:rPr>
            </w:pPr>
            <w:r w:rsidRPr="00326936">
              <w:rPr>
                <w:sz w:val="22"/>
              </w:rPr>
              <w:t>X</w:t>
            </w:r>
          </w:p>
        </w:tc>
        <w:tc>
          <w:tcPr>
            <w:tcW w:w="1418" w:type="dxa"/>
            <w:shd w:val="clear" w:color="auto" w:fill="auto"/>
          </w:tcPr>
          <w:p w14:paraId="4096F90B" w14:textId="77777777" w:rsidR="00586712" w:rsidRPr="00326936" w:rsidRDefault="00586712" w:rsidP="00586712">
            <w:pPr>
              <w:jc w:val="both"/>
              <w:rPr>
                <w:sz w:val="22"/>
              </w:rPr>
            </w:pPr>
          </w:p>
        </w:tc>
        <w:tc>
          <w:tcPr>
            <w:tcW w:w="2268" w:type="dxa"/>
          </w:tcPr>
          <w:p w14:paraId="7ADCE6C8" w14:textId="77777777" w:rsidR="00586712" w:rsidRPr="00326936" w:rsidRDefault="00586712" w:rsidP="00586712">
            <w:pPr>
              <w:jc w:val="both"/>
              <w:rPr>
                <w:sz w:val="22"/>
              </w:rPr>
            </w:pPr>
          </w:p>
        </w:tc>
      </w:tr>
      <w:tr w:rsidR="00586712" w:rsidRPr="00326936" w14:paraId="21537E00" w14:textId="77777777" w:rsidTr="00B43B6C">
        <w:trPr>
          <w:trHeight w:val="1115"/>
        </w:trPr>
        <w:tc>
          <w:tcPr>
            <w:tcW w:w="816" w:type="dxa"/>
            <w:shd w:val="clear" w:color="auto" w:fill="auto"/>
          </w:tcPr>
          <w:p w14:paraId="0328C877"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4E9F40D1" w14:textId="77777777" w:rsidR="00586712" w:rsidRPr="00326936" w:rsidRDefault="00586712" w:rsidP="00586712">
            <w:pPr>
              <w:jc w:val="both"/>
              <w:rPr>
                <w:b/>
                <w:color w:val="000000"/>
                <w:sz w:val="22"/>
              </w:rPr>
            </w:pPr>
            <w:r w:rsidRPr="00326936">
              <w:rPr>
                <w:color w:val="000000"/>
                <w:sz w:val="22"/>
              </w:rPr>
              <w:t>Paslaugų teikimo kokybė neužtikrinama dėl Subtiekėjų veiksmų ar neveikimo</w:t>
            </w:r>
          </w:p>
        </w:tc>
        <w:tc>
          <w:tcPr>
            <w:tcW w:w="3706" w:type="dxa"/>
            <w:gridSpan w:val="2"/>
            <w:shd w:val="clear" w:color="auto" w:fill="auto"/>
            <w:hideMark/>
          </w:tcPr>
          <w:p w14:paraId="4E86659F" w14:textId="77777777" w:rsidR="00586712" w:rsidRPr="00326936" w:rsidRDefault="00586712" w:rsidP="00586712">
            <w:pPr>
              <w:jc w:val="both"/>
              <w:rPr>
                <w:sz w:val="22"/>
              </w:rPr>
            </w:pPr>
            <w:r w:rsidRPr="00326936">
              <w:rPr>
                <w:sz w:val="22"/>
              </w:rPr>
              <w:t>Teikti paslaugas pasitelkiami Subtiekėjai, tačiau jie nesilaiko įsipareigojimų, neužtikrina reikalaujamos Paslaugų kokybės.</w:t>
            </w:r>
          </w:p>
        </w:tc>
        <w:tc>
          <w:tcPr>
            <w:tcW w:w="1417" w:type="dxa"/>
            <w:shd w:val="clear" w:color="auto" w:fill="auto"/>
          </w:tcPr>
          <w:p w14:paraId="14F5717C" w14:textId="77777777" w:rsidR="00586712" w:rsidRPr="00326936" w:rsidRDefault="00586712" w:rsidP="00586712">
            <w:pPr>
              <w:jc w:val="both"/>
              <w:rPr>
                <w:sz w:val="22"/>
              </w:rPr>
            </w:pPr>
          </w:p>
        </w:tc>
        <w:tc>
          <w:tcPr>
            <w:tcW w:w="1701" w:type="dxa"/>
            <w:shd w:val="clear" w:color="auto" w:fill="auto"/>
          </w:tcPr>
          <w:p w14:paraId="270F6B07" w14:textId="77777777" w:rsidR="00586712" w:rsidRPr="00326936" w:rsidRDefault="00586712" w:rsidP="00586712">
            <w:pPr>
              <w:jc w:val="both"/>
              <w:rPr>
                <w:sz w:val="22"/>
              </w:rPr>
            </w:pPr>
            <w:r w:rsidRPr="00326936">
              <w:rPr>
                <w:sz w:val="22"/>
              </w:rPr>
              <w:t>X</w:t>
            </w:r>
          </w:p>
          <w:p w14:paraId="1589C23D" w14:textId="77777777" w:rsidR="00586712" w:rsidRPr="00326936" w:rsidRDefault="00586712" w:rsidP="00586712">
            <w:pPr>
              <w:jc w:val="both"/>
              <w:rPr>
                <w:b/>
                <w:sz w:val="22"/>
              </w:rPr>
            </w:pPr>
          </w:p>
        </w:tc>
        <w:tc>
          <w:tcPr>
            <w:tcW w:w="1418" w:type="dxa"/>
            <w:shd w:val="clear" w:color="auto" w:fill="auto"/>
          </w:tcPr>
          <w:p w14:paraId="60ED57B4" w14:textId="77777777" w:rsidR="00586712" w:rsidRPr="00326936" w:rsidRDefault="00586712" w:rsidP="00586712">
            <w:pPr>
              <w:jc w:val="both"/>
              <w:rPr>
                <w:sz w:val="22"/>
              </w:rPr>
            </w:pPr>
          </w:p>
        </w:tc>
        <w:tc>
          <w:tcPr>
            <w:tcW w:w="2268" w:type="dxa"/>
          </w:tcPr>
          <w:p w14:paraId="0C4A816A" w14:textId="77777777" w:rsidR="00586712" w:rsidRPr="00326936" w:rsidRDefault="00586712" w:rsidP="00586712">
            <w:pPr>
              <w:jc w:val="both"/>
              <w:rPr>
                <w:sz w:val="22"/>
              </w:rPr>
            </w:pPr>
          </w:p>
        </w:tc>
      </w:tr>
      <w:tr w:rsidR="00586712" w:rsidRPr="00326936" w14:paraId="18652DFE" w14:textId="77777777" w:rsidTr="00B43B6C">
        <w:trPr>
          <w:trHeight w:val="1116"/>
        </w:trPr>
        <w:tc>
          <w:tcPr>
            <w:tcW w:w="816" w:type="dxa"/>
            <w:shd w:val="clear" w:color="auto" w:fill="auto"/>
          </w:tcPr>
          <w:p w14:paraId="1B158C36"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24B0AEAA" w14:textId="77777777" w:rsidR="00586712" w:rsidRPr="00326936" w:rsidRDefault="00586712" w:rsidP="00586712">
            <w:pPr>
              <w:jc w:val="both"/>
              <w:rPr>
                <w:b/>
                <w:color w:val="000000"/>
                <w:sz w:val="22"/>
              </w:rPr>
            </w:pPr>
            <w:r w:rsidRPr="00326936">
              <w:rPr>
                <w:color w:val="000000"/>
                <w:sz w:val="22"/>
              </w:rPr>
              <w:t>Paslaugų teikimo kokybė neužtikrinama dėl technologinių procesų organizavimo</w:t>
            </w:r>
          </w:p>
        </w:tc>
        <w:tc>
          <w:tcPr>
            <w:tcW w:w="3706" w:type="dxa"/>
            <w:gridSpan w:val="2"/>
            <w:shd w:val="clear" w:color="auto" w:fill="auto"/>
            <w:hideMark/>
          </w:tcPr>
          <w:p w14:paraId="29296855" w14:textId="1062DB7D" w:rsidR="00586712" w:rsidRPr="00326936" w:rsidRDefault="00586712" w:rsidP="00B2278E">
            <w:pPr>
              <w:jc w:val="both"/>
              <w:rPr>
                <w:sz w:val="22"/>
              </w:rPr>
            </w:pPr>
            <w:r w:rsidRPr="00326936">
              <w:rPr>
                <w:sz w:val="22"/>
              </w:rPr>
              <w:t xml:space="preserve">Galima situacija, kai, nesilaikant technologinių procesų reikalavimų, Paslaugų teikimo kokybė neatitinka reikalaujamos. Rizikos veiksnio pasireiškimas reiškia papildomas išlaidas Paslaugų teikimui, taip pat gali reikšti mažesnes nei planuotos išlaidos Paslaugų teikimui, nukrypimą nuo Paslaugų </w:t>
            </w:r>
            <w:proofErr w:type="spellStart"/>
            <w:r w:rsidRPr="00326936">
              <w:rPr>
                <w:sz w:val="22"/>
              </w:rPr>
              <w:t>teikimo</w:t>
            </w:r>
            <w:r w:rsidR="00B2278E" w:rsidRPr="00326936">
              <w:rPr>
                <w:sz w:val="22"/>
              </w:rPr>
              <w:t>plano</w:t>
            </w:r>
            <w:proofErr w:type="spellEnd"/>
            <w:r w:rsidRPr="00326936">
              <w:rPr>
                <w:sz w:val="22"/>
              </w:rPr>
              <w:t>.</w:t>
            </w:r>
          </w:p>
        </w:tc>
        <w:tc>
          <w:tcPr>
            <w:tcW w:w="1417" w:type="dxa"/>
            <w:shd w:val="clear" w:color="auto" w:fill="auto"/>
          </w:tcPr>
          <w:p w14:paraId="34943DAD" w14:textId="77777777" w:rsidR="00586712" w:rsidRPr="00326936" w:rsidRDefault="00586712" w:rsidP="00586712">
            <w:pPr>
              <w:jc w:val="both"/>
              <w:rPr>
                <w:sz w:val="22"/>
              </w:rPr>
            </w:pPr>
          </w:p>
        </w:tc>
        <w:tc>
          <w:tcPr>
            <w:tcW w:w="1701" w:type="dxa"/>
            <w:shd w:val="clear" w:color="auto" w:fill="auto"/>
          </w:tcPr>
          <w:p w14:paraId="360EE38D" w14:textId="77777777" w:rsidR="00586712" w:rsidRPr="00326936" w:rsidRDefault="00586712" w:rsidP="00586712">
            <w:pPr>
              <w:jc w:val="both"/>
              <w:rPr>
                <w:sz w:val="22"/>
              </w:rPr>
            </w:pPr>
          </w:p>
          <w:p w14:paraId="743C598F" w14:textId="77777777" w:rsidR="00586712" w:rsidRPr="00326936" w:rsidRDefault="00586712" w:rsidP="00586712">
            <w:pPr>
              <w:jc w:val="both"/>
              <w:rPr>
                <w:b/>
                <w:sz w:val="22"/>
              </w:rPr>
            </w:pPr>
          </w:p>
        </w:tc>
        <w:tc>
          <w:tcPr>
            <w:tcW w:w="1418" w:type="dxa"/>
            <w:shd w:val="clear" w:color="auto" w:fill="auto"/>
          </w:tcPr>
          <w:p w14:paraId="4A44ABC6" w14:textId="77777777" w:rsidR="00586712" w:rsidRPr="00326936" w:rsidRDefault="00586712" w:rsidP="00586712">
            <w:pPr>
              <w:jc w:val="both"/>
              <w:rPr>
                <w:sz w:val="22"/>
              </w:rPr>
            </w:pPr>
            <w:r w:rsidRPr="00326936">
              <w:rPr>
                <w:sz w:val="22"/>
              </w:rPr>
              <w:t>X</w:t>
            </w:r>
          </w:p>
          <w:p w14:paraId="477EA944" w14:textId="77777777" w:rsidR="00586712" w:rsidRPr="00326936" w:rsidRDefault="00586712" w:rsidP="00586712">
            <w:pPr>
              <w:jc w:val="both"/>
              <w:rPr>
                <w:sz w:val="22"/>
              </w:rPr>
            </w:pPr>
            <w:r w:rsidRPr="00326936">
              <w:rPr>
                <w:sz w:val="22"/>
              </w:rPr>
              <w:t>Valdžios subjektas atsakingas tik už riziką, kilusią dėl Valdžios subjekto darbuotojų veiksmų ar neveikimo, jiems vykdant teisės aktais pavestas funkcijas.</w:t>
            </w:r>
          </w:p>
        </w:tc>
        <w:tc>
          <w:tcPr>
            <w:tcW w:w="2268" w:type="dxa"/>
          </w:tcPr>
          <w:p w14:paraId="6130637A" w14:textId="77777777" w:rsidR="00586712" w:rsidRPr="00326936" w:rsidRDefault="00586712" w:rsidP="00586712">
            <w:pPr>
              <w:jc w:val="both"/>
              <w:rPr>
                <w:sz w:val="22"/>
              </w:rPr>
            </w:pPr>
          </w:p>
        </w:tc>
      </w:tr>
      <w:tr w:rsidR="00586712" w:rsidRPr="00326936" w14:paraId="6DB2A553" w14:textId="77777777" w:rsidTr="00B43B6C">
        <w:trPr>
          <w:trHeight w:val="1389"/>
        </w:trPr>
        <w:tc>
          <w:tcPr>
            <w:tcW w:w="816" w:type="dxa"/>
            <w:shd w:val="clear" w:color="auto" w:fill="auto"/>
          </w:tcPr>
          <w:p w14:paraId="7CA2279C"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73D690AB" w14:textId="77777777" w:rsidR="00586712" w:rsidRPr="00326936" w:rsidRDefault="00586712" w:rsidP="00586712">
            <w:pPr>
              <w:jc w:val="both"/>
              <w:rPr>
                <w:b/>
                <w:color w:val="000000"/>
                <w:sz w:val="22"/>
              </w:rPr>
            </w:pPr>
            <w:r w:rsidRPr="00326936">
              <w:rPr>
                <w:color w:val="000000"/>
                <w:sz w:val="22"/>
              </w:rPr>
              <w:t>Valdžios subjektas Paslaugų teikimo metu pakeičia nustatytus reikalavimus Paslaugų kokybei (neįskaitant neesminius pakeitimus)</w:t>
            </w:r>
          </w:p>
        </w:tc>
        <w:tc>
          <w:tcPr>
            <w:tcW w:w="3706" w:type="dxa"/>
            <w:gridSpan w:val="2"/>
            <w:shd w:val="clear" w:color="auto" w:fill="auto"/>
            <w:hideMark/>
          </w:tcPr>
          <w:p w14:paraId="0978D9D9" w14:textId="77777777" w:rsidR="00586712" w:rsidRPr="00326936" w:rsidRDefault="00586712" w:rsidP="00586712">
            <w:pPr>
              <w:jc w:val="both"/>
              <w:rPr>
                <w:sz w:val="22"/>
              </w:rPr>
            </w:pPr>
            <w:r w:rsidRPr="00326936">
              <w:rPr>
                <w:sz w:val="22"/>
              </w:rPr>
              <w:t>Valdžios subjektas Paslaugų teikimo etape nurodo Privačiam subjektui kitus Paslaugų kokybės reikalavimus, nei tie, pagal kuriuos Investuotojas rengė ir teikė Pasiūlymą,</w:t>
            </w:r>
            <w:r w:rsidR="001B686D" w:rsidRPr="00326936">
              <w:rPr>
                <w:sz w:val="22"/>
              </w:rPr>
              <w:t xml:space="preserve"> įskaitant Finansinį veiklos modelį,</w:t>
            </w:r>
            <w:r w:rsidRPr="00326936">
              <w:rPr>
                <w:sz w:val="22"/>
              </w:rPr>
              <w:t xml:space="preserve"> ar pagal kuriuos Privatus subjektas sukūrė Objektą, įskaitant Finansinį veiklos modelį, bei kurių pagrindu yra sudaryta Sutartis.</w:t>
            </w:r>
          </w:p>
        </w:tc>
        <w:tc>
          <w:tcPr>
            <w:tcW w:w="1417" w:type="dxa"/>
            <w:shd w:val="clear" w:color="auto" w:fill="auto"/>
          </w:tcPr>
          <w:p w14:paraId="7C4A18B2" w14:textId="77777777" w:rsidR="00586712" w:rsidRPr="00326936" w:rsidRDefault="00586712" w:rsidP="00586712">
            <w:pPr>
              <w:jc w:val="both"/>
              <w:rPr>
                <w:sz w:val="22"/>
              </w:rPr>
            </w:pPr>
            <w:r w:rsidRPr="00326936">
              <w:rPr>
                <w:sz w:val="22"/>
              </w:rPr>
              <w:t>X</w:t>
            </w:r>
          </w:p>
          <w:p w14:paraId="41A24DB7" w14:textId="77777777" w:rsidR="00586712" w:rsidRPr="00326936" w:rsidRDefault="00586712" w:rsidP="00586712">
            <w:pPr>
              <w:rPr>
                <w:sz w:val="22"/>
              </w:rPr>
            </w:pPr>
          </w:p>
        </w:tc>
        <w:tc>
          <w:tcPr>
            <w:tcW w:w="1701" w:type="dxa"/>
            <w:shd w:val="clear" w:color="auto" w:fill="auto"/>
          </w:tcPr>
          <w:p w14:paraId="0A8C326F" w14:textId="77777777" w:rsidR="00586712" w:rsidRPr="00326936" w:rsidRDefault="00586712" w:rsidP="00586712">
            <w:pPr>
              <w:jc w:val="both"/>
              <w:rPr>
                <w:b/>
                <w:sz w:val="22"/>
              </w:rPr>
            </w:pPr>
          </w:p>
        </w:tc>
        <w:tc>
          <w:tcPr>
            <w:tcW w:w="1418" w:type="dxa"/>
            <w:shd w:val="clear" w:color="auto" w:fill="auto"/>
          </w:tcPr>
          <w:p w14:paraId="3F7794B5" w14:textId="77777777" w:rsidR="00586712" w:rsidRPr="00326936" w:rsidRDefault="00586712" w:rsidP="00586712">
            <w:pPr>
              <w:jc w:val="both"/>
              <w:rPr>
                <w:sz w:val="22"/>
              </w:rPr>
            </w:pPr>
          </w:p>
        </w:tc>
        <w:tc>
          <w:tcPr>
            <w:tcW w:w="2268" w:type="dxa"/>
          </w:tcPr>
          <w:p w14:paraId="6990A90F" w14:textId="77777777" w:rsidR="00586712" w:rsidRPr="00326936" w:rsidRDefault="00586712" w:rsidP="00586712">
            <w:pPr>
              <w:jc w:val="both"/>
              <w:rPr>
                <w:sz w:val="22"/>
              </w:rPr>
            </w:pPr>
          </w:p>
        </w:tc>
      </w:tr>
      <w:tr w:rsidR="00586712" w:rsidRPr="00326936" w14:paraId="3C1F50B2" w14:textId="77777777" w:rsidTr="00B43B6C">
        <w:trPr>
          <w:trHeight w:val="1399"/>
        </w:trPr>
        <w:tc>
          <w:tcPr>
            <w:tcW w:w="816" w:type="dxa"/>
            <w:shd w:val="clear" w:color="auto" w:fill="auto"/>
          </w:tcPr>
          <w:p w14:paraId="797D4B2C"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56B9D816" w14:textId="77777777" w:rsidR="00586712" w:rsidRPr="00326936" w:rsidRDefault="00586712" w:rsidP="00586712">
            <w:pPr>
              <w:jc w:val="both"/>
              <w:rPr>
                <w:b/>
                <w:color w:val="000000"/>
                <w:sz w:val="22"/>
              </w:rPr>
            </w:pPr>
            <w:r w:rsidRPr="00326936">
              <w:rPr>
                <w:color w:val="000000"/>
                <w:sz w:val="22"/>
              </w:rPr>
              <w:t xml:space="preserve">Reikalavimai Paslaugų kokybei pakeičiami </w:t>
            </w:r>
            <w:r w:rsidRPr="00326936">
              <w:rPr>
                <w:sz w:val="22"/>
              </w:rPr>
              <w:t>Privataus subjekto</w:t>
            </w:r>
            <w:r w:rsidRPr="00326936">
              <w:rPr>
                <w:color w:val="000000"/>
                <w:sz w:val="22"/>
              </w:rPr>
              <w:t xml:space="preserve"> iniciatyva </w:t>
            </w:r>
          </w:p>
        </w:tc>
        <w:tc>
          <w:tcPr>
            <w:tcW w:w="3706" w:type="dxa"/>
            <w:gridSpan w:val="2"/>
            <w:shd w:val="clear" w:color="auto" w:fill="auto"/>
            <w:hideMark/>
          </w:tcPr>
          <w:p w14:paraId="32A39CA2" w14:textId="77777777" w:rsidR="00586712" w:rsidRPr="00326936" w:rsidRDefault="00586712" w:rsidP="00586712">
            <w:pPr>
              <w:jc w:val="both"/>
              <w:rPr>
                <w:sz w:val="22"/>
              </w:rPr>
            </w:pPr>
            <w:r w:rsidRPr="00326936">
              <w:rPr>
                <w:sz w:val="22"/>
              </w:rPr>
              <w:t xml:space="preserve">Privatus subjektas, prasidėjus Paslaugų teikimo etapui, inicijuoja Paslaugų kokybės reikalavimų pakeitimą ne dėl Esminių teisės aktų pasikeitimo. </w:t>
            </w:r>
          </w:p>
        </w:tc>
        <w:tc>
          <w:tcPr>
            <w:tcW w:w="1417" w:type="dxa"/>
            <w:shd w:val="clear" w:color="auto" w:fill="auto"/>
          </w:tcPr>
          <w:p w14:paraId="49BCC81F" w14:textId="77777777" w:rsidR="00586712" w:rsidRPr="00326936" w:rsidRDefault="00586712" w:rsidP="00586712">
            <w:pPr>
              <w:jc w:val="both"/>
              <w:rPr>
                <w:sz w:val="22"/>
              </w:rPr>
            </w:pPr>
          </w:p>
        </w:tc>
        <w:tc>
          <w:tcPr>
            <w:tcW w:w="1701" w:type="dxa"/>
            <w:shd w:val="clear" w:color="auto" w:fill="auto"/>
          </w:tcPr>
          <w:p w14:paraId="6A561BDC" w14:textId="77777777" w:rsidR="00586712" w:rsidRPr="00326936" w:rsidRDefault="00586712" w:rsidP="00586712">
            <w:pPr>
              <w:jc w:val="both"/>
              <w:rPr>
                <w:sz w:val="22"/>
              </w:rPr>
            </w:pPr>
            <w:r w:rsidRPr="00326936">
              <w:rPr>
                <w:sz w:val="22"/>
              </w:rPr>
              <w:t>X</w:t>
            </w:r>
          </w:p>
        </w:tc>
        <w:tc>
          <w:tcPr>
            <w:tcW w:w="1418" w:type="dxa"/>
            <w:shd w:val="clear" w:color="auto" w:fill="auto"/>
          </w:tcPr>
          <w:p w14:paraId="0477B585" w14:textId="77777777" w:rsidR="00586712" w:rsidRPr="00326936" w:rsidRDefault="00586712" w:rsidP="00586712">
            <w:pPr>
              <w:jc w:val="both"/>
              <w:rPr>
                <w:sz w:val="22"/>
              </w:rPr>
            </w:pPr>
          </w:p>
        </w:tc>
        <w:tc>
          <w:tcPr>
            <w:tcW w:w="2268" w:type="dxa"/>
          </w:tcPr>
          <w:p w14:paraId="7F7B66AF" w14:textId="77777777" w:rsidR="00586712" w:rsidRPr="00326936" w:rsidRDefault="00586712" w:rsidP="00586712">
            <w:pPr>
              <w:jc w:val="both"/>
              <w:rPr>
                <w:sz w:val="22"/>
              </w:rPr>
            </w:pPr>
          </w:p>
        </w:tc>
      </w:tr>
      <w:tr w:rsidR="00586712" w:rsidRPr="00326936" w14:paraId="070A6642" w14:textId="77777777" w:rsidTr="00B43B6C">
        <w:trPr>
          <w:trHeight w:val="1257"/>
        </w:trPr>
        <w:tc>
          <w:tcPr>
            <w:tcW w:w="816" w:type="dxa"/>
            <w:shd w:val="clear" w:color="auto" w:fill="auto"/>
          </w:tcPr>
          <w:p w14:paraId="18677FBA"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559BCBD9" w14:textId="77777777" w:rsidR="00586712" w:rsidRPr="00326936" w:rsidRDefault="00586712" w:rsidP="00586712">
            <w:pPr>
              <w:jc w:val="both"/>
              <w:rPr>
                <w:b/>
                <w:color w:val="000000"/>
                <w:sz w:val="22"/>
              </w:rPr>
            </w:pPr>
            <w:r w:rsidRPr="00326936">
              <w:rPr>
                <w:color w:val="000000"/>
                <w:sz w:val="22"/>
              </w:rPr>
              <w:t>Paslaugų teikimo kokybė neužtikrinama dėl žmogiškųjų išteklių kokybės ir prieinamumo</w:t>
            </w:r>
          </w:p>
        </w:tc>
        <w:tc>
          <w:tcPr>
            <w:tcW w:w="3706" w:type="dxa"/>
            <w:gridSpan w:val="2"/>
            <w:shd w:val="clear" w:color="auto" w:fill="auto"/>
            <w:hideMark/>
          </w:tcPr>
          <w:p w14:paraId="54E83665" w14:textId="77777777" w:rsidR="00586712" w:rsidRPr="00326936" w:rsidRDefault="00586712" w:rsidP="00586712">
            <w:pPr>
              <w:jc w:val="both"/>
              <w:rPr>
                <w:sz w:val="22"/>
              </w:rPr>
            </w:pPr>
            <w:r w:rsidRPr="00326936">
              <w:rPr>
                <w:sz w:val="22"/>
              </w:rPr>
              <w:t>Paslaugų kokybė neužtikrinama dėl žmogiškųjų veiksnių: netinkamos personalo kvalifikacijos, kompetencijų, nepakankamo skaičiaus, neadekvataus darbo krūvio, darbo drausmės pažeidimų. Taip pat galima situacija, kai Paslaugų kokybė neužtikrinama dėl asmens pasitelkiamų žmogiškųjų išteklių streiko, visuomenės iniciatyvinių grupių lobistinės veiklos ar kitokiu pagrindu inicijuojamo Paslaugų teikimo sustabdymo, kuris negali būti vertinamas kaip išorinė nenugalimos jėgos aplinkybė. Be šių veiksnių, galima situacija, kai trečiųjų asmenų / darbuotojų įvykdyti tyčiniai ar netyčiniai veiksmai (vagystė, apgaudinėjimas, chuliganizmas, neatsargumas, kt.) turi reikšmingą poveikį Paslaugų teikimui bei Paslaugų kokybei.</w:t>
            </w:r>
          </w:p>
        </w:tc>
        <w:tc>
          <w:tcPr>
            <w:tcW w:w="1417" w:type="dxa"/>
            <w:shd w:val="clear" w:color="auto" w:fill="auto"/>
          </w:tcPr>
          <w:p w14:paraId="6B7BB67A" w14:textId="77777777" w:rsidR="00586712" w:rsidRPr="00326936" w:rsidRDefault="00586712" w:rsidP="00586712">
            <w:pPr>
              <w:jc w:val="both"/>
              <w:rPr>
                <w:sz w:val="22"/>
              </w:rPr>
            </w:pPr>
          </w:p>
        </w:tc>
        <w:tc>
          <w:tcPr>
            <w:tcW w:w="1701" w:type="dxa"/>
            <w:shd w:val="clear" w:color="auto" w:fill="auto"/>
          </w:tcPr>
          <w:p w14:paraId="041454D8" w14:textId="77777777" w:rsidR="00586712" w:rsidRPr="00326936" w:rsidRDefault="00586712" w:rsidP="00586712">
            <w:pPr>
              <w:jc w:val="both"/>
              <w:rPr>
                <w:sz w:val="22"/>
              </w:rPr>
            </w:pPr>
            <w:r w:rsidRPr="00326936">
              <w:rPr>
                <w:sz w:val="22"/>
              </w:rPr>
              <w:t>X</w:t>
            </w:r>
          </w:p>
        </w:tc>
        <w:tc>
          <w:tcPr>
            <w:tcW w:w="1418" w:type="dxa"/>
            <w:shd w:val="clear" w:color="auto" w:fill="auto"/>
          </w:tcPr>
          <w:p w14:paraId="1B0792F3" w14:textId="77777777" w:rsidR="00586712" w:rsidRPr="00326936" w:rsidRDefault="00586712" w:rsidP="00586712">
            <w:pPr>
              <w:jc w:val="both"/>
              <w:rPr>
                <w:sz w:val="22"/>
              </w:rPr>
            </w:pPr>
          </w:p>
        </w:tc>
        <w:tc>
          <w:tcPr>
            <w:tcW w:w="2268" w:type="dxa"/>
          </w:tcPr>
          <w:p w14:paraId="0C9D3BC3" w14:textId="77777777" w:rsidR="00586712" w:rsidRPr="00326936" w:rsidRDefault="00586712" w:rsidP="00586712">
            <w:pPr>
              <w:jc w:val="both"/>
              <w:rPr>
                <w:sz w:val="22"/>
              </w:rPr>
            </w:pPr>
          </w:p>
        </w:tc>
      </w:tr>
      <w:tr w:rsidR="00586712" w:rsidRPr="00326936" w14:paraId="3875FF53" w14:textId="77777777" w:rsidTr="00B43B6C">
        <w:trPr>
          <w:trHeight w:val="1257"/>
        </w:trPr>
        <w:tc>
          <w:tcPr>
            <w:tcW w:w="816" w:type="dxa"/>
            <w:shd w:val="clear" w:color="auto" w:fill="auto"/>
          </w:tcPr>
          <w:p w14:paraId="3501B138"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tcPr>
          <w:p w14:paraId="1CF87083" w14:textId="77777777" w:rsidR="00586712" w:rsidRPr="00326936" w:rsidRDefault="00586712" w:rsidP="00586712">
            <w:pPr>
              <w:jc w:val="both"/>
              <w:rPr>
                <w:color w:val="000000"/>
                <w:sz w:val="22"/>
              </w:rPr>
            </w:pPr>
            <w:r w:rsidRPr="00326936">
              <w:rPr>
                <w:sz w:val="22"/>
              </w:rPr>
              <w:t>Senėja technologijos, kurios neatitinka Specifikacijos, Pasiūlymo ir / ar Paslaugų kokybės</w:t>
            </w:r>
          </w:p>
        </w:tc>
        <w:tc>
          <w:tcPr>
            <w:tcW w:w="3706" w:type="dxa"/>
            <w:gridSpan w:val="2"/>
            <w:shd w:val="clear" w:color="auto" w:fill="auto"/>
          </w:tcPr>
          <w:p w14:paraId="020109CA" w14:textId="77777777" w:rsidR="00586712" w:rsidRPr="00326936" w:rsidRDefault="00586712" w:rsidP="00586712">
            <w:pPr>
              <w:jc w:val="both"/>
              <w:rPr>
                <w:sz w:val="22"/>
              </w:rPr>
            </w:pPr>
            <w:r w:rsidRPr="00326936">
              <w:rPr>
                <w:sz w:val="22"/>
              </w:rPr>
              <w:t xml:space="preserve">Naudojamos technologijos Objekte neatitinka Specifikacijų, Pasiūlymo ir / ar nėra užtikrinama Paslaugų kokybė </w:t>
            </w:r>
          </w:p>
        </w:tc>
        <w:tc>
          <w:tcPr>
            <w:tcW w:w="1417" w:type="dxa"/>
            <w:shd w:val="clear" w:color="auto" w:fill="auto"/>
          </w:tcPr>
          <w:p w14:paraId="7CE146B2" w14:textId="77777777" w:rsidR="00586712" w:rsidRPr="00326936" w:rsidRDefault="00586712" w:rsidP="00586712">
            <w:pPr>
              <w:jc w:val="both"/>
              <w:rPr>
                <w:sz w:val="22"/>
              </w:rPr>
            </w:pPr>
          </w:p>
        </w:tc>
        <w:tc>
          <w:tcPr>
            <w:tcW w:w="1701" w:type="dxa"/>
            <w:shd w:val="clear" w:color="auto" w:fill="auto"/>
          </w:tcPr>
          <w:p w14:paraId="69622355" w14:textId="77777777" w:rsidR="00586712" w:rsidRPr="00326936" w:rsidRDefault="00586712" w:rsidP="00586712">
            <w:pPr>
              <w:jc w:val="both"/>
              <w:rPr>
                <w:sz w:val="22"/>
              </w:rPr>
            </w:pPr>
            <w:r w:rsidRPr="00326936">
              <w:rPr>
                <w:sz w:val="22"/>
              </w:rPr>
              <w:t>X</w:t>
            </w:r>
          </w:p>
        </w:tc>
        <w:tc>
          <w:tcPr>
            <w:tcW w:w="1418" w:type="dxa"/>
            <w:shd w:val="clear" w:color="auto" w:fill="auto"/>
          </w:tcPr>
          <w:p w14:paraId="74F270C8" w14:textId="77777777" w:rsidR="00586712" w:rsidRPr="00326936" w:rsidRDefault="00586712" w:rsidP="00586712">
            <w:pPr>
              <w:jc w:val="both"/>
              <w:rPr>
                <w:sz w:val="22"/>
              </w:rPr>
            </w:pPr>
          </w:p>
        </w:tc>
        <w:tc>
          <w:tcPr>
            <w:tcW w:w="2268" w:type="dxa"/>
          </w:tcPr>
          <w:p w14:paraId="13DDA0FE" w14:textId="77777777" w:rsidR="00586712" w:rsidRPr="00326936" w:rsidRDefault="00586712" w:rsidP="00586712">
            <w:pPr>
              <w:jc w:val="both"/>
              <w:rPr>
                <w:sz w:val="22"/>
              </w:rPr>
            </w:pPr>
          </w:p>
        </w:tc>
      </w:tr>
      <w:tr w:rsidR="00586712" w:rsidRPr="00326936" w14:paraId="066B163E" w14:textId="77777777" w:rsidTr="00B43B6C">
        <w:trPr>
          <w:trHeight w:val="406"/>
        </w:trPr>
        <w:tc>
          <w:tcPr>
            <w:tcW w:w="816" w:type="dxa"/>
            <w:shd w:val="clear" w:color="auto" w:fill="auto"/>
          </w:tcPr>
          <w:p w14:paraId="21D0DED5" w14:textId="77777777" w:rsidR="00586712" w:rsidRPr="00326936" w:rsidRDefault="00586712" w:rsidP="00586712">
            <w:pPr>
              <w:numPr>
                <w:ilvl w:val="0"/>
                <w:numId w:val="31"/>
              </w:numPr>
              <w:contextualSpacing/>
              <w:jc w:val="both"/>
              <w:rPr>
                <w:b/>
                <w:bCs/>
                <w:sz w:val="22"/>
              </w:rPr>
            </w:pPr>
          </w:p>
        </w:tc>
        <w:tc>
          <w:tcPr>
            <w:tcW w:w="10798" w:type="dxa"/>
            <w:gridSpan w:val="6"/>
            <w:shd w:val="clear" w:color="auto" w:fill="auto"/>
            <w:hideMark/>
          </w:tcPr>
          <w:p w14:paraId="65015663" w14:textId="77777777" w:rsidR="00586712" w:rsidRPr="00326936" w:rsidRDefault="00F05162" w:rsidP="00586712">
            <w:pPr>
              <w:rPr>
                <w:b/>
                <w:sz w:val="22"/>
              </w:rPr>
            </w:pPr>
            <w:r w:rsidRPr="00326936">
              <w:rPr>
                <w:b/>
                <w:sz w:val="22"/>
              </w:rPr>
              <w:t>T</w:t>
            </w:r>
            <w:r w:rsidR="00821AE8" w:rsidRPr="00326936">
              <w:rPr>
                <w:b/>
                <w:sz w:val="22"/>
              </w:rPr>
              <w:t>inkamumo</w:t>
            </w:r>
            <w:r w:rsidR="00586712" w:rsidRPr="00326936">
              <w:rPr>
                <w:b/>
                <w:sz w:val="22"/>
              </w:rPr>
              <w:t xml:space="preserve"> rizika</w:t>
            </w:r>
          </w:p>
        </w:tc>
        <w:tc>
          <w:tcPr>
            <w:tcW w:w="2268" w:type="dxa"/>
          </w:tcPr>
          <w:p w14:paraId="7F5BF8F7" w14:textId="77777777" w:rsidR="00586712" w:rsidRPr="00326936" w:rsidRDefault="00586712" w:rsidP="00586712">
            <w:pPr>
              <w:rPr>
                <w:b/>
                <w:sz w:val="22"/>
              </w:rPr>
            </w:pPr>
          </w:p>
        </w:tc>
      </w:tr>
      <w:tr w:rsidR="00586712" w:rsidRPr="00326936" w14:paraId="39A2120B" w14:textId="77777777" w:rsidTr="00B43B6C">
        <w:trPr>
          <w:trHeight w:val="1141"/>
        </w:trPr>
        <w:tc>
          <w:tcPr>
            <w:tcW w:w="816" w:type="dxa"/>
            <w:shd w:val="clear" w:color="auto" w:fill="auto"/>
          </w:tcPr>
          <w:p w14:paraId="5540FB66"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hideMark/>
          </w:tcPr>
          <w:p w14:paraId="38F95EB5" w14:textId="77777777" w:rsidR="00586712" w:rsidRPr="00326936" w:rsidRDefault="00586712" w:rsidP="00586712">
            <w:pPr>
              <w:jc w:val="both"/>
              <w:rPr>
                <w:b/>
                <w:color w:val="000000"/>
                <w:sz w:val="22"/>
              </w:rPr>
            </w:pPr>
            <w:r w:rsidRPr="00326936">
              <w:rPr>
                <w:color w:val="000000"/>
                <w:sz w:val="22"/>
              </w:rPr>
              <w:t>Vėluojama pradėti teikti Paslaugas  ne dėl Valdžios subjekto kaltės ar ne nuo Valdžios subjekto priklausančių aplinkybių, kaip numatyta Sutartyje</w:t>
            </w:r>
          </w:p>
        </w:tc>
        <w:tc>
          <w:tcPr>
            <w:tcW w:w="3706" w:type="dxa"/>
            <w:gridSpan w:val="2"/>
            <w:shd w:val="clear" w:color="auto" w:fill="auto"/>
            <w:hideMark/>
          </w:tcPr>
          <w:p w14:paraId="51B319BF" w14:textId="77777777" w:rsidR="00586712" w:rsidRPr="00326936" w:rsidRDefault="00586712" w:rsidP="00586712">
            <w:pPr>
              <w:jc w:val="both"/>
              <w:rPr>
                <w:sz w:val="22"/>
              </w:rPr>
            </w:pPr>
            <w:r w:rsidRPr="00326936">
              <w:rPr>
                <w:sz w:val="22"/>
              </w:rPr>
              <w:t>Dėl užsitęsusio Darbų vykdymo proceso arba organizacinio pasirengimo vėluojama pradėti teikti Paslaugas. Rizikos veiksnio pasireiškimas reiškia grynųjų pajamų pasikeitimą, kadangi nusikeliant Eksploatacijos pradžiai, pasikeičia galimybės sugeneruoti planuotą pajamų srautą, taip pat nukrypstama nuo veiklos išlaidų plano.</w:t>
            </w:r>
          </w:p>
        </w:tc>
        <w:tc>
          <w:tcPr>
            <w:tcW w:w="1417" w:type="dxa"/>
            <w:shd w:val="clear" w:color="auto" w:fill="auto"/>
          </w:tcPr>
          <w:p w14:paraId="5EEFA5FA" w14:textId="77777777" w:rsidR="00586712" w:rsidRPr="00326936" w:rsidRDefault="00586712" w:rsidP="00586712">
            <w:pPr>
              <w:rPr>
                <w:sz w:val="22"/>
              </w:rPr>
            </w:pPr>
          </w:p>
        </w:tc>
        <w:tc>
          <w:tcPr>
            <w:tcW w:w="1701" w:type="dxa"/>
            <w:shd w:val="clear" w:color="auto" w:fill="auto"/>
          </w:tcPr>
          <w:p w14:paraId="2ABF4FBF" w14:textId="77777777" w:rsidR="00586712" w:rsidRPr="00326936" w:rsidRDefault="00586712" w:rsidP="00586712">
            <w:pPr>
              <w:jc w:val="both"/>
              <w:rPr>
                <w:sz w:val="22"/>
              </w:rPr>
            </w:pPr>
            <w:r w:rsidRPr="00326936">
              <w:rPr>
                <w:sz w:val="22"/>
              </w:rPr>
              <w:t>X</w:t>
            </w:r>
          </w:p>
          <w:p w14:paraId="086329C2" w14:textId="77777777" w:rsidR="00586712" w:rsidRPr="00326936" w:rsidRDefault="00586712" w:rsidP="00586712">
            <w:pPr>
              <w:jc w:val="both"/>
              <w:rPr>
                <w:b/>
                <w:sz w:val="22"/>
              </w:rPr>
            </w:pPr>
          </w:p>
        </w:tc>
        <w:tc>
          <w:tcPr>
            <w:tcW w:w="1418" w:type="dxa"/>
            <w:shd w:val="clear" w:color="auto" w:fill="auto"/>
          </w:tcPr>
          <w:p w14:paraId="5F45A302" w14:textId="77777777" w:rsidR="00586712" w:rsidRPr="00326936" w:rsidRDefault="00586712" w:rsidP="00586712">
            <w:pPr>
              <w:rPr>
                <w:sz w:val="22"/>
              </w:rPr>
            </w:pPr>
          </w:p>
        </w:tc>
        <w:tc>
          <w:tcPr>
            <w:tcW w:w="2268" w:type="dxa"/>
          </w:tcPr>
          <w:p w14:paraId="0D8B7206" w14:textId="77777777" w:rsidR="00586712" w:rsidRPr="00326936" w:rsidRDefault="00586712" w:rsidP="00586712">
            <w:pPr>
              <w:rPr>
                <w:sz w:val="22"/>
              </w:rPr>
            </w:pPr>
          </w:p>
        </w:tc>
      </w:tr>
      <w:tr w:rsidR="00586712" w:rsidRPr="00326936" w14:paraId="43192A44" w14:textId="77777777" w:rsidTr="009F07ED">
        <w:trPr>
          <w:trHeight w:val="583"/>
        </w:trPr>
        <w:tc>
          <w:tcPr>
            <w:tcW w:w="816" w:type="dxa"/>
            <w:shd w:val="clear" w:color="auto" w:fill="auto"/>
          </w:tcPr>
          <w:p w14:paraId="199AFCE0"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69E3DEC9" w14:textId="77777777" w:rsidR="00586712" w:rsidRPr="00326936" w:rsidRDefault="00586712" w:rsidP="009F07ED">
            <w:pPr>
              <w:rPr>
                <w:b/>
                <w:color w:val="000000"/>
                <w:sz w:val="22"/>
              </w:rPr>
            </w:pPr>
            <w:r w:rsidRPr="00326936">
              <w:rPr>
                <w:color w:val="000000"/>
                <w:sz w:val="22"/>
              </w:rPr>
              <w:t>Nėra gauti Paslaugų teikimui reikalingi leidimai (licencijos)</w:t>
            </w:r>
          </w:p>
        </w:tc>
        <w:tc>
          <w:tcPr>
            <w:tcW w:w="3706" w:type="dxa"/>
            <w:gridSpan w:val="2"/>
            <w:shd w:val="clear" w:color="auto" w:fill="auto"/>
          </w:tcPr>
          <w:p w14:paraId="65E6B4D0" w14:textId="77777777" w:rsidR="00586712" w:rsidRPr="00326936" w:rsidRDefault="00586712" w:rsidP="00586712">
            <w:pPr>
              <w:tabs>
                <w:tab w:val="left" w:pos="325"/>
              </w:tabs>
              <w:jc w:val="both"/>
              <w:rPr>
                <w:sz w:val="22"/>
              </w:rPr>
            </w:pPr>
            <w:r w:rsidRPr="00326936">
              <w:rPr>
                <w:sz w:val="22"/>
              </w:rPr>
              <w:t xml:space="preserve">Pagal Sutartį Privatus subjektas yra atsakingas už Paslaugų teikimą, todėl prisiima Paslaugoms teikti reikalingų leidimų negavimo riziką, išskyrus kiek tai priklauso nuo Valdžios subjekto įsipareigojimų pagal Sutartį nevykdymo. Rizikos veiksnio pasireiškimas reiškia, kad negali būti teikiamos visos ar dalis Paslaugų. </w:t>
            </w:r>
          </w:p>
        </w:tc>
        <w:tc>
          <w:tcPr>
            <w:tcW w:w="1417" w:type="dxa"/>
            <w:shd w:val="clear" w:color="auto" w:fill="auto"/>
          </w:tcPr>
          <w:p w14:paraId="5EB369B3" w14:textId="77777777" w:rsidR="00586712" w:rsidRPr="00326936" w:rsidRDefault="00586712" w:rsidP="00586712">
            <w:pPr>
              <w:jc w:val="both"/>
              <w:rPr>
                <w:sz w:val="22"/>
              </w:rPr>
            </w:pPr>
          </w:p>
        </w:tc>
        <w:tc>
          <w:tcPr>
            <w:tcW w:w="1701" w:type="dxa"/>
            <w:shd w:val="clear" w:color="auto" w:fill="auto"/>
          </w:tcPr>
          <w:p w14:paraId="23EAE593" w14:textId="77777777" w:rsidR="00586712" w:rsidRPr="00326936" w:rsidRDefault="00586712" w:rsidP="00586712">
            <w:pPr>
              <w:jc w:val="both"/>
              <w:rPr>
                <w:sz w:val="22"/>
              </w:rPr>
            </w:pPr>
            <w:r w:rsidRPr="00326936">
              <w:rPr>
                <w:sz w:val="22"/>
              </w:rPr>
              <w:t>X</w:t>
            </w:r>
          </w:p>
        </w:tc>
        <w:tc>
          <w:tcPr>
            <w:tcW w:w="1418" w:type="dxa"/>
            <w:shd w:val="clear" w:color="auto" w:fill="auto"/>
          </w:tcPr>
          <w:p w14:paraId="05760150" w14:textId="77777777" w:rsidR="00586712" w:rsidRPr="00326936" w:rsidRDefault="00586712" w:rsidP="00586712">
            <w:pPr>
              <w:jc w:val="both"/>
              <w:rPr>
                <w:sz w:val="22"/>
              </w:rPr>
            </w:pPr>
          </w:p>
        </w:tc>
        <w:tc>
          <w:tcPr>
            <w:tcW w:w="2268" w:type="dxa"/>
          </w:tcPr>
          <w:p w14:paraId="1B1D036D" w14:textId="77777777" w:rsidR="00586712" w:rsidRPr="00326936" w:rsidRDefault="00586712" w:rsidP="00586712">
            <w:pPr>
              <w:jc w:val="both"/>
              <w:rPr>
                <w:sz w:val="22"/>
              </w:rPr>
            </w:pPr>
          </w:p>
        </w:tc>
      </w:tr>
      <w:tr w:rsidR="00586712" w:rsidRPr="00326936" w14:paraId="38DD0CE1" w14:textId="77777777" w:rsidTr="00B43B6C">
        <w:trPr>
          <w:trHeight w:val="833"/>
        </w:trPr>
        <w:tc>
          <w:tcPr>
            <w:tcW w:w="816" w:type="dxa"/>
            <w:shd w:val="clear" w:color="auto" w:fill="auto"/>
          </w:tcPr>
          <w:p w14:paraId="377738FD"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hideMark/>
          </w:tcPr>
          <w:p w14:paraId="73D203EB" w14:textId="77777777" w:rsidR="00586712" w:rsidRPr="00326936" w:rsidRDefault="00586712" w:rsidP="00586712">
            <w:pPr>
              <w:jc w:val="both"/>
              <w:rPr>
                <w:b/>
                <w:color w:val="000000"/>
                <w:sz w:val="22"/>
              </w:rPr>
            </w:pPr>
            <w:r w:rsidRPr="00326936">
              <w:rPr>
                <w:color w:val="000000"/>
                <w:sz w:val="22"/>
              </w:rPr>
              <w:t>Valdžios subjektas</w:t>
            </w:r>
            <w:r w:rsidR="00AF1313" w:rsidRPr="00326936">
              <w:rPr>
                <w:color w:val="000000"/>
                <w:sz w:val="22"/>
              </w:rPr>
              <w:t>/ Švietimo įstaiga</w:t>
            </w:r>
            <w:r w:rsidRPr="00326936">
              <w:rPr>
                <w:color w:val="000000"/>
                <w:sz w:val="22"/>
              </w:rPr>
              <w:t xml:space="preserve"> negali naudotis Objektu ir / ar vykdyti teisės aktuose nustatytas funkcijas</w:t>
            </w:r>
          </w:p>
        </w:tc>
        <w:tc>
          <w:tcPr>
            <w:tcW w:w="3706" w:type="dxa"/>
            <w:gridSpan w:val="2"/>
            <w:shd w:val="clear" w:color="auto" w:fill="auto"/>
            <w:hideMark/>
          </w:tcPr>
          <w:p w14:paraId="5AED4F8C" w14:textId="50EDA88A" w:rsidR="00586712" w:rsidRPr="00326936" w:rsidRDefault="003E4805" w:rsidP="003E4805">
            <w:pPr>
              <w:jc w:val="both"/>
              <w:rPr>
                <w:bCs/>
                <w:sz w:val="22"/>
              </w:rPr>
            </w:pPr>
            <w:r w:rsidRPr="00326936">
              <w:rPr>
                <w:bCs/>
                <w:sz w:val="22"/>
              </w:rPr>
              <w:t xml:space="preserve">Dėl Objekto netinkamumo Privatus subjektas negali teikti Paslaugų, o Valdžios subjektas arba Švietimo įstaiga – vykdyti teisės aktais pavestų funkcijų kaip nurodyta Sutarties </w:t>
            </w:r>
            <w:r w:rsidRPr="00326936">
              <w:rPr>
                <w:bCs/>
                <w:sz w:val="22"/>
              </w:rPr>
              <w:fldChar w:fldCharType="begin"/>
            </w:r>
            <w:r w:rsidRPr="00326936">
              <w:rPr>
                <w:bCs/>
                <w:sz w:val="22"/>
              </w:rPr>
              <w:instrText xml:space="preserve"> REF _Ref89334434 \r \h </w:instrText>
            </w:r>
            <w:r w:rsidRPr="00326936">
              <w:rPr>
                <w:bCs/>
                <w:sz w:val="22"/>
              </w:rPr>
            </w:r>
            <w:r w:rsidRPr="00326936">
              <w:rPr>
                <w:bCs/>
                <w:sz w:val="22"/>
              </w:rPr>
              <w:fldChar w:fldCharType="separate"/>
            </w:r>
            <w:r w:rsidR="00B87438">
              <w:rPr>
                <w:bCs/>
                <w:sz w:val="22"/>
              </w:rPr>
              <w:t>22.8</w:t>
            </w:r>
            <w:r w:rsidRPr="00326936">
              <w:rPr>
                <w:bCs/>
                <w:sz w:val="22"/>
              </w:rPr>
              <w:fldChar w:fldCharType="end"/>
            </w:r>
            <w:r w:rsidRPr="00326936">
              <w:rPr>
                <w:bCs/>
                <w:sz w:val="22"/>
              </w:rPr>
              <w:t xml:space="preserve"> punkte. </w:t>
            </w:r>
          </w:p>
        </w:tc>
        <w:tc>
          <w:tcPr>
            <w:tcW w:w="1417" w:type="dxa"/>
            <w:shd w:val="clear" w:color="auto" w:fill="auto"/>
          </w:tcPr>
          <w:p w14:paraId="5D118D64" w14:textId="77777777" w:rsidR="00586712" w:rsidRPr="00326936" w:rsidRDefault="00586712" w:rsidP="00586712">
            <w:pPr>
              <w:rPr>
                <w:sz w:val="22"/>
              </w:rPr>
            </w:pPr>
          </w:p>
        </w:tc>
        <w:tc>
          <w:tcPr>
            <w:tcW w:w="1701" w:type="dxa"/>
            <w:shd w:val="clear" w:color="auto" w:fill="auto"/>
          </w:tcPr>
          <w:p w14:paraId="056A25E0" w14:textId="77777777" w:rsidR="00586712" w:rsidRPr="00326936" w:rsidRDefault="00586712" w:rsidP="00586712">
            <w:pPr>
              <w:rPr>
                <w:sz w:val="22"/>
              </w:rPr>
            </w:pPr>
            <w:r w:rsidRPr="00326936">
              <w:rPr>
                <w:sz w:val="22"/>
              </w:rPr>
              <w:t>X</w:t>
            </w:r>
          </w:p>
        </w:tc>
        <w:tc>
          <w:tcPr>
            <w:tcW w:w="1418" w:type="dxa"/>
            <w:shd w:val="clear" w:color="auto" w:fill="auto"/>
          </w:tcPr>
          <w:p w14:paraId="543BAF1B" w14:textId="77777777" w:rsidR="00586712" w:rsidRPr="00326936" w:rsidRDefault="00586712" w:rsidP="00586712">
            <w:pPr>
              <w:rPr>
                <w:sz w:val="22"/>
              </w:rPr>
            </w:pPr>
          </w:p>
        </w:tc>
        <w:tc>
          <w:tcPr>
            <w:tcW w:w="2268" w:type="dxa"/>
          </w:tcPr>
          <w:p w14:paraId="10B98982" w14:textId="77777777" w:rsidR="00586712" w:rsidRPr="00326936" w:rsidRDefault="00586712" w:rsidP="00586712">
            <w:pPr>
              <w:rPr>
                <w:sz w:val="22"/>
              </w:rPr>
            </w:pPr>
          </w:p>
        </w:tc>
      </w:tr>
      <w:tr w:rsidR="00586712" w:rsidRPr="00326936" w14:paraId="1E2184B3" w14:textId="77777777" w:rsidTr="00B43B6C">
        <w:trPr>
          <w:trHeight w:val="833"/>
        </w:trPr>
        <w:tc>
          <w:tcPr>
            <w:tcW w:w="816" w:type="dxa"/>
            <w:shd w:val="clear" w:color="auto" w:fill="auto"/>
          </w:tcPr>
          <w:p w14:paraId="1343E69D"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tcPr>
          <w:p w14:paraId="2EF2C477" w14:textId="77777777" w:rsidR="00586712" w:rsidRPr="00326936" w:rsidDel="00A271AF" w:rsidRDefault="00586712" w:rsidP="00586712">
            <w:pPr>
              <w:jc w:val="both"/>
              <w:rPr>
                <w:color w:val="000000"/>
                <w:sz w:val="22"/>
              </w:rPr>
            </w:pPr>
            <w:r w:rsidRPr="00326936">
              <w:rPr>
                <w:color w:val="000000"/>
                <w:sz w:val="22"/>
              </w:rPr>
              <w:t xml:space="preserve">Neteikiamos visos ar dalis Paslaugų, kai tokios aplinkybės nepriskiriamos prie Atleidimo atvejų </w:t>
            </w:r>
          </w:p>
        </w:tc>
        <w:tc>
          <w:tcPr>
            <w:tcW w:w="3706" w:type="dxa"/>
            <w:gridSpan w:val="2"/>
            <w:shd w:val="clear" w:color="auto" w:fill="auto"/>
          </w:tcPr>
          <w:p w14:paraId="3267E23F" w14:textId="77777777" w:rsidR="00586712" w:rsidRPr="00326936" w:rsidRDefault="00586712" w:rsidP="00586712">
            <w:pPr>
              <w:jc w:val="both"/>
              <w:rPr>
                <w:bCs/>
                <w:sz w:val="22"/>
              </w:rPr>
            </w:pPr>
            <w:r w:rsidRPr="00326936">
              <w:rPr>
                <w:bCs/>
                <w:sz w:val="22"/>
              </w:rPr>
              <w:t>Dėl Privataus subjekto ar jo pasitelktų Subtiekėjų ar kitų ūkio subjektų veiksmų ar neveikimo Objekte negali būti teikiamos visos ar dalis Paslaugų.</w:t>
            </w:r>
          </w:p>
        </w:tc>
        <w:tc>
          <w:tcPr>
            <w:tcW w:w="1417" w:type="dxa"/>
            <w:shd w:val="clear" w:color="auto" w:fill="auto"/>
          </w:tcPr>
          <w:p w14:paraId="565F5CA2" w14:textId="77777777" w:rsidR="00586712" w:rsidRPr="00326936" w:rsidRDefault="00586712" w:rsidP="00586712">
            <w:pPr>
              <w:rPr>
                <w:sz w:val="22"/>
              </w:rPr>
            </w:pPr>
          </w:p>
        </w:tc>
        <w:tc>
          <w:tcPr>
            <w:tcW w:w="1701" w:type="dxa"/>
            <w:shd w:val="clear" w:color="auto" w:fill="auto"/>
          </w:tcPr>
          <w:p w14:paraId="23719336" w14:textId="77777777" w:rsidR="00586712" w:rsidRPr="00326936" w:rsidRDefault="00586712" w:rsidP="00586712">
            <w:pPr>
              <w:rPr>
                <w:sz w:val="22"/>
              </w:rPr>
            </w:pPr>
            <w:r w:rsidRPr="00326936">
              <w:rPr>
                <w:sz w:val="22"/>
              </w:rPr>
              <w:t>X</w:t>
            </w:r>
          </w:p>
        </w:tc>
        <w:tc>
          <w:tcPr>
            <w:tcW w:w="1418" w:type="dxa"/>
            <w:shd w:val="clear" w:color="auto" w:fill="auto"/>
          </w:tcPr>
          <w:p w14:paraId="572948B8" w14:textId="77777777" w:rsidR="00586712" w:rsidRPr="00326936" w:rsidRDefault="00586712" w:rsidP="00586712">
            <w:pPr>
              <w:rPr>
                <w:sz w:val="22"/>
              </w:rPr>
            </w:pPr>
          </w:p>
        </w:tc>
        <w:tc>
          <w:tcPr>
            <w:tcW w:w="2268" w:type="dxa"/>
          </w:tcPr>
          <w:p w14:paraId="65D7AD55" w14:textId="77777777" w:rsidR="00586712" w:rsidRPr="00326936" w:rsidRDefault="00586712" w:rsidP="00586712">
            <w:pPr>
              <w:rPr>
                <w:sz w:val="22"/>
              </w:rPr>
            </w:pPr>
          </w:p>
        </w:tc>
      </w:tr>
      <w:tr w:rsidR="00586712" w:rsidRPr="00326936" w14:paraId="5C3BE2F8" w14:textId="77777777" w:rsidTr="00165D11">
        <w:trPr>
          <w:trHeight w:val="837"/>
        </w:trPr>
        <w:tc>
          <w:tcPr>
            <w:tcW w:w="816" w:type="dxa"/>
            <w:shd w:val="clear" w:color="auto" w:fill="auto"/>
          </w:tcPr>
          <w:p w14:paraId="06EC934F" w14:textId="77777777" w:rsidR="00586712" w:rsidRPr="00326936" w:rsidRDefault="00586712" w:rsidP="00586712">
            <w:pPr>
              <w:pStyle w:val="Sraopastraipa"/>
              <w:numPr>
                <w:ilvl w:val="0"/>
                <w:numId w:val="31"/>
              </w:numPr>
              <w:jc w:val="both"/>
              <w:rPr>
                <w:b/>
                <w:bCs/>
                <w:color w:val="000000"/>
                <w:sz w:val="22"/>
              </w:rPr>
            </w:pPr>
          </w:p>
        </w:tc>
        <w:tc>
          <w:tcPr>
            <w:tcW w:w="13066" w:type="dxa"/>
            <w:gridSpan w:val="7"/>
            <w:shd w:val="clear" w:color="auto" w:fill="auto"/>
          </w:tcPr>
          <w:p w14:paraId="3CDBEDBB" w14:textId="77777777" w:rsidR="00586712" w:rsidRPr="00326936" w:rsidRDefault="00821AE8" w:rsidP="00586712">
            <w:pPr>
              <w:rPr>
                <w:sz w:val="22"/>
              </w:rPr>
            </w:pPr>
            <w:r w:rsidRPr="00326936">
              <w:rPr>
                <w:b/>
                <w:sz w:val="22"/>
              </w:rPr>
              <w:t>P</w:t>
            </w:r>
            <w:r w:rsidR="00586712" w:rsidRPr="00326936">
              <w:rPr>
                <w:b/>
                <w:sz w:val="22"/>
              </w:rPr>
              <w:t>aklausos rizika</w:t>
            </w:r>
          </w:p>
        </w:tc>
      </w:tr>
      <w:tr w:rsidR="00586712" w:rsidRPr="00326936" w14:paraId="4855C4FC" w14:textId="77777777" w:rsidTr="00165D11">
        <w:trPr>
          <w:trHeight w:val="837"/>
        </w:trPr>
        <w:tc>
          <w:tcPr>
            <w:tcW w:w="816" w:type="dxa"/>
            <w:tcBorders>
              <w:top w:val="single" w:sz="4" w:space="0" w:color="auto"/>
              <w:left w:val="single" w:sz="4" w:space="0" w:color="auto"/>
              <w:bottom w:val="single" w:sz="4" w:space="0" w:color="auto"/>
              <w:right w:val="single" w:sz="4" w:space="0" w:color="auto"/>
            </w:tcBorders>
          </w:tcPr>
          <w:p w14:paraId="007F1B3D" w14:textId="77777777" w:rsidR="00586712" w:rsidRPr="00326936" w:rsidRDefault="00586712" w:rsidP="00586712">
            <w:pPr>
              <w:numPr>
                <w:ilvl w:val="1"/>
                <w:numId w:val="31"/>
              </w:numPr>
              <w:contextualSpacing/>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14:paraId="2744B027" w14:textId="77777777" w:rsidR="00586712" w:rsidRPr="00326936" w:rsidRDefault="00586712" w:rsidP="00586712">
            <w:pPr>
              <w:jc w:val="both"/>
              <w:rPr>
                <w:sz w:val="22"/>
              </w:rPr>
            </w:pPr>
            <w:r w:rsidRPr="00326936">
              <w:rPr>
                <w:color w:val="000000"/>
                <w:sz w:val="22"/>
              </w:rPr>
              <w:t xml:space="preserve">Pasikeičia Valdžios subjekto </w:t>
            </w:r>
            <w:r w:rsidR="001B686D" w:rsidRPr="00326936">
              <w:rPr>
                <w:color w:val="000000"/>
                <w:sz w:val="22"/>
              </w:rPr>
              <w:t xml:space="preserve">ar Švietimo įstaigos </w:t>
            </w:r>
            <w:r w:rsidRPr="00326936">
              <w:rPr>
                <w:color w:val="000000"/>
                <w:sz w:val="22"/>
              </w:rPr>
              <w:t>darbuotojų, lankytojų ar kitų aptarnaujamų asmenų skaičius</w:t>
            </w:r>
          </w:p>
        </w:tc>
        <w:tc>
          <w:tcPr>
            <w:tcW w:w="3706" w:type="dxa"/>
            <w:gridSpan w:val="2"/>
            <w:tcBorders>
              <w:top w:val="single" w:sz="4" w:space="0" w:color="auto"/>
              <w:left w:val="single" w:sz="4" w:space="0" w:color="auto"/>
              <w:bottom w:val="single" w:sz="4" w:space="0" w:color="auto"/>
              <w:right w:val="single" w:sz="4" w:space="0" w:color="auto"/>
            </w:tcBorders>
          </w:tcPr>
          <w:p w14:paraId="11269C77" w14:textId="77777777" w:rsidR="00586712" w:rsidRPr="00326936" w:rsidRDefault="00586712" w:rsidP="00586712">
            <w:pPr>
              <w:jc w:val="both"/>
              <w:rPr>
                <w:sz w:val="22"/>
              </w:rPr>
            </w:pPr>
            <w:r w:rsidRPr="00326936">
              <w:rPr>
                <w:sz w:val="22"/>
              </w:rPr>
              <w:t xml:space="preserve">Paklausa pasikeičia dėl Valdžios subjekto </w:t>
            </w:r>
            <w:r w:rsidR="001B686D" w:rsidRPr="00326936">
              <w:rPr>
                <w:sz w:val="22"/>
              </w:rPr>
              <w:t xml:space="preserve">ar Švietimo įstaigos </w:t>
            </w:r>
            <w:r w:rsidRPr="00326936">
              <w:rPr>
                <w:sz w:val="22"/>
              </w:rPr>
              <w:t xml:space="preserve">darbuotojų, lankytojų ar kitų aptarnaujamų asmenų skaičiaus pokyčio (padidėjimas ar sumažėjimas), kuris gali turėti įtakos Paslaugų teikimui ir / ar padidinti Investicijas ar Sąnaudas. </w:t>
            </w:r>
          </w:p>
        </w:tc>
        <w:tc>
          <w:tcPr>
            <w:tcW w:w="1417" w:type="dxa"/>
            <w:tcBorders>
              <w:top w:val="single" w:sz="4" w:space="0" w:color="auto"/>
              <w:left w:val="single" w:sz="4" w:space="0" w:color="auto"/>
              <w:bottom w:val="single" w:sz="4" w:space="0" w:color="auto"/>
              <w:right w:val="single" w:sz="4" w:space="0" w:color="auto"/>
            </w:tcBorders>
          </w:tcPr>
          <w:p w14:paraId="114D4D79" w14:textId="77777777" w:rsidR="00586712" w:rsidRPr="00326936" w:rsidRDefault="00586712" w:rsidP="00586712">
            <w:pPr>
              <w:rPr>
                <w:sz w:val="22"/>
              </w:rPr>
            </w:pPr>
            <w:r w:rsidRPr="00326936">
              <w:rPr>
                <w:sz w:val="22"/>
              </w:rPr>
              <w:t>X</w:t>
            </w:r>
          </w:p>
        </w:tc>
        <w:tc>
          <w:tcPr>
            <w:tcW w:w="1701" w:type="dxa"/>
            <w:tcBorders>
              <w:top w:val="single" w:sz="4" w:space="0" w:color="auto"/>
              <w:left w:val="single" w:sz="4" w:space="0" w:color="auto"/>
              <w:bottom w:val="single" w:sz="4" w:space="0" w:color="auto"/>
              <w:right w:val="single" w:sz="4" w:space="0" w:color="auto"/>
            </w:tcBorders>
          </w:tcPr>
          <w:p w14:paraId="5DA1DAAF" w14:textId="77777777" w:rsidR="00586712" w:rsidRPr="00326936" w:rsidRDefault="00586712" w:rsidP="00586712">
            <w:pPr>
              <w:rPr>
                <w:sz w:val="22"/>
              </w:rPr>
            </w:pPr>
          </w:p>
        </w:tc>
        <w:tc>
          <w:tcPr>
            <w:tcW w:w="1418" w:type="dxa"/>
            <w:shd w:val="clear" w:color="auto" w:fill="auto"/>
          </w:tcPr>
          <w:p w14:paraId="254F44DA" w14:textId="77777777" w:rsidR="00586712" w:rsidRPr="00326936" w:rsidRDefault="00586712" w:rsidP="00586712">
            <w:pPr>
              <w:rPr>
                <w:sz w:val="22"/>
              </w:rPr>
            </w:pPr>
          </w:p>
        </w:tc>
        <w:tc>
          <w:tcPr>
            <w:tcW w:w="2268" w:type="dxa"/>
          </w:tcPr>
          <w:p w14:paraId="6D11361C" w14:textId="77777777" w:rsidR="00586712" w:rsidRPr="00326936" w:rsidRDefault="00586712" w:rsidP="00586712">
            <w:pPr>
              <w:rPr>
                <w:sz w:val="22"/>
              </w:rPr>
            </w:pPr>
          </w:p>
        </w:tc>
      </w:tr>
      <w:tr w:rsidR="00821AE8" w:rsidRPr="00326936" w14:paraId="02BC188D"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1D72D848" w14:textId="77777777" w:rsidR="00821AE8" w:rsidRPr="00326936" w:rsidRDefault="00821AE8" w:rsidP="009F07ED">
            <w:pPr>
              <w:pStyle w:val="Sraopastraipa"/>
              <w:numPr>
                <w:ilvl w:val="0"/>
                <w:numId w:val="31"/>
              </w:numPr>
              <w:jc w:val="both"/>
              <w:rPr>
                <w:b/>
                <w:bCs/>
                <w:color w:val="000000"/>
                <w:sz w:val="22"/>
              </w:rPr>
            </w:pPr>
          </w:p>
        </w:tc>
        <w:tc>
          <w:tcPr>
            <w:tcW w:w="13066" w:type="dxa"/>
            <w:gridSpan w:val="7"/>
            <w:tcBorders>
              <w:top w:val="single" w:sz="4" w:space="0" w:color="auto"/>
              <w:left w:val="single" w:sz="4" w:space="0" w:color="auto"/>
              <w:bottom w:val="single" w:sz="4" w:space="0" w:color="auto"/>
            </w:tcBorders>
            <w:vAlign w:val="center"/>
          </w:tcPr>
          <w:p w14:paraId="59E008BD" w14:textId="77777777" w:rsidR="00821AE8" w:rsidRPr="00326936" w:rsidRDefault="00821AE8" w:rsidP="00821AE8">
            <w:pPr>
              <w:rPr>
                <w:sz w:val="22"/>
              </w:rPr>
            </w:pPr>
            <w:r w:rsidRPr="00326936">
              <w:rPr>
                <w:b/>
                <w:sz w:val="22"/>
                <w:szCs w:val="22"/>
              </w:rPr>
              <w:t>Draudimo rizika</w:t>
            </w:r>
          </w:p>
        </w:tc>
      </w:tr>
      <w:tr w:rsidR="00821AE8" w:rsidRPr="00326936" w14:paraId="22D14529"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05067D31" w14:textId="77777777" w:rsidR="00821AE8" w:rsidRPr="00326936" w:rsidRDefault="00821AE8" w:rsidP="00821AE8">
            <w:pPr>
              <w:numPr>
                <w:ilvl w:val="1"/>
                <w:numId w:val="31"/>
              </w:numPr>
              <w:contextualSpacing/>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14:paraId="64FD7B78" w14:textId="77777777" w:rsidR="00821AE8" w:rsidRPr="00326936" w:rsidRDefault="00821AE8" w:rsidP="00821AE8">
            <w:pPr>
              <w:jc w:val="both"/>
              <w:rPr>
                <w:color w:val="000000"/>
                <w:sz w:val="22"/>
              </w:rPr>
            </w:pPr>
            <w:r w:rsidRPr="00326936">
              <w:rPr>
                <w:color w:val="000000"/>
                <w:sz w:val="22"/>
              </w:rPr>
              <w:t>Draudimo sutarčių sudarymas</w:t>
            </w:r>
          </w:p>
        </w:tc>
        <w:tc>
          <w:tcPr>
            <w:tcW w:w="3706" w:type="dxa"/>
            <w:gridSpan w:val="2"/>
            <w:tcBorders>
              <w:top w:val="single" w:sz="4" w:space="0" w:color="auto"/>
              <w:left w:val="single" w:sz="4" w:space="0" w:color="auto"/>
              <w:bottom w:val="single" w:sz="4" w:space="0" w:color="auto"/>
              <w:right w:val="single" w:sz="4" w:space="0" w:color="auto"/>
            </w:tcBorders>
          </w:tcPr>
          <w:p w14:paraId="6B76A40A" w14:textId="57186D91" w:rsidR="00821AE8" w:rsidRPr="00326936" w:rsidRDefault="00821AE8" w:rsidP="001B686D">
            <w:pPr>
              <w:jc w:val="both"/>
              <w:rPr>
                <w:sz w:val="22"/>
              </w:rPr>
            </w:pPr>
            <w:r w:rsidRPr="00326936">
              <w:rPr>
                <w:sz w:val="22"/>
              </w:rPr>
              <w:t xml:space="preserve">Privatus subjektas (jo Subtiekėjai ar kiti pasitelkti ūkio subjektai) Sutartyje nustatyta tvarka ir terminais nesudaro arba nepratęsia </w:t>
            </w:r>
            <w:r w:rsidR="001B686D" w:rsidRPr="00326936">
              <w:rPr>
                <w:sz w:val="22"/>
              </w:rPr>
              <w:t>D</w:t>
            </w:r>
            <w:r w:rsidRPr="00326936">
              <w:rPr>
                <w:sz w:val="22"/>
              </w:rPr>
              <w:t>raudimo sutarčių. Pasireiškus rizikos veiksniui, gali būti neužtikrintas Privataus subjekto įsipareigojimų vykdymas bei neapsaugoti Valdžios subjekto interesai.</w:t>
            </w:r>
          </w:p>
        </w:tc>
        <w:tc>
          <w:tcPr>
            <w:tcW w:w="1417" w:type="dxa"/>
            <w:tcBorders>
              <w:top w:val="single" w:sz="4" w:space="0" w:color="auto"/>
              <w:left w:val="single" w:sz="4" w:space="0" w:color="auto"/>
              <w:bottom w:val="single" w:sz="4" w:space="0" w:color="auto"/>
              <w:right w:val="single" w:sz="4" w:space="0" w:color="auto"/>
            </w:tcBorders>
          </w:tcPr>
          <w:p w14:paraId="41801569" w14:textId="77777777" w:rsidR="00821AE8" w:rsidRPr="00326936" w:rsidRDefault="00821AE8" w:rsidP="00821AE8">
            <w:pPr>
              <w:rPr>
                <w:sz w:val="22"/>
              </w:rPr>
            </w:pPr>
          </w:p>
        </w:tc>
        <w:tc>
          <w:tcPr>
            <w:tcW w:w="1701" w:type="dxa"/>
            <w:tcBorders>
              <w:top w:val="single" w:sz="4" w:space="0" w:color="auto"/>
              <w:left w:val="single" w:sz="4" w:space="0" w:color="auto"/>
              <w:bottom w:val="single" w:sz="4" w:space="0" w:color="auto"/>
              <w:right w:val="single" w:sz="4" w:space="0" w:color="auto"/>
            </w:tcBorders>
          </w:tcPr>
          <w:p w14:paraId="69C227B2" w14:textId="77777777" w:rsidR="00821AE8" w:rsidRPr="00326936" w:rsidRDefault="00821AE8" w:rsidP="00821AE8">
            <w:pPr>
              <w:rPr>
                <w:sz w:val="22"/>
              </w:rPr>
            </w:pPr>
            <w:r w:rsidRPr="00326936">
              <w:rPr>
                <w:sz w:val="22"/>
              </w:rPr>
              <w:t>X</w:t>
            </w:r>
          </w:p>
        </w:tc>
        <w:tc>
          <w:tcPr>
            <w:tcW w:w="1418" w:type="dxa"/>
            <w:shd w:val="clear" w:color="auto" w:fill="auto"/>
          </w:tcPr>
          <w:p w14:paraId="5879CD9A" w14:textId="77777777" w:rsidR="00821AE8" w:rsidRPr="00326936" w:rsidRDefault="00821AE8" w:rsidP="00821AE8">
            <w:pPr>
              <w:rPr>
                <w:sz w:val="22"/>
              </w:rPr>
            </w:pPr>
          </w:p>
        </w:tc>
        <w:tc>
          <w:tcPr>
            <w:tcW w:w="2268" w:type="dxa"/>
          </w:tcPr>
          <w:p w14:paraId="53D16309" w14:textId="77777777" w:rsidR="00821AE8" w:rsidRPr="00326936" w:rsidRDefault="00821AE8" w:rsidP="00821AE8">
            <w:pPr>
              <w:rPr>
                <w:sz w:val="22"/>
              </w:rPr>
            </w:pPr>
          </w:p>
        </w:tc>
      </w:tr>
      <w:tr w:rsidR="00821AE8" w:rsidRPr="00326936" w14:paraId="202056F1"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5156F728" w14:textId="77777777" w:rsidR="00821AE8" w:rsidRPr="00326936" w:rsidRDefault="00821AE8" w:rsidP="00821AE8">
            <w:pPr>
              <w:numPr>
                <w:ilvl w:val="1"/>
                <w:numId w:val="31"/>
              </w:numPr>
              <w:contextualSpacing/>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14:paraId="10549B64" w14:textId="5F3044BE" w:rsidR="00821AE8" w:rsidRPr="00326936" w:rsidRDefault="00821AE8" w:rsidP="001B686D">
            <w:pPr>
              <w:jc w:val="both"/>
              <w:rPr>
                <w:color w:val="000000"/>
                <w:sz w:val="22"/>
              </w:rPr>
            </w:pPr>
            <w:r w:rsidRPr="00326936">
              <w:rPr>
                <w:color w:val="000000"/>
                <w:sz w:val="22"/>
              </w:rPr>
              <w:t xml:space="preserve">Negalėjimas sudaryti </w:t>
            </w:r>
            <w:r w:rsidR="001B686D" w:rsidRPr="00326936">
              <w:rPr>
                <w:color w:val="000000"/>
                <w:sz w:val="22"/>
              </w:rPr>
              <w:t>D</w:t>
            </w:r>
            <w:r w:rsidRPr="00326936">
              <w:rPr>
                <w:color w:val="000000"/>
                <w:sz w:val="22"/>
              </w:rPr>
              <w:t>raudimo sutarties</w:t>
            </w:r>
          </w:p>
        </w:tc>
        <w:tc>
          <w:tcPr>
            <w:tcW w:w="3706" w:type="dxa"/>
            <w:gridSpan w:val="2"/>
            <w:tcBorders>
              <w:top w:val="single" w:sz="4" w:space="0" w:color="auto"/>
              <w:left w:val="single" w:sz="4" w:space="0" w:color="auto"/>
              <w:bottom w:val="single" w:sz="4" w:space="0" w:color="auto"/>
              <w:right w:val="single" w:sz="4" w:space="0" w:color="auto"/>
            </w:tcBorders>
          </w:tcPr>
          <w:p w14:paraId="18DA0759" w14:textId="123E5FDB" w:rsidR="00821AE8" w:rsidRPr="00326936" w:rsidRDefault="00821AE8" w:rsidP="001B686D">
            <w:pPr>
              <w:jc w:val="both"/>
              <w:rPr>
                <w:sz w:val="22"/>
              </w:rPr>
            </w:pPr>
            <w:r w:rsidRPr="00326936">
              <w:rPr>
                <w:sz w:val="22"/>
              </w:rPr>
              <w:t>Dra</w:t>
            </w:r>
            <w:r w:rsidR="001B686D" w:rsidRPr="00326936">
              <w:rPr>
                <w:sz w:val="22"/>
              </w:rPr>
              <w:t>u</w:t>
            </w:r>
            <w:r w:rsidRPr="00326936">
              <w:rPr>
                <w:sz w:val="22"/>
              </w:rPr>
              <w:t xml:space="preserve">dimo sutartys negali būti sudarytos dėl situacijos draudimo rinkoje, kai atitinkamos </w:t>
            </w:r>
            <w:r w:rsidR="001B686D" w:rsidRPr="00326936">
              <w:rPr>
                <w:sz w:val="22"/>
              </w:rPr>
              <w:t>D</w:t>
            </w:r>
            <w:r w:rsidRPr="00326936">
              <w:rPr>
                <w:sz w:val="22"/>
              </w:rPr>
              <w:t xml:space="preserve">raudimo sutarties nėra galimybės </w:t>
            </w:r>
            <w:proofErr w:type="spellStart"/>
            <w:r w:rsidRPr="00326936">
              <w:rPr>
                <w:sz w:val="22"/>
              </w:rPr>
              <w:t>sudaryti</w:t>
            </w:r>
            <w:r w:rsidR="00AC6139" w:rsidRPr="00326936">
              <w:rPr>
                <w:sz w:val="22"/>
              </w:rPr>
              <w:t>.</w:t>
            </w:r>
            <w:r w:rsidRPr="00326936">
              <w:rPr>
                <w:sz w:val="22"/>
              </w:rPr>
              <w:t>Rizikos</w:t>
            </w:r>
            <w:proofErr w:type="spellEnd"/>
            <w:r w:rsidRPr="00326936">
              <w:rPr>
                <w:sz w:val="22"/>
              </w:rPr>
              <w:t xml:space="preserve"> veiksnio pasireiškimas gali reikšti, kad nebus </w:t>
            </w:r>
            <w:r w:rsidR="00AC6139" w:rsidRPr="00326936">
              <w:rPr>
                <w:sz w:val="22"/>
              </w:rPr>
              <w:t>už</w:t>
            </w:r>
            <w:r w:rsidRPr="00326936">
              <w:rPr>
                <w:sz w:val="22"/>
              </w:rPr>
              <w:t xml:space="preserve">tikrintas Privataus subjekto įsipareigojimų vykdymas bei neapsaugoti Valdžios subjekto interesai arba gali būti </w:t>
            </w:r>
            <w:proofErr w:type="spellStart"/>
            <w:r w:rsidRPr="00326936">
              <w:rPr>
                <w:sz w:val="22"/>
              </w:rPr>
              <w:t>priežąstimi</w:t>
            </w:r>
            <w:proofErr w:type="spellEnd"/>
            <w:r w:rsidRPr="00326936">
              <w:rPr>
                <w:sz w:val="22"/>
              </w:rPr>
              <w:t xml:space="preserve"> nutraukti Sutartį. </w:t>
            </w:r>
          </w:p>
        </w:tc>
        <w:tc>
          <w:tcPr>
            <w:tcW w:w="1417" w:type="dxa"/>
            <w:tcBorders>
              <w:top w:val="single" w:sz="4" w:space="0" w:color="auto"/>
              <w:left w:val="single" w:sz="4" w:space="0" w:color="auto"/>
              <w:bottom w:val="single" w:sz="4" w:space="0" w:color="auto"/>
              <w:right w:val="single" w:sz="4" w:space="0" w:color="auto"/>
            </w:tcBorders>
          </w:tcPr>
          <w:p w14:paraId="7F58A7C3" w14:textId="77777777" w:rsidR="00821AE8" w:rsidRPr="00326936" w:rsidRDefault="00821AE8" w:rsidP="00821AE8">
            <w:pPr>
              <w:rPr>
                <w:sz w:val="22"/>
              </w:rPr>
            </w:pPr>
          </w:p>
        </w:tc>
        <w:tc>
          <w:tcPr>
            <w:tcW w:w="1701" w:type="dxa"/>
            <w:tcBorders>
              <w:top w:val="single" w:sz="4" w:space="0" w:color="auto"/>
              <w:left w:val="single" w:sz="4" w:space="0" w:color="auto"/>
              <w:bottom w:val="single" w:sz="4" w:space="0" w:color="auto"/>
              <w:right w:val="single" w:sz="4" w:space="0" w:color="auto"/>
            </w:tcBorders>
          </w:tcPr>
          <w:p w14:paraId="0728DA28" w14:textId="77777777" w:rsidR="00821AE8" w:rsidRPr="00326936" w:rsidRDefault="00821AE8" w:rsidP="00821AE8">
            <w:pPr>
              <w:rPr>
                <w:sz w:val="22"/>
              </w:rPr>
            </w:pPr>
          </w:p>
        </w:tc>
        <w:tc>
          <w:tcPr>
            <w:tcW w:w="1418" w:type="dxa"/>
            <w:shd w:val="clear" w:color="auto" w:fill="auto"/>
          </w:tcPr>
          <w:p w14:paraId="4545DCD0" w14:textId="77777777" w:rsidR="00821AE8" w:rsidRPr="00326936" w:rsidRDefault="00821AE8" w:rsidP="00821AE8">
            <w:pPr>
              <w:rPr>
                <w:sz w:val="22"/>
              </w:rPr>
            </w:pPr>
            <w:r w:rsidRPr="00326936">
              <w:rPr>
                <w:sz w:val="22"/>
              </w:rPr>
              <w:t>X</w:t>
            </w:r>
          </w:p>
        </w:tc>
        <w:tc>
          <w:tcPr>
            <w:tcW w:w="2268" w:type="dxa"/>
          </w:tcPr>
          <w:p w14:paraId="2434FED1" w14:textId="77777777" w:rsidR="00821AE8" w:rsidRPr="00326936" w:rsidRDefault="00821AE8" w:rsidP="00821AE8">
            <w:pPr>
              <w:rPr>
                <w:sz w:val="22"/>
              </w:rPr>
            </w:pPr>
          </w:p>
        </w:tc>
      </w:tr>
      <w:tr w:rsidR="00586712" w:rsidRPr="00326936" w14:paraId="27846BD7" w14:textId="77777777" w:rsidTr="00165D11">
        <w:trPr>
          <w:trHeight w:val="837"/>
        </w:trPr>
        <w:tc>
          <w:tcPr>
            <w:tcW w:w="816" w:type="dxa"/>
            <w:tcBorders>
              <w:top w:val="single" w:sz="4" w:space="0" w:color="auto"/>
              <w:left w:val="single" w:sz="4" w:space="0" w:color="auto"/>
              <w:bottom w:val="single" w:sz="4" w:space="0" w:color="auto"/>
              <w:right w:val="single" w:sz="4" w:space="0" w:color="auto"/>
            </w:tcBorders>
          </w:tcPr>
          <w:p w14:paraId="13B42C2D" w14:textId="77777777" w:rsidR="00586712" w:rsidRPr="00326936" w:rsidRDefault="00586712" w:rsidP="00586712">
            <w:pPr>
              <w:pStyle w:val="Sraopastraipa"/>
              <w:numPr>
                <w:ilvl w:val="0"/>
                <w:numId w:val="31"/>
              </w:numPr>
              <w:jc w:val="both"/>
              <w:rPr>
                <w:b/>
                <w:bCs/>
                <w:color w:val="000000"/>
                <w:sz w:val="22"/>
              </w:rPr>
            </w:pPr>
          </w:p>
        </w:tc>
        <w:tc>
          <w:tcPr>
            <w:tcW w:w="13066" w:type="dxa"/>
            <w:gridSpan w:val="7"/>
            <w:tcBorders>
              <w:top w:val="single" w:sz="4" w:space="0" w:color="auto"/>
              <w:left w:val="single" w:sz="4" w:space="0" w:color="auto"/>
              <w:bottom w:val="single" w:sz="4" w:space="0" w:color="auto"/>
            </w:tcBorders>
          </w:tcPr>
          <w:p w14:paraId="020F7EE9" w14:textId="69FBD734" w:rsidR="00586712" w:rsidRPr="00326936" w:rsidRDefault="001B686D" w:rsidP="00586712">
            <w:pPr>
              <w:rPr>
                <w:sz w:val="22"/>
              </w:rPr>
            </w:pPr>
            <w:r w:rsidRPr="00326936">
              <w:rPr>
                <w:b/>
                <w:sz w:val="22"/>
                <w:szCs w:val="22"/>
              </w:rPr>
              <w:t>Objekto</w:t>
            </w:r>
            <w:r w:rsidR="0090550D">
              <w:rPr>
                <w:b/>
                <w:sz w:val="22"/>
                <w:szCs w:val="22"/>
              </w:rPr>
              <w:t xml:space="preserve"> </w:t>
            </w:r>
            <w:r w:rsidR="00586712" w:rsidRPr="00326936">
              <w:rPr>
                <w:b/>
                <w:sz w:val="22"/>
                <w:szCs w:val="22"/>
              </w:rPr>
              <w:t>likutinės vertės rizika</w:t>
            </w:r>
          </w:p>
        </w:tc>
      </w:tr>
      <w:tr w:rsidR="00586712" w:rsidRPr="00326936" w14:paraId="73D1C883"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1E29DD9E" w14:textId="77777777"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14:paraId="4727BDF4" w14:textId="77777777" w:rsidR="00586712" w:rsidRPr="00326936" w:rsidRDefault="00586712" w:rsidP="009F07ED">
            <w:pPr>
              <w:rPr>
                <w:sz w:val="22"/>
              </w:rPr>
            </w:pPr>
            <w:r w:rsidRPr="00326936">
              <w:rPr>
                <w:color w:val="000000"/>
                <w:sz w:val="22"/>
              </w:rPr>
              <w:t>Nukrypstama nuo Objekto būklės palaikymo plano</w:t>
            </w:r>
          </w:p>
        </w:tc>
        <w:tc>
          <w:tcPr>
            <w:tcW w:w="3706" w:type="dxa"/>
            <w:gridSpan w:val="2"/>
            <w:tcBorders>
              <w:top w:val="single" w:sz="4" w:space="0" w:color="auto"/>
              <w:left w:val="single" w:sz="4" w:space="0" w:color="auto"/>
              <w:bottom w:val="single" w:sz="4" w:space="0" w:color="auto"/>
              <w:right w:val="single" w:sz="4" w:space="0" w:color="auto"/>
            </w:tcBorders>
          </w:tcPr>
          <w:p w14:paraId="5AAF2563" w14:textId="51EB0B78" w:rsidR="00586712" w:rsidRPr="00326936" w:rsidRDefault="00586712" w:rsidP="00592742">
            <w:pPr>
              <w:jc w:val="both"/>
              <w:rPr>
                <w:sz w:val="22"/>
              </w:rPr>
            </w:pPr>
            <w:r w:rsidRPr="00326936">
              <w:rPr>
                <w:sz w:val="22"/>
              </w:rPr>
              <w:t xml:space="preserve">Objekto likutinė vertė Sutarties pabaigoje neatitinka planuotos dėl to, kad per ataskaitinį laikotarpį buvo nesilaikoma Sutarties reikalavimų ir (ar) Pasiūlymo. Šie nukrypimai gali reikšti, kad Objekte nebuvo atlikti planiniai </w:t>
            </w:r>
            <w:r w:rsidRPr="00326936">
              <w:rPr>
                <w:color w:val="000000"/>
                <w:sz w:val="22"/>
              </w:rPr>
              <w:t xml:space="preserve">Atnaujinimo </w:t>
            </w:r>
            <w:proofErr w:type="spellStart"/>
            <w:r w:rsidR="00592742" w:rsidRPr="00326936">
              <w:rPr>
                <w:color w:val="000000"/>
                <w:sz w:val="22"/>
              </w:rPr>
              <w:t>ir</w:t>
            </w:r>
            <w:r w:rsidR="00592742" w:rsidRPr="00326936">
              <w:rPr>
                <w:sz w:val="22"/>
              </w:rPr>
              <w:t>r</w:t>
            </w:r>
            <w:r w:rsidRPr="00326936">
              <w:rPr>
                <w:sz w:val="22"/>
              </w:rPr>
              <w:t>emonto</w:t>
            </w:r>
            <w:proofErr w:type="spellEnd"/>
            <w:r w:rsidRPr="00326936">
              <w:rPr>
                <w:sz w:val="22"/>
              </w:rPr>
              <w:t xml:space="preserve"> darbai, profilaktiniai patikrinimai.</w:t>
            </w:r>
          </w:p>
        </w:tc>
        <w:tc>
          <w:tcPr>
            <w:tcW w:w="1417" w:type="dxa"/>
            <w:tcBorders>
              <w:top w:val="single" w:sz="4" w:space="0" w:color="auto"/>
              <w:left w:val="single" w:sz="4" w:space="0" w:color="auto"/>
              <w:bottom w:val="single" w:sz="4" w:space="0" w:color="auto"/>
              <w:right w:val="single" w:sz="4" w:space="0" w:color="auto"/>
            </w:tcBorders>
          </w:tcPr>
          <w:p w14:paraId="0C3A2873" w14:textId="77777777" w:rsidR="00586712" w:rsidRPr="00326936" w:rsidRDefault="00586712" w:rsidP="00586712">
            <w:pPr>
              <w:rPr>
                <w:sz w:val="22"/>
              </w:rPr>
            </w:pPr>
          </w:p>
        </w:tc>
        <w:tc>
          <w:tcPr>
            <w:tcW w:w="1701" w:type="dxa"/>
            <w:tcBorders>
              <w:top w:val="single" w:sz="4" w:space="0" w:color="auto"/>
              <w:left w:val="single" w:sz="4" w:space="0" w:color="auto"/>
              <w:bottom w:val="single" w:sz="4" w:space="0" w:color="auto"/>
              <w:right w:val="single" w:sz="4" w:space="0" w:color="auto"/>
            </w:tcBorders>
          </w:tcPr>
          <w:p w14:paraId="2E2E8351" w14:textId="77777777" w:rsidR="00586712" w:rsidRPr="00326936" w:rsidRDefault="00586712" w:rsidP="00586712">
            <w:pPr>
              <w:rPr>
                <w:sz w:val="22"/>
              </w:rPr>
            </w:pPr>
            <w:r w:rsidRPr="00326936">
              <w:rPr>
                <w:sz w:val="22"/>
              </w:rPr>
              <w:t>X</w:t>
            </w:r>
          </w:p>
        </w:tc>
        <w:tc>
          <w:tcPr>
            <w:tcW w:w="1418" w:type="dxa"/>
            <w:shd w:val="clear" w:color="auto" w:fill="auto"/>
          </w:tcPr>
          <w:p w14:paraId="49709577" w14:textId="77777777" w:rsidR="00586712" w:rsidRPr="00326936" w:rsidRDefault="00586712" w:rsidP="00586712">
            <w:pPr>
              <w:rPr>
                <w:sz w:val="22"/>
              </w:rPr>
            </w:pPr>
          </w:p>
        </w:tc>
        <w:tc>
          <w:tcPr>
            <w:tcW w:w="2268" w:type="dxa"/>
          </w:tcPr>
          <w:p w14:paraId="7F22C44D" w14:textId="77777777" w:rsidR="00586712" w:rsidRPr="00326936" w:rsidRDefault="00586712" w:rsidP="00586712">
            <w:pPr>
              <w:rPr>
                <w:sz w:val="22"/>
              </w:rPr>
            </w:pPr>
          </w:p>
        </w:tc>
      </w:tr>
      <w:tr w:rsidR="00586712" w:rsidRPr="00326936" w14:paraId="3646A3E7"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5206443F" w14:textId="77777777"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14:paraId="55750C10" w14:textId="77777777" w:rsidR="00586712" w:rsidRPr="00326936" w:rsidRDefault="00586712" w:rsidP="009F07ED">
            <w:pPr>
              <w:rPr>
                <w:sz w:val="22"/>
              </w:rPr>
            </w:pPr>
            <w:r w:rsidRPr="00326936">
              <w:rPr>
                <w:color w:val="000000"/>
                <w:sz w:val="22"/>
              </w:rPr>
              <w:t>Netiksliai suplanuotos Objekto būklės palaikymo išlaidos</w:t>
            </w:r>
          </w:p>
        </w:tc>
        <w:tc>
          <w:tcPr>
            <w:tcW w:w="3706" w:type="dxa"/>
            <w:gridSpan w:val="2"/>
            <w:tcBorders>
              <w:top w:val="single" w:sz="4" w:space="0" w:color="auto"/>
              <w:left w:val="single" w:sz="4" w:space="0" w:color="auto"/>
              <w:bottom w:val="single" w:sz="4" w:space="0" w:color="auto"/>
              <w:right w:val="single" w:sz="4" w:space="0" w:color="auto"/>
            </w:tcBorders>
          </w:tcPr>
          <w:p w14:paraId="065CA03A" w14:textId="19C9D345" w:rsidR="00586712" w:rsidRPr="00326936" w:rsidRDefault="00586712" w:rsidP="00592742">
            <w:pPr>
              <w:jc w:val="both"/>
              <w:rPr>
                <w:sz w:val="22"/>
              </w:rPr>
            </w:pPr>
            <w:r w:rsidRPr="00326936">
              <w:rPr>
                <w:sz w:val="22"/>
              </w:rPr>
              <w:t xml:space="preserve">Objekto likutinė vertė Sutarties pabaigoje pasikeičia dėl to, kad Sąnaudos palaikyti Objekto būklę buvo apskaičiuotos netiksliai, todėl reikalingi </w:t>
            </w:r>
            <w:r w:rsidRPr="00326936">
              <w:rPr>
                <w:color w:val="000000"/>
                <w:sz w:val="22"/>
              </w:rPr>
              <w:t xml:space="preserve">Atnaujinimo </w:t>
            </w:r>
            <w:r w:rsidR="00592742" w:rsidRPr="00326936">
              <w:rPr>
                <w:color w:val="000000"/>
                <w:sz w:val="22"/>
              </w:rPr>
              <w:t xml:space="preserve">ir remonto </w:t>
            </w:r>
            <w:r w:rsidRPr="00326936">
              <w:rPr>
                <w:color w:val="000000"/>
                <w:sz w:val="22"/>
              </w:rPr>
              <w:t xml:space="preserve">darbai </w:t>
            </w:r>
            <w:r w:rsidRPr="00326936">
              <w:rPr>
                <w:sz w:val="22"/>
              </w:rPr>
              <w:t>nebuvo atlikti visa apimtimi ar neatlikti, nebuvo išlaikyti kokybės reikalavimai.</w:t>
            </w:r>
          </w:p>
        </w:tc>
        <w:tc>
          <w:tcPr>
            <w:tcW w:w="1417" w:type="dxa"/>
            <w:tcBorders>
              <w:top w:val="single" w:sz="4" w:space="0" w:color="auto"/>
              <w:left w:val="single" w:sz="4" w:space="0" w:color="auto"/>
              <w:bottom w:val="single" w:sz="4" w:space="0" w:color="auto"/>
              <w:right w:val="single" w:sz="4" w:space="0" w:color="auto"/>
            </w:tcBorders>
          </w:tcPr>
          <w:p w14:paraId="2A7B7F74" w14:textId="77777777" w:rsidR="00586712" w:rsidRPr="00326936" w:rsidRDefault="00586712" w:rsidP="00586712">
            <w:pPr>
              <w:rPr>
                <w:sz w:val="22"/>
              </w:rPr>
            </w:pPr>
          </w:p>
        </w:tc>
        <w:tc>
          <w:tcPr>
            <w:tcW w:w="1701" w:type="dxa"/>
            <w:tcBorders>
              <w:top w:val="single" w:sz="4" w:space="0" w:color="auto"/>
              <w:left w:val="single" w:sz="4" w:space="0" w:color="auto"/>
              <w:bottom w:val="single" w:sz="4" w:space="0" w:color="auto"/>
              <w:right w:val="single" w:sz="4" w:space="0" w:color="auto"/>
            </w:tcBorders>
          </w:tcPr>
          <w:p w14:paraId="5ED54953" w14:textId="77777777" w:rsidR="00586712" w:rsidRPr="00326936" w:rsidRDefault="00586712" w:rsidP="00586712">
            <w:pPr>
              <w:rPr>
                <w:sz w:val="22"/>
              </w:rPr>
            </w:pPr>
            <w:r w:rsidRPr="00326936">
              <w:rPr>
                <w:sz w:val="22"/>
              </w:rPr>
              <w:t>X</w:t>
            </w:r>
          </w:p>
        </w:tc>
        <w:tc>
          <w:tcPr>
            <w:tcW w:w="1418" w:type="dxa"/>
            <w:shd w:val="clear" w:color="auto" w:fill="auto"/>
          </w:tcPr>
          <w:p w14:paraId="376ADA3B" w14:textId="77777777" w:rsidR="00586712" w:rsidRPr="00326936" w:rsidRDefault="00586712" w:rsidP="00586712">
            <w:pPr>
              <w:rPr>
                <w:sz w:val="22"/>
              </w:rPr>
            </w:pPr>
          </w:p>
        </w:tc>
        <w:tc>
          <w:tcPr>
            <w:tcW w:w="2268" w:type="dxa"/>
          </w:tcPr>
          <w:p w14:paraId="1942E48D" w14:textId="77777777" w:rsidR="00586712" w:rsidRPr="00326936" w:rsidRDefault="00586712" w:rsidP="00586712">
            <w:pPr>
              <w:rPr>
                <w:sz w:val="22"/>
              </w:rPr>
            </w:pPr>
          </w:p>
        </w:tc>
      </w:tr>
      <w:tr w:rsidR="00586712" w:rsidRPr="00326936" w14:paraId="476045B8" w14:textId="77777777" w:rsidTr="00165D11">
        <w:trPr>
          <w:trHeight w:val="837"/>
        </w:trPr>
        <w:tc>
          <w:tcPr>
            <w:tcW w:w="816" w:type="dxa"/>
            <w:tcBorders>
              <w:top w:val="single" w:sz="4" w:space="0" w:color="auto"/>
              <w:left w:val="single" w:sz="4" w:space="0" w:color="auto"/>
              <w:bottom w:val="single" w:sz="4" w:space="0" w:color="auto"/>
              <w:right w:val="single" w:sz="4" w:space="0" w:color="auto"/>
            </w:tcBorders>
          </w:tcPr>
          <w:p w14:paraId="4F0AB4FA" w14:textId="77777777"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14:paraId="68CDAF6A" w14:textId="77777777" w:rsidR="00586712" w:rsidRPr="00326936" w:rsidRDefault="00586712" w:rsidP="00586712">
            <w:pPr>
              <w:jc w:val="both"/>
              <w:rPr>
                <w:sz w:val="22"/>
              </w:rPr>
            </w:pPr>
            <w:r w:rsidRPr="00326936">
              <w:rPr>
                <w:color w:val="000000"/>
                <w:sz w:val="22"/>
              </w:rPr>
              <w:t>Informacijos trūkumas apie Objekto naudojimą per ataskaitinį laikotarpį</w:t>
            </w:r>
          </w:p>
        </w:tc>
        <w:tc>
          <w:tcPr>
            <w:tcW w:w="3706" w:type="dxa"/>
            <w:gridSpan w:val="2"/>
            <w:tcBorders>
              <w:top w:val="single" w:sz="4" w:space="0" w:color="auto"/>
              <w:left w:val="single" w:sz="4" w:space="0" w:color="auto"/>
              <w:bottom w:val="single" w:sz="4" w:space="0" w:color="auto"/>
              <w:right w:val="single" w:sz="4" w:space="0" w:color="auto"/>
            </w:tcBorders>
          </w:tcPr>
          <w:p w14:paraId="35CF521F" w14:textId="77777777" w:rsidR="00586712" w:rsidRPr="00326936" w:rsidRDefault="00586712" w:rsidP="00586712">
            <w:pPr>
              <w:jc w:val="both"/>
              <w:rPr>
                <w:sz w:val="22"/>
              </w:rPr>
            </w:pPr>
            <w:r w:rsidRPr="00326936">
              <w:rPr>
                <w:sz w:val="22"/>
              </w:rPr>
              <w:t>Galima situacija, kai nustatyti Objekto likutinei vertei Sutarties pabaigoje reikalinga įvertinti Objekto naudojimo apimtis, intensyvumą, taip pat faktinius Objekto priežiūros, būklės pagerinimo veiksmus.</w:t>
            </w:r>
          </w:p>
        </w:tc>
        <w:tc>
          <w:tcPr>
            <w:tcW w:w="1417" w:type="dxa"/>
            <w:tcBorders>
              <w:top w:val="single" w:sz="4" w:space="0" w:color="auto"/>
              <w:left w:val="single" w:sz="4" w:space="0" w:color="auto"/>
              <w:bottom w:val="single" w:sz="4" w:space="0" w:color="auto"/>
              <w:right w:val="single" w:sz="4" w:space="0" w:color="auto"/>
            </w:tcBorders>
          </w:tcPr>
          <w:p w14:paraId="6D8E3637" w14:textId="77777777" w:rsidR="00586712" w:rsidRPr="00326936" w:rsidRDefault="00586712" w:rsidP="00586712">
            <w:pPr>
              <w:rPr>
                <w:sz w:val="22"/>
              </w:rPr>
            </w:pPr>
          </w:p>
        </w:tc>
        <w:tc>
          <w:tcPr>
            <w:tcW w:w="1701" w:type="dxa"/>
            <w:tcBorders>
              <w:top w:val="single" w:sz="4" w:space="0" w:color="auto"/>
              <w:left w:val="single" w:sz="4" w:space="0" w:color="auto"/>
              <w:bottom w:val="single" w:sz="4" w:space="0" w:color="auto"/>
              <w:right w:val="single" w:sz="4" w:space="0" w:color="auto"/>
            </w:tcBorders>
          </w:tcPr>
          <w:p w14:paraId="03C2DCB6" w14:textId="77777777" w:rsidR="00586712" w:rsidRPr="00326936" w:rsidRDefault="00586712" w:rsidP="00586712">
            <w:pPr>
              <w:rPr>
                <w:sz w:val="22"/>
              </w:rPr>
            </w:pPr>
            <w:r w:rsidRPr="00326936">
              <w:rPr>
                <w:sz w:val="22"/>
              </w:rPr>
              <w:t>X</w:t>
            </w:r>
          </w:p>
        </w:tc>
        <w:tc>
          <w:tcPr>
            <w:tcW w:w="1418" w:type="dxa"/>
            <w:shd w:val="clear" w:color="auto" w:fill="auto"/>
          </w:tcPr>
          <w:p w14:paraId="6599E7FD" w14:textId="77777777" w:rsidR="00586712" w:rsidRPr="00326936" w:rsidRDefault="00586712" w:rsidP="00586712">
            <w:pPr>
              <w:rPr>
                <w:sz w:val="22"/>
              </w:rPr>
            </w:pPr>
          </w:p>
        </w:tc>
        <w:tc>
          <w:tcPr>
            <w:tcW w:w="2268" w:type="dxa"/>
          </w:tcPr>
          <w:p w14:paraId="5C65C5C0" w14:textId="77777777" w:rsidR="00586712" w:rsidRPr="00326936" w:rsidRDefault="00586712" w:rsidP="00586712">
            <w:pPr>
              <w:rPr>
                <w:sz w:val="22"/>
              </w:rPr>
            </w:pPr>
          </w:p>
        </w:tc>
      </w:tr>
      <w:tr w:rsidR="00586712" w:rsidRPr="00326936" w14:paraId="7E5CDE86"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535F7E0E" w14:textId="77777777"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14:paraId="1173D39A" w14:textId="77777777" w:rsidR="00586712" w:rsidRPr="00326936" w:rsidRDefault="00586712" w:rsidP="009F07ED">
            <w:pPr>
              <w:rPr>
                <w:color w:val="000000"/>
                <w:sz w:val="22"/>
              </w:rPr>
            </w:pPr>
            <w:r w:rsidRPr="00326936">
              <w:rPr>
                <w:color w:val="000000"/>
                <w:sz w:val="22"/>
              </w:rPr>
              <w:t>Naujas turtas neatitinka Naujo turto sąrašo</w:t>
            </w:r>
          </w:p>
        </w:tc>
        <w:tc>
          <w:tcPr>
            <w:tcW w:w="3706" w:type="dxa"/>
            <w:gridSpan w:val="2"/>
            <w:tcBorders>
              <w:top w:val="single" w:sz="4" w:space="0" w:color="auto"/>
              <w:left w:val="single" w:sz="4" w:space="0" w:color="auto"/>
              <w:bottom w:val="single" w:sz="4" w:space="0" w:color="auto"/>
              <w:right w:val="single" w:sz="4" w:space="0" w:color="auto"/>
            </w:tcBorders>
          </w:tcPr>
          <w:p w14:paraId="23897FBB" w14:textId="6EBAC3F9" w:rsidR="00586712" w:rsidRPr="00326936" w:rsidDel="00F37950" w:rsidRDefault="00586712" w:rsidP="00586712">
            <w:pPr>
              <w:jc w:val="both"/>
              <w:rPr>
                <w:sz w:val="22"/>
              </w:rPr>
            </w:pPr>
            <w:r w:rsidRPr="00326936">
              <w:rPr>
                <w:sz w:val="22"/>
              </w:rPr>
              <w:t>Sutarties pabaigoje Privačiam subjektui perduodant Naują turtą Valdžios subjektui, Naujas turtas gali neatitikti Naujo turto sąrašo (</w:t>
            </w:r>
            <w:proofErr w:type="spellStart"/>
            <w:r w:rsidRPr="00326936">
              <w:rPr>
                <w:sz w:val="22"/>
              </w:rPr>
              <w:t>kiekybineprasme</w:t>
            </w:r>
            <w:proofErr w:type="spellEnd"/>
            <w:r w:rsidRPr="00326936">
              <w:rPr>
                <w:sz w:val="22"/>
              </w:rPr>
              <w:t>).</w:t>
            </w:r>
          </w:p>
        </w:tc>
        <w:tc>
          <w:tcPr>
            <w:tcW w:w="1417" w:type="dxa"/>
            <w:tcBorders>
              <w:top w:val="single" w:sz="4" w:space="0" w:color="auto"/>
              <w:left w:val="single" w:sz="4" w:space="0" w:color="auto"/>
              <w:bottom w:val="single" w:sz="4" w:space="0" w:color="auto"/>
              <w:right w:val="single" w:sz="4" w:space="0" w:color="auto"/>
            </w:tcBorders>
          </w:tcPr>
          <w:p w14:paraId="6CF5F908" w14:textId="77777777" w:rsidR="00586712" w:rsidRPr="00326936" w:rsidRDefault="00586712" w:rsidP="00586712">
            <w:pPr>
              <w:rPr>
                <w:sz w:val="22"/>
              </w:rPr>
            </w:pPr>
          </w:p>
        </w:tc>
        <w:tc>
          <w:tcPr>
            <w:tcW w:w="1701" w:type="dxa"/>
            <w:tcBorders>
              <w:top w:val="single" w:sz="4" w:space="0" w:color="auto"/>
              <w:left w:val="single" w:sz="4" w:space="0" w:color="auto"/>
              <w:bottom w:val="single" w:sz="4" w:space="0" w:color="auto"/>
              <w:right w:val="single" w:sz="4" w:space="0" w:color="auto"/>
            </w:tcBorders>
          </w:tcPr>
          <w:p w14:paraId="335F886A" w14:textId="77777777" w:rsidR="00586712" w:rsidRPr="00326936" w:rsidRDefault="00586712" w:rsidP="00586712">
            <w:pPr>
              <w:rPr>
                <w:sz w:val="22"/>
              </w:rPr>
            </w:pPr>
            <w:r w:rsidRPr="00326936">
              <w:rPr>
                <w:sz w:val="22"/>
              </w:rPr>
              <w:t>X</w:t>
            </w:r>
          </w:p>
        </w:tc>
        <w:tc>
          <w:tcPr>
            <w:tcW w:w="1418" w:type="dxa"/>
            <w:shd w:val="clear" w:color="auto" w:fill="auto"/>
          </w:tcPr>
          <w:p w14:paraId="7301228C" w14:textId="77777777" w:rsidR="00586712" w:rsidRPr="00326936" w:rsidRDefault="00586712" w:rsidP="00586712">
            <w:pPr>
              <w:rPr>
                <w:sz w:val="22"/>
              </w:rPr>
            </w:pPr>
          </w:p>
        </w:tc>
        <w:tc>
          <w:tcPr>
            <w:tcW w:w="2268" w:type="dxa"/>
          </w:tcPr>
          <w:p w14:paraId="0D973F1C" w14:textId="77777777" w:rsidR="00586712" w:rsidRPr="00326936" w:rsidRDefault="00586712" w:rsidP="00586712">
            <w:pPr>
              <w:rPr>
                <w:sz w:val="22"/>
              </w:rPr>
            </w:pPr>
          </w:p>
        </w:tc>
      </w:tr>
      <w:tr w:rsidR="00586712" w:rsidRPr="00326936" w14:paraId="4EF91A65"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4BD1B437" w14:textId="77777777"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14:paraId="46FB6D6F" w14:textId="77777777" w:rsidR="00586712" w:rsidRPr="00326936" w:rsidRDefault="00586712" w:rsidP="009F07ED">
            <w:pPr>
              <w:rPr>
                <w:sz w:val="22"/>
              </w:rPr>
            </w:pPr>
            <w:r w:rsidRPr="00326936">
              <w:rPr>
                <w:color w:val="000000"/>
                <w:sz w:val="22"/>
              </w:rPr>
              <w:t>Nustatyti Naujo turto valdymo, naudojimo ir disponavimo teisių apribojimai dėl Privataus subjekto sandorių su trečiosiomis šalimis</w:t>
            </w:r>
          </w:p>
        </w:tc>
        <w:tc>
          <w:tcPr>
            <w:tcW w:w="3706" w:type="dxa"/>
            <w:gridSpan w:val="2"/>
            <w:tcBorders>
              <w:top w:val="single" w:sz="4" w:space="0" w:color="auto"/>
              <w:left w:val="single" w:sz="4" w:space="0" w:color="auto"/>
              <w:bottom w:val="single" w:sz="4" w:space="0" w:color="auto"/>
              <w:right w:val="single" w:sz="4" w:space="0" w:color="auto"/>
            </w:tcBorders>
          </w:tcPr>
          <w:p w14:paraId="36A211CB" w14:textId="77777777" w:rsidR="00586712" w:rsidRPr="00326936" w:rsidRDefault="00586712" w:rsidP="00586712">
            <w:pPr>
              <w:jc w:val="both"/>
              <w:rPr>
                <w:sz w:val="22"/>
              </w:rPr>
            </w:pPr>
            <w:r w:rsidRPr="00326936">
              <w:rPr>
                <w:sz w:val="22"/>
              </w:rPr>
              <w:t>Sutarties galiojimo metu Privataus subjekto sudaromi sandoriai su trečiosiomis šalimis ir Sutarties pabaigoje, nustatomi Naujo turto valdymo, naudojimo ir disponavimo teisių apribojimai. Šie apribojimai gali reikšti</w:t>
            </w:r>
            <w:r w:rsidR="00F66B46" w:rsidRPr="00326936">
              <w:rPr>
                <w:sz w:val="22"/>
              </w:rPr>
              <w:t>, kad</w:t>
            </w:r>
            <w:r w:rsidRPr="00326936">
              <w:rPr>
                <w:sz w:val="22"/>
              </w:rPr>
              <w:t xml:space="preserve"> ne visas Naujas turtas bus </w:t>
            </w:r>
            <w:r w:rsidRPr="00326936">
              <w:rPr>
                <w:sz w:val="22"/>
              </w:rPr>
              <w:lastRenderedPageBreak/>
              <w:t xml:space="preserve">perduotas Valdžios subjektui Sutarties pabaigoje. </w:t>
            </w:r>
          </w:p>
        </w:tc>
        <w:tc>
          <w:tcPr>
            <w:tcW w:w="1417" w:type="dxa"/>
            <w:tcBorders>
              <w:top w:val="single" w:sz="4" w:space="0" w:color="auto"/>
              <w:left w:val="single" w:sz="4" w:space="0" w:color="auto"/>
              <w:bottom w:val="single" w:sz="4" w:space="0" w:color="auto"/>
              <w:right w:val="single" w:sz="4" w:space="0" w:color="auto"/>
            </w:tcBorders>
          </w:tcPr>
          <w:p w14:paraId="029163C1" w14:textId="77777777" w:rsidR="00586712" w:rsidRPr="00326936" w:rsidRDefault="00586712" w:rsidP="00586712">
            <w:pPr>
              <w:rPr>
                <w:sz w:val="22"/>
              </w:rPr>
            </w:pPr>
          </w:p>
        </w:tc>
        <w:tc>
          <w:tcPr>
            <w:tcW w:w="1701" w:type="dxa"/>
            <w:tcBorders>
              <w:top w:val="single" w:sz="4" w:space="0" w:color="auto"/>
              <w:left w:val="single" w:sz="4" w:space="0" w:color="auto"/>
              <w:bottom w:val="single" w:sz="4" w:space="0" w:color="auto"/>
              <w:right w:val="single" w:sz="4" w:space="0" w:color="auto"/>
            </w:tcBorders>
          </w:tcPr>
          <w:p w14:paraId="1EAC8FC6" w14:textId="77777777" w:rsidR="00586712" w:rsidRPr="00326936" w:rsidRDefault="00586712" w:rsidP="00586712">
            <w:pPr>
              <w:rPr>
                <w:sz w:val="22"/>
              </w:rPr>
            </w:pPr>
            <w:r w:rsidRPr="00326936">
              <w:rPr>
                <w:sz w:val="22"/>
              </w:rPr>
              <w:t>X</w:t>
            </w:r>
          </w:p>
        </w:tc>
        <w:tc>
          <w:tcPr>
            <w:tcW w:w="1418" w:type="dxa"/>
            <w:shd w:val="clear" w:color="auto" w:fill="auto"/>
          </w:tcPr>
          <w:p w14:paraId="5D145C4C" w14:textId="77777777" w:rsidR="00586712" w:rsidRPr="00326936" w:rsidRDefault="00586712" w:rsidP="00586712">
            <w:pPr>
              <w:rPr>
                <w:sz w:val="22"/>
              </w:rPr>
            </w:pPr>
          </w:p>
        </w:tc>
        <w:tc>
          <w:tcPr>
            <w:tcW w:w="2268" w:type="dxa"/>
          </w:tcPr>
          <w:p w14:paraId="7125B762" w14:textId="77777777" w:rsidR="00586712" w:rsidRPr="00326936" w:rsidRDefault="00586712" w:rsidP="00586712">
            <w:pPr>
              <w:rPr>
                <w:sz w:val="22"/>
              </w:rPr>
            </w:pPr>
          </w:p>
        </w:tc>
      </w:tr>
      <w:tr w:rsidR="00A176D4" w:rsidRPr="00326936" w14:paraId="15800AC5"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7E7C8382" w14:textId="77777777" w:rsidR="00A176D4" w:rsidRPr="00326936" w:rsidRDefault="00A176D4"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14:paraId="09CE1CFF" w14:textId="246AFFC8" w:rsidR="00A176D4" w:rsidRPr="00326936" w:rsidRDefault="00A176D4" w:rsidP="009F07ED">
            <w:pPr>
              <w:rPr>
                <w:color w:val="000000"/>
                <w:sz w:val="22"/>
              </w:rPr>
            </w:pPr>
            <w:r w:rsidRPr="00326936">
              <w:rPr>
                <w:color w:val="000000"/>
                <w:sz w:val="22"/>
              </w:rPr>
              <w:t>Nustatyti Objekto valdymo, naudojimo ir disponavimo teisių apribojimai dėl Valdžios subjekto sandorių su trečiosiomis šalimis</w:t>
            </w:r>
          </w:p>
        </w:tc>
        <w:tc>
          <w:tcPr>
            <w:tcW w:w="3706" w:type="dxa"/>
            <w:gridSpan w:val="2"/>
            <w:tcBorders>
              <w:top w:val="single" w:sz="4" w:space="0" w:color="auto"/>
              <w:left w:val="single" w:sz="4" w:space="0" w:color="auto"/>
              <w:bottom w:val="single" w:sz="4" w:space="0" w:color="auto"/>
              <w:right w:val="single" w:sz="4" w:space="0" w:color="auto"/>
            </w:tcBorders>
          </w:tcPr>
          <w:p w14:paraId="433B2566" w14:textId="01F18F77" w:rsidR="00A176D4" w:rsidRPr="00326936" w:rsidRDefault="00A176D4" w:rsidP="00A176D4">
            <w:pPr>
              <w:jc w:val="both"/>
              <w:rPr>
                <w:sz w:val="22"/>
              </w:rPr>
            </w:pPr>
            <w:r w:rsidRPr="00326936">
              <w:rPr>
                <w:sz w:val="22"/>
              </w:rPr>
              <w:t>Per ataskaitinį laikotarpį Valdžios subjekto sudaromi sandoriai su trečiosiomis šalimis ir nustatomi Objekto valdymo, naudojimo ir disponavimo teisių apribojimai. Šie apribojimai gali reikšti papildomas Investicijas ar Sąnaudų padidėjimą.</w:t>
            </w:r>
          </w:p>
        </w:tc>
        <w:tc>
          <w:tcPr>
            <w:tcW w:w="1417" w:type="dxa"/>
            <w:tcBorders>
              <w:top w:val="single" w:sz="4" w:space="0" w:color="auto"/>
              <w:left w:val="single" w:sz="4" w:space="0" w:color="auto"/>
              <w:bottom w:val="single" w:sz="4" w:space="0" w:color="auto"/>
              <w:right w:val="single" w:sz="4" w:space="0" w:color="auto"/>
            </w:tcBorders>
          </w:tcPr>
          <w:p w14:paraId="4F168DD3" w14:textId="0F03C8D6" w:rsidR="00A176D4" w:rsidRPr="00326936" w:rsidRDefault="00A176D4" w:rsidP="00586712">
            <w:pPr>
              <w:rPr>
                <w:sz w:val="22"/>
              </w:rPr>
            </w:pPr>
            <w:r w:rsidRPr="00326936">
              <w:rPr>
                <w:sz w:val="22"/>
              </w:rPr>
              <w:t>X</w:t>
            </w:r>
          </w:p>
        </w:tc>
        <w:tc>
          <w:tcPr>
            <w:tcW w:w="1701" w:type="dxa"/>
            <w:tcBorders>
              <w:top w:val="single" w:sz="4" w:space="0" w:color="auto"/>
              <w:left w:val="single" w:sz="4" w:space="0" w:color="auto"/>
              <w:bottom w:val="single" w:sz="4" w:space="0" w:color="auto"/>
              <w:right w:val="single" w:sz="4" w:space="0" w:color="auto"/>
            </w:tcBorders>
          </w:tcPr>
          <w:p w14:paraId="2F4BB457" w14:textId="77777777" w:rsidR="00A176D4" w:rsidRPr="00326936" w:rsidRDefault="00A176D4" w:rsidP="00586712">
            <w:pPr>
              <w:rPr>
                <w:sz w:val="22"/>
              </w:rPr>
            </w:pPr>
          </w:p>
        </w:tc>
        <w:tc>
          <w:tcPr>
            <w:tcW w:w="1418" w:type="dxa"/>
            <w:shd w:val="clear" w:color="auto" w:fill="auto"/>
          </w:tcPr>
          <w:p w14:paraId="06523B89" w14:textId="77777777" w:rsidR="00A176D4" w:rsidRPr="00326936" w:rsidRDefault="00A176D4" w:rsidP="00586712">
            <w:pPr>
              <w:rPr>
                <w:sz w:val="22"/>
              </w:rPr>
            </w:pPr>
          </w:p>
        </w:tc>
        <w:tc>
          <w:tcPr>
            <w:tcW w:w="2268" w:type="dxa"/>
          </w:tcPr>
          <w:p w14:paraId="1BC2A6A7" w14:textId="77777777" w:rsidR="00A176D4" w:rsidRPr="00326936" w:rsidRDefault="00A176D4" w:rsidP="00586712">
            <w:pPr>
              <w:rPr>
                <w:sz w:val="22"/>
              </w:rPr>
            </w:pPr>
          </w:p>
        </w:tc>
      </w:tr>
      <w:tr w:rsidR="00821AE8" w:rsidRPr="00326936" w14:paraId="27FD6538"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45766ED5" w14:textId="77777777" w:rsidR="00821AE8" w:rsidRPr="00326936" w:rsidRDefault="00821AE8" w:rsidP="009F07ED">
            <w:pPr>
              <w:pStyle w:val="Sraopastraipa"/>
              <w:numPr>
                <w:ilvl w:val="0"/>
                <w:numId w:val="31"/>
              </w:numPr>
              <w:jc w:val="both"/>
              <w:rPr>
                <w:b/>
                <w:bCs/>
                <w:color w:val="000000"/>
                <w:sz w:val="22"/>
              </w:rPr>
            </w:pPr>
          </w:p>
        </w:tc>
        <w:tc>
          <w:tcPr>
            <w:tcW w:w="13066" w:type="dxa"/>
            <w:gridSpan w:val="7"/>
            <w:tcBorders>
              <w:top w:val="single" w:sz="4" w:space="0" w:color="auto"/>
              <w:left w:val="single" w:sz="4" w:space="0" w:color="auto"/>
              <w:bottom w:val="single" w:sz="4" w:space="0" w:color="auto"/>
            </w:tcBorders>
            <w:vAlign w:val="center"/>
          </w:tcPr>
          <w:p w14:paraId="6B86A88F" w14:textId="77777777" w:rsidR="00821AE8" w:rsidRPr="00326936" w:rsidRDefault="00821AE8" w:rsidP="00821AE8">
            <w:pPr>
              <w:rPr>
                <w:sz w:val="22"/>
              </w:rPr>
            </w:pPr>
            <w:r w:rsidRPr="00326936">
              <w:rPr>
                <w:b/>
                <w:sz w:val="22"/>
              </w:rPr>
              <w:t>Teisės aktų pasikeitimo rizika</w:t>
            </w:r>
          </w:p>
        </w:tc>
      </w:tr>
      <w:tr w:rsidR="00821AE8" w:rsidRPr="00326936" w14:paraId="0C5FA0F0"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3F20E525" w14:textId="77777777" w:rsidR="00821AE8" w:rsidRPr="00326936" w:rsidRDefault="00821AE8" w:rsidP="00821AE8">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14:paraId="6C038113" w14:textId="77777777" w:rsidR="00821AE8" w:rsidRPr="00326936" w:rsidRDefault="00821AE8" w:rsidP="00821AE8">
            <w:pPr>
              <w:rPr>
                <w:color w:val="000000"/>
                <w:sz w:val="22"/>
              </w:rPr>
            </w:pPr>
            <w:r w:rsidRPr="00326936">
              <w:rPr>
                <w:color w:val="000000"/>
                <w:sz w:val="22"/>
              </w:rPr>
              <w:t>Esminių teisės aktų pasikeitimas</w:t>
            </w:r>
          </w:p>
        </w:tc>
        <w:tc>
          <w:tcPr>
            <w:tcW w:w="3706" w:type="dxa"/>
            <w:gridSpan w:val="2"/>
            <w:tcBorders>
              <w:top w:val="single" w:sz="4" w:space="0" w:color="auto"/>
              <w:left w:val="single" w:sz="4" w:space="0" w:color="auto"/>
              <w:bottom w:val="single" w:sz="4" w:space="0" w:color="auto"/>
              <w:right w:val="single" w:sz="4" w:space="0" w:color="auto"/>
            </w:tcBorders>
          </w:tcPr>
          <w:p w14:paraId="5D7B9E6D" w14:textId="40DC531D" w:rsidR="00821AE8" w:rsidRPr="00326936" w:rsidRDefault="00821AE8" w:rsidP="00F66B46">
            <w:pPr>
              <w:jc w:val="both"/>
              <w:rPr>
                <w:sz w:val="22"/>
              </w:rPr>
            </w:pPr>
            <w:r w:rsidRPr="00326936">
              <w:rPr>
                <w:sz w:val="22"/>
              </w:rPr>
              <w:t xml:space="preserve">Paslaugų teikimo metu pasikeičia ar priimami nauji Esminiai teisės </w:t>
            </w:r>
            <w:proofErr w:type="spellStart"/>
            <w:r w:rsidRPr="00326936">
              <w:rPr>
                <w:sz w:val="22"/>
              </w:rPr>
              <w:t>aktai</w:t>
            </w:r>
            <w:r w:rsidR="00F66B46" w:rsidRPr="00326936">
              <w:rPr>
                <w:sz w:val="22"/>
              </w:rPr>
              <w:t>.</w:t>
            </w:r>
            <w:r w:rsidRPr="00326936">
              <w:rPr>
                <w:sz w:val="22"/>
              </w:rPr>
              <w:t>Rizikos</w:t>
            </w:r>
            <w:proofErr w:type="spellEnd"/>
            <w:r w:rsidRPr="00326936">
              <w:rPr>
                <w:sz w:val="22"/>
              </w:rPr>
              <w:t xml:space="preserve"> veiksniui pasireiškus gali padidėti Privataus subjekto Investicijos arba Sąnaudos</w:t>
            </w:r>
            <w:r w:rsidR="00B12B21" w:rsidRPr="00326936">
              <w:rPr>
                <w:sz w:val="22"/>
              </w:rPr>
              <w:t xml:space="preserve">, patiriami </w:t>
            </w:r>
            <w:r w:rsidR="00515E9E" w:rsidRPr="00326936">
              <w:rPr>
                <w:sz w:val="22"/>
              </w:rPr>
              <w:t xml:space="preserve">kiti </w:t>
            </w:r>
            <w:r w:rsidR="00B12B21" w:rsidRPr="00326936">
              <w:rPr>
                <w:sz w:val="22"/>
              </w:rPr>
              <w:t>tiesioginiai nuostoliai</w:t>
            </w:r>
            <w:r w:rsidR="00AC6139" w:rsidRPr="00326936">
              <w:rPr>
                <w:sz w:val="22"/>
              </w:rPr>
              <w:t>,</w:t>
            </w:r>
            <w:r w:rsidR="00AF4C8C" w:rsidRPr="00326936">
              <w:rPr>
                <w:sz w:val="22"/>
              </w:rPr>
              <w:t xml:space="preserve"> susiję su Paslaugų teikimu, nurodyti Sutarties 3 priedo </w:t>
            </w:r>
            <w:r w:rsidR="00AF4C8C" w:rsidRPr="00326936">
              <w:rPr>
                <w:i/>
                <w:sz w:val="22"/>
              </w:rPr>
              <w:t>Atsiskaitymų ir mokėjimo tvarka</w:t>
            </w:r>
            <w:r w:rsidR="00AF4C8C" w:rsidRPr="00326936">
              <w:rPr>
                <w:sz w:val="22"/>
              </w:rPr>
              <w:t xml:space="preserve"> </w:t>
            </w:r>
            <w:r w:rsidR="00AC6139" w:rsidRPr="00326936">
              <w:rPr>
                <w:sz w:val="22"/>
              </w:rPr>
              <w:t xml:space="preserve"> </w:t>
            </w:r>
            <w:r w:rsidR="00AF4C8C" w:rsidRPr="00326936">
              <w:rPr>
                <w:sz w:val="22"/>
              </w:rPr>
              <w:t xml:space="preserve">33 punkte, </w:t>
            </w:r>
            <w:r w:rsidR="00515E9E" w:rsidRPr="00326936">
              <w:rPr>
                <w:sz w:val="22"/>
              </w:rPr>
              <w:t>pailgėti Darbų atlikimo terminai.</w:t>
            </w:r>
          </w:p>
        </w:tc>
        <w:tc>
          <w:tcPr>
            <w:tcW w:w="1417" w:type="dxa"/>
            <w:tcBorders>
              <w:top w:val="single" w:sz="4" w:space="0" w:color="auto"/>
              <w:left w:val="single" w:sz="4" w:space="0" w:color="auto"/>
              <w:bottom w:val="single" w:sz="4" w:space="0" w:color="auto"/>
              <w:right w:val="single" w:sz="4" w:space="0" w:color="auto"/>
            </w:tcBorders>
          </w:tcPr>
          <w:p w14:paraId="6A79A46C" w14:textId="77777777" w:rsidR="00821AE8" w:rsidRPr="00326936" w:rsidRDefault="00821AE8" w:rsidP="00821AE8">
            <w:pPr>
              <w:rPr>
                <w:sz w:val="22"/>
              </w:rPr>
            </w:pPr>
            <w:r w:rsidRPr="00326936">
              <w:rPr>
                <w:sz w:val="22"/>
              </w:rPr>
              <w:t>X</w:t>
            </w:r>
          </w:p>
        </w:tc>
        <w:tc>
          <w:tcPr>
            <w:tcW w:w="1701" w:type="dxa"/>
            <w:tcBorders>
              <w:top w:val="single" w:sz="4" w:space="0" w:color="auto"/>
              <w:left w:val="single" w:sz="4" w:space="0" w:color="auto"/>
              <w:bottom w:val="single" w:sz="4" w:space="0" w:color="auto"/>
              <w:right w:val="single" w:sz="4" w:space="0" w:color="auto"/>
            </w:tcBorders>
          </w:tcPr>
          <w:p w14:paraId="57A5A17E" w14:textId="77777777" w:rsidR="00821AE8" w:rsidRPr="00326936" w:rsidRDefault="00821AE8" w:rsidP="00821AE8">
            <w:pPr>
              <w:rPr>
                <w:sz w:val="22"/>
              </w:rPr>
            </w:pPr>
          </w:p>
        </w:tc>
        <w:tc>
          <w:tcPr>
            <w:tcW w:w="1418" w:type="dxa"/>
            <w:shd w:val="clear" w:color="auto" w:fill="auto"/>
          </w:tcPr>
          <w:p w14:paraId="08314BF3" w14:textId="77777777" w:rsidR="00821AE8" w:rsidRPr="00326936" w:rsidRDefault="00821AE8" w:rsidP="00821AE8">
            <w:pPr>
              <w:rPr>
                <w:sz w:val="22"/>
              </w:rPr>
            </w:pPr>
          </w:p>
        </w:tc>
        <w:tc>
          <w:tcPr>
            <w:tcW w:w="2268" w:type="dxa"/>
          </w:tcPr>
          <w:p w14:paraId="663B4F57" w14:textId="77777777" w:rsidR="00821AE8" w:rsidRPr="00326936" w:rsidRDefault="00821AE8" w:rsidP="00821AE8">
            <w:pPr>
              <w:rPr>
                <w:sz w:val="22"/>
              </w:rPr>
            </w:pPr>
          </w:p>
        </w:tc>
      </w:tr>
      <w:tr w:rsidR="00821AE8" w:rsidRPr="00326936" w14:paraId="4B883DD1"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4BADD2FB" w14:textId="77777777" w:rsidR="00821AE8" w:rsidRPr="00326936" w:rsidRDefault="00821AE8" w:rsidP="00821AE8">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14:paraId="6683BF13" w14:textId="77777777" w:rsidR="00821AE8" w:rsidRPr="00326936" w:rsidRDefault="00821AE8" w:rsidP="00821AE8">
            <w:pPr>
              <w:rPr>
                <w:color w:val="000000"/>
                <w:sz w:val="22"/>
              </w:rPr>
            </w:pPr>
            <w:r w:rsidRPr="00326936">
              <w:rPr>
                <w:color w:val="000000"/>
                <w:sz w:val="22"/>
              </w:rPr>
              <w:t>Bendrų teisės aktų pasikeitimas</w:t>
            </w:r>
          </w:p>
        </w:tc>
        <w:tc>
          <w:tcPr>
            <w:tcW w:w="3706" w:type="dxa"/>
            <w:gridSpan w:val="2"/>
            <w:tcBorders>
              <w:top w:val="single" w:sz="4" w:space="0" w:color="auto"/>
              <w:left w:val="single" w:sz="4" w:space="0" w:color="auto"/>
              <w:bottom w:val="single" w:sz="4" w:space="0" w:color="auto"/>
              <w:right w:val="single" w:sz="4" w:space="0" w:color="auto"/>
            </w:tcBorders>
          </w:tcPr>
          <w:p w14:paraId="67461836" w14:textId="77777777" w:rsidR="00821AE8" w:rsidRPr="00326936" w:rsidRDefault="00821AE8" w:rsidP="00821AE8">
            <w:pPr>
              <w:jc w:val="both"/>
              <w:rPr>
                <w:sz w:val="22"/>
              </w:rPr>
            </w:pPr>
            <w:r w:rsidRPr="00326936">
              <w:rPr>
                <w:sz w:val="22"/>
              </w:rPr>
              <w:t>Darbų vykdymo metu arba Paslaugų teikimo metu pasikeičia teisės aktai, kurie nėra priskirti prie Esminių teisės aktų. Rizikos veiksniui pasireiškus gali padidėti Privataus subjekto Investicijos arba Sąnaudos.</w:t>
            </w:r>
          </w:p>
        </w:tc>
        <w:tc>
          <w:tcPr>
            <w:tcW w:w="1417" w:type="dxa"/>
            <w:tcBorders>
              <w:top w:val="single" w:sz="4" w:space="0" w:color="auto"/>
              <w:left w:val="single" w:sz="4" w:space="0" w:color="auto"/>
              <w:bottom w:val="single" w:sz="4" w:space="0" w:color="auto"/>
              <w:right w:val="single" w:sz="4" w:space="0" w:color="auto"/>
            </w:tcBorders>
          </w:tcPr>
          <w:p w14:paraId="071BC76E" w14:textId="77777777" w:rsidR="00821AE8" w:rsidRPr="00326936" w:rsidRDefault="00821AE8" w:rsidP="00821AE8">
            <w:pPr>
              <w:rPr>
                <w:sz w:val="22"/>
              </w:rPr>
            </w:pPr>
          </w:p>
        </w:tc>
        <w:tc>
          <w:tcPr>
            <w:tcW w:w="1701" w:type="dxa"/>
            <w:tcBorders>
              <w:top w:val="single" w:sz="4" w:space="0" w:color="auto"/>
              <w:left w:val="single" w:sz="4" w:space="0" w:color="auto"/>
              <w:bottom w:val="single" w:sz="4" w:space="0" w:color="auto"/>
              <w:right w:val="single" w:sz="4" w:space="0" w:color="auto"/>
            </w:tcBorders>
          </w:tcPr>
          <w:p w14:paraId="4FBE8B72" w14:textId="77777777" w:rsidR="00821AE8" w:rsidRPr="00326936" w:rsidRDefault="00821AE8" w:rsidP="00821AE8">
            <w:pPr>
              <w:rPr>
                <w:sz w:val="22"/>
              </w:rPr>
            </w:pPr>
            <w:r w:rsidRPr="00326936">
              <w:rPr>
                <w:sz w:val="22"/>
              </w:rPr>
              <w:t>X</w:t>
            </w:r>
          </w:p>
        </w:tc>
        <w:tc>
          <w:tcPr>
            <w:tcW w:w="1418" w:type="dxa"/>
            <w:shd w:val="clear" w:color="auto" w:fill="auto"/>
          </w:tcPr>
          <w:p w14:paraId="5BF86F00" w14:textId="77777777" w:rsidR="00821AE8" w:rsidRPr="00326936" w:rsidRDefault="00821AE8" w:rsidP="00821AE8">
            <w:pPr>
              <w:rPr>
                <w:sz w:val="22"/>
              </w:rPr>
            </w:pPr>
          </w:p>
        </w:tc>
        <w:tc>
          <w:tcPr>
            <w:tcW w:w="2268" w:type="dxa"/>
          </w:tcPr>
          <w:p w14:paraId="64C743FD" w14:textId="77777777" w:rsidR="00821AE8" w:rsidRPr="00326936" w:rsidRDefault="00821AE8" w:rsidP="00821AE8">
            <w:pPr>
              <w:rPr>
                <w:sz w:val="22"/>
              </w:rPr>
            </w:pPr>
          </w:p>
        </w:tc>
      </w:tr>
      <w:tr w:rsidR="00821AE8" w:rsidRPr="00326936" w14:paraId="5BC9B08F"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44B84CE6" w14:textId="77777777" w:rsidR="00821AE8" w:rsidRPr="00326936" w:rsidRDefault="00821AE8" w:rsidP="00821AE8">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14:paraId="6D6AE274" w14:textId="77777777" w:rsidR="00821AE8" w:rsidRPr="00326936" w:rsidRDefault="00821AE8" w:rsidP="00821AE8">
            <w:pPr>
              <w:rPr>
                <w:color w:val="000000"/>
                <w:sz w:val="22"/>
              </w:rPr>
            </w:pPr>
            <w:r w:rsidRPr="00326936">
              <w:rPr>
                <w:color w:val="000000"/>
                <w:sz w:val="22"/>
              </w:rPr>
              <w:t>PVM pasikeitimas</w:t>
            </w:r>
          </w:p>
        </w:tc>
        <w:tc>
          <w:tcPr>
            <w:tcW w:w="3706" w:type="dxa"/>
            <w:gridSpan w:val="2"/>
            <w:tcBorders>
              <w:top w:val="single" w:sz="4" w:space="0" w:color="auto"/>
              <w:left w:val="single" w:sz="4" w:space="0" w:color="auto"/>
              <w:bottom w:val="single" w:sz="4" w:space="0" w:color="auto"/>
              <w:right w:val="single" w:sz="4" w:space="0" w:color="auto"/>
            </w:tcBorders>
          </w:tcPr>
          <w:p w14:paraId="387E603F" w14:textId="77777777" w:rsidR="00821AE8" w:rsidRPr="00326936" w:rsidRDefault="00821AE8" w:rsidP="00821AE8">
            <w:pPr>
              <w:jc w:val="both"/>
              <w:rPr>
                <w:sz w:val="22"/>
              </w:rPr>
            </w:pPr>
            <w:r w:rsidRPr="00326936">
              <w:rPr>
                <w:sz w:val="22"/>
              </w:rPr>
              <w:t>Pasikeičia PVM tarifas, dėl ko padidėja Privataus subjekto Sąnaudos.</w:t>
            </w:r>
          </w:p>
        </w:tc>
        <w:tc>
          <w:tcPr>
            <w:tcW w:w="1417" w:type="dxa"/>
            <w:tcBorders>
              <w:top w:val="single" w:sz="4" w:space="0" w:color="auto"/>
              <w:left w:val="single" w:sz="4" w:space="0" w:color="auto"/>
              <w:bottom w:val="single" w:sz="4" w:space="0" w:color="auto"/>
              <w:right w:val="single" w:sz="4" w:space="0" w:color="auto"/>
            </w:tcBorders>
          </w:tcPr>
          <w:p w14:paraId="633F1E23" w14:textId="77777777" w:rsidR="00821AE8" w:rsidRPr="00326936" w:rsidRDefault="00821AE8" w:rsidP="00821AE8">
            <w:pPr>
              <w:rPr>
                <w:sz w:val="22"/>
              </w:rPr>
            </w:pPr>
            <w:r w:rsidRPr="00326936">
              <w:rPr>
                <w:sz w:val="22"/>
              </w:rPr>
              <w:t>X</w:t>
            </w:r>
          </w:p>
        </w:tc>
        <w:tc>
          <w:tcPr>
            <w:tcW w:w="1701" w:type="dxa"/>
            <w:tcBorders>
              <w:top w:val="single" w:sz="4" w:space="0" w:color="auto"/>
              <w:left w:val="single" w:sz="4" w:space="0" w:color="auto"/>
              <w:bottom w:val="single" w:sz="4" w:space="0" w:color="auto"/>
              <w:right w:val="single" w:sz="4" w:space="0" w:color="auto"/>
            </w:tcBorders>
          </w:tcPr>
          <w:p w14:paraId="077408F9" w14:textId="77777777" w:rsidR="00821AE8" w:rsidRPr="00326936" w:rsidRDefault="00821AE8" w:rsidP="00821AE8">
            <w:pPr>
              <w:rPr>
                <w:sz w:val="22"/>
              </w:rPr>
            </w:pPr>
          </w:p>
        </w:tc>
        <w:tc>
          <w:tcPr>
            <w:tcW w:w="1418" w:type="dxa"/>
            <w:shd w:val="clear" w:color="auto" w:fill="auto"/>
          </w:tcPr>
          <w:p w14:paraId="0988ED49" w14:textId="77777777" w:rsidR="00821AE8" w:rsidRPr="00326936" w:rsidRDefault="00821AE8" w:rsidP="00821AE8">
            <w:pPr>
              <w:rPr>
                <w:sz w:val="22"/>
              </w:rPr>
            </w:pPr>
          </w:p>
        </w:tc>
        <w:tc>
          <w:tcPr>
            <w:tcW w:w="2268" w:type="dxa"/>
          </w:tcPr>
          <w:p w14:paraId="6503BF2B" w14:textId="77777777" w:rsidR="00821AE8" w:rsidRPr="00326936" w:rsidRDefault="00821AE8" w:rsidP="00821AE8">
            <w:pPr>
              <w:rPr>
                <w:sz w:val="22"/>
              </w:rPr>
            </w:pPr>
          </w:p>
        </w:tc>
      </w:tr>
      <w:tr w:rsidR="00821AE8" w:rsidRPr="00326936" w14:paraId="61049995" w14:textId="77777777" w:rsidTr="00DA0189">
        <w:trPr>
          <w:trHeight w:val="837"/>
        </w:trPr>
        <w:tc>
          <w:tcPr>
            <w:tcW w:w="816" w:type="dxa"/>
            <w:tcBorders>
              <w:top w:val="single" w:sz="4" w:space="0" w:color="auto"/>
              <w:left w:val="single" w:sz="4" w:space="0" w:color="auto"/>
              <w:bottom w:val="single" w:sz="4" w:space="0" w:color="auto"/>
              <w:right w:val="single" w:sz="4" w:space="0" w:color="auto"/>
            </w:tcBorders>
          </w:tcPr>
          <w:p w14:paraId="638732EB" w14:textId="77777777" w:rsidR="00821AE8" w:rsidRPr="00326936" w:rsidRDefault="00821AE8" w:rsidP="009F07ED">
            <w:pPr>
              <w:pStyle w:val="Sraopastraipa"/>
              <w:numPr>
                <w:ilvl w:val="0"/>
                <w:numId w:val="31"/>
              </w:numPr>
              <w:jc w:val="both"/>
              <w:rPr>
                <w:b/>
                <w:bCs/>
                <w:color w:val="000000"/>
                <w:sz w:val="22"/>
              </w:rPr>
            </w:pPr>
          </w:p>
        </w:tc>
        <w:tc>
          <w:tcPr>
            <w:tcW w:w="13066" w:type="dxa"/>
            <w:gridSpan w:val="7"/>
            <w:tcBorders>
              <w:top w:val="single" w:sz="4" w:space="0" w:color="auto"/>
              <w:left w:val="single" w:sz="4" w:space="0" w:color="auto"/>
              <w:bottom w:val="single" w:sz="4" w:space="0" w:color="auto"/>
            </w:tcBorders>
            <w:vAlign w:val="center"/>
          </w:tcPr>
          <w:p w14:paraId="54B93A76" w14:textId="77777777" w:rsidR="00821AE8" w:rsidRPr="00326936" w:rsidRDefault="00821AE8" w:rsidP="00821AE8">
            <w:pPr>
              <w:rPr>
                <w:sz w:val="22"/>
              </w:rPr>
            </w:pPr>
            <w:r w:rsidRPr="00326936">
              <w:rPr>
                <w:b/>
                <w:sz w:val="22"/>
              </w:rPr>
              <w:t>Sutarties nutraukimo rizika</w:t>
            </w:r>
          </w:p>
        </w:tc>
      </w:tr>
      <w:tr w:rsidR="00821AE8" w:rsidRPr="00326936" w14:paraId="093D9B0E" w14:textId="77777777" w:rsidTr="00DA0189">
        <w:trPr>
          <w:trHeight w:val="837"/>
        </w:trPr>
        <w:tc>
          <w:tcPr>
            <w:tcW w:w="816" w:type="dxa"/>
            <w:tcBorders>
              <w:top w:val="single" w:sz="4" w:space="0" w:color="auto"/>
              <w:left w:val="single" w:sz="4" w:space="0" w:color="auto"/>
              <w:bottom w:val="single" w:sz="4" w:space="0" w:color="auto"/>
              <w:right w:val="single" w:sz="4" w:space="0" w:color="auto"/>
            </w:tcBorders>
          </w:tcPr>
          <w:p w14:paraId="0884C55F" w14:textId="77777777" w:rsidR="00821AE8" w:rsidRPr="00326936" w:rsidRDefault="00821AE8" w:rsidP="00821AE8">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14:paraId="689471A0" w14:textId="77777777" w:rsidR="00821AE8" w:rsidRPr="00326936" w:rsidRDefault="00821AE8" w:rsidP="00821AE8">
            <w:pPr>
              <w:rPr>
                <w:color w:val="000000"/>
                <w:sz w:val="22"/>
              </w:rPr>
            </w:pPr>
            <w:r w:rsidRPr="00326936">
              <w:rPr>
                <w:color w:val="000000"/>
                <w:sz w:val="22"/>
              </w:rPr>
              <w:t>Dėl Privataus subjekto kaltės</w:t>
            </w:r>
          </w:p>
        </w:tc>
        <w:tc>
          <w:tcPr>
            <w:tcW w:w="3706" w:type="dxa"/>
            <w:gridSpan w:val="2"/>
            <w:tcBorders>
              <w:top w:val="single" w:sz="4" w:space="0" w:color="auto"/>
              <w:left w:val="single" w:sz="4" w:space="0" w:color="auto"/>
              <w:bottom w:val="single" w:sz="4" w:space="0" w:color="auto"/>
              <w:right w:val="single" w:sz="4" w:space="0" w:color="auto"/>
            </w:tcBorders>
          </w:tcPr>
          <w:p w14:paraId="21D7F619" w14:textId="4A163D97" w:rsidR="00821AE8" w:rsidRPr="00326936" w:rsidRDefault="00821AE8" w:rsidP="00821AE8">
            <w:pPr>
              <w:jc w:val="both"/>
              <w:rPr>
                <w:sz w:val="22"/>
              </w:rPr>
            </w:pPr>
            <w:r w:rsidRPr="00326936">
              <w:rPr>
                <w:sz w:val="22"/>
              </w:rPr>
              <w:t xml:space="preserve">Investuotojas ar Privatus subjektas pažeidžia Sutartį ir tai laikoma esminiu Sutarties pažeidimu, kaip tai yra nurodyta Sutarties </w:t>
            </w:r>
            <w:r w:rsidRPr="00326936">
              <w:rPr>
                <w:sz w:val="22"/>
              </w:rPr>
              <w:fldChar w:fldCharType="begin"/>
            </w:r>
            <w:r w:rsidRPr="00326936">
              <w:rPr>
                <w:sz w:val="22"/>
              </w:rPr>
              <w:instrText xml:space="preserve"> REF _Ref309153867 \r \h </w:instrText>
            </w:r>
            <w:r w:rsidRPr="00326936">
              <w:rPr>
                <w:sz w:val="22"/>
              </w:rPr>
            </w:r>
            <w:r w:rsidRPr="00326936">
              <w:rPr>
                <w:sz w:val="22"/>
              </w:rPr>
              <w:fldChar w:fldCharType="separate"/>
            </w:r>
            <w:r w:rsidR="00B87438">
              <w:rPr>
                <w:sz w:val="22"/>
              </w:rPr>
              <w:t>38</w:t>
            </w:r>
            <w:r w:rsidRPr="00326936">
              <w:rPr>
                <w:sz w:val="22"/>
              </w:rPr>
              <w:fldChar w:fldCharType="end"/>
            </w:r>
            <w:r w:rsidRPr="00326936">
              <w:rPr>
                <w:sz w:val="22"/>
              </w:rPr>
              <w:t xml:space="preserve"> punkte.  </w:t>
            </w:r>
          </w:p>
        </w:tc>
        <w:tc>
          <w:tcPr>
            <w:tcW w:w="1417" w:type="dxa"/>
            <w:tcBorders>
              <w:top w:val="single" w:sz="4" w:space="0" w:color="auto"/>
              <w:left w:val="single" w:sz="4" w:space="0" w:color="auto"/>
              <w:bottom w:val="single" w:sz="4" w:space="0" w:color="auto"/>
              <w:right w:val="single" w:sz="4" w:space="0" w:color="auto"/>
            </w:tcBorders>
          </w:tcPr>
          <w:p w14:paraId="7508D0EE" w14:textId="77777777" w:rsidR="00821AE8" w:rsidRPr="00326936" w:rsidRDefault="00821AE8" w:rsidP="00821AE8">
            <w:pPr>
              <w:rPr>
                <w:sz w:val="22"/>
              </w:rPr>
            </w:pPr>
          </w:p>
        </w:tc>
        <w:tc>
          <w:tcPr>
            <w:tcW w:w="1701" w:type="dxa"/>
            <w:tcBorders>
              <w:top w:val="single" w:sz="4" w:space="0" w:color="auto"/>
              <w:left w:val="single" w:sz="4" w:space="0" w:color="auto"/>
              <w:bottom w:val="single" w:sz="4" w:space="0" w:color="auto"/>
              <w:right w:val="single" w:sz="4" w:space="0" w:color="auto"/>
            </w:tcBorders>
          </w:tcPr>
          <w:p w14:paraId="6E442EF9" w14:textId="77777777" w:rsidR="00821AE8" w:rsidRPr="00326936" w:rsidRDefault="00821AE8" w:rsidP="00821AE8">
            <w:pPr>
              <w:rPr>
                <w:sz w:val="22"/>
              </w:rPr>
            </w:pPr>
            <w:r w:rsidRPr="00326936">
              <w:rPr>
                <w:sz w:val="22"/>
              </w:rPr>
              <w:t>X</w:t>
            </w:r>
          </w:p>
        </w:tc>
        <w:tc>
          <w:tcPr>
            <w:tcW w:w="1418" w:type="dxa"/>
            <w:shd w:val="clear" w:color="auto" w:fill="auto"/>
          </w:tcPr>
          <w:p w14:paraId="48CAF1AE" w14:textId="77777777" w:rsidR="00821AE8" w:rsidRPr="00326936" w:rsidRDefault="00821AE8" w:rsidP="00821AE8">
            <w:pPr>
              <w:rPr>
                <w:sz w:val="22"/>
              </w:rPr>
            </w:pPr>
          </w:p>
        </w:tc>
        <w:tc>
          <w:tcPr>
            <w:tcW w:w="2268" w:type="dxa"/>
          </w:tcPr>
          <w:p w14:paraId="2CA6775B" w14:textId="77777777" w:rsidR="00821AE8" w:rsidRPr="00326936" w:rsidRDefault="00821AE8" w:rsidP="00821AE8">
            <w:pPr>
              <w:rPr>
                <w:sz w:val="22"/>
              </w:rPr>
            </w:pPr>
          </w:p>
        </w:tc>
      </w:tr>
      <w:tr w:rsidR="00821AE8" w:rsidRPr="00326936" w14:paraId="6ACA124E" w14:textId="77777777" w:rsidTr="00DA0189">
        <w:trPr>
          <w:trHeight w:val="837"/>
        </w:trPr>
        <w:tc>
          <w:tcPr>
            <w:tcW w:w="816" w:type="dxa"/>
            <w:tcBorders>
              <w:top w:val="single" w:sz="4" w:space="0" w:color="auto"/>
              <w:left w:val="single" w:sz="4" w:space="0" w:color="auto"/>
              <w:bottom w:val="single" w:sz="4" w:space="0" w:color="auto"/>
              <w:right w:val="single" w:sz="4" w:space="0" w:color="auto"/>
            </w:tcBorders>
          </w:tcPr>
          <w:p w14:paraId="1B721605" w14:textId="77777777" w:rsidR="00821AE8" w:rsidRPr="00326936" w:rsidRDefault="00821AE8" w:rsidP="00821AE8">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14:paraId="02C37E8F" w14:textId="77777777" w:rsidR="00821AE8" w:rsidRPr="00326936" w:rsidRDefault="00821AE8" w:rsidP="00821AE8">
            <w:pPr>
              <w:rPr>
                <w:color w:val="000000"/>
                <w:sz w:val="22"/>
              </w:rPr>
            </w:pPr>
            <w:r w:rsidRPr="00326936">
              <w:rPr>
                <w:color w:val="000000"/>
                <w:sz w:val="22"/>
              </w:rPr>
              <w:t>Dėl Valdžios subjekto kaltės</w:t>
            </w:r>
          </w:p>
        </w:tc>
        <w:tc>
          <w:tcPr>
            <w:tcW w:w="3706" w:type="dxa"/>
            <w:gridSpan w:val="2"/>
            <w:tcBorders>
              <w:top w:val="single" w:sz="4" w:space="0" w:color="auto"/>
              <w:left w:val="single" w:sz="4" w:space="0" w:color="auto"/>
              <w:bottom w:val="single" w:sz="4" w:space="0" w:color="auto"/>
              <w:right w:val="single" w:sz="4" w:space="0" w:color="auto"/>
            </w:tcBorders>
          </w:tcPr>
          <w:p w14:paraId="20DAE508" w14:textId="5729985E" w:rsidR="00821AE8" w:rsidRPr="00326936" w:rsidRDefault="00821AE8" w:rsidP="00821AE8">
            <w:pPr>
              <w:jc w:val="both"/>
              <w:rPr>
                <w:sz w:val="22"/>
              </w:rPr>
            </w:pPr>
            <w:r w:rsidRPr="00326936">
              <w:rPr>
                <w:sz w:val="22"/>
              </w:rPr>
              <w:t xml:space="preserve">Valdžios </w:t>
            </w:r>
            <w:proofErr w:type="spellStart"/>
            <w:r w:rsidRPr="00326936">
              <w:rPr>
                <w:sz w:val="22"/>
              </w:rPr>
              <w:t>subjeektas</w:t>
            </w:r>
            <w:proofErr w:type="spellEnd"/>
            <w:r w:rsidRPr="00326936">
              <w:rPr>
                <w:sz w:val="22"/>
              </w:rPr>
              <w:t xml:space="preserve"> pažeidžia Sutartį ir tai laikoma esminiu Sutarties pažeidimu, kaip tai yra nurodyta Sutarties </w:t>
            </w:r>
            <w:r w:rsidRPr="00326936">
              <w:rPr>
                <w:sz w:val="22"/>
              </w:rPr>
              <w:fldChar w:fldCharType="begin"/>
            </w:r>
            <w:r w:rsidRPr="00326936">
              <w:rPr>
                <w:sz w:val="22"/>
              </w:rPr>
              <w:instrText xml:space="preserve"> REF _Ref309218410 \r \h </w:instrText>
            </w:r>
            <w:r w:rsidRPr="00326936">
              <w:rPr>
                <w:sz w:val="22"/>
              </w:rPr>
            </w:r>
            <w:r w:rsidRPr="00326936">
              <w:rPr>
                <w:sz w:val="22"/>
              </w:rPr>
              <w:fldChar w:fldCharType="separate"/>
            </w:r>
            <w:r w:rsidR="00B87438">
              <w:rPr>
                <w:sz w:val="22"/>
              </w:rPr>
              <w:t>39</w:t>
            </w:r>
            <w:r w:rsidRPr="00326936">
              <w:rPr>
                <w:sz w:val="22"/>
              </w:rPr>
              <w:fldChar w:fldCharType="end"/>
            </w:r>
            <w:r w:rsidRPr="00326936">
              <w:rPr>
                <w:sz w:val="22"/>
              </w:rPr>
              <w:t xml:space="preserve"> punkte.</w:t>
            </w:r>
          </w:p>
        </w:tc>
        <w:tc>
          <w:tcPr>
            <w:tcW w:w="1417" w:type="dxa"/>
            <w:tcBorders>
              <w:top w:val="single" w:sz="4" w:space="0" w:color="auto"/>
              <w:left w:val="single" w:sz="4" w:space="0" w:color="auto"/>
              <w:bottom w:val="single" w:sz="4" w:space="0" w:color="auto"/>
              <w:right w:val="single" w:sz="4" w:space="0" w:color="auto"/>
            </w:tcBorders>
          </w:tcPr>
          <w:p w14:paraId="0891166A" w14:textId="77777777" w:rsidR="00821AE8" w:rsidRPr="00326936" w:rsidRDefault="00821AE8" w:rsidP="00821AE8">
            <w:pPr>
              <w:rPr>
                <w:sz w:val="22"/>
              </w:rPr>
            </w:pPr>
            <w:r w:rsidRPr="00326936">
              <w:rPr>
                <w:sz w:val="22"/>
              </w:rPr>
              <w:t>X</w:t>
            </w:r>
          </w:p>
        </w:tc>
        <w:tc>
          <w:tcPr>
            <w:tcW w:w="1701" w:type="dxa"/>
            <w:tcBorders>
              <w:top w:val="single" w:sz="4" w:space="0" w:color="auto"/>
              <w:left w:val="single" w:sz="4" w:space="0" w:color="auto"/>
              <w:bottom w:val="single" w:sz="4" w:space="0" w:color="auto"/>
              <w:right w:val="single" w:sz="4" w:space="0" w:color="auto"/>
            </w:tcBorders>
          </w:tcPr>
          <w:p w14:paraId="411594F5" w14:textId="77777777" w:rsidR="00821AE8" w:rsidRPr="00326936" w:rsidRDefault="00821AE8" w:rsidP="00821AE8">
            <w:pPr>
              <w:rPr>
                <w:sz w:val="22"/>
              </w:rPr>
            </w:pPr>
          </w:p>
        </w:tc>
        <w:tc>
          <w:tcPr>
            <w:tcW w:w="1418" w:type="dxa"/>
            <w:shd w:val="clear" w:color="auto" w:fill="auto"/>
          </w:tcPr>
          <w:p w14:paraId="74005A89" w14:textId="77777777" w:rsidR="00821AE8" w:rsidRPr="00326936" w:rsidRDefault="00821AE8" w:rsidP="00821AE8">
            <w:pPr>
              <w:rPr>
                <w:sz w:val="22"/>
              </w:rPr>
            </w:pPr>
          </w:p>
        </w:tc>
        <w:tc>
          <w:tcPr>
            <w:tcW w:w="2268" w:type="dxa"/>
          </w:tcPr>
          <w:p w14:paraId="4C9E2A50" w14:textId="77777777" w:rsidR="00821AE8" w:rsidRPr="00326936" w:rsidRDefault="00821AE8" w:rsidP="00821AE8">
            <w:pPr>
              <w:rPr>
                <w:sz w:val="22"/>
              </w:rPr>
            </w:pPr>
          </w:p>
        </w:tc>
      </w:tr>
      <w:tr w:rsidR="00821AE8" w:rsidRPr="00326936" w14:paraId="53B0D7CD" w14:textId="77777777" w:rsidTr="00DA0189">
        <w:trPr>
          <w:trHeight w:val="837"/>
        </w:trPr>
        <w:tc>
          <w:tcPr>
            <w:tcW w:w="816" w:type="dxa"/>
            <w:tcBorders>
              <w:top w:val="single" w:sz="4" w:space="0" w:color="auto"/>
              <w:left w:val="single" w:sz="4" w:space="0" w:color="auto"/>
              <w:bottom w:val="single" w:sz="4" w:space="0" w:color="auto"/>
              <w:right w:val="single" w:sz="4" w:space="0" w:color="auto"/>
            </w:tcBorders>
          </w:tcPr>
          <w:p w14:paraId="652D32F8" w14:textId="77777777" w:rsidR="00821AE8" w:rsidRPr="00326936" w:rsidRDefault="00821AE8" w:rsidP="00821AE8">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14:paraId="12093F05" w14:textId="77777777" w:rsidR="00821AE8" w:rsidRPr="00326936" w:rsidRDefault="00821AE8" w:rsidP="00821AE8">
            <w:pPr>
              <w:rPr>
                <w:color w:val="000000"/>
                <w:sz w:val="22"/>
              </w:rPr>
            </w:pPr>
            <w:r w:rsidRPr="00326936">
              <w:rPr>
                <w:color w:val="000000"/>
                <w:sz w:val="22"/>
              </w:rPr>
              <w:t>Dėl nenugalimos jėgos aplinkybių</w:t>
            </w:r>
          </w:p>
        </w:tc>
        <w:tc>
          <w:tcPr>
            <w:tcW w:w="3706" w:type="dxa"/>
            <w:gridSpan w:val="2"/>
            <w:tcBorders>
              <w:top w:val="single" w:sz="4" w:space="0" w:color="auto"/>
              <w:left w:val="single" w:sz="4" w:space="0" w:color="auto"/>
              <w:bottom w:val="single" w:sz="4" w:space="0" w:color="auto"/>
              <w:right w:val="single" w:sz="4" w:space="0" w:color="auto"/>
            </w:tcBorders>
          </w:tcPr>
          <w:p w14:paraId="07C35E03" w14:textId="77777777" w:rsidR="00821AE8" w:rsidRPr="00326936" w:rsidRDefault="00821AE8" w:rsidP="00821AE8">
            <w:pPr>
              <w:jc w:val="both"/>
              <w:rPr>
                <w:sz w:val="22"/>
              </w:rPr>
            </w:pPr>
            <w:r w:rsidRPr="00326936">
              <w:rPr>
                <w:sz w:val="22"/>
              </w:rPr>
              <w:t xml:space="preserve">Dėl nenugalimos jėgos aplinkybių, </w:t>
            </w:r>
            <w:r w:rsidR="00F66B46" w:rsidRPr="00326936">
              <w:t xml:space="preserve"> </w:t>
            </w:r>
            <w:r w:rsidR="00F66B46" w:rsidRPr="00326936">
              <w:rPr>
                <w:sz w:val="22"/>
              </w:rPr>
              <w:t xml:space="preserve">nurodytų Sutarties 41.1 punkte, </w:t>
            </w:r>
            <w:r w:rsidRPr="00326936">
              <w:rPr>
                <w:sz w:val="22"/>
              </w:rPr>
              <w:t>kurių nei viena iš Sutarties Šalių negali kontroliuoti ir kurios yra nurodytos Sutartyje, nėra galimybės toliau įgyvendinti Sutartį, todėl Sutartis nutraukiama.</w:t>
            </w:r>
          </w:p>
        </w:tc>
        <w:tc>
          <w:tcPr>
            <w:tcW w:w="1417" w:type="dxa"/>
            <w:tcBorders>
              <w:top w:val="single" w:sz="4" w:space="0" w:color="auto"/>
              <w:left w:val="single" w:sz="4" w:space="0" w:color="auto"/>
              <w:bottom w:val="single" w:sz="4" w:space="0" w:color="auto"/>
              <w:right w:val="single" w:sz="4" w:space="0" w:color="auto"/>
            </w:tcBorders>
          </w:tcPr>
          <w:p w14:paraId="6CFA5F98" w14:textId="77777777" w:rsidR="00821AE8" w:rsidRPr="00326936" w:rsidRDefault="00821AE8" w:rsidP="00821AE8">
            <w:pPr>
              <w:rPr>
                <w:sz w:val="22"/>
              </w:rPr>
            </w:pPr>
          </w:p>
        </w:tc>
        <w:tc>
          <w:tcPr>
            <w:tcW w:w="1701" w:type="dxa"/>
            <w:tcBorders>
              <w:top w:val="single" w:sz="4" w:space="0" w:color="auto"/>
              <w:left w:val="single" w:sz="4" w:space="0" w:color="auto"/>
              <w:bottom w:val="single" w:sz="4" w:space="0" w:color="auto"/>
              <w:right w:val="single" w:sz="4" w:space="0" w:color="auto"/>
            </w:tcBorders>
          </w:tcPr>
          <w:p w14:paraId="5C32477F" w14:textId="77777777" w:rsidR="00821AE8" w:rsidRPr="00326936" w:rsidRDefault="00821AE8" w:rsidP="00821AE8">
            <w:pPr>
              <w:rPr>
                <w:sz w:val="22"/>
              </w:rPr>
            </w:pPr>
          </w:p>
        </w:tc>
        <w:tc>
          <w:tcPr>
            <w:tcW w:w="1418" w:type="dxa"/>
            <w:shd w:val="clear" w:color="auto" w:fill="auto"/>
          </w:tcPr>
          <w:p w14:paraId="0FEDC7F4" w14:textId="77777777" w:rsidR="00821AE8" w:rsidRPr="00326936" w:rsidRDefault="00821AE8" w:rsidP="00821AE8">
            <w:pPr>
              <w:rPr>
                <w:sz w:val="22"/>
              </w:rPr>
            </w:pPr>
            <w:r w:rsidRPr="00326936">
              <w:rPr>
                <w:sz w:val="22"/>
              </w:rPr>
              <w:t>X</w:t>
            </w:r>
          </w:p>
        </w:tc>
        <w:tc>
          <w:tcPr>
            <w:tcW w:w="2268" w:type="dxa"/>
          </w:tcPr>
          <w:p w14:paraId="301C95F0" w14:textId="77777777" w:rsidR="00821AE8" w:rsidRPr="00326936" w:rsidRDefault="00821AE8" w:rsidP="00821AE8">
            <w:pPr>
              <w:rPr>
                <w:sz w:val="22"/>
              </w:rPr>
            </w:pPr>
          </w:p>
        </w:tc>
      </w:tr>
      <w:tr w:rsidR="00821AE8" w:rsidRPr="00326936" w14:paraId="40C93D44" w14:textId="77777777" w:rsidTr="00DA0189">
        <w:trPr>
          <w:trHeight w:val="837"/>
        </w:trPr>
        <w:tc>
          <w:tcPr>
            <w:tcW w:w="816" w:type="dxa"/>
            <w:tcBorders>
              <w:top w:val="single" w:sz="4" w:space="0" w:color="auto"/>
              <w:left w:val="single" w:sz="4" w:space="0" w:color="auto"/>
              <w:bottom w:val="single" w:sz="4" w:space="0" w:color="auto"/>
              <w:right w:val="single" w:sz="4" w:space="0" w:color="auto"/>
            </w:tcBorders>
          </w:tcPr>
          <w:p w14:paraId="4253B57B" w14:textId="77777777" w:rsidR="00821AE8" w:rsidRPr="00326936" w:rsidRDefault="00821AE8" w:rsidP="00821AE8">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14:paraId="2065F9A4" w14:textId="77777777" w:rsidR="00821AE8" w:rsidRPr="00326936" w:rsidRDefault="00821AE8" w:rsidP="00821AE8">
            <w:pPr>
              <w:rPr>
                <w:color w:val="000000"/>
                <w:sz w:val="22"/>
              </w:rPr>
            </w:pPr>
            <w:r w:rsidRPr="00326936">
              <w:rPr>
                <w:color w:val="000000"/>
                <w:sz w:val="22"/>
              </w:rPr>
              <w:t>Šalių susitarimu (be Šalių kaltės)</w:t>
            </w:r>
          </w:p>
        </w:tc>
        <w:tc>
          <w:tcPr>
            <w:tcW w:w="3706" w:type="dxa"/>
            <w:gridSpan w:val="2"/>
            <w:tcBorders>
              <w:top w:val="single" w:sz="4" w:space="0" w:color="auto"/>
              <w:left w:val="single" w:sz="4" w:space="0" w:color="auto"/>
              <w:bottom w:val="single" w:sz="4" w:space="0" w:color="auto"/>
              <w:right w:val="single" w:sz="4" w:space="0" w:color="auto"/>
            </w:tcBorders>
          </w:tcPr>
          <w:p w14:paraId="0326C6C6" w14:textId="77777777" w:rsidR="00821AE8" w:rsidRPr="00326936" w:rsidRDefault="00821AE8" w:rsidP="00821AE8">
            <w:pPr>
              <w:jc w:val="both"/>
              <w:rPr>
                <w:sz w:val="22"/>
              </w:rPr>
            </w:pPr>
            <w:r w:rsidRPr="00326936">
              <w:rPr>
                <w:sz w:val="22"/>
              </w:rPr>
              <w:t xml:space="preserve">Nesant Sutarties Šalių kaltės, Šalys susitaria nutraukti Sutartį bendru susitarimu. </w:t>
            </w:r>
          </w:p>
        </w:tc>
        <w:tc>
          <w:tcPr>
            <w:tcW w:w="1417" w:type="dxa"/>
            <w:tcBorders>
              <w:top w:val="single" w:sz="4" w:space="0" w:color="auto"/>
              <w:left w:val="single" w:sz="4" w:space="0" w:color="auto"/>
              <w:bottom w:val="single" w:sz="4" w:space="0" w:color="auto"/>
              <w:right w:val="single" w:sz="4" w:space="0" w:color="auto"/>
            </w:tcBorders>
          </w:tcPr>
          <w:p w14:paraId="01A44445" w14:textId="77777777" w:rsidR="00821AE8" w:rsidRPr="00326936" w:rsidRDefault="00821AE8" w:rsidP="00821AE8">
            <w:pPr>
              <w:rPr>
                <w:sz w:val="22"/>
              </w:rPr>
            </w:pPr>
          </w:p>
        </w:tc>
        <w:tc>
          <w:tcPr>
            <w:tcW w:w="1701" w:type="dxa"/>
            <w:tcBorders>
              <w:top w:val="single" w:sz="4" w:space="0" w:color="auto"/>
              <w:left w:val="single" w:sz="4" w:space="0" w:color="auto"/>
              <w:bottom w:val="single" w:sz="4" w:space="0" w:color="auto"/>
              <w:right w:val="single" w:sz="4" w:space="0" w:color="auto"/>
            </w:tcBorders>
          </w:tcPr>
          <w:p w14:paraId="15DBB03C" w14:textId="77777777" w:rsidR="00821AE8" w:rsidRPr="00326936" w:rsidRDefault="00821AE8" w:rsidP="00821AE8">
            <w:pPr>
              <w:rPr>
                <w:sz w:val="22"/>
              </w:rPr>
            </w:pPr>
          </w:p>
        </w:tc>
        <w:tc>
          <w:tcPr>
            <w:tcW w:w="1418" w:type="dxa"/>
            <w:shd w:val="clear" w:color="auto" w:fill="auto"/>
          </w:tcPr>
          <w:p w14:paraId="2804BBDE" w14:textId="77777777" w:rsidR="00821AE8" w:rsidRPr="00326936" w:rsidRDefault="00821AE8" w:rsidP="00821AE8">
            <w:pPr>
              <w:rPr>
                <w:sz w:val="22"/>
              </w:rPr>
            </w:pPr>
            <w:r w:rsidRPr="00326936">
              <w:rPr>
                <w:sz w:val="22"/>
              </w:rPr>
              <w:t>X</w:t>
            </w:r>
          </w:p>
        </w:tc>
        <w:tc>
          <w:tcPr>
            <w:tcW w:w="2268" w:type="dxa"/>
          </w:tcPr>
          <w:p w14:paraId="58A804B3" w14:textId="77777777" w:rsidR="00821AE8" w:rsidRPr="00326936" w:rsidRDefault="00821AE8" w:rsidP="00821AE8">
            <w:pPr>
              <w:rPr>
                <w:sz w:val="22"/>
              </w:rPr>
            </w:pPr>
          </w:p>
        </w:tc>
      </w:tr>
      <w:tr w:rsidR="00586712" w:rsidRPr="00326936" w14:paraId="1CBD0CCA" w14:textId="77777777" w:rsidTr="00165D11">
        <w:trPr>
          <w:trHeight w:val="837"/>
        </w:trPr>
        <w:tc>
          <w:tcPr>
            <w:tcW w:w="816" w:type="dxa"/>
            <w:tcBorders>
              <w:top w:val="single" w:sz="4" w:space="0" w:color="auto"/>
              <w:left w:val="single" w:sz="4" w:space="0" w:color="auto"/>
              <w:bottom w:val="single" w:sz="4" w:space="0" w:color="auto"/>
              <w:right w:val="single" w:sz="4" w:space="0" w:color="auto"/>
            </w:tcBorders>
          </w:tcPr>
          <w:p w14:paraId="0340254F" w14:textId="77777777" w:rsidR="00586712" w:rsidRPr="00326936" w:rsidRDefault="00586712" w:rsidP="00586712">
            <w:pPr>
              <w:pStyle w:val="Sraopastraipa"/>
              <w:numPr>
                <w:ilvl w:val="0"/>
                <w:numId w:val="31"/>
              </w:numPr>
              <w:jc w:val="both"/>
              <w:rPr>
                <w:b/>
                <w:bCs/>
                <w:color w:val="000000"/>
                <w:sz w:val="22"/>
              </w:rPr>
            </w:pPr>
          </w:p>
        </w:tc>
        <w:tc>
          <w:tcPr>
            <w:tcW w:w="13066" w:type="dxa"/>
            <w:gridSpan w:val="7"/>
            <w:tcBorders>
              <w:top w:val="single" w:sz="4" w:space="0" w:color="auto"/>
              <w:left w:val="single" w:sz="4" w:space="0" w:color="auto"/>
              <w:bottom w:val="single" w:sz="4" w:space="0" w:color="auto"/>
            </w:tcBorders>
            <w:vAlign w:val="center"/>
          </w:tcPr>
          <w:p w14:paraId="4EE405BD" w14:textId="77777777" w:rsidR="00586712" w:rsidRPr="00326936" w:rsidRDefault="00586712" w:rsidP="00586712">
            <w:pPr>
              <w:rPr>
                <w:b/>
                <w:sz w:val="22"/>
              </w:rPr>
            </w:pPr>
            <w:r w:rsidRPr="00326936">
              <w:rPr>
                <w:b/>
                <w:sz w:val="22"/>
              </w:rPr>
              <w:t>Ginčų sprendimo rizika</w:t>
            </w:r>
          </w:p>
        </w:tc>
      </w:tr>
      <w:tr w:rsidR="00586712" w:rsidRPr="00326936" w14:paraId="0CBE8772"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1BA065CB" w14:textId="77777777"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14:paraId="736DF05D" w14:textId="77777777" w:rsidR="00586712" w:rsidRPr="00326936" w:rsidRDefault="00586712" w:rsidP="009F07ED">
            <w:pPr>
              <w:rPr>
                <w:color w:val="000000"/>
                <w:sz w:val="22"/>
              </w:rPr>
            </w:pPr>
            <w:r w:rsidRPr="00326936">
              <w:rPr>
                <w:color w:val="000000"/>
                <w:sz w:val="22"/>
              </w:rPr>
              <w:t xml:space="preserve">Kyla ginčai tarp Investuotojo, Privataus subjekto, Finansuotojo, Kito paskolos teikėjo ir / ar Subtiekėjo </w:t>
            </w:r>
          </w:p>
        </w:tc>
        <w:tc>
          <w:tcPr>
            <w:tcW w:w="3706" w:type="dxa"/>
            <w:gridSpan w:val="2"/>
            <w:tcBorders>
              <w:top w:val="single" w:sz="4" w:space="0" w:color="auto"/>
              <w:left w:val="single" w:sz="4" w:space="0" w:color="auto"/>
              <w:bottom w:val="single" w:sz="4" w:space="0" w:color="auto"/>
              <w:right w:val="single" w:sz="4" w:space="0" w:color="auto"/>
            </w:tcBorders>
          </w:tcPr>
          <w:p w14:paraId="5BAB14E6" w14:textId="77777777" w:rsidR="00586712" w:rsidRPr="00326936" w:rsidRDefault="00586712" w:rsidP="00586712">
            <w:pPr>
              <w:jc w:val="both"/>
              <w:rPr>
                <w:sz w:val="22"/>
              </w:rPr>
            </w:pPr>
            <w:r w:rsidRPr="00326936">
              <w:rPr>
                <w:sz w:val="22"/>
              </w:rPr>
              <w:t xml:space="preserve">Kyla vidiniai ginčai tarp </w:t>
            </w:r>
            <w:r w:rsidRPr="00326936">
              <w:rPr>
                <w:color w:val="000000"/>
                <w:sz w:val="22"/>
              </w:rPr>
              <w:t>Investuotojo, Privataus subjekto, Finansuotojo, Kito paskolos teikėjo ir / ar Subtiekėjo dėl Darbų vykdymo ar Paslaugų teikimo, dėl finansavimo ir pan., dėl ko gali būti neužtikrinamas savalaikis ir / ar kokybiškas Darbų vykdymas ar Paslaugų teikimas.</w:t>
            </w:r>
          </w:p>
        </w:tc>
        <w:tc>
          <w:tcPr>
            <w:tcW w:w="1417" w:type="dxa"/>
            <w:tcBorders>
              <w:top w:val="single" w:sz="4" w:space="0" w:color="auto"/>
              <w:left w:val="single" w:sz="4" w:space="0" w:color="auto"/>
              <w:bottom w:val="single" w:sz="4" w:space="0" w:color="auto"/>
              <w:right w:val="single" w:sz="4" w:space="0" w:color="auto"/>
            </w:tcBorders>
          </w:tcPr>
          <w:p w14:paraId="4D4D91CC" w14:textId="77777777" w:rsidR="00586712" w:rsidRPr="00326936" w:rsidRDefault="00586712" w:rsidP="00586712">
            <w:pPr>
              <w:rPr>
                <w:sz w:val="22"/>
              </w:rPr>
            </w:pPr>
          </w:p>
        </w:tc>
        <w:tc>
          <w:tcPr>
            <w:tcW w:w="1701" w:type="dxa"/>
            <w:tcBorders>
              <w:top w:val="single" w:sz="4" w:space="0" w:color="auto"/>
              <w:left w:val="single" w:sz="4" w:space="0" w:color="auto"/>
              <w:bottom w:val="single" w:sz="4" w:space="0" w:color="auto"/>
              <w:right w:val="single" w:sz="4" w:space="0" w:color="auto"/>
            </w:tcBorders>
          </w:tcPr>
          <w:p w14:paraId="33DF1B92" w14:textId="77777777" w:rsidR="00586712" w:rsidRPr="00326936" w:rsidRDefault="00586712" w:rsidP="00586712">
            <w:pPr>
              <w:rPr>
                <w:sz w:val="22"/>
              </w:rPr>
            </w:pPr>
            <w:r w:rsidRPr="00326936">
              <w:rPr>
                <w:sz w:val="22"/>
              </w:rPr>
              <w:t>X</w:t>
            </w:r>
          </w:p>
        </w:tc>
        <w:tc>
          <w:tcPr>
            <w:tcW w:w="1418" w:type="dxa"/>
            <w:tcBorders>
              <w:top w:val="single" w:sz="4" w:space="0" w:color="auto"/>
              <w:left w:val="single" w:sz="4" w:space="0" w:color="auto"/>
              <w:bottom w:val="single" w:sz="4" w:space="0" w:color="auto"/>
              <w:right w:val="single" w:sz="4" w:space="0" w:color="auto"/>
            </w:tcBorders>
          </w:tcPr>
          <w:p w14:paraId="11318F6D" w14:textId="77777777" w:rsidR="00586712" w:rsidRPr="00326936" w:rsidRDefault="00586712" w:rsidP="00586712">
            <w:pPr>
              <w:rPr>
                <w:sz w:val="22"/>
              </w:rPr>
            </w:pPr>
          </w:p>
        </w:tc>
        <w:tc>
          <w:tcPr>
            <w:tcW w:w="2268" w:type="dxa"/>
          </w:tcPr>
          <w:p w14:paraId="355804D7" w14:textId="77777777" w:rsidR="00586712" w:rsidRPr="00326936" w:rsidRDefault="00586712" w:rsidP="00586712">
            <w:pPr>
              <w:rPr>
                <w:sz w:val="22"/>
              </w:rPr>
            </w:pPr>
          </w:p>
        </w:tc>
      </w:tr>
      <w:tr w:rsidR="00586712" w:rsidRPr="00326936" w14:paraId="73603CB7"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045EE401" w14:textId="77777777"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14:paraId="475DA7B2" w14:textId="5F6D5D32" w:rsidR="00586712" w:rsidRPr="00326936" w:rsidRDefault="00586712" w:rsidP="009F07ED">
            <w:pPr>
              <w:rPr>
                <w:color w:val="000000"/>
                <w:sz w:val="22"/>
              </w:rPr>
            </w:pPr>
            <w:r w:rsidRPr="00326936">
              <w:rPr>
                <w:color w:val="000000"/>
                <w:sz w:val="22"/>
              </w:rPr>
              <w:t xml:space="preserve">Kyla ginčai tarp Valdžios subjekto / </w:t>
            </w:r>
            <w:r w:rsidR="00E34805" w:rsidRPr="00326936">
              <w:rPr>
                <w:color w:val="000000"/>
                <w:sz w:val="22"/>
              </w:rPr>
              <w:t>Švietimo įstaigos</w:t>
            </w:r>
            <w:r w:rsidRPr="00326936">
              <w:rPr>
                <w:color w:val="000000"/>
                <w:sz w:val="22"/>
              </w:rPr>
              <w:t xml:space="preserve"> ir Investuotojo / Privataus subjekto, kurių Šalys negali išspręsti Sutartyje nustatyta tvarka </w:t>
            </w:r>
          </w:p>
        </w:tc>
        <w:tc>
          <w:tcPr>
            <w:tcW w:w="3706" w:type="dxa"/>
            <w:gridSpan w:val="2"/>
            <w:tcBorders>
              <w:top w:val="single" w:sz="4" w:space="0" w:color="auto"/>
              <w:left w:val="single" w:sz="4" w:space="0" w:color="auto"/>
              <w:bottom w:val="single" w:sz="4" w:space="0" w:color="auto"/>
              <w:right w:val="single" w:sz="4" w:space="0" w:color="auto"/>
            </w:tcBorders>
          </w:tcPr>
          <w:p w14:paraId="6EF72D61" w14:textId="77777777" w:rsidR="00586712" w:rsidRPr="00326936" w:rsidRDefault="00586712" w:rsidP="00586712">
            <w:pPr>
              <w:jc w:val="both"/>
              <w:rPr>
                <w:sz w:val="22"/>
              </w:rPr>
            </w:pPr>
            <w:r w:rsidRPr="00326936">
              <w:rPr>
                <w:sz w:val="22"/>
              </w:rPr>
              <w:t>Kyla ginčai tarp Sutarties Šalių dėl Sutarties įgyvendinimo ir jie neišsprendžiami Sutartyje nustatyta tvarka</w:t>
            </w:r>
            <w:r w:rsidR="00F66B46" w:rsidRPr="00326936">
              <w:t xml:space="preserve"> </w:t>
            </w:r>
            <w:r w:rsidR="00F66B46" w:rsidRPr="00326936">
              <w:rPr>
                <w:sz w:val="22"/>
              </w:rPr>
              <w:t xml:space="preserve">dėl ko gali vėluoti Eksploatacijos pradžia arba gali būti neužtikrinamas savalaikis ir kokybiškas Paslaugų teikimas. </w:t>
            </w:r>
            <w:r w:rsidR="000F15E4" w:rsidRPr="00326936">
              <w:rPr>
                <w:sz w:val="22"/>
              </w:rPr>
              <w:t xml:space="preserve"> </w:t>
            </w:r>
            <w:r w:rsidRPr="00326936">
              <w:rPr>
                <w:sz w:val="22"/>
              </w:rPr>
              <w:t xml:space="preserve">. </w:t>
            </w:r>
          </w:p>
        </w:tc>
        <w:tc>
          <w:tcPr>
            <w:tcW w:w="1417" w:type="dxa"/>
            <w:tcBorders>
              <w:top w:val="single" w:sz="4" w:space="0" w:color="auto"/>
              <w:left w:val="single" w:sz="4" w:space="0" w:color="auto"/>
              <w:bottom w:val="single" w:sz="4" w:space="0" w:color="auto"/>
              <w:right w:val="single" w:sz="4" w:space="0" w:color="auto"/>
            </w:tcBorders>
          </w:tcPr>
          <w:p w14:paraId="1B94DAA7" w14:textId="77777777" w:rsidR="00586712" w:rsidRPr="00326936" w:rsidRDefault="00586712" w:rsidP="00586712">
            <w:pPr>
              <w:rPr>
                <w:sz w:val="22"/>
              </w:rPr>
            </w:pPr>
          </w:p>
        </w:tc>
        <w:tc>
          <w:tcPr>
            <w:tcW w:w="1701" w:type="dxa"/>
            <w:tcBorders>
              <w:top w:val="single" w:sz="4" w:space="0" w:color="auto"/>
              <w:left w:val="single" w:sz="4" w:space="0" w:color="auto"/>
              <w:bottom w:val="single" w:sz="4" w:space="0" w:color="auto"/>
              <w:right w:val="single" w:sz="4" w:space="0" w:color="auto"/>
            </w:tcBorders>
          </w:tcPr>
          <w:p w14:paraId="3894E840" w14:textId="77777777" w:rsidR="00586712" w:rsidRPr="00326936" w:rsidRDefault="00586712" w:rsidP="00586712">
            <w:pPr>
              <w:rPr>
                <w:sz w:val="22"/>
              </w:rPr>
            </w:pPr>
          </w:p>
        </w:tc>
        <w:tc>
          <w:tcPr>
            <w:tcW w:w="1418" w:type="dxa"/>
            <w:tcBorders>
              <w:top w:val="single" w:sz="4" w:space="0" w:color="auto"/>
              <w:left w:val="single" w:sz="4" w:space="0" w:color="auto"/>
              <w:bottom w:val="single" w:sz="4" w:space="0" w:color="auto"/>
              <w:right w:val="single" w:sz="4" w:space="0" w:color="auto"/>
            </w:tcBorders>
          </w:tcPr>
          <w:p w14:paraId="439E9FD7" w14:textId="77777777" w:rsidR="00586712" w:rsidRPr="00326936" w:rsidRDefault="00586712" w:rsidP="00586712">
            <w:pPr>
              <w:jc w:val="both"/>
              <w:outlineLvl w:val="2"/>
              <w:rPr>
                <w:sz w:val="22"/>
              </w:rPr>
            </w:pPr>
            <w:r w:rsidRPr="00326936">
              <w:rPr>
                <w:sz w:val="22"/>
              </w:rPr>
              <w:t>X</w:t>
            </w:r>
          </w:p>
          <w:p w14:paraId="3766C49C" w14:textId="77777777" w:rsidR="00586712" w:rsidRPr="00326936" w:rsidRDefault="00586712" w:rsidP="00586712">
            <w:pPr>
              <w:rPr>
                <w:sz w:val="22"/>
              </w:rPr>
            </w:pPr>
            <w:r w:rsidRPr="00326936">
              <w:rPr>
                <w:sz w:val="22"/>
              </w:rPr>
              <w:t>Rizika priskiriama tai Šaliai, kurios nenaudai kompetentinga institucija galutiniu sprendimu išsprendė ginčą</w:t>
            </w:r>
          </w:p>
        </w:tc>
        <w:tc>
          <w:tcPr>
            <w:tcW w:w="2268" w:type="dxa"/>
          </w:tcPr>
          <w:p w14:paraId="7C9175C7" w14:textId="77777777" w:rsidR="00586712" w:rsidRPr="00326936" w:rsidRDefault="00586712" w:rsidP="00586712">
            <w:pPr>
              <w:rPr>
                <w:sz w:val="22"/>
              </w:rPr>
            </w:pPr>
          </w:p>
        </w:tc>
      </w:tr>
      <w:tr w:rsidR="00586712" w:rsidRPr="00326936" w14:paraId="21A12134" w14:textId="77777777" w:rsidTr="00165D11">
        <w:trPr>
          <w:trHeight w:val="837"/>
        </w:trPr>
        <w:tc>
          <w:tcPr>
            <w:tcW w:w="816" w:type="dxa"/>
            <w:tcBorders>
              <w:top w:val="single" w:sz="4" w:space="0" w:color="auto"/>
              <w:left w:val="single" w:sz="4" w:space="0" w:color="auto"/>
              <w:bottom w:val="single" w:sz="4" w:space="0" w:color="auto"/>
              <w:right w:val="single" w:sz="4" w:space="0" w:color="auto"/>
            </w:tcBorders>
          </w:tcPr>
          <w:p w14:paraId="4E062833" w14:textId="77777777" w:rsidR="00586712" w:rsidRPr="00326936" w:rsidRDefault="00586712" w:rsidP="00586712">
            <w:pPr>
              <w:pStyle w:val="Sraopastraipa"/>
              <w:numPr>
                <w:ilvl w:val="0"/>
                <w:numId w:val="31"/>
              </w:numPr>
              <w:jc w:val="both"/>
              <w:rPr>
                <w:b/>
                <w:bCs/>
                <w:color w:val="000000"/>
                <w:sz w:val="22"/>
              </w:rPr>
            </w:pPr>
          </w:p>
        </w:tc>
        <w:tc>
          <w:tcPr>
            <w:tcW w:w="13066" w:type="dxa"/>
            <w:gridSpan w:val="7"/>
            <w:tcBorders>
              <w:top w:val="single" w:sz="4" w:space="0" w:color="auto"/>
              <w:left w:val="single" w:sz="4" w:space="0" w:color="auto"/>
              <w:bottom w:val="single" w:sz="4" w:space="0" w:color="auto"/>
            </w:tcBorders>
            <w:vAlign w:val="center"/>
          </w:tcPr>
          <w:p w14:paraId="5D40FFC5" w14:textId="77777777" w:rsidR="00586712" w:rsidRPr="00326936" w:rsidRDefault="00586712" w:rsidP="00586712">
            <w:pPr>
              <w:rPr>
                <w:b/>
                <w:sz w:val="22"/>
              </w:rPr>
            </w:pPr>
            <w:r w:rsidRPr="00326936">
              <w:rPr>
                <w:b/>
                <w:sz w:val="22"/>
              </w:rPr>
              <w:t>Politinė rizika</w:t>
            </w:r>
          </w:p>
        </w:tc>
      </w:tr>
      <w:tr w:rsidR="00586712" w:rsidRPr="00326936" w14:paraId="038F1E64"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3D838C4D" w14:textId="77777777"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14:paraId="7AAA3997" w14:textId="77777777" w:rsidR="00586712" w:rsidRPr="00326936" w:rsidRDefault="00586712" w:rsidP="009F07ED">
            <w:pPr>
              <w:rPr>
                <w:color w:val="000000"/>
                <w:sz w:val="22"/>
                <w:szCs w:val="22"/>
              </w:rPr>
            </w:pPr>
            <w:r w:rsidRPr="00326936">
              <w:rPr>
                <w:color w:val="000000"/>
                <w:sz w:val="22"/>
                <w:szCs w:val="22"/>
              </w:rPr>
              <w:t xml:space="preserve">Lietuvos Respublikos Seimas, Vyriausybė, </w:t>
            </w:r>
            <w:r w:rsidR="005B5043" w:rsidRPr="00326936">
              <w:rPr>
                <w:color w:val="000000"/>
                <w:sz w:val="22"/>
                <w:szCs w:val="22"/>
              </w:rPr>
              <w:t xml:space="preserve">kitos centrinės valdžios institucijos, </w:t>
            </w:r>
            <w:r w:rsidRPr="00326936">
              <w:rPr>
                <w:color w:val="000000"/>
                <w:sz w:val="22"/>
                <w:szCs w:val="22"/>
              </w:rPr>
              <w:t xml:space="preserve">Klaipėdos rajono savivaldybės taryba ar Valdžios subjektas priima sprendimus, dėl kurių iš esmės pasikeičia Valdžios subjekto galimybės vykdyti Sutartyje numatytus įsipareigojimus </w:t>
            </w:r>
          </w:p>
        </w:tc>
        <w:tc>
          <w:tcPr>
            <w:tcW w:w="3706" w:type="dxa"/>
            <w:gridSpan w:val="2"/>
            <w:tcBorders>
              <w:top w:val="single" w:sz="4" w:space="0" w:color="auto"/>
              <w:left w:val="single" w:sz="4" w:space="0" w:color="auto"/>
              <w:bottom w:val="single" w:sz="4" w:space="0" w:color="auto"/>
              <w:right w:val="single" w:sz="4" w:space="0" w:color="auto"/>
            </w:tcBorders>
          </w:tcPr>
          <w:p w14:paraId="6F704AF7" w14:textId="77777777" w:rsidR="00586712" w:rsidRPr="00326936" w:rsidRDefault="00586712" w:rsidP="00586712">
            <w:pPr>
              <w:jc w:val="both"/>
              <w:rPr>
                <w:sz w:val="22"/>
                <w:szCs w:val="22"/>
              </w:rPr>
            </w:pPr>
            <w:r w:rsidRPr="00326936">
              <w:rPr>
                <w:sz w:val="22"/>
                <w:szCs w:val="22"/>
              </w:rPr>
              <w:t>Ši rizika apima situaciją, kuriai esant Lietuvos Respublikos Seimas, Vyriausybė,</w:t>
            </w:r>
            <w:r w:rsidR="005B5043" w:rsidRPr="00326936">
              <w:rPr>
                <w:sz w:val="22"/>
                <w:szCs w:val="22"/>
              </w:rPr>
              <w:t xml:space="preserve"> kitos centrinės valdžios institucijos,</w:t>
            </w:r>
            <w:r w:rsidRPr="00326936">
              <w:rPr>
                <w:sz w:val="22"/>
                <w:szCs w:val="22"/>
              </w:rPr>
              <w:t xml:space="preserve"> Klaipėdos rajono savivaldybės taryba ar Valdžios subjektas priimtų politinį sprendimą, nutraukiant arba iš esmės sumažinant Objekto finansavimą (pvz., dėl prioritetų pasikeitimo po rinkimų). Taip pat šiai rizikai priskiriami labai  mažai tikėtini politiniai sprendimai, dėl kurių Objektas gali pasidaryti nereikalingas. Šios rizikos pasireiškimas labiau tikėtinas Paslaugų teikimo etape, praėjus ilgesniam periodui po pritarimo Projektui, pasikeitus politinei valdžios sudėčiai.</w:t>
            </w:r>
          </w:p>
        </w:tc>
        <w:tc>
          <w:tcPr>
            <w:tcW w:w="1417" w:type="dxa"/>
            <w:tcBorders>
              <w:top w:val="single" w:sz="4" w:space="0" w:color="auto"/>
              <w:left w:val="single" w:sz="4" w:space="0" w:color="auto"/>
              <w:bottom w:val="single" w:sz="4" w:space="0" w:color="auto"/>
              <w:right w:val="single" w:sz="4" w:space="0" w:color="auto"/>
            </w:tcBorders>
          </w:tcPr>
          <w:p w14:paraId="41F8E256" w14:textId="77777777" w:rsidR="00586712" w:rsidRPr="00326936" w:rsidRDefault="00586712" w:rsidP="00586712">
            <w:pPr>
              <w:rPr>
                <w:sz w:val="22"/>
              </w:rPr>
            </w:pPr>
            <w:r w:rsidRPr="00326936">
              <w:rPr>
                <w:sz w:val="22"/>
              </w:rPr>
              <w:t>X</w:t>
            </w:r>
          </w:p>
        </w:tc>
        <w:tc>
          <w:tcPr>
            <w:tcW w:w="1701" w:type="dxa"/>
            <w:tcBorders>
              <w:top w:val="single" w:sz="4" w:space="0" w:color="auto"/>
              <w:left w:val="single" w:sz="4" w:space="0" w:color="auto"/>
              <w:bottom w:val="single" w:sz="4" w:space="0" w:color="auto"/>
              <w:right w:val="single" w:sz="4" w:space="0" w:color="auto"/>
            </w:tcBorders>
          </w:tcPr>
          <w:p w14:paraId="040FD9C8" w14:textId="77777777" w:rsidR="00586712" w:rsidRPr="00326936" w:rsidRDefault="00586712" w:rsidP="00586712">
            <w:pPr>
              <w:rPr>
                <w:sz w:val="22"/>
              </w:rPr>
            </w:pPr>
          </w:p>
        </w:tc>
        <w:tc>
          <w:tcPr>
            <w:tcW w:w="1418" w:type="dxa"/>
            <w:shd w:val="clear" w:color="auto" w:fill="auto"/>
          </w:tcPr>
          <w:p w14:paraId="6F228DA4" w14:textId="77777777" w:rsidR="00586712" w:rsidRPr="00326936" w:rsidRDefault="00586712" w:rsidP="00586712">
            <w:pPr>
              <w:rPr>
                <w:sz w:val="22"/>
              </w:rPr>
            </w:pPr>
          </w:p>
        </w:tc>
        <w:tc>
          <w:tcPr>
            <w:tcW w:w="2268" w:type="dxa"/>
          </w:tcPr>
          <w:p w14:paraId="1BA0D16E" w14:textId="77777777" w:rsidR="00586712" w:rsidRPr="00326936" w:rsidRDefault="00586712" w:rsidP="00586712">
            <w:pPr>
              <w:rPr>
                <w:sz w:val="22"/>
              </w:rPr>
            </w:pPr>
          </w:p>
        </w:tc>
      </w:tr>
      <w:tr w:rsidR="00DD62EE" w:rsidRPr="00326936" w14:paraId="43F8DB3B"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72D787A5" w14:textId="77777777" w:rsidR="00DD62EE" w:rsidRPr="00326936" w:rsidRDefault="00DD62EE"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14:paraId="517BA73F" w14:textId="3BF1BA5E" w:rsidR="00DD62EE" w:rsidRPr="00326936" w:rsidRDefault="00DD62EE" w:rsidP="008A1F41">
            <w:pPr>
              <w:rPr>
                <w:color w:val="000000"/>
                <w:sz w:val="22"/>
                <w:szCs w:val="22"/>
              </w:rPr>
            </w:pPr>
            <w:r w:rsidRPr="00326936">
              <w:rPr>
                <w:color w:val="000000"/>
                <w:sz w:val="22"/>
                <w:szCs w:val="22"/>
              </w:rPr>
              <w:t xml:space="preserve">Lietuvos Respublikos Seimas, Vyriausybė </w:t>
            </w:r>
            <w:ins w:id="1325" w:author="Loreta Juškaitė-Pečul" w:date="2022-04-08T14:14:00Z">
              <w:r w:rsidR="00AA1963" w:rsidRPr="00AA1963">
                <w:rPr>
                  <w:color w:val="000000"/>
                  <w:sz w:val="22"/>
                  <w:szCs w:val="22"/>
                  <w:highlight w:val="green"/>
                </w:rPr>
                <w:t>po techninio ar (ir) darbo projekto parengim</w:t>
              </w:r>
              <w:commentRangeStart w:id="1326"/>
              <w:r w:rsidR="00AA1963" w:rsidRPr="00AA1963">
                <w:rPr>
                  <w:color w:val="000000"/>
                  <w:sz w:val="22"/>
                  <w:szCs w:val="22"/>
                  <w:highlight w:val="green"/>
                </w:rPr>
                <w:t>o</w:t>
              </w:r>
            </w:ins>
            <w:commentRangeEnd w:id="1326"/>
            <w:ins w:id="1327" w:author="Loreta Juškaitė-Pečul" w:date="2022-04-08T14:15:00Z">
              <w:r w:rsidR="00AA1963">
                <w:rPr>
                  <w:rStyle w:val="Komentaronuoroda"/>
                  <w:rFonts w:asciiTheme="minorHAnsi" w:eastAsia="Times New Roman" w:hAnsiTheme="minorHAnsi" w:cstheme="minorBidi"/>
                </w:rPr>
                <w:commentReference w:id="1326"/>
              </w:r>
            </w:ins>
            <w:ins w:id="1328" w:author="Loreta Juškaitė-Pečul" w:date="2022-04-08T14:14:00Z">
              <w:r w:rsidR="00AA1963" w:rsidRPr="00AA1963">
                <w:rPr>
                  <w:color w:val="000000"/>
                  <w:sz w:val="22"/>
                  <w:szCs w:val="22"/>
                </w:rPr>
                <w:t xml:space="preserve"> </w:t>
              </w:r>
            </w:ins>
            <w:r w:rsidRPr="00326936">
              <w:rPr>
                <w:color w:val="000000"/>
                <w:sz w:val="22"/>
                <w:szCs w:val="22"/>
              </w:rPr>
              <w:t xml:space="preserve">priima sprendimus, kurie </w:t>
            </w:r>
            <w:r w:rsidR="004D5C81" w:rsidRPr="00326936">
              <w:rPr>
                <w:color w:val="000000"/>
                <w:sz w:val="22"/>
                <w:szCs w:val="22"/>
              </w:rPr>
              <w:t xml:space="preserve">neigiamai </w:t>
            </w:r>
            <w:r w:rsidRPr="00326936">
              <w:rPr>
                <w:color w:val="000000"/>
                <w:sz w:val="22"/>
                <w:szCs w:val="22"/>
              </w:rPr>
              <w:t>įtakoja Sutarties įgyvendinimą atliekant Darbus ir (ar) teikiant Atnaujinimo ir remonto paslaugas.</w:t>
            </w:r>
          </w:p>
        </w:tc>
        <w:tc>
          <w:tcPr>
            <w:tcW w:w="3706" w:type="dxa"/>
            <w:gridSpan w:val="2"/>
            <w:tcBorders>
              <w:top w:val="single" w:sz="4" w:space="0" w:color="auto"/>
              <w:left w:val="single" w:sz="4" w:space="0" w:color="auto"/>
              <w:bottom w:val="single" w:sz="4" w:space="0" w:color="auto"/>
              <w:right w:val="single" w:sz="4" w:space="0" w:color="auto"/>
            </w:tcBorders>
          </w:tcPr>
          <w:p w14:paraId="0FCC01B8" w14:textId="5FAC76E5" w:rsidR="00DD62EE" w:rsidRPr="00326936" w:rsidRDefault="00DD62EE" w:rsidP="008A1F41">
            <w:pPr>
              <w:jc w:val="both"/>
              <w:rPr>
                <w:sz w:val="22"/>
                <w:szCs w:val="22"/>
              </w:rPr>
            </w:pPr>
            <w:r w:rsidRPr="00326936">
              <w:rPr>
                <w:sz w:val="22"/>
                <w:szCs w:val="22"/>
              </w:rPr>
              <w:t xml:space="preserve">Ši rizika apima situaciją, kai </w:t>
            </w:r>
            <w:r w:rsidRPr="00326936">
              <w:rPr>
                <w:color w:val="000000"/>
                <w:sz w:val="22"/>
                <w:szCs w:val="22"/>
              </w:rPr>
              <w:t xml:space="preserve"> </w:t>
            </w:r>
            <w:r w:rsidR="004D5C81" w:rsidRPr="00326936">
              <w:rPr>
                <w:color w:val="000000"/>
                <w:sz w:val="22"/>
                <w:szCs w:val="22"/>
              </w:rPr>
              <w:t xml:space="preserve">dėl sprendimo tampa neprieinami Darbams vykdyti ir (ar) </w:t>
            </w:r>
            <w:proofErr w:type="spellStart"/>
            <w:r w:rsidR="004D5C81" w:rsidRPr="00326936">
              <w:rPr>
                <w:color w:val="000000"/>
                <w:sz w:val="22"/>
                <w:szCs w:val="22"/>
              </w:rPr>
              <w:t>Atnaujimimo</w:t>
            </w:r>
            <w:proofErr w:type="spellEnd"/>
            <w:r w:rsidR="004D5C81" w:rsidRPr="00326936">
              <w:rPr>
                <w:color w:val="000000"/>
                <w:sz w:val="22"/>
                <w:szCs w:val="22"/>
              </w:rPr>
              <w:t xml:space="preserve"> ir remonto paslaugoms teikti reikalingi </w:t>
            </w:r>
            <w:r w:rsidR="008F5C7A" w:rsidRPr="00326936">
              <w:rPr>
                <w:color w:val="000000"/>
                <w:sz w:val="22"/>
                <w:szCs w:val="22"/>
              </w:rPr>
              <w:t>techniniame ar (ir) d</w:t>
            </w:r>
            <w:r w:rsidR="00860B12" w:rsidRPr="00326936">
              <w:rPr>
                <w:color w:val="000000"/>
                <w:sz w:val="22"/>
                <w:szCs w:val="22"/>
              </w:rPr>
              <w:t xml:space="preserve">arbo projekte </w:t>
            </w:r>
            <w:r w:rsidR="004D5C81" w:rsidRPr="00326936">
              <w:rPr>
                <w:color w:val="000000"/>
                <w:sz w:val="22"/>
                <w:szCs w:val="22"/>
              </w:rPr>
              <w:t>suplanuoti technologiniai ištekliai, medžiagos, įranga</w:t>
            </w:r>
            <w:r w:rsidR="00214DF2" w:rsidRPr="00326936">
              <w:rPr>
                <w:color w:val="000000"/>
                <w:sz w:val="22"/>
                <w:szCs w:val="22"/>
              </w:rPr>
              <w:t>, detalės</w:t>
            </w:r>
            <w:r w:rsidR="004D5C81" w:rsidRPr="00326936">
              <w:rPr>
                <w:color w:val="000000"/>
                <w:sz w:val="22"/>
                <w:szCs w:val="22"/>
              </w:rPr>
              <w:t>, kai dėl to padidėja I</w:t>
            </w:r>
            <w:r w:rsidR="00CB3D8A" w:rsidRPr="00326936">
              <w:rPr>
                <w:color w:val="000000"/>
                <w:sz w:val="22"/>
                <w:szCs w:val="22"/>
              </w:rPr>
              <w:t xml:space="preserve">nvesticijos ir (ar) </w:t>
            </w:r>
            <w:r w:rsidR="004D5C81" w:rsidRPr="00326936">
              <w:rPr>
                <w:color w:val="000000"/>
                <w:sz w:val="22"/>
                <w:szCs w:val="22"/>
              </w:rPr>
              <w:t>Sąnaudos ir nėra kitos alternatyvos</w:t>
            </w:r>
            <w:r w:rsidR="00214DF2" w:rsidRPr="00326936">
              <w:rPr>
                <w:color w:val="000000"/>
                <w:sz w:val="22"/>
                <w:szCs w:val="22"/>
              </w:rPr>
              <w:t xml:space="preserve"> (pavyzdžiui, kitos tam tikrai sistemai tinkančios detalės)</w:t>
            </w:r>
            <w:r w:rsidR="004D5C81" w:rsidRPr="00326936">
              <w:rPr>
                <w:color w:val="000000"/>
                <w:sz w:val="22"/>
                <w:szCs w:val="22"/>
              </w:rPr>
              <w:t>, kuria pasinaudojus Investicijos ir</w:t>
            </w:r>
            <w:r w:rsidR="00CB3D8A" w:rsidRPr="00326936">
              <w:rPr>
                <w:color w:val="000000"/>
                <w:sz w:val="22"/>
                <w:szCs w:val="22"/>
              </w:rPr>
              <w:t xml:space="preserve"> (ar)</w:t>
            </w:r>
            <w:r w:rsidR="000311A7" w:rsidRPr="00326936">
              <w:rPr>
                <w:color w:val="000000"/>
                <w:sz w:val="22"/>
                <w:szCs w:val="22"/>
              </w:rPr>
              <w:t xml:space="preserve"> Sąnaudos nepadidėtų</w:t>
            </w:r>
            <w:r w:rsidR="004D5C81" w:rsidRPr="00326936">
              <w:rPr>
                <w:color w:val="000000"/>
                <w:sz w:val="22"/>
                <w:szCs w:val="22"/>
              </w:rPr>
              <w:t>.</w:t>
            </w:r>
            <w:r w:rsidR="008A1F41" w:rsidRPr="00326936">
              <w:rPr>
                <w:color w:val="000000"/>
                <w:sz w:val="22"/>
                <w:szCs w:val="22"/>
              </w:rPr>
              <w:t xml:space="preserve"> Ši rizika neapima Seimo, Vyriausybės priimamų teisės aktų, kurių rizika šioje Sutartyje priskirta Privačiam subjektui (pavyzdžiui, bendro pobūdžio ir mokestiniai teisės aktai, išskyrus PVM įstatymą).</w:t>
            </w:r>
          </w:p>
        </w:tc>
        <w:tc>
          <w:tcPr>
            <w:tcW w:w="1417" w:type="dxa"/>
            <w:tcBorders>
              <w:top w:val="single" w:sz="4" w:space="0" w:color="auto"/>
              <w:left w:val="single" w:sz="4" w:space="0" w:color="auto"/>
              <w:bottom w:val="single" w:sz="4" w:space="0" w:color="auto"/>
              <w:right w:val="single" w:sz="4" w:space="0" w:color="auto"/>
            </w:tcBorders>
          </w:tcPr>
          <w:p w14:paraId="206A9D8D" w14:textId="7599F882" w:rsidR="00DD62EE" w:rsidRPr="00326936" w:rsidRDefault="00214DF2" w:rsidP="00586712">
            <w:pPr>
              <w:rPr>
                <w:sz w:val="22"/>
              </w:rPr>
            </w:pPr>
            <w:r w:rsidRPr="00326936">
              <w:rPr>
                <w:sz w:val="22"/>
              </w:rPr>
              <w:t>X</w:t>
            </w:r>
          </w:p>
        </w:tc>
        <w:tc>
          <w:tcPr>
            <w:tcW w:w="1701" w:type="dxa"/>
            <w:tcBorders>
              <w:top w:val="single" w:sz="4" w:space="0" w:color="auto"/>
              <w:left w:val="single" w:sz="4" w:space="0" w:color="auto"/>
              <w:bottom w:val="single" w:sz="4" w:space="0" w:color="auto"/>
              <w:right w:val="single" w:sz="4" w:space="0" w:color="auto"/>
            </w:tcBorders>
          </w:tcPr>
          <w:p w14:paraId="352AFC6C" w14:textId="77777777" w:rsidR="00DD62EE" w:rsidRPr="00326936" w:rsidRDefault="00DD62EE" w:rsidP="00586712">
            <w:pPr>
              <w:rPr>
                <w:sz w:val="22"/>
              </w:rPr>
            </w:pPr>
          </w:p>
        </w:tc>
        <w:tc>
          <w:tcPr>
            <w:tcW w:w="1418" w:type="dxa"/>
            <w:shd w:val="clear" w:color="auto" w:fill="auto"/>
          </w:tcPr>
          <w:p w14:paraId="4D2278AD" w14:textId="77777777" w:rsidR="00DD62EE" w:rsidRPr="00326936" w:rsidRDefault="00DD62EE" w:rsidP="00586712">
            <w:pPr>
              <w:rPr>
                <w:sz w:val="22"/>
              </w:rPr>
            </w:pPr>
          </w:p>
        </w:tc>
        <w:tc>
          <w:tcPr>
            <w:tcW w:w="2268" w:type="dxa"/>
          </w:tcPr>
          <w:p w14:paraId="3E7C5C97" w14:textId="77777777" w:rsidR="00DD62EE" w:rsidRPr="00326936" w:rsidRDefault="00DD62EE" w:rsidP="00586712">
            <w:pPr>
              <w:rPr>
                <w:sz w:val="22"/>
              </w:rPr>
            </w:pPr>
          </w:p>
        </w:tc>
      </w:tr>
      <w:tr w:rsidR="00586712" w:rsidRPr="00326936" w14:paraId="3C406F0F" w14:textId="77777777" w:rsidTr="00905D5A">
        <w:trPr>
          <w:trHeight w:val="837"/>
        </w:trPr>
        <w:tc>
          <w:tcPr>
            <w:tcW w:w="816" w:type="dxa"/>
            <w:tcBorders>
              <w:top w:val="single" w:sz="4" w:space="0" w:color="auto"/>
              <w:left w:val="single" w:sz="4" w:space="0" w:color="auto"/>
              <w:bottom w:val="single" w:sz="4" w:space="0" w:color="auto"/>
              <w:right w:val="single" w:sz="4" w:space="0" w:color="auto"/>
            </w:tcBorders>
          </w:tcPr>
          <w:p w14:paraId="248D8300" w14:textId="77777777" w:rsidR="00586712" w:rsidRPr="00326936" w:rsidRDefault="00586712" w:rsidP="00586712">
            <w:pPr>
              <w:pStyle w:val="Sraopastraipa"/>
              <w:numPr>
                <w:ilvl w:val="0"/>
                <w:numId w:val="31"/>
              </w:numPr>
              <w:jc w:val="both"/>
              <w:rPr>
                <w:b/>
                <w:bCs/>
                <w:color w:val="000000"/>
                <w:sz w:val="22"/>
              </w:rPr>
            </w:pPr>
          </w:p>
        </w:tc>
        <w:tc>
          <w:tcPr>
            <w:tcW w:w="13066" w:type="dxa"/>
            <w:gridSpan w:val="7"/>
            <w:tcBorders>
              <w:top w:val="single" w:sz="4" w:space="0" w:color="auto"/>
              <w:left w:val="single" w:sz="4" w:space="0" w:color="auto"/>
              <w:bottom w:val="single" w:sz="4" w:space="0" w:color="auto"/>
            </w:tcBorders>
            <w:vAlign w:val="center"/>
          </w:tcPr>
          <w:p w14:paraId="63E751F7" w14:textId="77777777" w:rsidR="00586712" w:rsidRPr="00326936" w:rsidRDefault="00586712" w:rsidP="00586712">
            <w:pPr>
              <w:rPr>
                <w:sz w:val="22"/>
              </w:rPr>
            </w:pPr>
            <w:r w:rsidRPr="00326936">
              <w:rPr>
                <w:b/>
                <w:sz w:val="22"/>
              </w:rPr>
              <w:t>Nenugalimos jėgos rizika</w:t>
            </w:r>
          </w:p>
        </w:tc>
      </w:tr>
      <w:tr w:rsidR="00586712" w:rsidRPr="00326936" w14:paraId="5128C8B6" w14:textId="77777777" w:rsidTr="00187F18">
        <w:trPr>
          <w:trHeight w:val="837"/>
        </w:trPr>
        <w:tc>
          <w:tcPr>
            <w:tcW w:w="816" w:type="dxa"/>
            <w:tcBorders>
              <w:top w:val="single" w:sz="4" w:space="0" w:color="auto"/>
              <w:left w:val="single" w:sz="4" w:space="0" w:color="auto"/>
              <w:bottom w:val="single" w:sz="4" w:space="0" w:color="auto"/>
              <w:right w:val="single" w:sz="4" w:space="0" w:color="auto"/>
            </w:tcBorders>
          </w:tcPr>
          <w:p w14:paraId="0EF175BC" w14:textId="77777777"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14:paraId="603E5442" w14:textId="77777777" w:rsidR="00586712" w:rsidRPr="00326936" w:rsidRDefault="00586712" w:rsidP="00692830">
            <w:pPr>
              <w:spacing w:after="120"/>
              <w:jc w:val="both"/>
              <w:rPr>
                <w:color w:val="000000"/>
                <w:sz w:val="22"/>
                <w:szCs w:val="22"/>
              </w:rPr>
            </w:pPr>
            <w:r w:rsidRPr="00326936">
              <w:rPr>
                <w:color w:val="000000"/>
                <w:sz w:val="22"/>
              </w:rPr>
              <w:t xml:space="preserve">Pasireiškia Nenugalimos jėgos aplinkybės vykdant Darbus arba </w:t>
            </w:r>
            <w:proofErr w:type="spellStart"/>
            <w:r w:rsidRPr="00326936">
              <w:rPr>
                <w:color w:val="000000"/>
                <w:sz w:val="22"/>
              </w:rPr>
              <w:t>teikian</w:t>
            </w:r>
            <w:proofErr w:type="spellEnd"/>
            <w:r w:rsidRPr="00326936">
              <w:rPr>
                <w:color w:val="000000"/>
                <w:sz w:val="22"/>
              </w:rPr>
              <w:t xml:space="preserve"> Paslaugas </w:t>
            </w:r>
          </w:p>
        </w:tc>
        <w:tc>
          <w:tcPr>
            <w:tcW w:w="3706" w:type="dxa"/>
            <w:gridSpan w:val="2"/>
            <w:tcBorders>
              <w:top w:val="single" w:sz="4" w:space="0" w:color="auto"/>
              <w:left w:val="single" w:sz="4" w:space="0" w:color="auto"/>
              <w:bottom w:val="single" w:sz="4" w:space="0" w:color="auto"/>
              <w:right w:val="single" w:sz="4" w:space="0" w:color="auto"/>
            </w:tcBorders>
          </w:tcPr>
          <w:p w14:paraId="52335333" w14:textId="77777777" w:rsidR="00586712" w:rsidRPr="00326936" w:rsidRDefault="00586712" w:rsidP="00692830">
            <w:pPr>
              <w:spacing w:after="120"/>
              <w:jc w:val="both"/>
              <w:rPr>
                <w:sz w:val="22"/>
                <w:szCs w:val="22"/>
              </w:rPr>
            </w:pPr>
            <w:r w:rsidRPr="00326936">
              <w:rPr>
                <w:sz w:val="22"/>
              </w:rPr>
              <w:t xml:space="preserve">Nenugalimos jėgos aplinkybių pasireiškimas gali lemti Darbų vykdymo ar Paslaugų teikimo sustabdymą / nutraukimą, Investicijų ar Sąnaudų padidėjimą ar kitų </w:t>
            </w:r>
            <w:r w:rsidR="00E34805" w:rsidRPr="00326936">
              <w:rPr>
                <w:sz w:val="22"/>
              </w:rPr>
              <w:t xml:space="preserve">tiesioginių </w:t>
            </w:r>
            <w:r w:rsidRPr="00326936">
              <w:rPr>
                <w:sz w:val="22"/>
              </w:rPr>
              <w:t xml:space="preserve">nuostolių atsiradimą, o taip pat Sutarties nutraukimą.  </w:t>
            </w:r>
          </w:p>
        </w:tc>
        <w:tc>
          <w:tcPr>
            <w:tcW w:w="1417" w:type="dxa"/>
            <w:tcBorders>
              <w:top w:val="single" w:sz="4" w:space="0" w:color="auto"/>
              <w:left w:val="single" w:sz="4" w:space="0" w:color="auto"/>
              <w:bottom w:val="single" w:sz="4" w:space="0" w:color="auto"/>
              <w:right w:val="single" w:sz="4" w:space="0" w:color="auto"/>
            </w:tcBorders>
          </w:tcPr>
          <w:p w14:paraId="160BA299" w14:textId="77777777" w:rsidR="00586712" w:rsidRPr="00326936" w:rsidRDefault="00586712" w:rsidP="00692830">
            <w:pPr>
              <w:spacing w:after="120"/>
              <w:rPr>
                <w:sz w:val="22"/>
              </w:rPr>
            </w:pPr>
          </w:p>
        </w:tc>
        <w:tc>
          <w:tcPr>
            <w:tcW w:w="1701" w:type="dxa"/>
            <w:tcBorders>
              <w:top w:val="single" w:sz="4" w:space="0" w:color="auto"/>
              <w:left w:val="single" w:sz="4" w:space="0" w:color="auto"/>
              <w:bottom w:val="single" w:sz="4" w:space="0" w:color="auto"/>
              <w:right w:val="single" w:sz="4" w:space="0" w:color="auto"/>
            </w:tcBorders>
          </w:tcPr>
          <w:p w14:paraId="57697D9B" w14:textId="77777777" w:rsidR="00586712" w:rsidRPr="00326936" w:rsidRDefault="00586712" w:rsidP="00692830">
            <w:pPr>
              <w:spacing w:after="120"/>
              <w:rPr>
                <w:sz w:val="22"/>
              </w:rPr>
            </w:pPr>
          </w:p>
        </w:tc>
        <w:tc>
          <w:tcPr>
            <w:tcW w:w="1418" w:type="dxa"/>
            <w:shd w:val="clear" w:color="auto" w:fill="auto"/>
          </w:tcPr>
          <w:p w14:paraId="05047BBA" w14:textId="77777777" w:rsidR="00586712" w:rsidRPr="00326936" w:rsidRDefault="00586712" w:rsidP="00692830">
            <w:pPr>
              <w:spacing w:after="120"/>
              <w:jc w:val="both"/>
              <w:rPr>
                <w:sz w:val="22"/>
              </w:rPr>
            </w:pPr>
            <w:r w:rsidRPr="00326936">
              <w:rPr>
                <w:sz w:val="22"/>
              </w:rPr>
              <w:t xml:space="preserve">X </w:t>
            </w:r>
          </w:p>
          <w:p w14:paraId="180B4EF0" w14:textId="77777777" w:rsidR="00586712" w:rsidRPr="00326936" w:rsidRDefault="00586712" w:rsidP="00692830">
            <w:pPr>
              <w:spacing w:after="120"/>
              <w:jc w:val="both"/>
              <w:rPr>
                <w:sz w:val="22"/>
              </w:rPr>
            </w:pPr>
            <w:r w:rsidRPr="00326936">
              <w:rPr>
                <w:sz w:val="22"/>
              </w:rPr>
              <w:t xml:space="preserve">Privatus subjektas ir Valdžios subjektas šios rizikos pasekmes dalijasi lygiomis dalimis. Tais atvejais, kai nenugalimos </w:t>
            </w:r>
            <w:r w:rsidRPr="00326936">
              <w:rPr>
                <w:sz w:val="22"/>
              </w:rPr>
              <w:lastRenderedPageBreak/>
              <w:t>jėgos aplinkybių padarinius reikia ar galima apdrausti Sutartyje nustatyta tvarka, – tuomet visa rizika tenka Privačiam subjektui.</w:t>
            </w:r>
          </w:p>
          <w:p w14:paraId="04E001CB" w14:textId="77777777" w:rsidR="00586712" w:rsidRPr="00326936" w:rsidRDefault="00586712" w:rsidP="00692830">
            <w:pPr>
              <w:spacing w:after="120"/>
              <w:rPr>
                <w:sz w:val="22"/>
              </w:rPr>
            </w:pPr>
          </w:p>
        </w:tc>
        <w:tc>
          <w:tcPr>
            <w:tcW w:w="2268" w:type="dxa"/>
          </w:tcPr>
          <w:p w14:paraId="20B1697E" w14:textId="77777777" w:rsidR="00586712" w:rsidRPr="00326936" w:rsidRDefault="00586712" w:rsidP="00586712">
            <w:pPr>
              <w:rPr>
                <w:sz w:val="22"/>
              </w:rPr>
            </w:pPr>
          </w:p>
        </w:tc>
      </w:tr>
      <w:tr w:rsidR="0089094B" w:rsidRPr="00326936" w14:paraId="3CC355FC" w14:textId="77777777" w:rsidTr="00D705F1">
        <w:trPr>
          <w:trHeight w:val="837"/>
        </w:trPr>
        <w:tc>
          <w:tcPr>
            <w:tcW w:w="816" w:type="dxa"/>
            <w:tcBorders>
              <w:top w:val="single" w:sz="4" w:space="0" w:color="auto"/>
              <w:left w:val="single" w:sz="4" w:space="0" w:color="auto"/>
              <w:bottom w:val="single" w:sz="4" w:space="0" w:color="auto"/>
              <w:right w:val="single" w:sz="4" w:space="0" w:color="auto"/>
            </w:tcBorders>
          </w:tcPr>
          <w:p w14:paraId="24A8C1F7" w14:textId="77777777" w:rsidR="0089094B" w:rsidRPr="00326936" w:rsidRDefault="0089094B" w:rsidP="00F66B46">
            <w:pPr>
              <w:pStyle w:val="Sraopastraipa"/>
              <w:numPr>
                <w:ilvl w:val="0"/>
                <w:numId w:val="57"/>
              </w:numPr>
              <w:jc w:val="both"/>
              <w:rPr>
                <w:b/>
                <w:bCs/>
                <w:color w:val="000000"/>
                <w:sz w:val="22"/>
              </w:rPr>
            </w:pPr>
          </w:p>
        </w:tc>
        <w:tc>
          <w:tcPr>
            <w:tcW w:w="13066" w:type="dxa"/>
            <w:gridSpan w:val="7"/>
            <w:tcBorders>
              <w:top w:val="single" w:sz="4" w:space="0" w:color="auto"/>
              <w:left w:val="single" w:sz="4" w:space="0" w:color="auto"/>
              <w:bottom w:val="single" w:sz="4" w:space="0" w:color="auto"/>
            </w:tcBorders>
          </w:tcPr>
          <w:p w14:paraId="7925DE05" w14:textId="77777777" w:rsidR="0089094B" w:rsidRPr="00326936" w:rsidRDefault="0089094B" w:rsidP="00586712">
            <w:pPr>
              <w:rPr>
                <w:sz w:val="22"/>
              </w:rPr>
            </w:pPr>
            <w:r w:rsidRPr="00326936">
              <w:rPr>
                <w:color w:val="000000"/>
                <w:sz w:val="22"/>
              </w:rPr>
              <w:t>Vandalizmo rizika</w:t>
            </w:r>
          </w:p>
        </w:tc>
      </w:tr>
      <w:tr w:rsidR="00E30226" w:rsidRPr="00326936" w14:paraId="7FB1152C" w14:textId="77777777" w:rsidTr="00F66B46">
        <w:trPr>
          <w:trHeight w:val="837"/>
        </w:trPr>
        <w:tc>
          <w:tcPr>
            <w:tcW w:w="816" w:type="dxa"/>
            <w:tcBorders>
              <w:top w:val="single" w:sz="4" w:space="0" w:color="auto"/>
              <w:left w:val="single" w:sz="4" w:space="0" w:color="auto"/>
              <w:bottom w:val="single" w:sz="4" w:space="0" w:color="auto"/>
              <w:right w:val="single" w:sz="4" w:space="0" w:color="auto"/>
            </w:tcBorders>
          </w:tcPr>
          <w:p w14:paraId="2CC67B3E" w14:textId="77777777" w:rsidR="00E30226" w:rsidRPr="00326936" w:rsidRDefault="00E30226" w:rsidP="00F66B46">
            <w:pPr>
              <w:pStyle w:val="Sraopastraipa"/>
              <w:numPr>
                <w:ilvl w:val="1"/>
                <w:numId w:val="58"/>
              </w:numPr>
              <w:jc w:val="both"/>
              <w:rPr>
                <w:b/>
                <w:bCs/>
                <w:color w:val="000000"/>
                <w:sz w:val="22"/>
              </w:rPr>
            </w:pPr>
            <w:bookmarkStart w:id="1329" w:name="_Ref294008751"/>
            <w:bookmarkStart w:id="1330" w:name="Draudimo_sutartys"/>
          </w:p>
        </w:tc>
        <w:tc>
          <w:tcPr>
            <w:tcW w:w="2556" w:type="dxa"/>
            <w:tcBorders>
              <w:top w:val="single" w:sz="4" w:space="0" w:color="auto"/>
              <w:left w:val="single" w:sz="4" w:space="0" w:color="auto"/>
              <w:bottom w:val="single" w:sz="4" w:space="0" w:color="auto"/>
              <w:right w:val="single" w:sz="4" w:space="0" w:color="auto"/>
            </w:tcBorders>
          </w:tcPr>
          <w:p w14:paraId="5572B311" w14:textId="77777777" w:rsidR="00E30226" w:rsidRPr="00326936" w:rsidRDefault="00F66B46" w:rsidP="00692830">
            <w:pPr>
              <w:spacing w:after="120"/>
              <w:jc w:val="both"/>
              <w:rPr>
                <w:color w:val="000000"/>
                <w:sz w:val="22"/>
              </w:rPr>
            </w:pPr>
            <w:r w:rsidRPr="00326936">
              <w:rPr>
                <w:color w:val="000000"/>
                <w:sz w:val="22"/>
              </w:rPr>
              <w:t>Objektas</w:t>
            </w:r>
            <w:r w:rsidR="00E30226" w:rsidRPr="00326936">
              <w:rPr>
                <w:color w:val="000000"/>
                <w:sz w:val="22"/>
              </w:rPr>
              <w:t xml:space="preserve"> yra apgadinamas, dėl ko Privatus subjektas patiria didesnes nei planuota</w:t>
            </w:r>
            <w:r w:rsidR="00734C65" w:rsidRPr="00326936">
              <w:rPr>
                <w:color w:val="000000"/>
                <w:sz w:val="22"/>
              </w:rPr>
              <w:t xml:space="preserve"> Paslaugų teikimo Sąnaudas (išskyrus 16.2 punkte nurodytą atvejį).</w:t>
            </w:r>
          </w:p>
        </w:tc>
        <w:tc>
          <w:tcPr>
            <w:tcW w:w="3706" w:type="dxa"/>
            <w:gridSpan w:val="2"/>
            <w:tcBorders>
              <w:top w:val="single" w:sz="4" w:space="0" w:color="auto"/>
              <w:left w:val="single" w:sz="4" w:space="0" w:color="auto"/>
              <w:bottom w:val="single" w:sz="4" w:space="0" w:color="auto"/>
              <w:right w:val="single" w:sz="4" w:space="0" w:color="auto"/>
            </w:tcBorders>
          </w:tcPr>
          <w:p w14:paraId="2C4C8033" w14:textId="77777777" w:rsidR="00E30226" w:rsidRPr="00326936" w:rsidRDefault="00F66B46" w:rsidP="00692830">
            <w:pPr>
              <w:spacing w:after="120"/>
              <w:jc w:val="both"/>
              <w:rPr>
                <w:sz w:val="22"/>
              </w:rPr>
            </w:pPr>
            <w:r w:rsidRPr="00326936">
              <w:rPr>
                <w:sz w:val="22"/>
              </w:rPr>
              <w:t>Objektas</w:t>
            </w:r>
            <w:r w:rsidR="00E30226" w:rsidRPr="00326936">
              <w:rPr>
                <w:sz w:val="22"/>
              </w:rPr>
              <w:t xml:space="preserve"> yra apgadinamas </w:t>
            </w:r>
            <w:r w:rsidR="00804D8A" w:rsidRPr="00326936">
              <w:rPr>
                <w:sz w:val="22"/>
              </w:rPr>
              <w:t xml:space="preserve">Valdžios subjekto/ Švietimo įstaigos darbuotojų </w:t>
            </w:r>
            <w:r w:rsidR="00E30226" w:rsidRPr="00326936">
              <w:rPr>
                <w:sz w:val="22"/>
              </w:rPr>
              <w:t>mokinių, lankytojų</w:t>
            </w:r>
            <w:r w:rsidR="00804D8A" w:rsidRPr="00326936">
              <w:rPr>
                <w:sz w:val="22"/>
              </w:rPr>
              <w:t>,</w:t>
            </w:r>
            <w:r w:rsidR="00E30226" w:rsidRPr="00326936">
              <w:rPr>
                <w:sz w:val="22"/>
              </w:rPr>
              <w:t xml:space="preserve"> dėl ko Privatus subjektas patiria </w:t>
            </w:r>
            <w:proofErr w:type="spellStart"/>
            <w:r w:rsidR="00E30226" w:rsidRPr="00326936">
              <w:rPr>
                <w:sz w:val="22"/>
              </w:rPr>
              <w:t>didenes</w:t>
            </w:r>
            <w:proofErr w:type="spellEnd"/>
            <w:r w:rsidR="00E30226" w:rsidRPr="00326936">
              <w:rPr>
                <w:sz w:val="22"/>
              </w:rPr>
              <w:t xml:space="preserve"> nei planuota Paslaugų teikimo Sąnaudas. </w:t>
            </w:r>
          </w:p>
        </w:tc>
        <w:tc>
          <w:tcPr>
            <w:tcW w:w="1417" w:type="dxa"/>
            <w:tcBorders>
              <w:top w:val="single" w:sz="4" w:space="0" w:color="auto"/>
              <w:left w:val="single" w:sz="4" w:space="0" w:color="auto"/>
              <w:bottom w:val="single" w:sz="4" w:space="0" w:color="auto"/>
              <w:right w:val="single" w:sz="4" w:space="0" w:color="auto"/>
            </w:tcBorders>
          </w:tcPr>
          <w:p w14:paraId="0DDEE305" w14:textId="77777777" w:rsidR="00E30226" w:rsidRPr="00326936" w:rsidRDefault="00E30226" w:rsidP="00692830">
            <w:pPr>
              <w:spacing w:after="120"/>
              <w:rPr>
                <w:sz w:val="22"/>
              </w:rPr>
            </w:pPr>
          </w:p>
        </w:tc>
        <w:tc>
          <w:tcPr>
            <w:tcW w:w="1701" w:type="dxa"/>
            <w:tcBorders>
              <w:top w:val="single" w:sz="4" w:space="0" w:color="auto"/>
              <w:left w:val="single" w:sz="4" w:space="0" w:color="auto"/>
              <w:bottom w:val="single" w:sz="4" w:space="0" w:color="auto"/>
              <w:right w:val="single" w:sz="4" w:space="0" w:color="auto"/>
            </w:tcBorders>
          </w:tcPr>
          <w:p w14:paraId="3AB7FD06" w14:textId="77777777" w:rsidR="00E30226" w:rsidRPr="00326936" w:rsidRDefault="00E30226" w:rsidP="00692830">
            <w:pPr>
              <w:spacing w:after="120"/>
              <w:rPr>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F72B096" w14:textId="77777777" w:rsidR="00E30226" w:rsidRPr="00326936" w:rsidRDefault="00E30226" w:rsidP="00692830">
            <w:pPr>
              <w:spacing w:after="120"/>
              <w:jc w:val="both"/>
              <w:rPr>
                <w:sz w:val="22"/>
              </w:rPr>
            </w:pPr>
            <w:r w:rsidRPr="00326936">
              <w:rPr>
                <w:sz w:val="22"/>
              </w:rPr>
              <w:t>X</w:t>
            </w:r>
          </w:p>
          <w:p w14:paraId="2DED496E" w14:textId="77777777" w:rsidR="00E30226" w:rsidRPr="00326936" w:rsidRDefault="00804D8A" w:rsidP="00692830">
            <w:pPr>
              <w:spacing w:after="120"/>
              <w:jc w:val="both"/>
              <w:rPr>
                <w:sz w:val="22"/>
              </w:rPr>
            </w:pPr>
            <w:r w:rsidRPr="00326936">
              <w:rPr>
                <w:sz w:val="22"/>
              </w:rPr>
              <w:t xml:space="preserve">Valdžios subjektas prisiima vandalizmo riziką, išskyrus atvejus, kai </w:t>
            </w:r>
            <w:r w:rsidRPr="00326936">
              <w:t xml:space="preserve"> </w:t>
            </w:r>
            <w:r w:rsidRPr="00326936">
              <w:rPr>
                <w:sz w:val="22"/>
              </w:rPr>
              <w:t xml:space="preserve">žala Objektui ar jo daliai kilo dėl Objekto (jo dalies) netinkamos kokybės ar </w:t>
            </w:r>
            <w:r w:rsidRPr="00326936">
              <w:rPr>
                <w:sz w:val="22"/>
              </w:rPr>
              <w:lastRenderedPageBreak/>
              <w:t>Privataus subjekto netinkamų sprendinių kuriant Objektą ar jo dalį</w:t>
            </w:r>
            <w:r w:rsidR="00F66B46" w:rsidRPr="00326936">
              <w:rPr>
                <w:sz w:val="22"/>
              </w:rPr>
              <w:t xml:space="preserve">, ar dėl Privataus subjekto ar Subtiekėjų veiksmų ar neveikimo,  </w:t>
            </w:r>
            <w:r w:rsidRPr="00326936">
              <w:rPr>
                <w:sz w:val="22"/>
              </w:rPr>
              <w:t>šiuo atveju rizika priskiriama Privačiam subjektui.</w:t>
            </w:r>
          </w:p>
        </w:tc>
        <w:tc>
          <w:tcPr>
            <w:tcW w:w="2268" w:type="dxa"/>
          </w:tcPr>
          <w:p w14:paraId="0326B9C3" w14:textId="77777777" w:rsidR="00E30226" w:rsidRPr="00326936" w:rsidRDefault="00E30226" w:rsidP="00E30226">
            <w:pPr>
              <w:rPr>
                <w:sz w:val="22"/>
              </w:rPr>
            </w:pPr>
          </w:p>
        </w:tc>
      </w:tr>
      <w:tr w:rsidR="00734C65" w:rsidRPr="00326936" w14:paraId="3EE3D4B1" w14:textId="77777777" w:rsidTr="00D705F1">
        <w:trPr>
          <w:trHeight w:val="837"/>
        </w:trPr>
        <w:tc>
          <w:tcPr>
            <w:tcW w:w="816" w:type="dxa"/>
            <w:tcBorders>
              <w:top w:val="single" w:sz="4" w:space="0" w:color="auto"/>
              <w:left w:val="single" w:sz="4" w:space="0" w:color="auto"/>
              <w:bottom w:val="single" w:sz="4" w:space="0" w:color="auto"/>
              <w:right w:val="single" w:sz="4" w:space="0" w:color="auto"/>
            </w:tcBorders>
          </w:tcPr>
          <w:p w14:paraId="4786470D" w14:textId="77777777" w:rsidR="00734C65" w:rsidRPr="00326936" w:rsidRDefault="00734C65">
            <w:pPr>
              <w:pStyle w:val="Sraopastraipa"/>
              <w:numPr>
                <w:ilvl w:val="1"/>
                <w:numId w:val="58"/>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14:paraId="05609744" w14:textId="77777777" w:rsidR="00734C65" w:rsidRPr="00326936" w:rsidRDefault="00734C65" w:rsidP="00692830">
            <w:pPr>
              <w:spacing w:after="120"/>
              <w:jc w:val="both"/>
              <w:rPr>
                <w:color w:val="000000"/>
                <w:sz w:val="22"/>
              </w:rPr>
            </w:pPr>
            <w:r w:rsidRPr="00326936">
              <w:rPr>
                <w:color w:val="000000"/>
                <w:sz w:val="22"/>
              </w:rPr>
              <w:t>Turtas yra apgadinamas Privataus subjekto komercinių paslaugų teikimo metu.</w:t>
            </w:r>
          </w:p>
        </w:tc>
        <w:tc>
          <w:tcPr>
            <w:tcW w:w="3706" w:type="dxa"/>
            <w:gridSpan w:val="2"/>
            <w:tcBorders>
              <w:top w:val="single" w:sz="4" w:space="0" w:color="auto"/>
              <w:left w:val="single" w:sz="4" w:space="0" w:color="auto"/>
              <w:bottom w:val="single" w:sz="4" w:space="0" w:color="auto"/>
              <w:right w:val="single" w:sz="4" w:space="0" w:color="auto"/>
            </w:tcBorders>
          </w:tcPr>
          <w:p w14:paraId="6597C180" w14:textId="77777777" w:rsidR="00734C65" w:rsidRPr="00326936" w:rsidRDefault="00734C65" w:rsidP="00692830">
            <w:pPr>
              <w:spacing w:after="120"/>
              <w:jc w:val="both"/>
              <w:rPr>
                <w:sz w:val="22"/>
              </w:rPr>
            </w:pPr>
            <w:r w:rsidRPr="00326936">
              <w:rPr>
                <w:sz w:val="22"/>
              </w:rPr>
              <w:t>Turtas yra apgadinamas Privačiam subjektui nuomojant tam tikrą Objekto dalį su Valdžios subjektu sutarta apimtimi ir laiku, pavyzdžiui, Privačiam subjektui nuomojant teniso aikštelę ir pan.</w:t>
            </w:r>
          </w:p>
        </w:tc>
        <w:tc>
          <w:tcPr>
            <w:tcW w:w="1417" w:type="dxa"/>
            <w:tcBorders>
              <w:top w:val="single" w:sz="4" w:space="0" w:color="auto"/>
              <w:left w:val="single" w:sz="4" w:space="0" w:color="auto"/>
              <w:bottom w:val="single" w:sz="4" w:space="0" w:color="auto"/>
              <w:right w:val="single" w:sz="4" w:space="0" w:color="auto"/>
            </w:tcBorders>
          </w:tcPr>
          <w:p w14:paraId="09E73561" w14:textId="77777777" w:rsidR="00734C65" w:rsidRPr="00326936" w:rsidRDefault="00734C65" w:rsidP="00692830">
            <w:pPr>
              <w:spacing w:after="120"/>
              <w:rPr>
                <w:sz w:val="22"/>
              </w:rPr>
            </w:pPr>
          </w:p>
        </w:tc>
        <w:tc>
          <w:tcPr>
            <w:tcW w:w="1701" w:type="dxa"/>
            <w:tcBorders>
              <w:top w:val="single" w:sz="4" w:space="0" w:color="auto"/>
              <w:left w:val="single" w:sz="4" w:space="0" w:color="auto"/>
              <w:bottom w:val="single" w:sz="4" w:space="0" w:color="auto"/>
              <w:right w:val="single" w:sz="4" w:space="0" w:color="auto"/>
            </w:tcBorders>
          </w:tcPr>
          <w:p w14:paraId="05F7709B" w14:textId="77777777" w:rsidR="00734C65" w:rsidRPr="00326936" w:rsidRDefault="00347AE8" w:rsidP="00692830">
            <w:pPr>
              <w:spacing w:after="120"/>
              <w:rPr>
                <w:sz w:val="22"/>
              </w:rPr>
            </w:pPr>
            <w:r w:rsidRPr="00326936">
              <w:rPr>
                <w:sz w:val="22"/>
              </w:rPr>
              <w:t>X</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0A79DCA" w14:textId="77777777" w:rsidR="00734C65" w:rsidRPr="00326936" w:rsidRDefault="00734C65" w:rsidP="00E30226">
            <w:pPr>
              <w:spacing w:after="120" w:line="276" w:lineRule="auto"/>
              <w:jc w:val="both"/>
              <w:rPr>
                <w:sz w:val="22"/>
              </w:rPr>
            </w:pPr>
          </w:p>
        </w:tc>
        <w:tc>
          <w:tcPr>
            <w:tcW w:w="2268" w:type="dxa"/>
          </w:tcPr>
          <w:p w14:paraId="395CF9B1" w14:textId="77777777" w:rsidR="00734C65" w:rsidRPr="00326936" w:rsidRDefault="00734C65" w:rsidP="00E30226">
            <w:pPr>
              <w:rPr>
                <w:sz w:val="22"/>
              </w:rPr>
            </w:pPr>
          </w:p>
        </w:tc>
      </w:tr>
    </w:tbl>
    <w:p w14:paraId="456363FD" w14:textId="77777777" w:rsidR="00593510" w:rsidRDefault="00593510" w:rsidP="00593510">
      <w:pPr>
        <w:pStyle w:val="Pavadinimas"/>
        <w:tabs>
          <w:tab w:val="left" w:pos="7797"/>
        </w:tabs>
        <w:ind w:left="6521"/>
        <w:jc w:val="center"/>
        <w:rPr>
          <w:sz w:val="24"/>
          <w:szCs w:val="24"/>
        </w:rPr>
        <w:sectPr w:rsidR="00593510" w:rsidSect="00593510">
          <w:pgSz w:w="16838" w:h="11906" w:orient="landscape" w:code="9"/>
          <w:pgMar w:top="1134" w:right="1418" w:bottom="1134" w:left="1418" w:header="567" w:footer="567" w:gutter="0"/>
          <w:pgNumType w:start="1"/>
          <w:cols w:space="708"/>
          <w:docGrid w:linePitch="360"/>
        </w:sectPr>
      </w:pPr>
    </w:p>
    <w:p w14:paraId="10FFCB03" w14:textId="77777777" w:rsidR="00593510" w:rsidRDefault="00593510" w:rsidP="00593510">
      <w:pPr>
        <w:pStyle w:val="Pavadinimas"/>
        <w:tabs>
          <w:tab w:val="left" w:pos="7797"/>
        </w:tabs>
        <w:ind w:left="6521"/>
        <w:jc w:val="center"/>
        <w:rPr>
          <w:sz w:val="24"/>
          <w:szCs w:val="24"/>
        </w:rPr>
      </w:pPr>
    </w:p>
    <w:p w14:paraId="401BED5C" w14:textId="77777777" w:rsidR="003319F8" w:rsidRPr="0042617A" w:rsidRDefault="003319F8" w:rsidP="003C34AC">
      <w:pPr>
        <w:pStyle w:val="Pavadinimas"/>
        <w:numPr>
          <w:ilvl w:val="0"/>
          <w:numId w:val="10"/>
        </w:numPr>
        <w:tabs>
          <w:tab w:val="left" w:pos="7797"/>
        </w:tabs>
        <w:ind w:left="6521" w:hanging="283"/>
        <w:rPr>
          <w:sz w:val="24"/>
          <w:szCs w:val="24"/>
        </w:rPr>
      </w:pPr>
      <w:bookmarkStart w:id="1331" w:name="_Ref18432682"/>
      <w:r w:rsidRPr="0042617A">
        <w:rPr>
          <w:sz w:val="24"/>
          <w:szCs w:val="24"/>
        </w:rPr>
        <w:t>Sutarties priedas</w:t>
      </w:r>
      <w:bookmarkEnd w:id="1329"/>
      <w:bookmarkEnd w:id="1331"/>
    </w:p>
    <w:bookmarkEnd w:id="1330"/>
    <w:p w14:paraId="0A6DAFE7" w14:textId="77777777" w:rsidR="003319F8" w:rsidRPr="0042617A" w:rsidRDefault="003319F8" w:rsidP="003319F8">
      <w:pPr>
        <w:spacing w:after="120" w:line="276" w:lineRule="auto"/>
        <w:jc w:val="both"/>
        <w:rPr>
          <w:color w:val="632423"/>
        </w:rPr>
      </w:pPr>
    </w:p>
    <w:p w14:paraId="2D01DD5A" w14:textId="77777777" w:rsidR="003319F8" w:rsidRPr="0042617A" w:rsidRDefault="003319F8" w:rsidP="003319F8">
      <w:pPr>
        <w:spacing w:after="120" w:line="276" w:lineRule="auto"/>
        <w:jc w:val="center"/>
        <w:rPr>
          <w:b/>
          <w:bCs/>
          <w:color w:val="632423"/>
        </w:rPr>
      </w:pPr>
      <w:r w:rsidRPr="0042617A">
        <w:rPr>
          <w:b/>
          <w:bCs/>
          <w:color w:val="632423"/>
        </w:rPr>
        <w:t>PRIVALOMŲ DRAUDIMO SUTARČIŲ SĄRAŠAS</w:t>
      </w:r>
    </w:p>
    <w:p w14:paraId="3B959485" w14:textId="77777777" w:rsidR="003319F8" w:rsidRPr="0042617A" w:rsidRDefault="003319F8" w:rsidP="003319F8">
      <w:pPr>
        <w:shd w:val="clear" w:color="auto" w:fill="FFFFFF"/>
        <w:spacing w:after="120" w:line="276" w:lineRule="auto"/>
        <w:jc w:val="both"/>
      </w:pPr>
    </w:p>
    <w:p w14:paraId="746F8F73" w14:textId="77777777" w:rsidR="003319F8" w:rsidRPr="00446A51" w:rsidRDefault="003319F8" w:rsidP="00446A51">
      <w:pPr>
        <w:shd w:val="clear" w:color="auto" w:fill="FFFFFF"/>
        <w:spacing w:after="120" w:line="276" w:lineRule="auto"/>
        <w:jc w:val="both"/>
        <w:rPr>
          <w:i/>
        </w:rPr>
      </w:pPr>
      <w:r w:rsidRPr="0042617A">
        <w:t>Privatus subjektas privalo sud</w:t>
      </w:r>
      <w:r w:rsidR="000610D0">
        <w:t>aryti ir visu nurodytu tokių draudimo sutarčių galiojimo terminu turėti</w:t>
      </w:r>
      <w:r w:rsidRPr="0042617A">
        <w:t xml:space="preserve"> galiojančias tokias draudimo sutartis:</w:t>
      </w:r>
    </w:p>
    <w:p w14:paraId="76DF2682" w14:textId="77777777" w:rsidR="00C10A62" w:rsidRPr="000610D0" w:rsidRDefault="00C10A62" w:rsidP="00C10A62">
      <w:pPr>
        <w:pStyle w:val="Sraopastraipa"/>
        <w:numPr>
          <w:ilvl w:val="0"/>
          <w:numId w:val="5"/>
        </w:numPr>
        <w:jc w:val="both"/>
      </w:pPr>
      <w:bookmarkStart w:id="1332" w:name="_Ref502209911"/>
      <w:r w:rsidRPr="000610D0">
        <w:t>ne vėliau kaip prieš</w:t>
      </w:r>
      <w:r w:rsidR="000610D0">
        <w:t xml:space="preserve"> 5 (p</w:t>
      </w:r>
      <w:r w:rsidR="00DA2384" w:rsidRPr="000610D0">
        <w:t>enkias)</w:t>
      </w:r>
      <w:r w:rsidRPr="000610D0">
        <w:rPr>
          <w:i/>
        </w:rPr>
        <w:t xml:space="preserve"> </w:t>
      </w:r>
      <w:r w:rsidRPr="000610D0">
        <w:t xml:space="preserve">Darbo dienas iki </w:t>
      </w:r>
      <w:r w:rsidR="0058071C" w:rsidRPr="000610D0">
        <w:t xml:space="preserve">Objekto </w:t>
      </w:r>
      <w:r w:rsidR="00C2453E" w:rsidRPr="000610D0">
        <w:t>p</w:t>
      </w:r>
      <w:r w:rsidRPr="000610D0">
        <w:t xml:space="preserve">rojektavimo </w:t>
      </w:r>
      <w:r w:rsidR="00994426" w:rsidRPr="000610D0">
        <w:t xml:space="preserve">Darbų </w:t>
      </w:r>
      <w:r w:rsidRPr="000610D0">
        <w:t xml:space="preserve">pradžios datos – savo civilinę atsakomybę apdrausti projektuotojo civilinės atsakomybės draudimu ne mažesnei nei </w:t>
      </w:r>
      <w:r w:rsidR="000610D0" w:rsidRPr="000610D0">
        <w:t>1 000 000 Eur (vieno milijono eurų</w:t>
      </w:r>
      <w:r w:rsidR="000610D0">
        <w:t>)</w:t>
      </w:r>
      <w:r w:rsidRPr="000610D0">
        <w:t xml:space="preserve"> draudimo sumai. Šis draudimas turi galioti visą </w:t>
      </w:r>
      <w:r w:rsidR="00994426" w:rsidRPr="000610D0">
        <w:t>p</w:t>
      </w:r>
      <w:r w:rsidRPr="000610D0">
        <w:t xml:space="preserve">rojektavimo </w:t>
      </w:r>
      <w:r w:rsidR="000D7581" w:rsidRPr="000610D0">
        <w:t xml:space="preserve">paslaugų </w:t>
      </w:r>
      <w:r w:rsidRPr="000610D0">
        <w:t xml:space="preserve">ir </w:t>
      </w:r>
      <w:r w:rsidR="00994426" w:rsidRPr="000610D0">
        <w:t xml:space="preserve">statybos </w:t>
      </w:r>
      <w:r w:rsidR="000D7581" w:rsidRPr="000610D0">
        <w:t>D</w:t>
      </w:r>
      <w:r w:rsidRPr="000610D0">
        <w:t xml:space="preserve">arbų atlikimo laikotarpį iki </w:t>
      </w:r>
      <w:r w:rsidR="00994426" w:rsidRPr="000610D0">
        <w:t>Objekto statybos užbaigimo</w:t>
      </w:r>
      <w:r w:rsidRPr="000610D0">
        <w:t xml:space="preserve"> datos ir </w:t>
      </w:r>
      <w:r w:rsidR="00994426" w:rsidRPr="000610D0">
        <w:t>5</w:t>
      </w:r>
      <w:r w:rsidRPr="000610D0">
        <w:t> (</w:t>
      </w:r>
      <w:r w:rsidR="00994426" w:rsidRPr="000610D0">
        <w:t>penkis</w:t>
      </w:r>
      <w:r w:rsidRPr="000610D0">
        <w:t xml:space="preserve">) metus po šios datos. Tuo atveju, jei </w:t>
      </w:r>
      <w:r w:rsidR="00236722" w:rsidRPr="000610D0">
        <w:t>p</w:t>
      </w:r>
      <w:r w:rsidRPr="000610D0">
        <w:t xml:space="preserve">rojektavimo </w:t>
      </w:r>
      <w:r w:rsidR="00994426" w:rsidRPr="000610D0">
        <w:t>D</w:t>
      </w:r>
      <w:r w:rsidRPr="000610D0">
        <w:t>arbus atlieka Subt</w:t>
      </w:r>
      <w:r w:rsidR="00236722" w:rsidRPr="000610D0">
        <w:t>ie</w:t>
      </w:r>
      <w:r w:rsidR="0058071C" w:rsidRPr="000610D0">
        <w:t>k</w:t>
      </w:r>
      <w:r w:rsidRPr="000610D0">
        <w:t xml:space="preserve">ėjas, </w:t>
      </w:r>
      <w:r w:rsidR="00994426" w:rsidRPr="000610D0">
        <w:t xml:space="preserve">Privatus subjektas įsipareigoja užtikrinti, kad atitinkamą </w:t>
      </w:r>
      <w:r w:rsidRPr="000610D0">
        <w:t xml:space="preserve">draudimo sutartį vietoje Privataus subjekto </w:t>
      </w:r>
      <w:r w:rsidR="00994426" w:rsidRPr="000610D0">
        <w:t>būtų</w:t>
      </w:r>
      <w:r w:rsidRPr="000610D0">
        <w:t xml:space="preserve"> sudaręs Subt</w:t>
      </w:r>
      <w:r w:rsidR="00236722" w:rsidRPr="000610D0">
        <w:t>ie</w:t>
      </w:r>
      <w:r w:rsidRPr="000610D0">
        <w:t>kėjas;</w:t>
      </w:r>
      <w:bookmarkEnd w:id="1332"/>
    </w:p>
    <w:p w14:paraId="69D5539E" w14:textId="77777777" w:rsidR="00C10A62" w:rsidRPr="00446A51" w:rsidRDefault="00C10A62" w:rsidP="00C10A62">
      <w:pPr>
        <w:pStyle w:val="Sraopastraipa"/>
        <w:ind w:left="360"/>
        <w:jc w:val="both"/>
      </w:pPr>
    </w:p>
    <w:p w14:paraId="37F5C11F" w14:textId="7A81C3E8" w:rsidR="00C10A62" w:rsidRPr="00B246E5" w:rsidRDefault="00C10A62" w:rsidP="00C10A62">
      <w:pPr>
        <w:pStyle w:val="Sraopastraipa"/>
        <w:numPr>
          <w:ilvl w:val="0"/>
          <w:numId w:val="5"/>
        </w:numPr>
        <w:jc w:val="both"/>
      </w:pPr>
      <w:r w:rsidRPr="00B246E5">
        <w:t>ne vėliau kaip prieš</w:t>
      </w:r>
      <w:r w:rsidR="00DA2384" w:rsidRPr="00B246E5">
        <w:t xml:space="preserve"> 5 (penkias)</w:t>
      </w:r>
      <w:r w:rsidR="00C2453E" w:rsidRPr="00B246E5">
        <w:rPr>
          <w:i/>
        </w:rPr>
        <w:t xml:space="preserve"> </w:t>
      </w:r>
      <w:r w:rsidRPr="00B246E5">
        <w:t xml:space="preserve">Darbo dienas iki </w:t>
      </w:r>
      <w:r w:rsidR="0017241A" w:rsidRPr="00B246E5">
        <w:t xml:space="preserve">Objekto statybos </w:t>
      </w:r>
      <w:r w:rsidR="00994426" w:rsidRPr="00B246E5">
        <w:t>D</w:t>
      </w:r>
      <w:r w:rsidRPr="00B246E5">
        <w:t xml:space="preserve">arbų atlikimo pradžios datos – savo civilinę atsakomybę apdrausti rangovo civilinės atsakomybės draudimu ne mažesnei nei  </w:t>
      </w:r>
      <w:r w:rsidR="00B246E5" w:rsidRPr="000610D0">
        <w:t>1 000 000 Eur (vieno milijono eurų</w:t>
      </w:r>
      <w:r w:rsidR="00B246E5">
        <w:t>)</w:t>
      </w:r>
      <w:r w:rsidR="00B246E5" w:rsidRPr="000610D0">
        <w:t xml:space="preserve"> draudimo sumai. </w:t>
      </w:r>
      <w:r w:rsidRPr="00B246E5">
        <w:t>Nurodytas draudimas taip pat gali būti sudėtine</w:t>
      </w:r>
      <w:r w:rsidR="00994426" w:rsidRPr="00B246E5">
        <w:t xml:space="preserve"> šio priedo</w:t>
      </w:r>
      <w:r w:rsidRPr="00B246E5">
        <w:t xml:space="preserve"> </w:t>
      </w:r>
      <w:r w:rsidRPr="00B246E5">
        <w:fldChar w:fldCharType="begin"/>
      </w:r>
      <w:r w:rsidRPr="00B246E5">
        <w:instrText xml:space="preserve"> REF _Ref365309650 \r \h  \* MERGEFORMAT </w:instrText>
      </w:r>
      <w:r w:rsidRPr="00B246E5">
        <w:fldChar w:fldCharType="separate"/>
      </w:r>
      <w:r w:rsidR="00B87438">
        <w:t>4</w:t>
      </w:r>
      <w:r w:rsidRPr="00B246E5">
        <w:fldChar w:fldCharType="end"/>
      </w:r>
      <w:r w:rsidRPr="00B246E5">
        <w:t xml:space="preserve"> punkte nurodyto </w:t>
      </w:r>
      <w:r w:rsidR="00994426" w:rsidRPr="00B246E5">
        <w:t xml:space="preserve">statybos </w:t>
      </w:r>
      <w:r w:rsidR="00F55E04" w:rsidRPr="00B246E5">
        <w:t>D</w:t>
      </w:r>
      <w:r w:rsidRPr="00B246E5">
        <w:t xml:space="preserve">arbų visų rizikų draudimo (CAR) dalimi. Šis draudimas turi galioti visą </w:t>
      </w:r>
      <w:r w:rsidR="00994426" w:rsidRPr="00B246E5">
        <w:t xml:space="preserve">statybos </w:t>
      </w:r>
      <w:r w:rsidR="00F55E04" w:rsidRPr="00B246E5">
        <w:t>D</w:t>
      </w:r>
      <w:r w:rsidRPr="00B246E5">
        <w:t xml:space="preserve">arbų atlikimo laikotarpį iki </w:t>
      </w:r>
      <w:r w:rsidR="00994426" w:rsidRPr="00B246E5">
        <w:t>Objekto statybos užbaigimo</w:t>
      </w:r>
      <w:r w:rsidRPr="00B246E5">
        <w:t xml:space="preserve"> ir 2 (dvejus) metu po šios datos. Tuo atveju, jei </w:t>
      </w:r>
      <w:r w:rsidR="0017241A" w:rsidRPr="00B246E5">
        <w:t xml:space="preserve">Objekto statybos </w:t>
      </w:r>
      <w:r w:rsidR="00994426" w:rsidRPr="00B246E5">
        <w:t>D</w:t>
      </w:r>
      <w:r w:rsidR="00F55E04" w:rsidRPr="00B246E5">
        <w:t>a</w:t>
      </w:r>
      <w:r w:rsidRPr="00B246E5">
        <w:t>rbus atlieka Subt</w:t>
      </w:r>
      <w:r w:rsidR="00F55E04" w:rsidRPr="00B246E5">
        <w:t>ie</w:t>
      </w:r>
      <w:r w:rsidR="00B246E5">
        <w:t>kėjas,</w:t>
      </w:r>
      <w:r w:rsidR="00994426" w:rsidRPr="00B246E5">
        <w:t xml:space="preserve"> Privatus subjektas įsiparei</w:t>
      </w:r>
      <w:r w:rsidR="00B246E5">
        <w:t>goja užtikrinti, kad atitinkamą</w:t>
      </w:r>
      <w:r w:rsidR="00994426" w:rsidRPr="00B246E5">
        <w:t xml:space="preserve"> draudimo sutartį vietoje Privataus subjekto būtų sudaręs Subtiekėjas</w:t>
      </w:r>
      <w:r w:rsidRPr="00B246E5">
        <w:t>;</w:t>
      </w:r>
    </w:p>
    <w:p w14:paraId="69FE8B3D" w14:textId="77777777" w:rsidR="00C10A62" w:rsidRPr="00446A51" w:rsidRDefault="00C10A62" w:rsidP="00C10A62">
      <w:pPr>
        <w:pStyle w:val="Sraopastraipa"/>
      </w:pPr>
    </w:p>
    <w:p w14:paraId="6530A037" w14:textId="77777777" w:rsidR="00C10A62" w:rsidRPr="00B246E5" w:rsidRDefault="00C10A62" w:rsidP="00C10A62">
      <w:pPr>
        <w:pStyle w:val="Sraopastraipa"/>
        <w:numPr>
          <w:ilvl w:val="0"/>
          <w:numId w:val="5"/>
        </w:numPr>
        <w:jc w:val="both"/>
      </w:pPr>
      <w:r w:rsidRPr="00B246E5">
        <w:t>ne vėliau kaip prieš</w:t>
      </w:r>
      <w:r w:rsidR="00DA2384" w:rsidRPr="00B246E5">
        <w:t xml:space="preserve"> 5 (penkias)</w:t>
      </w:r>
      <w:r w:rsidRPr="00B246E5">
        <w:t xml:space="preserve"> </w:t>
      </w:r>
      <w:r w:rsidR="00C2453E" w:rsidRPr="00B246E5">
        <w:rPr>
          <w:i/>
        </w:rPr>
        <w:t xml:space="preserve"> </w:t>
      </w:r>
      <w:r w:rsidRPr="00B246E5">
        <w:t xml:space="preserve">Darbo dienas iki </w:t>
      </w:r>
      <w:r w:rsidR="0017241A" w:rsidRPr="00B246E5">
        <w:t xml:space="preserve">Objekto statybos </w:t>
      </w:r>
      <w:r w:rsidR="00994426" w:rsidRPr="00B246E5">
        <w:t>D</w:t>
      </w:r>
      <w:r w:rsidRPr="00B246E5">
        <w:t>arbų atlikimo pradžios datos – savo</w:t>
      </w:r>
      <w:r w:rsidR="008E21DB" w:rsidRPr="00B246E5">
        <w:t xml:space="preserve"> civilinę atsakomybę apdrausti </w:t>
      </w:r>
      <w:r w:rsidR="00CE70A6" w:rsidRPr="00B246E5">
        <w:t>statybos</w:t>
      </w:r>
      <w:r w:rsidR="00B246E5">
        <w:t xml:space="preserve"> </w:t>
      </w:r>
      <w:r w:rsidRPr="00B246E5">
        <w:t>techninio prižiūrėtojo civilinės atsakomybės draudimu</w:t>
      </w:r>
      <w:r w:rsidR="00CE70A6" w:rsidRPr="00B246E5">
        <w:t xml:space="preserve"> galiojančių Statinio statybos techninio prižiūrėtojo civilinės atsakomybės privalomojo draudimo taisyklėse nustatyta tvarka ir sąlygomis</w:t>
      </w:r>
      <w:r w:rsidRPr="00B246E5">
        <w:t xml:space="preserve">. Tuo atveju, jei </w:t>
      </w:r>
      <w:r w:rsidR="0017241A" w:rsidRPr="00B246E5">
        <w:t>Objekto statybos d</w:t>
      </w:r>
      <w:r w:rsidRPr="00B246E5">
        <w:t>arbų t</w:t>
      </w:r>
      <w:r w:rsidR="008E21DB" w:rsidRPr="00B246E5">
        <w:t>echninis prižiūrėtojas yra Subtiekė</w:t>
      </w:r>
      <w:r w:rsidRPr="00B246E5">
        <w:t>jas</w:t>
      </w:r>
      <w:r w:rsidR="00994426" w:rsidRPr="00B246E5">
        <w:t>, Privatus subjektas</w:t>
      </w:r>
      <w:r w:rsidR="00B246E5">
        <w:t xml:space="preserve"> įsipareigoja užtikrinti, kad a</w:t>
      </w:r>
      <w:r w:rsidR="00994426" w:rsidRPr="00B246E5">
        <w:t>titinkamą draudimo sutartį vietoje Privataus subjekto būtų sudaręs Subtiekėjas</w:t>
      </w:r>
      <w:r w:rsidRPr="00B246E5">
        <w:t>;</w:t>
      </w:r>
    </w:p>
    <w:p w14:paraId="157F3DE4" w14:textId="77777777" w:rsidR="00C10A62" w:rsidRPr="00BE46F1" w:rsidRDefault="00C10A62" w:rsidP="00C10A62">
      <w:pPr>
        <w:pStyle w:val="Sraopastraipa"/>
        <w:ind w:left="360"/>
        <w:jc w:val="both"/>
        <w:rPr>
          <w:color w:val="009900"/>
        </w:rPr>
      </w:pPr>
    </w:p>
    <w:p w14:paraId="4D761A7C" w14:textId="7FE8AB7E" w:rsidR="00C10A62" w:rsidRPr="00B246E5" w:rsidRDefault="00C10A62" w:rsidP="00C10A62">
      <w:pPr>
        <w:pStyle w:val="Sraopastraipa"/>
        <w:numPr>
          <w:ilvl w:val="0"/>
          <w:numId w:val="5"/>
        </w:numPr>
        <w:jc w:val="both"/>
      </w:pPr>
      <w:bookmarkStart w:id="1333" w:name="_Ref365309650"/>
      <w:r w:rsidRPr="00B246E5">
        <w:t xml:space="preserve">ne vėliau kaip prieš </w:t>
      </w:r>
      <w:r w:rsidR="00B246E5" w:rsidRPr="00B246E5">
        <w:t>5</w:t>
      </w:r>
      <w:r w:rsidR="00B246E5" w:rsidRPr="00B246E5">
        <w:rPr>
          <w:i/>
        </w:rPr>
        <w:t xml:space="preserve"> </w:t>
      </w:r>
      <w:r w:rsidRPr="00B246E5">
        <w:t xml:space="preserve">Darbo dienas iki </w:t>
      </w:r>
      <w:r w:rsidR="00994426" w:rsidRPr="00B246E5">
        <w:t xml:space="preserve">statybos </w:t>
      </w:r>
      <w:r w:rsidR="007D76BE" w:rsidRPr="00B246E5">
        <w:t>Da</w:t>
      </w:r>
      <w:r w:rsidRPr="00B246E5">
        <w:t xml:space="preserve">rbų atlikimo pradžios datos – </w:t>
      </w:r>
      <w:r w:rsidR="007D76BE" w:rsidRPr="00B246E5">
        <w:t>Objektą, medžiagas ir į</w:t>
      </w:r>
      <w:r w:rsidRPr="00B246E5">
        <w:t xml:space="preserve">rengimus apdrausti </w:t>
      </w:r>
      <w:r w:rsidR="007D76BE" w:rsidRPr="00B246E5">
        <w:t>D</w:t>
      </w:r>
      <w:r w:rsidRPr="00B246E5">
        <w:t xml:space="preserve">arbų visų rizikų (CAR) draudimu ne mažesnei kaip Pasiūlyme nurodyta Investicijų vertė draudimo sumai. Draudimas turi galioti iki </w:t>
      </w:r>
      <w:r w:rsidR="00CE31E2" w:rsidRPr="00B246E5">
        <w:t>Eksploatacijos</w:t>
      </w:r>
      <w:r w:rsidRPr="00B246E5">
        <w:t xml:space="preserve"> pradžios datos ir nuo šios datos turi būti pakeistas </w:t>
      </w:r>
      <w:r w:rsidRPr="00B246E5">
        <w:fldChar w:fldCharType="begin"/>
      </w:r>
      <w:r w:rsidRPr="00B246E5">
        <w:instrText xml:space="preserve"> REF _Ref365310756 \r \h  \* MERGEFORMAT </w:instrText>
      </w:r>
      <w:r w:rsidRPr="00B246E5">
        <w:fldChar w:fldCharType="separate"/>
      </w:r>
      <w:r w:rsidR="00B87438">
        <w:t>6</w:t>
      </w:r>
      <w:r w:rsidRPr="00B246E5">
        <w:fldChar w:fldCharType="end"/>
      </w:r>
      <w:r w:rsidRPr="00B246E5">
        <w:t> punkte nurodytu draudimu;</w:t>
      </w:r>
      <w:bookmarkEnd w:id="1333"/>
    </w:p>
    <w:p w14:paraId="46E2EBE6" w14:textId="77777777" w:rsidR="00C10A62" w:rsidRPr="00446A51" w:rsidRDefault="00C10A62" w:rsidP="00C10A62">
      <w:pPr>
        <w:pStyle w:val="Sraopastraipa"/>
        <w:ind w:left="360"/>
        <w:jc w:val="both"/>
      </w:pPr>
    </w:p>
    <w:p w14:paraId="0A80C321" w14:textId="651FE88F" w:rsidR="00C10A62" w:rsidRPr="00446A51" w:rsidRDefault="00C10A62" w:rsidP="00C10A62">
      <w:pPr>
        <w:pStyle w:val="Sraopastraipa"/>
        <w:numPr>
          <w:ilvl w:val="0"/>
          <w:numId w:val="5"/>
        </w:numPr>
        <w:jc w:val="both"/>
      </w:pPr>
      <w:r w:rsidRPr="00446A51">
        <w:t>ne vėliau kaip prieš</w:t>
      </w:r>
      <w:r w:rsidR="00CE70A6">
        <w:t xml:space="preserve"> 5 (penkias)</w:t>
      </w:r>
      <w:r w:rsidR="00C2453E" w:rsidRPr="00446A51">
        <w:rPr>
          <w:i/>
        </w:rPr>
        <w:t xml:space="preserve"> </w:t>
      </w:r>
      <w:r w:rsidRPr="00446A51">
        <w:t xml:space="preserve">Darbo dienas iki </w:t>
      </w:r>
      <w:r w:rsidR="00CE31E2">
        <w:t>Eksploatacijos</w:t>
      </w:r>
      <w:r w:rsidR="0017241A">
        <w:t xml:space="preserve"> pradžios datos</w:t>
      </w:r>
      <w:r w:rsidRPr="00446A51">
        <w:t xml:space="preserve"> – savo civilinę atsakomybę apdrausti dėl visų rizikų, kurios gali kilti dėl bet kokios veiklos, kurią Privatus subjektas vykdo pagal šią Sutartį</w:t>
      </w:r>
      <w:r w:rsidR="00CE70A6">
        <w:t xml:space="preserve"> (išskyrus veiklą, nurodytą šio Sutarties priedo 1-4 punktuose) ne mažesnė kaip</w:t>
      </w:r>
      <w:r w:rsidRPr="00446A51">
        <w:t xml:space="preserve"> </w:t>
      </w:r>
      <w:r w:rsidR="00B246E5" w:rsidRPr="00B246E5">
        <w:t>200 000 Eur (du šimtai tūkstančių eurų)</w:t>
      </w:r>
      <w:r w:rsidR="00B246E5">
        <w:rPr>
          <w:i/>
        </w:rPr>
        <w:t xml:space="preserve"> </w:t>
      </w:r>
      <w:r w:rsidRPr="00446A51">
        <w:t>sumai. Šis draudimas</w:t>
      </w:r>
      <w:r w:rsidR="005361B0">
        <w:t>, įskaitant draudimo sumos dydį,</w:t>
      </w:r>
      <w:r w:rsidRPr="00446A51">
        <w:t xml:space="preserve"> turi nenutrūkstamai galioti </w:t>
      </w:r>
      <w:r w:rsidR="005361B0">
        <w:t xml:space="preserve">(arba būti laiku pratęstas ar atnaujinamas) </w:t>
      </w:r>
      <w:r w:rsidRPr="00446A51">
        <w:t>iki Sutarties galiojimo laikotarpio pabaigos, kaip tai nustatyta Sutartyje, bei apimti ir tas žalas, kurios gali kilti dėl Subt</w:t>
      </w:r>
      <w:r w:rsidR="00B52AC5" w:rsidRPr="00446A51">
        <w:t>ie</w:t>
      </w:r>
      <w:r w:rsidRPr="00446A51">
        <w:t>kėjų ar kitų trečiųjų asmenų</w:t>
      </w:r>
      <w:r w:rsidR="00CE70A6">
        <w:t xml:space="preserve">, pasitelktų </w:t>
      </w:r>
      <w:r w:rsidR="005361B0">
        <w:t xml:space="preserve">Privataus subjekto, </w:t>
      </w:r>
      <w:r w:rsidR="00CE70A6">
        <w:t>Objekte</w:t>
      </w:r>
      <w:r w:rsidRPr="00446A51">
        <w:t xml:space="preserve"> </w:t>
      </w:r>
      <w:r w:rsidR="00CE70A6" w:rsidRPr="00446A51">
        <w:t>teikiamų</w:t>
      </w:r>
      <w:r w:rsidR="00CE70A6" w:rsidRPr="00446A51" w:rsidDel="00CE70A6">
        <w:t xml:space="preserve"> </w:t>
      </w:r>
      <w:r w:rsidR="00CE70A6">
        <w:t>P</w:t>
      </w:r>
      <w:r w:rsidRPr="00446A51">
        <w:t>aslaugų</w:t>
      </w:r>
      <w:r w:rsidR="00B246E5">
        <w:t xml:space="preserve"> ar Atnaujinimo</w:t>
      </w:r>
      <w:r w:rsidR="00592742">
        <w:t xml:space="preserve"> ir remonto</w:t>
      </w:r>
      <w:r w:rsidR="0085014C">
        <w:t xml:space="preserve"> darbų</w:t>
      </w:r>
      <w:r w:rsidR="0017241A">
        <w:t xml:space="preserve"> ar Papildomų darbų ir / ar paslaugų</w:t>
      </w:r>
      <w:r w:rsidRPr="00446A51">
        <w:t>;</w:t>
      </w:r>
    </w:p>
    <w:p w14:paraId="08CA8409" w14:textId="77777777" w:rsidR="00C10A62" w:rsidRPr="00446A51" w:rsidRDefault="00C10A62" w:rsidP="00C10A62">
      <w:pPr>
        <w:pStyle w:val="Sraopastraipa"/>
      </w:pPr>
    </w:p>
    <w:p w14:paraId="5C3805D7" w14:textId="1E5AB20F" w:rsidR="00C10A62" w:rsidRPr="00446A51" w:rsidRDefault="00C10A62" w:rsidP="00C10A62">
      <w:pPr>
        <w:pStyle w:val="Sraopastraipa"/>
        <w:numPr>
          <w:ilvl w:val="0"/>
          <w:numId w:val="5"/>
        </w:numPr>
        <w:jc w:val="both"/>
      </w:pPr>
      <w:bookmarkStart w:id="1334" w:name="_Ref365310756"/>
      <w:r w:rsidRPr="00446A51">
        <w:t>ne vėliau kaip prieš</w:t>
      </w:r>
      <w:r w:rsidR="00CE70A6">
        <w:t xml:space="preserve"> 5 (penkias)</w:t>
      </w:r>
      <w:r w:rsidR="00C2453E" w:rsidRPr="00446A51">
        <w:rPr>
          <w:i/>
        </w:rPr>
        <w:t xml:space="preserve"> </w:t>
      </w:r>
      <w:r w:rsidRPr="00446A51">
        <w:t xml:space="preserve">Darbo dienas iki </w:t>
      </w:r>
      <w:r w:rsidR="005361B0">
        <w:t>Eksploatacijos</w:t>
      </w:r>
      <w:r w:rsidR="0017241A">
        <w:t xml:space="preserve"> pradžios</w:t>
      </w:r>
      <w:r w:rsidRPr="00446A51">
        <w:t xml:space="preserve"> datos  </w:t>
      </w:r>
      <w:r w:rsidRPr="00F66B46">
        <w:t>–</w:t>
      </w:r>
      <w:r w:rsidR="00F66B46">
        <w:t xml:space="preserve">Objektą </w:t>
      </w:r>
      <w:r w:rsidRPr="00446A51">
        <w:t xml:space="preserve">apdrausti maksimaliu </w:t>
      </w:r>
      <w:r w:rsidR="005361B0">
        <w:t>T</w:t>
      </w:r>
      <w:r w:rsidRPr="00446A51">
        <w:t>urto atkuriamosios vertės draudimu nuo visų galimų rizikos atvejų,</w:t>
      </w:r>
      <w:r w:rsidR="00CE70A6">
        <w:t xml:space="preserve"> bet </w:t>
      </w:r>
      <w:r w:rsidR="00CE70A6">
        <w:lastRenderedPageBreak/>
        <w:t>kokiu atveju</w:t>
      </w:r>
      <w:r w:rsidRPr="00446A51">
        <w:t xml:space="preserve"> ne </w:t>
      </w:r>
      <w:r w:rsidR="00B823D8" w:rsidRPr="00446A51">
        <w:t>m</w:t>
      </w:r>
      <w:r w:rsidRPr="00446A51">
        <w:t>ažesnei kaip Pasiūlyme nurodyta Investicijų vertė draudimo sumai. Šis draudimas turi galioti iki Sutarties galiojimo termino pabaigos.</w:t>
      </w:r>
      <w:bookmarkEnd w:id="1334"/>
    </w:p>
    <w:p w14:paraId="6C44E843" w14:textId="77777777" w:rsidR="003319F8" w:rsidRPr="0042617A" w:rsidRDefault="003319F8" w:rsidP="003319F8">
      <w:pPr>
        <w:pStyle w:val="paragrafai"/>
        <w:rPr>
          <w:sz w:val="24"/>
          <w:szCs w:val="24"/>
        </w:rPr>
        <w:sectPr w:rsidR="003319F8" w:rsidRPr="0042617A" w:rsidSect="00593510">
          <w:pgSz w:w="11906" w:h="16838" w:code="9"/>
          <w:pgMar w:top="1418" w:right="1134" w:bottom="1418" w:left="1134" w:header="567" w:footer="567" w:gutter="0"/>
          <w:pgNumType w:start="1"/>
          <w:cols w:space="708"/>
          <w:docGrid w:linePitch="360"/>
        </w:sectPr>
      </w:pPr>
    </w:p>
    <w:p w14:paraId="2A8F4668" w14:textId="77777777" w:rsidR="003319F8" w:rsidRPr="00446A51" w:rsidRDefault="003319F8" w:rsidP="003C34AC">
      <w:pPr>
        <w:pStyle w:val="Antrat2"/>
        <w:numPr>
          <w:ilvl w:val="0"/>
          <w:numId w:val="24"/>
        </w:numPr>
        <w:jc w:val="right"/>
        <w:rPr>
          <w:sz w:val="24"/>
          <w:szCs w:val="24"/>
        </w:rPr>
      </w:pPr>
      <w:bookmarkStart w:id="1335" w:name="_Ref294008758"/>
      <w:bookmarkStart w:id="1336" w:name="_Ref299554689"/>
      <w:bookmarkStart w:id="1337" w:name="_Toc442701472"/>
      <w:bookmarkStart w:id="1338" w:name="Rezultatu_apmok_apskaiciavimas"/>
      <w:r w:rsidRPr="00446A51">
        <w:rPr>
          <w:sz w:val="24"/>
          <w:szCs w:val="24"/>
        </w:rPr>
        <w:lastRenderedPageBreak/>
        <w:t xml:space="preserve">   </w:t>
      </w:r>
      <w:bookmarkStart w:id="1339" w:name="_Toc445903246"/>
      <w:bookmarkStart w:id="1340" w:name="_Toc498408300"/>
      <w:bookmarkStart w:id="1341" w:name="_Toc500332090"/>
      <w:bookmarkStart w:id="1342" w:name="_Toc502211430"/>
      <w:bookmarkStart w:id="1343" w:name="_Toc20813617"/>
      <w:bookmarkStart w:id="1344" w:name="_Toc60996054"/>
      <w:bookmarkStart w:id="1345" w:name="_Toc61335827"/>
      <w:bookmarkStart w:id="1346" w:name="_Toc98421481"/>
      <w:r w:rsidRPr="00446A51">
        <w:rPr>
          <w:sz w:val="24"/>
          <w:szCs w:val="24"/>
        </w:rPr>
        <w:t>Sutarties priedas</w:t>
      </w:r>
      <w:bookmarkEnd w:id="1335"/>
      <w:bookmarkEnd w:id="1336"/>
      <w:bookmarkEnd w:id="1337"/>
      <w:bookmarkEnd w:id="1339"/>
      <w:bookmarkEnd w:id="1340"/>
      <w:bookmarkEnd w:id="1341"/>
      <w:bookmarkEnd w:id="1342"/>
      <w:bookmarkEnd w:id="1343"/>
      <w:bookmarkEnd w:id="1344"/>
      <w:bookmarkEnd w:id="1345"/>
      <w:bookmarkEnd w:id="1346"/>
    </w:p>
    <w:bookmarkEnd w:id="1338"/>
    <w:p w14:paraId="558CC531" w14:textId="77777777" w:rsidR="003319F8" w:rsidRPr="0042617A" w:rsidRDefault="003319F8" w:rsidP="003319F8">
      <w:pPr>
        <w:spacing w:after="120" w:line="276" w:lineRule="auto"/>
        <w:jc w:val="both"/>
      </w:pPr>
    </w:p>
    <w:p w14:paraId="1475D899" w14:textId="77777777" w:rsidR="003319F8" w:rsidRPr="0042617A" w:rsidRDefault="003319F8" w:rsidP="003319F8">
      <w:pPr>
        <w:jc w:val="center"/>
        <w:rPr>
          <w:b/>
          <w:bCs/>
          <w:caps/>
          <w:color w:val="632423"/>
        </w:rPr>
      </w:pPr>
      <w:r w:rsidRPr="0042617A">
        <w:rPr>
          <w:b/>
          <w:bCs/>
          <w:caps/>
          <w:color w:val="632423"/>
        </w:rPr>
        <w:t>Susijusių bendrovių Sąrašas</w:t>
      </w:r>
    </w:p>
    <w:p w14:paraId="0803195C" w14:textId="77777777" w:rsidR="003319F8" w:rsidRPr="0042617A" w:rsidRDefault="003319F8" w:rsidP="003319F8">
      <w:pPr>
        <w:jc w:val="both"/>
        <w:rPr>
          <w:color w:val="000000"/>
        </w:rPr>
      </w:pPr>
    </w:p>
    <w:tbl>
      <w:tblPr>
        <w:tblW w:w="0" w:type="auto"/>
        <w:tblBorders>
          <w:top w:val="single" w:sz="8" w:space="0" w:color="C0504D"/>
          <w:left w:val="single" w:sz="8" w:space="0" w:color="C0504D"/>
          <w:bottom w:val="single" w:sz="8" w:space="0" w:color="C0504D"/>
          <w:right w:val="single" w:sz="8" w:space="0" w:color="C0504D"/>
        </w:tblBorders>
        <w:tblLook w:val="00A0" w:firstRow="1" w:lastRow="0" w:firstColumn="1" w:lastColumn="0" w:noHBand="0" w:noVBand="0"/>
      </w:tblPr>
      <w:tblGrid>
        <w:gridCol w:w="4920"/>
        <w:gridCol w:w="7"/>
        <w:gridCol w:w="4927"/>
      </w:tblGrid>
      <w:tr w:rsidR="003319F8" w:rsidRPr="0042617A" w14:paraId="525EB1C7" w14:textId="77777777" w:rsidTr="001036E0">
        <w:tc>
          <w:tcPr>
            <w:tcW w:w="4927" w:type="dxa"/>
            <w:gridSpan w:val="2"/>
            <w:tcBorders>
              <w:top w:val="single" w:sz="8" w:space="0" w:color="C0504D"/>
              <w:right w:val="single" w:sz="4" w:space="0" w:color="auto"/>
            </w:tcBorders>
            <w:shd w:val="clear" w:color="auto" w:fill="C0504D"/>
          </w:tcPr>
          <w:p w14:paraId="79F0A59A" w14:textId="77777777" w:rsidR="003319F8" w:rsidRPr="0042617A" w:rsidRDefault="003319F8" w:rsidP="001036E0">
            <w:pPr>
              <w:spacing w:after="120" w:line="276" w:lineRule="auto"/>
              <w:ind w:left="360"/>
              <w:jc w:val="both"/>
              <w:rPr>
                <w:b/>
                <w:bCs/>
                <w:color w:val="000000"/>
              </w:rPr>
            </w:pPr>
            <w:r w:rsidRPr="0042617A">
              <w:rPr>
                <w:b/>
                <w:bCs/>
                <w:color w:val="000000"/>
              </w:rPr>
              <w:t>Susijusios bendrovės:</w:t>
            </w:r>
          </w:p>
        </w:tc>
        <w:tc>
          <w:tcPr>
            <w:tcW w:w="4927" w:type="dxa"/>
            <w:tcBorders>
              <w:top w:val="single" w:sz="8" w:space="0" w:color="C0504D"/>
              <w:left w:val="single" w:sz="4" w:space="0" w:color="auto"/>
              <w:bottom w:val="nil"/>
            </w:tcBorders>
            <w:shd w:val="clear" w:color="auto" w:fill="C0504D"/>
          </w:tcPr>
          <w:p w14:paraId="200DF437" w14:textId="77777777" w:rsidR="003319F8" w:rsidRPr="0042617A" w:rsidRDefault="003319F8" w:rsidP="001036E0">
            <w:pPr>
              <w:spacing w:after="120" w:line="276" w:lineRule="auto"/>
              <w:jc w:val="both"/>
              <w:rPr>
                <w:b/>
                <w:bCs/>
                <w:color w:val="000000"/>
              </w:rPr>
            </w:pPr>
            <w:r w:rsidRPr="0042617A">
              <w:rPr>
                <w:b/>
                <w:bCs/>
                <w:color w:val="000000"/>
              </w:rPr>
              <w:t>Siejantys ryšiai:</w:t>
            </w:r>
          </w:p>
        </w:tc>
      </w:tr>
      <w:tr w:rsidR="003319F8" w:rsidRPr="0042617A" w14:paraId="60E6FB88" w14:textId="77777777" w:rsidTr="001036E0">
        <w:tc>
          <w:tcPr>
            <w:tcW w:w="4920" w:type="dxa"/>
            <w:tcBorders>
              <w:top w:val="single" w:sz="8" w:space="0" w:color="C0504D"/>
              <w:bottom w:val="single" w:sz="8" w:space="0" w:color="C0504D"/>
              <w:right w:val="single" w:sz="4" w:space="0" w:color="auto"/>
            </w:tcBorders>
          </w:tcPr>
          <w:p w14:paraId="15D70A4B" w14:textId="77777777" w:rsidR="003319F8" w:rsidRPr="0042617A" w:rsidRDefault="003319F8" w:rsidP="003C34AC">
            <w:pPr>
              <w:pStyle w:val="Sraopastraipa"/>
              <w:numPr>
                <w:ilvl w:val="0"/>
                <w:numId w:val="11"/>
              </w:numPr>
              <w:spacing w:after="120" w:line="276" w:lineRule="auto"/>
              <w:jc w:val="both"/>
              <w:rPr>
                <w:b/>
                <w:bCs/>
                <w:color w:val="000000"/>
              </w:rPr>
            </w:pPr>
          </w:p>
        </w:tc>
        <w:tc>
          <w:tcPr>
            <w:tcW w:w="4934" w:type="dxa"/>
            <w:gridSpan w:val="2"/>
            <w:tcBorders>
              <w:top w:val="single" w:sz="8" w:space="0" w:color="C0504D"/>
              <w:left w:val="single" w:sz="4" w:space="0" w:color="auto"/>
              <w:bottom w:val="single" w:sz="8" w:space="0" w:color="C0504D"/>
            </w:tcBorders>
          </w:tcPr>
          <w:p w14:paraId="75B2A168" w14:textId="77777777" w:rsidR="003319F8" w:rsidRPr="0042617A" w:rsidRDefault="003319F8" w:rsidP="001036E0">
            <w:pPr>
              <w:spacing w:after="120" w:line="276" w:lineRule="auto"/>
              <w:jc w:val="both"/>
              <w:rPr>
                <w:b/>
                <w:bCs/>
                <w:color w:val="000000"/>
              </w:rPr>
            </w:pPr>
          </w:p>
        </w:tc>
      </w:tr>
      <w:tr w:rsidR="003319F8" w:rsidRPr="0042617A" w14:paraId="0B783ED7" w14:textId="77777777" w:rsidTr="001036E0">
        <w:tc>
          <w:tcPr>
            <w:tcW w:w="4920" w:type="dxa"/>
            <w:tcBorders>
              <w:right w:val="single" w:sz="4" w:space="0" w:color="auto"/>
            </w:tcBorders>
          </w:tcPr>
          <w:p w14:paraId="184C67DA" w14:textId="77777777" w:rsidR="003319F8" w:rsidRPr="0042617A" w:rsidRDefault="003319F8" w:rsidP="003C34AC">
            <w:pPr>
              <w:pStyle w:val="Sraopastraipa"/>
              <w:numPr>
                <w:ilvl w:val="0"/>
                <w:numId w:val="11"/>
              </w:numPr>
              <w:spacing w:after="120" w:line="276" w:lineRule="auto"/>
              <w:jc w:val="both"/>
              <w:rPr>
                <w:b/>
                <w:bCs/>
              </w:rPr>
            </w:pPr>
            <w:bookmarkStart w:id="1347" w:name="_Ref406948616"/>
          </w:p>
        </w:tc>
        <w:bookmarkEnd w:id="1347"/>
        <w:tc>
          <w:tcPr>
            <w:tcW w:w="4934" w:type="dxa"/>
            <w:gridSpan w:val="2"/>
            <w:tcBorders>
              <w:left w:val="single" w:sz="4" w:space="0" w:color="auto"/>
            </w:tcBorders>
          </w:tcPr>
          <w:p w14:paraId="4638C8B2" w14:textId="77777777" w:rsidR="003319F8" w:rsidRPr="0042617A" w:rsidRDefault="003319F8" w:rsidP="001036E0">
            <w:pPr>
              <w:spacing w:after="120" w:line="276" w:lineRule="auto"/>
              <w:jc w:val="both"/>
            </w:pPr>
          </w:p>
        </w:tc>
      </w:tr>
      <w:tr w:rsidR="003319F8" w:rsidRPr="0042617A" w14:paraId="232A3853" w14:textId="77777777" w:rsidTr="001036E0">
        <w:tc>
          <w:tcPr>
            <w:tcW w:w="4920" w:type="dxa"/>
            <w:tcBorders>
              <w:top w:val="single" w:sz="8" w:space="0" w:color="C0504D"/>
              <w:bottom w:val="single" w:sz="8" w:space="0" w:color="C0504D"/>
              <w:right w:val="single" w:sz="4" w:space="0" w:color="auto"/>
            </w:tcBorders>
          </w:tcPr>
          <w:p w14:paraId="1F0F8058" w14:textId="77777777" w:rsidR="003319F8" w:rsidRPr="0042617A" w:rsidRDefault="003319F8" w:rsidP="003C34AC">
            <w:pPr>
              <w:pStyle w:val="Sraopastraipa"/>
              <w:numPr>
                <w:ilvl w:val="0"/>
                <w:numId w:val="11"/>
              </w:numPr>
              <w:spacing w:after="120" w:line="276" w:lineRule="auto"/>
              <w:jc w:val="both"/>
              <w:rPr>
                <w:b/>
                <w:bCs/>
              </w:rPr>
            </w:pPr>
          </w:p>
        </w:tc>
        <w:tc>
          <w:tcPr>
            <w:tcW w:w="4934" w:type="dxa"/>
            <w:gridSpan w:val="2"/>
            <w:tcBorders>
              <w:top w:val="single" w:sz="8" w:space="0" w:color="C0504D"/>
              <w:left w:val="single" w:sz="4" w:space="0" w:color="auto"/>
              <w:bottom w:val="single" w:sz="8" w:space="0" w:color="C0504D"/>
            </w:tcBorders>
          </w:tcPr>
          <w:p w14:paraId="30BB7953" w14:textId="77777777" w:rsidR="003319F8" w:rsidRPr="0042617A" w:rsidRDefault="003319F8" w:rsidP="001036E0">
            <w:pPr>
              <w:spacing w:after="120" w:line="276" w:lineRule="auto"/>
              <w:jc w:val="both"/>
            </w:pPr>
          </w:p>
        </w:tc>
      </w:tr>
      <w:tr w:rsidR="003319F8" w:rsidRPr="0042617A" w14:paraId="35090484" w14:textId="77777777" w:rsidTr="001036E0">
        <w:tc>
          <w:tcPr>
            <w:tcW w:w="4920" w:type="dxa"/>
            <w:tcBorders>
              <w:right w:val="single" w:sz="4" w:space="0" w:color="auto"/>
            </w:tcBorders>
          </w:tcPr>
          <w:p w14:paraId="25BF9375" w14:textId="77777777" w:rsidR="003319F8" w:rsidRPr="0042617A" w:rsidRDefault="003319F8" w:rsidP="003C34AC">
            <w:pPr>
              <w:pStyle w:val="Sraopastraipa"/>
              <w:numPr>
                <w:ilvl w:val="0"/>
                <w:numId w:val="11"/>
              </w:numPr>
              <w:spacing w:after="120" w:line="276" w:lineRule="auto"/>
              <w:jc w:val="both"/>
              <w:rPr>
                <w:b/>
                <w:bCs/>
              </w:rPr>
            </w:pPr>
          </w:p>
        </w:tc>
        <w:tc>
          <w:tcPr>
            <w:tcW w:w="4934" w:type="dxa"/>
            <w:gridSpan w:val="2"/>
            <w:tcBorders>
              <w:left w:val="single" w:sz="4" w:space="0" w:color="auto"/>
            </w:tcBorders>
          </w:tcPr>
          <w:p w14:paraId="4188B809" w14:textId="77777777" w:rsidR="003319F8" w:rsidRPr="0042617A" w:rsidRDefault="003319F8" w:rsidP="001036E0">
            <w:pPr>
              <w:spacing w:after="120" w:line="276" w:lineRule="auto"/>
              <w:jc w:val="both"/>
            </w:pPr>
          </w:p>
        </w:tc>
      </w:tr>
      <w:tr w:rsidR="003319F8" w:rsidRPr="0042617A" w14:paraId="45E0C14E" w14:textId="77777777" w:rsidTr="001036E0">
        <w:tc>
          <w:tcPr>
            <w:tcW w:w="4920" w:type="dxa"/>
            <w:tcBorders>
              <w:top w:val="single" w:sz="8" w:space="0" w:color="C0504D"/>
              <w:bottom w:val="single" w:sz="8" w:space="0" w:color="C0504D"/>
              <w:right w:val="single" w:sz="4" w:space="0" w:color="auto"/>
            </w:tcBorders>
          </w:tcPr>
          <w:p w14:paraId="35FF0E3A" w14:textId="77777777" w:rsidR="003319F8" w:rsidRPr="0042617A" w:rsidRDefault="003319F8" w:rsidP="003C34AC">
            <w:pPr>
              <w:pStyle w:val="Sraopastraipa"/>
              <w:numPr>
                <w:ilvl w:val="0"/>
                <w:numId w:val="11"/>
              </w:numPr>
              <w:spacing w:after="120" w:line="276" w:lineRule="auto"/>
              <w:jc w:val="both"/>
              <w:rPr>
                <w:b/>
                <w:bCs/>
              </w:rPr>
            </w:pPr>
          </w:p>
        </w:tc>
        <w:tc>
          <w:tcPr>
            <w:tcW w:w="4934" w:type="dxa"/>
            <w:gridSpan w:val="2"/>
            <w:tcBorders>
              <w:top w:val="single" w:sz="8" w:space="0" w:color="C0504D"/>
              <w:left w:val="single" w:sz="4" w:space="0" w:color="auto"/>
              <w:bottom w:val="single" w:sz="8" w:space="0" w:color="C0504D"/>
            </w:tcBorders>
          </w:tcPr>
          <w:p w14:paraId="14D18B7C" w14:textId="77777777" w:rsidR="003319F8" w:rsidRPr="0042617A" w:rsidRDefault="003319F8" w:rsidP="001036E0">
            <w:pPr>
              <w:spacing w:after="120" w:line="276" w:lineRule="auto"/>
              <w:jc w:val="both"/>
            </w:pPr>
          </w:p>
        </w:tc>
      </w:tr>
    </w:tbl>
    <w:p w14:paraId="5A649C16" w14:textId="77777777" w:rsidR="003319F8" w:rsidRPr="0042617A" w:rsidRDefault="003319F8" w:rsidP="003319F8">
      <w:pPr>
        <w:pStyle w:val="Salygos2"/>
        <w:numPr>
          <w:ilvl w:val="0"/>
          <w:numId w:val="0"/>
        </w:numPr>
        <w:spacing w:before="0" w:after="120" w:line="276" w:lineRule="auto"/>
        <w:ind w:left="720" w:hanging="720"/>
        <w:rPr>
          <w:rFonts w:ascii="Times New Roman" w:hAnsi="Times New Roman" w:cs="Times New Roman"/>
          <w:lang w:val="lt-LT"/>
        </w:rPr>
      </w:pPr>
    </w:p>
    <w:tbl>
      <w:tblPr>
        <w:tblW w:w="0" w:type="auto"/>
        <w:tblLayout w:type="fixed"/>
        <w:tblLook w:val="00A0" w:firstRow="1" w:lastRow="0" w:firstColumn="1" w:lastColumn="0" w:noHBand="0" w:noVBand="0"/>
      </w:tblPr>
      <w:tblGrid>
        <w:gridCol w:w="3284"/>
        <w:gridCol w:w="604"/>
        <w:gridCol w:w="1980"/>
        <w:gridCol w:w="701"/>
        <w:gridCol w:w="2611"/>
        <w:gridCol w:w="648"/>
      </w:tblGrid>
      <w:tr w:rsidR="003319F8" w:rsidRPr="0042617A" w14:paraId="3A38CE7B" w14:textId="77777777" w:rsidTr="001036E0">
        <w:trPr>
          <w:trHeight w:val="285"/>
        </w:trPr>
        <w:tc>
          <w:tcPr>
            <w:tcW w:w="3284" w:type="dxa"/>
            <w:tcBorders>
              <w:top w:val="nil"/>
              <w:left w:val="nil"/>
              <w:bottom w:val="single" w:sz="4" w:space="0" w:color="auto"/>
              <w:right w:val="nil"/>
            </w:tcBorders>
          </w:tcPr>
          <w:p w14:paraId="60C4CE28" w14:textId="77777777" w:rsidR="003319F8" w:rsidRPr="0042617A" w:rsidRDefault="003319F8" w:rsidP="001036E0">
            <w:pPr>
              <w:spacing w:after="120" w:line="276" w:lineRule="auto"/>
              <w:ind w:right="-1"/>
            </w:pPr>
          </w:p>
        </w:tc>
        <w:tc>
          <w:tcPr>
            <w:tcW w:w="604" w:type="dxa"/>
          </w:tcPr>
          <w:p w14:paraId="7925D062" w14:textId="77777777" w:rsidR="003319F8" w:rsidRPr="0042617A" w:rsidRDefault="003319F8" w:rsidP="001036E0">
            <w:pPr>
              <w:spacing w:after="120" w:line="276" w:lineRule="auto"/>
              <w:ind w:right="-1"/>
              <w:jc w:val="center"/>
            </w:pPr>
          </w:p>
        </w:tc>
        <w:tc>
          <w:tcPr>
            <w:tcW w:w="1980" w:type="dxa"/>
            <w:tcBorders>
              <w:top w:val="nil"/>
              <w:left w:val="nil"/>
              <w:bottom w:val="single" w:sz="4" w:space="0" w:color="auto"/>
              <w:right w:val="nil"/>
            </w:tcBorders>
          </w:tcPr>
          <w:p w14:paraId="3AB84978" w14:textId="77777777" w:rsidR="003319F8" w:rsidRPr="0042617A" w:rsidRDefault="003319F8" w:rsidP="001036E0">
            <w:pPr>
              <w:spacing w:after="120" w:line="276" w:lineRule="auto"/>
              <w:ind w:right="-1"/>
              <w:jc w:val="center"/>
            </w:pPr>
          </w:p>
        </w:tc>
        <w:tc>
          <w:tcPr>
            <w:tcW w:w="701" w:type="dxa"/>
          </w:tcPr>
          <w:p w14:paraId="4AE762D3" w14:textId="77777777" w:rsidR="003319F8" w:rsidRPr="0042617A" w:rsidRDefault="003319F8" w:rsidP="001036E0">
            <w:pPr>
              <w:spacing w:after="120" w:line="276" w:lineRule="auto"/>
              <w:ind w:right="-1"/>
              <w:jc w:val="center"/>
            </w:pPr>
          </w:p>
        </w:tc>
        <w:tc>
          <w:tcPr>
            <w:tcW w:w="2611" w:type="dxa"/>
            <w:tcBorders>
              <w:top w:val="nil"/>
              <w:left w:val="nil"/>
              <w:bottom w:val="single" w:sz="4" w:space="0" w:color="auto"/>
              <w:right w:val="nil"/>
            </w:tcBorders>
          </w:tcPr>
          <w:p w14:paraId="29C71783" w14:textId="77777777" w:rsidR="003319F8" w:rsidRPr="0042617A" w:rsidRDefault="003319F8" w:rsidP="001036E0">
            <w:pPr>
              <w:spacing w:after="120" w:line="276" w:lineRule="auto"/>
              <w:ind w:right="-1"/>
              <w:jc w:val="right"/>
            </w:pPr>
          </w:p>
        </w:tc>
        <w:tc>
          <w:tcPr>
            <w:tcW w:w="648" w:type="dxa"/>
          </w:tcPr>
          <w:p w14:paraId="55DDD4C8" w14:textId="77777777" w:rsidR="003319F8" w:rsidRPr="0042617A" w:rsidRDefault="003319F8" w:rsidP="001036E0">
            <w:pPr>
              <w:spacing w:after="120" w:line="276" w:lineRule="auto"/>
              <w:ind w:right="-1"/>
              <w:jc w:val="right"/>
            </w:pPr>
          </w:p>
        </w:tc>
      </w:tr>
      <w:tr w:rsidR="003319F8" w:rsidRPr="0042617A" w14:paraId="650A0041" w14:textId="77777777" w:rsidTr="001036E0">
        <w:trPr>
          <w:trHeight w:val="186"/>
        </w:trPr>
        <w:tc>
          <w:tcPr>
            <w:tcW w:w="3284" w:type="dxa"/>
            <w:tcBorders>
              <w:top w:val="single" w:sz="4" w:space="0" w:color="auto"/>
              <w:left w:val="nil"/>
              <w:bottom w:val="nil"/>
              <w:right w:val="nil"/>
            </w:tcBorders>
          </w:tcPr>
          <w:p w14:paraId="305605A6" w14:textId="77777777" w:rsidR="003319F8" w:rsidRPr="0042617A" w:rsidRDefault="003319F8" w:rsidP="001036E0">
            <w:pPr>
              <w:pStyle w:val="Pagrindinistekstas1"/>
              <w:spacing w:after="120" w:line="276" w:lineRule="auto"/>
              <w:ind w:firstLine="0"/>
              <w:rPr>
                <w:rFonts w:ascii="Times New Roman" w:hAnsi="Times New Roman" w:cs="Times New Roman"/>
                <w:position w:val="6"/>
                <w:sz w:val="24"/>
                <w:szCs w:val="24"/>
                <w:vertAlign w:val="superscript"/>
                <w:lang w:val="lt-LT"/>
              </w:rPr>
            </w:pPr>
            <w:r w:rsidRPr="0042617A">
              <w:rPr>
                <w:rFonts w:ascii="Times New Roman" w:hAnsi="Times New Roman" w:cs="Times New Roman"/>
                <w:position w:val="6"/>
                <w:sz w:val="24"/>
                <w:szCs w:val="24"/>
                <w:vertAlign w:val="superscript"/>
                <w:lang w:val="lt-LT"/>
              </w:rPr>
              <w:t>(Įgalioto asmens pareigos)</w:t>
            </w:r>
          </w:p>
        </w:tc>
        <w:tc>
          <w:tcPr>
            <w:tcW w:w="604" w:type="dxa"/>
          </w:tcPr>
          <w:p w14:paraId="6F237749" w14:textId="77777777" w:rsidR="003319F8" w:rsidRPr="0042617A" w:rsidRDefault="003319F8" w:rsidP="001036E0">
            <w:pPr>
              <w:spacing w:after="120" w:line="276" w:lineRule="auto"/>
              <w:ind w:right="-1"/>
              <w:jc w:val="center"/>
              <w:rPr>
                <w:vertAlign w:val="superscript"/>
              </w:rPr>
            </w:pPr>
          </w:p>
        </w:tc>
        <w:tc>
          <w:tcPr>
            <w:tcW w:w="1980" w:type="dxa"/>
            <w:tcBorders>
              <w:top w:val="single" w:sz="4" w:space="0" w:color="auto"/>
              <w:left w:val="nil"/>
              <w:bottom w:val="nil"/>
              <w:right w:val="nil"/>
            </w:tcBorders>
          </w:tcPr>
          <w:p w14:paraId="3EA41E63" w14:textId="77777777" w:rsidR="003319F8" w:rsidRPr="0042617A" w:rsidRDefault="003319F8" w:rsidP="001036E0">
            <w:pPr>
              <w:spacing w:after="120" w:line="276" w:lineRule="auto"/>
              <w:ind w:right="-1"/>
              <w:jc w:val="center"/>
              <w:rPr>
                <w:vertAlign w:val="superscript"/>
              </w:rPr>
            </w:pPr>
            <w:r w:rsidRPr="0042617A">
              <w:rPr>
                <w:position w:val="6"/>
                <w:vertAlign w:val="superscript"/>
              </w:rPr>
              <w:t>(Parašas)</w:t>
            </w:r>
          </w:p>
        </w:tc>
        <w:tc>
          <w:tcPr>
            <w:tcW w:w="701" w:type="dxa"/>
          </w:tcPr>
          <w:p w14:paraId="392E80F9" w14:textId="77777777" w:rsidR="003319F8" w:rsidRPr="0042617A" w:rsidRDefault="003319F8" w:rsidP="001036E0">
            <w:pPr>
              <w:spacing w:after="120" w:line="276" w:lineRule="auto"/>
              <w:ind w:right="-1"/>
              <w:jc w:val="center"/>
              <w:rPr>
                <w:vertAlign w:val="superscript"/>
              </w:rPr>
            </w:pPr>
          </w:p>
        </w:tc>
        <w:tc>
          <w:tcPr>
            <w:tcW w:w="2611" w:type="dxa"/>
            <w:tcBorders>
              <w:top w:val="single" w:sz="4" w:space="0" w:color="auto"/>
              <w:left w:val="nil"/>
              <w:bottom w:val="nil"/>
              <w:right w:val="nil"/>
            </w:tcBorders>
          </w:tcPr>
          <w:p w14:paraId="4816B576" w14:textId="77777777" w:rsidR="003319F8" w:rsidRPr="0042617A" w:rsidRDefault="003319F8" w:rsidP="001036E0">
            <w:pPr>
              <w:spacing w:after="120" w:line="276" w:lineRule="auto"/>
              <w:ind w:right="-1"/>
              <w:jc w:val="center"/>
              <w:rPr>
                <w:vertAlign w:val="superscript"/>
              </w:rPr>
            </w:pPr>
            <w:r w:rsidRPr="0042617A">
              <w:rPr>
                <w:position w:val="6"/>
                <w:vertAlign w:val="superscript"/>
              </w:rPr>
              <w:t>(Vardas ir pavardė)</w:t>
            </w:r>
            <w:r w:rsidRPr="0042617A">
              <w:rPr>
                <w:i/>
                <w:iCs/>
                <w:vertAlign w:val="superscript"/>
              </w:rPr>
              <w:t xml:space="preserve"> </w:t>
            </w:r>
          </w:p>
        </w:tc>
        <w:tc>
          <w:tcPr>
            <w:tcW w:w="648" w:type="dxa"/>
          </w:tcPr>
          <w:p w14:paraId="2A3C4403" w14:textId="77777777" w:rsidR="003319F8" w:rsidRPr="0042617A" w:rsidRDefault="003319F8" w:rsidP="001036E0">
            <w:pPr>
              <w:spacing w:after="120" w:line="276" w:lineRule="auto"/>
              <w:ind w:right="-1"/>
              <w:jc w:val="center"/>
              <w:rPr>
                <w:vertAlign w:val="superscript"/>
              </w:rPr>
            </w:pPr>
          </w:p>
        </w:tc>
      </w:tr>
    </w:tbl>
    <w:p w14:paraId="4BB89D4C" w14:textId="77777777" w:rsidR="003319F8" w:rsidRPr="0042617A" w:rsidRDefault="003319F8" w:rsidP="003319F8">
      <w:pPr>
        <w:spacing w:after="120" w:line="276" w:lineRule="auto"/>
        <w:jc w:val="both"/>
        <w:rPr>
          <w:color w:val="632423"/>
        </w:rPr>
        <w:sectPr w:rsidR="003319F8" w:rsidRPr="0042617A" w:rsidSect="00FC13CD">
          <w:pgSz w:w="11906" w:h="16838" w:code="9"/>
          <w:pgMar w:top="1418" w:right="849" w:bottom="1276" w:left="1134" w:header="567" w:footer="567" w:gutter="0"/>
          <w:cols w:space="708"/>
          <w:docGrid w:linePitch="360"/>
        </w:sectPr>
      </w:pPr>
    </w:p>
    <w:p w14:paraId="047744BB" w14:textId="77777777" w:rsidR="00955F75" w:rsidRPr="0042617A" w:rsidRDefault="00955F75" w:rsidP="003C34AC">
      <w:pPr>
        <w:pStyle w:val="Pavadinimas"/>
        <w:numPr>
          <w:ilvl w:val="0"/>
          <w:numId w:val="23"/>
        </w:numPr>
        <w:rPr>
          <w:sz w:val="24"/>
          <w:szCs w:val="24"/>
        </w:rPr>
      </w:pPr>
      <w:r w:rsidRPr="0042617A">
        <w:rPr>
          <w:sz w:val="24"/>
          <w:szCs w:val="24"/>
        </w:rPr>
        <w:lastRenderedPageBreak/>
        <w:t xml:space="preserve">   </w:t>
      </w:r>
      <w:bookmarkStart w:id="1348" w:name="_Ref502732297"/>
      <w:r w:rsidRPr="0042617A">
        <w:rPr>
          <w:sz w:val="24"/>
          <w:szCs w:val="24"/>
        </w:rPr>
        <w:t>Sutarties priedas</w:t>
      </w:r>
      <w:bookmarkEnd w:id="1348"/>
    </w:p>
    <w:p w14:paraId="6E945E6C" w14:textId="77777777" w:rsidR="00955F75" w:rsidRPr="0042617A" w:rsidRDefault="00955F75" w:rsidP="00955F75">
      <w:pPr>
        <w:spacing w:after="120" w:line="276" w:lineRule="auto"/>
        <w:jc w:val="both"/>
        <w:rPr>
          <w:color w:val="632423"/>
        </w:rPr>
      </w:pPr>
    </w:p>
    <w:p w14:paraId="4CF740AE" w14:textId="77777777" w:rsidR="00DD1573" w:rsidRPr="00446A51" w:rsidRDefault="00833F08" w:rsidP="00DF6999">
      <w:pPr>
        <w:pStyle w:val="Antrat2"/>
        <w:numPr>
          <w:ilvl w:val="0"/>
          <w:numId w:val="0"/>
        </w:numPr>
        <w:jc w:val="center"/>
        <w:rPr>
          <w:color w:val="FF0000"/>
          <w:sz w:val="24"/>
          <w:szCs w:val="24"/>
        </w:rPr>
      </w:pPr>
      <w:bookmarkStart w:id="1349" w:name="_Toc407776711"/>
      <w:bookmarkStart w:id="1350" w:name="_Toc442701473"/>
      <w:bookmarkStart w:id="1351" w:name="_Toc445903247"/>
      <w:bookmarkStart w:id="1352" w:name="_Toc486227793"/>
      <w:bookmarkStart w:id="1353" w:name="_Toc498408301"/>
      <w:bookmarkStart w:id="1354" w:name="_Toc500332091"/>
      <w:bookmarkStart w:id="1355" w:name="_Toc502211431"/>
      <w:bookmarkStart w:id="1356" w:name="_Toc20813618"/>
      <w:bookmarkStart w:id="1357" w:name="_Toc60996055"/>
      <w:bookmarkStart w:id="1358" w:name="_Toc61335828"/>
      <w:bookmarkStart w:id="1359" w:name="_Toc98421482"/>
      <w:r w:rsidRPr="00446A51">
        <w:rPr>
          <w:sz w:val="24"/>
          <w:szCs w:val="24"/>
        </w:rPr>
        <w:t>SPECIFIKACIJOS</w:t>
      </w:r>
      <w:bookmarkEnd w:id="1349"/>
      <w:bookmarkEnd w:id="1350"/>
      <w:bookmarkEnd w:id="1351"/>
      <w:bookmarkEnd w:id="1352"/>
      <w:bookmarkEnd w:id="1353"/>
      <w:bookmarkEnd w:id="1354"/>
      <w:bookmarkEnd w:id="1355"/>
      <w:bookmarkEnd w:id="1356"/>
      <w:bookmarkEnd w:id="1357"/>
      <w:bookmarkEnd w:id="1358"/>
      <w:bookmarkEnd w:id="1359"/>
    </w:p>
    <w:p w14:paraId="44793F55" w14:textId="77777777" w:rsidR="00AE3144" w:rsidRPr="007860C1" w:rsidRDefault="00AE3144" w:rsidP="00AE3144">
      <w:pPr>
        <w:jc w:val="center"/>
        <w:rPr>
          <w:i/>
          <w:color w:val="FF0000"/>
          <w:sz w:val="22"/>
        </w:rPr>
      </w:pPr>
      <w:bookmarkStart w:id="1360" w:name="_Toc445903248"/>
      <w:bookmarkStart w:id="1361" w:name="_Toc486227794"/>
      <w:bookmarkStart w:id="1362" w:name="_Toc498408302"/>
      <w:bookmarkStart w:id="1363" w:name="_Toc500332092"/>
      <w:bookmarkStart w:id="1364" w:name="_Toc502211432"/>
      <w:bookmarkStart w:id="1365" w:name="_Toc20813619"/>
      <w:r w:rsidRPr="007860C1">
        <w:rPr>
          <w:i/>
          <w:color w:val="FF0000"/>
          <w:sz w:val="22"/>
        </w:rPr>
        <w:t>[Pridedama atskiru dokumentu]</w:t>
      </w:r>
    </w:p>
    <w:bookmarkEnd w:id="1360"/>
    <w:bookmarkEnd w:id="1361"/>
    <w:bookmarkEnd w:id="1362"/>
    <w:bookmarkEnd w:id="1363"/>
    <w:bookmarkEnd w:id="1364"/>
    <w:bookmarkEnd w:id="1365"/>
    <w:p w14:paraId="7A7F7DD6" w14:textId="77777777" w:rsidR="00DD1573" w:rsidRPr="00446A51" w:rsidRDefault="00DD1573">
      <w:pPr>
        <w:spacing w:after="200" w:line="276" w:lineRule="auto"/>
        <w:rPr>
          <w:rFonts w:eastAsia="Times New Roman"/>
          <w:b/>
          <w:bCs/>
          <w:color w:val="FF0000"/>
        </w:rPr>
      </w:pPr>
      <w:r w:rsidRPr="0042617A">
        <w:rPr>
          <w:color w:val="FF0000"/>
        </w:rPr>
        <w:br w:type="page"/>
      </w:r>
    </w:p>
    <w:p w14:paraId="080B7268" w14:textId="77777777" w:rsidR="00833F08" w:rsidRPr="0042617A" w:rsidRDefault="00833F08" w:rsidP="00833F08"/>
    <w:p w14:paraId="3A30B668" w14:textId="77777777" w:rsidR="00B407B2" w:rsidRPr="0042617A" w:rsidRDefault="001667F8" w:rsidP="003C34AC">
      <w:pPr>
        <w:pStyle w:val="Pavadinimas"/>
        <w:numPr>
          <w:ilvl w:val="0"/>
          <w:numId w:val="23"/>
        </w:numPr>
        <w:rPr>
          <w:sz w:val="24"/>
          <w:szCs w:val="24"/>
        </w:rPr>
      </w:pPr>
      <w:bookmarkStart w:id="1366" w:name="_Ref294008734"/>
      <w:bookmarkStart w:id="1367" w:name="Conditions_precedent"/>
      <w:r w:rsidRPr="0042617A">
        <w:rPr>
          <w:sz w:val="24"/>
          <w:szCs w:val="24"/>
        </w:rPr>
        <w:t xml:space="preserve"> </w:t>
      </w:r>
      <w:bookmarkStart w:id="1368" w:name="_Ref496514770"/>
      <w:bookmarkStart w:id="1369" w:name="_Ref406945987"/>
      <w:r w:rsidR="00B407B2" w:rsidRPr="0042617A">
        <w:rPr>
          <w:sz w:val="24"/>
          <w:szCs w:val="24"/>
        </w:rPr>
        <w:t>Sutarties priedas</w:t>
      </w:r>
      <w:bookmarkEnd w:id="1368"/>
    </w:p>
    <w:p w14:paraId="79D27737" w14:textId="77777777" w:rsidR="00B407B2" w:rsidRDefault="00B407B2" w:rsidP="00DA3AAE">
      <w:pPr>
        <w:pStyle w:val="Pavadinimas"/>
        <w:ind w:left="7655"/>
        <w:jc w:val="left"/>
        <w:rPr>
          <w:sz w:val="24"/>
          <w:szCs w:val="24"/>
        </w:rPr>
      </w:pPr>
    </w:p>
    <w:p w14:paraId="1A34651B" w14:textId="77777777" w:rsidR="00B407B2" w:rsidRDefault="00B407B2" w:rsidP="00DA3AAE"/>
    <w:p w14:paraId="6717747A" w14:textId="77777777" w:rsidR="00B407B2" w:rsidRPr="0042617A" w:rsidRDefault="00B407B2" w:rsidP="00B407B2">
      <w:pPr>
        <w:spacing w:after="120" w:line="276" w:lineRule="auto"/>
        <w:jc w:val="center"/>
        <w:rPr>
          <w:b/>
          <w:bCs/>
          <w:color w:val="632423"/>
        </w:rPr>
      </w:pPr>
      <w:r w:rsidRPr="0042617A">
        <w:rPr>
          <w:b/>
          <w:bCs/>
          <w:color w:val="632423"/>
        </w:rPr>
        <w:t>IŠANKSTINĖS SUTARTIES ĮSIGALIOJIMO SĄLYGOS</w:t>
      </w:r>
    </w:p>
    <w:p w14:paraId="09DC6AF4" w14:textId="77777777" w:rsidR="00B407B2" w:rsidRPr="0042617A" w:rsidRDefault="00B407B2" w:rsidP="00B407B2">
      <w:pPr>
        <w:shd w:val="clear" w:color="auto" w:fill="FFFFFF"/>
        <w:spacing w:after="120" w:line="276" w:lineRule="auto"/>
        <w:jc w:val="both"/>
      </w:pPr>
    </w:p>
    <w:p w14:paraId="67FFC511" w14:textId="77777777" w:rsidR="00B407B2" w:rsidRPr="0042617A" w:rsidRDefault="00B407B2" w:rsidP="00B407B2">
      <w:pPr>
        <w:spacing w:line="276" w:lineRule="auto"/>
        <w:jc w:val="both"/>
      </w:pPr>
      <w:r w:rsidRPr="0042617A">
        <w:t>Šalys imasi visų priemonių, kurių reikia, kad iki Sutarties įsigaliojimo visa apimtimi momento būtų užtikrintas skla</w:t>
      </w:r>
      <w:r w:rsidR="00617862">
        <w:t xml:space="preserve">ndus </w:t>
      </w:r>
      <w:r w:rsidRPr="0042617A">
        <w:t>įsipareigojimų pagal Sutartį įvykdymo užtikrinimas bei Sutarties įgyvendinimui reikiamų leidimų ir licencijų gavimas</w:t>
      </w:r>
      <w:r w:rsidR="00AE3144">
        <w:t>.</w:t>
      </w:r>
    </w:p>
    <w:p w14:paraId="5A380061" w14:textId="77777777" w:rsidR="00B407B2" w:rsidRDefault="00B407B2" w:rsidP="00B407B2">
      <w:pPr>
        <w:spacing w:line="276" w:lineRule="auto"/>
        <w:jc w:val="both"/>
      </w:pPr>
    </w:p>
    <w:p w14:paraId="317375F6" w14:textId="77777777" w:rsidR="00AE3144" w:rsidRDefault="00AE3144" w:rsidP="00B407B2">
      <w:pPr>
        <w:spacing w:line="276" w:lineRule="auto"/>
        <w:jc w:val="both"/>
      </w:pPr>
      <w:r>
        <w:t>Valdžios subjektas iki Sutarties įsigaliojimo visa apimtimi datos įsipareigoja:</w:t>
      </w:r>
    </w:p>
    <w:p w14:paraId="35812759" w14:textId="77777777" w:rsidR="00B54BF5" w:rsidRPr="009F07ED" w:rsidRDefault="00F976A0" w:rsidP="00187F18">
      <w:pPr>
        <w:pStyle w:val="Sraopastraipa"/>
        <w:numPr>
          <w:ilvl w:val="0"/>
          <w:numId w:val="12"/>
        </w:numPr>
        <w:spacing w:line="276" w:lineRule="auto"/>
        <w:jc w:val="both"/>
      </w:pPr>
      <w:r w:rsidRPr="009F07ED">
        <w:t>Pasiraš</w:t>
      </w:r>
      <w:r w:rsidR="00B54BF5" w:rsidRPr="009F07ED">
        <w:t>yti su Privačiu subjektu Žemės sklypo nuomos sutartį.</w:t>
      </w:r>
    </w:p>
    <w:p w14:paraId="36CF5806" w14:textId="77777777" w:rsidR="00AE3144" w:rsidRPr="00F976A0" w:rsidRDefault="00AE3144" w:rsidP="006976BA">
      <w:pPr>
        <w:spacing w:line="276" w:lineRule="auto"/>
        <w:ind w:left="360"/>
        <w:jc w:val="both"/>
      </w:pPr>
    </w:p>
    <w:p w14:paraId="4B70BE16" w14:textId="77777777" w:rsidR="00AE3144" w:rsidRPr="00F66B46" w:rsidRDefault="00AE3144" w:rsidP="006976BA">
      <w:pPr>
        <w:spacing w:line="276" w:lineRule="auto"/>
        <w:ind w:left="360" w:hanging="360"/>
        <w:jc w:val="both"/>
        <w:rPr>
          <w:lang w:val="es-ES"/>
        </w:rPr>
      </w:pPr>
      <w:r w:rsidRPr="00F66B46">
        <w:rPr>
          <w:lang w:val="en-GB"/>
        </w:rPr>
        <w:t xml:space="preserve">Privatus </w:t>
      </w:r>
      <w:proofErr w:type="spellStart"/>
      <w:r w:rsidRPr="00F66B46">
        <w:rPr>
          <w:lang w:val="en-GB"/>
        </w:rPr>
        <w:t>subjektas</w:t>
      </w:r>
      <w:proofErr w:type="spellEnd"/>
      <w:r w:rsidRPr="00F66B46">
        <w:rPr>
          <w:lang w:val="en-GB"/>
        </w:rPr>
        <w:t xml:space="preserve"> </w:t>
      </w:r>
      <w:r>
        <w:t>iki Sutarties įsigaliojimo visa apimtimi datos įsipareigoja:</w:t>
      </w:r>
    </w:p>
    <w:p w14:paraId="3F393F03" w14:textId="77777777" w:rsidR="00AE3144" w:rsidRDefault="00AE3144" w:rsidP="003C34AC">
      <w:pPr>
        <w:pStyle w:val="Sraopastraipa"/>
        <w:numPr>
          <w:ilvl w:val="3"/>
          <w:numId w:val="25"/>
        </w:numPr>
        <w:spacing w:before="120" w:after="120" w:line="276" w:lineRule="auto"/>
        <w:ind w:left="709" w:hanging="283"/>
        <w:jc w:val="both"/>
      </w:pPr>
      <w:r>
        <w:t>Sudaryti projektavimo sutartis su Pasiūlyme nurodytais Subtiekėjais ir kopijas pateikti Valdžios subjektui.</w:t>
      </w:r>
    </w:p>
    <w:p w14:paraId="12333AF2" w14:textId="77777777" w:rsidR="00AE3144" w:rsidRDefault="00AE3144" w:rsidP="003C34AC">
      <w:pPr>
        <w:pStyle w:val="Sraopastraipa"/>
        <w:numPr>
          <w:ilvl w:val="3"/>
          <w:numId w:val="25"/>
        </w:numPr>
        <w:spacing w:before="120" w:after="120" w:line="276" w:lineRule="auto"/>
        <w:ind w:left="709" w:hanging="283"/>
        <w:jc w:val="both"/>
      </w:pPr>
      <w:r>
        <w:t>Sudaryti Žemės sklypo nuomos sutartį.</w:t>
      </w:r>
    </w:p>
    <w:p w14:paraId="2568B2AC" w14:textId="1FAB7A68" w:rsidR="00AE3144" w:rsidRDefault="00AE3144" w:rsidP="003C34AC">
      <w:pPr>
        <w:pStyle w:val="Sraopastraipa"/>
        <w:numPr>
          <w:ilvl w:val="3"/>
          <w:numId w:val="25"/>
        </w:numPr>
        <w:spacing w:before="120" w:after="120" w:line="276" w:lineRule="auto"/>
        <w:ind w:left="709" w:hanging="283"/>
        <w:jc w:val="both"/>
      </w:pPr>
      <w:r>
        <w:t xml:space="preserve">Sudaryti Sutarties </w:t>
      </w:r>
      <w:r>
        <w:fldChar w:fldCharType="begin"/>
      </w:r>
      <w:r>
        <w:instrText xml:space="preserve"> REF _Ref18432682 \r \h </w:instrText>
      </w:r>
      <w:r>
        <w:fldChar w:fldCharType="separate"/>
      </w:r>
      <w:r w:rsidR="00B87438">
        <w:t>5</w:t>
      </w:r>
      <w:r>
        <w:fldChar w:fldCharType="end"/>
      </w:r>
      <w:r>
        <w:t xml:space="preserve"> priedo </w:t>
      </w:r>
      <w:r>
        <w:fldChar w:fldCharType="begin"/>
      </w:r>
      <w:r>
        <w:instrText xml:space="preserve"> REF _Ref502209911 \r \h </w:instrText>
      </w:r>
      <w:r>
        <w:fldChar w:fldCharType="separate"/>
      </w:r>
      <w:r w:rsidR="00B87438">
        <w:t>1</w:t>
      </w:r>
      <w:r>
        <w:fldChar w:fldCharType="end"/>
      </w:r>
      <w:r>
        <w:t xml:space="preserve"> punkte numatytą Draudimo sutartį ir jos kopiją pateikti Valdžios subjektui. </w:t>
      </w:r>
    </w:p>
    <w:p w14:paraId="3C9B290E" w14:textId="77777777" w:rsidR="00AE3144" w:rsidRDefault="00AE3144" w:rsidP="003C34AC">
      <w:pPr>
        <w:pStyle w:val="Sraopastraipa"/>
        <w:numPr>
          <w:ilvl w:val="3"/>
          <w:numId w:val="25"/>
        </w:numPr>
        <w:spacing w:before="120" w:after="120" w:line="276" w:lineRule="auto"/>
        <w:ind w:left="709" w:hanging="283"/>
        <w:jc w:val="both"/>
      </w:pPr>
      <w:r>
        <w:t>Gauti t</w:t>
      </w:r>
      <w:r w:rsidRPr="00AE3144">
        <w:t>rečiųjų asmenų sutikimus dėl su jais susijusi</w:t>
      </w:r>
      <w:r>
        <w:t>os</w:t>
      </w:r>
      <w:r w:rsidRPr="006976BA">
        <w:t xml:space="preserve"> </w:t>
      </w:r>
      <w:r>
        <w:t>N</w:t>
      </w:r>
      <w:r w:rsidRPr="006976BA">
        <w:t>uomos sutarties sudarymo</w:t>
      </w:r>
      <w:r>
        <w:t xml:space="preserve"> </w:t>
      </w:r>
      <w:r w:rsidRPr="00A25F92">
        <w:t xml:space="preserve">(jei reikalinga) </w:t>
      </w:r>
      <w:r>
        <w:t>ir tokių sutikimų kopijas pateikti Valdžios subjektui</w:t>
      </w:r>
      <w:r w:rsidRPr="00AE3144">
        <w:t>.</w:t>
      </w:r>
    </w:p>
    <w:p w14:paraId="2782DD3F" w14:textId="77777777" w:rsidR="00AE3144" w:rsidRDefault="00AE3144" w:rsidP="003C34AC">
      <w:pPr>
        <w:pStyle w:val="Sraopastraipa"/>
        <w:numPr>
          <w:ilvl w:val="3"/>
          <w:numId w:val="25"/>
        </w:numPr>
        <w:spacing w:before="120" w:after="120" w:line="276" w:lineRule="auto"/>
        <w:ind w:left="709" w:hanging="283"/>
        <w:jc w:val="both"/>
      </w:pPr>
      <w:r>
        <w:t>Sudaryti sutartį su Finansuotoju ir jos kopiją pateikti Valdžios subjektui (jeigu tokia sutartis bus sudaroma iki Sutarties įsigaliojimo visa apimtimi).</w:t>
      </w:r>
    </w:p>
    <w:p w14:paraId="626E8796" w14:textId="014438B4" w:rsidR="00AE3144" w:rsidRDefault="00AE3144" w:rsidP="003C34AC">
      <w:pPr>
        <w:pStyle w:val="Sraopastraipa"/>
        <w:numPr>
          <w:ilvl w:val="3"/>
          <w:numId w:val="25"/>
        </w:numPr>
        <w:spacing w:before="120" w:after="120" w:line="276" w:lineRule="auto"/>
        <w:ind w:left="709" w:hanging="283"/>
        <w:jc w:val="both"/>
      </w:pPr>
      <w:r>
        <w:t xml:space="preserve">Gauti ir / ar atnaujinti Privataus subjekto, Subtiekėjų ir / ar jų darbuotojų vardu reikiamus leidimus, licencijas ir sertifikatus reikalingus </w:t>
      </w:r>
      <w:r w:rsidR="004B7418">
        <w:t>projektavimo d</w:t>
      </w:r>
      <w:r>
        <w:t>arbų vykdymui ir šių dokumentų kopijas pateikti Valdžios subjektui.</w:t>
      </w:r>
    </w:p>
    <w:p w14:paraId="45546D31" w14:textId="77777777" w:rsidR="00AE3144" w:rsidRDefault="00AE3144" w:rsidP="003C34AC">
      <w:pPr>
        <w:pStyle w:val="Sraopastraipa"/>
        <w:numPr>
          <w:ilvl w:val="3"/>
          <w:numId w:val="25"/>
        </w:numPr>
        <w:spacing w:before="120" w:after="120" w:line="276" w:lineRule="auto"/>
        <w:ind w:left="709" w:hanging="283"/>
        <w:jc w:val="both"/>
      </w:pPr>
      <w:r>
        <w:t xml:space="preserve">Pateikti Valdžios subjektui dokumentų, pagrindžiančių, kad Privatus subjektas turi teisę verstis ūkine veikla, reikalinga Sutarčiai vykdyti, kopijas (įstatų arba VĮ Registrų centro išrašo ar kitos kompetentingos institucijos dokumento kopijas). </w:t>
      </w:r>
    </w:p>
    <w:p w14:paraId="52EDD9A0" w14:textId="77777777" w:rsidR="00B407B2" w:rsidRPr="0042617A" w:rsidRDefault="00B407B2" w:rsidP="006976BA">
      <w:pPr>
        <w:pStyle w:val="Sraopastraipa"/>
        <w:spacing w:before="120" w:after="120" w:line="276" w:lineRule="auto"/>
        <w:ind w:left="714"/>
        <w:jc w:val="both"/>
      </w:pPr>
    </w:p>
    <w:p w14:paraId="09C2AD63" w14:textId="77777777" w:rsidR="00B407B2" w:rsidRDefault="00AE3144" w:rsidP="00DA3AAE">
      <w:r w:rsidRPr="0042617A" w:rsidDel="00AE3144">
        <w:t xml:space="preserve"> </w:t>
      </w:r>
      <w:r w:rsidRPr="00446A51" w:rsidDel="00AE3144">
        <w:rPr>
          <w:i/>
          <w:color w:val="3333FF"/>
        </w:rPr>
        <w:t xml:space="preserve"> </w:t>
      </w:r>
    </w:p>
    <w:p w14:paraId="3526FC63" w14:textId="61DBDB92" w:rsidR="00B407B2" w:rsidRPr="00B407B2" w:rsidRDefault="00B407B2" w:rsidP="0090550D">
      <w:pPr>
        <w:spacing w:after="200" w:line="276" w:lineRule="auto"/>
      </w:pPr>
      <w:r>
        <w:br w:type="page"/>
      </w:r>
    </w:p>
    <w:p w14:paraId="33AD441F" w14:textId="77777777" w:rsidR="003E05DE" w:rsidRDefault="00B407B2" w:rsidP="003C34AC">
      <w:pPr>
        <w:pStyle w:val="Pavadinimas"/>
        <w:numPr>
          <w:ilvl w:val="0"/>
          <w:numId w:val="23"/>
        </w:numPr>
        <w:rPr>
          <w:sz w:val="24"/>
          <w:szCs w:val="24"/>
        </w:rPr>
      </w:pPr>
      <w:r>
        <w:rPr>
          <w:sz w:val="24"/>
          <w:szCs w:val="24"/>
        </w:rPr>
        <w:lastRenderedPageBreak/>
        <w:t xml:space="preserve"> </w:t>
      </w:r>
      <w:bookmarkStart w:id="1370" w:name="_Ref500333774"/>
      <w:bookmarkStart w:id="1371" w:name="_Ref485802480"/>
      <w:r w:rsidR="00F143FD">
        <w:rPr>
          <w:sz w:val="24"/>
          <w:szCs w:val="24"/>
        </w:rPr>
        <w:t>Sutarties priedas</w:t>
      </w:r>
      <w:bookmarkEnd w:id="1370"/>
      <w:r w:rsidR="00F143FD">
        <w:rPr>
          <w:sz w:val="24"/>
          <w:szCs w:val="24"/>
        </w:rPr>
        <w:t xml:space="preserve"> </w:t>
      </w:r>
    </w:p>
    <w:p w14:paraId="191B3128" w14:textId="77777777" w:rsidR="00F143FD" w:rsidRDefault="00F143FD" w:rsidP="00593510"/>
    <w:p w14:paraId="4339817B" w14:textId="77777777" w:rsidR="00F143FD" w:rsidRPr="00507EE4" w:rsidRDefault="00DF7731" w:rsidP="00593510">
      <w:pPr>
        <w:jc w:val="center"/>
      </w:pPr>
      <w:r>
        <w:rPr>
          <w:b/>
        </w:rPr>
        <w:t>TURTO GYVAVIMO TRUKMĖ</w:t>
      </w:r>
    </w:p>
    <w:p w14:paraId="10291D22" w14:textId="77777777" w:rsidR="00F143FD" w:rsidRDefault="00F143FD" w:rsidP="00593510">
      <w:pPr>
        <w:jc w:val="center"/>
      </w:pPr>
    </w:p>
    <w:p w14:paraId="144F65D7" w14:textId="77777777" w:rsidR="00F143FD" w:rsidRDefault="00F143FD" w:rsidP="00593510">
      <w:pPr>
        <w:jc w:val="both"/>
      </w:pPr>
    </w:p>
    <w:p w14:paraId="45029D55" w14:textId="77777777" w:rsidR="00DF7731" w:rsidRDefault="00DF7731" w:rsidP="00DF7731">
      <w:pPr>
        <w:spacing w:before="120" w:after="120" w:line="276" w:lineRule="auto"/>
        <w:jc w:val="center"/>
      </w:pPr>
    </w:p>
    <w:tbl>
      <w:tblPr>
        <w:tblStyle w:val="Lentelstinklelis"/>
        <w:tblW w:w="0" w:type="auto"/>
        <w:tblLook w:val="04A0" w:firstRow="1" w:lastRow="0" w:firstColumn="1" w:lastColumn="0" w:noHBand="0" w:noVBand="1"/>
      </w:tblPr>
      <w:tblGrid>
        <w:gridCol w:w="985"/>
        <w:gridCol w:w="6821"/>
        <w:gridCol w:w="1822"/>
      </w:tblGrid>
      <w:tr w:rsidR="00DF7731" w:rsidRPr="00755BDD" w14:paraId="420EB3C1" w14:textId="77777777" w:rsidTr="00DF7731">
        <w:tc>
          <w:tcPr>
            <w:tcW w:w="982" w:type="dxa"/>
          </w:tcPr>
          <w:p w14:paraId="105A9083" w14:textId="77777777"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Eil. Nr.</w:t>
            </w:r>
          </w:p>
        </w:tc>
        <w:tc>
          <w:tcPr>
            <w:tcW w:w="6597" w:type="dxa"/>
          </w:tcPr>
          <w:p w14:paraId="7D66A1C4" w14:textId="77777777" w:rsidR="00DF7731" w:rsidRPr="003818D1" w:rsidRDefault="00DF7731" w:rsidP="00DF7731">
            <w:pPr>
              <w:pStyle w:val="5lygis"/>
              <w:jc w:val="center"/>
              <w:rPr>
                <w:b w:val="0"/>
                <w:color w:val="000000" w:themeColor="text1"/>
                <w:sz w:val="24"/>
                <w:szCs w:val="24"/>
              </w:rPr>
            </w:pPr>
            <w:r>
              <w:rPr>
                <w:b w:val="0"/>
                <w:color w:val="000000" w:themeColor="text1"/>
                <w:sz w:val="24"/>
                <w:szCs w:val="24"/>
              </w:rPr>
              <w:t>Turto</w:t>
            </w:r>
            <w:r w:rsidRPr="003818D1">
              <w:rPr>
                <w:b w:val="0"/>
                <w:color w:val="000000" w:themeColor="text1"/>
                <w:sz w:val="24"/>
                <w:szCs w:val="24"/>
              </w:rPr>
              <w:t xml:space="preserve"> paskirtis, pavadinimas, </w:t>
            </w:r>
            <w:r>
              <w:rPr>
                <w:b w:val="0"/>
                <w:color w:val="000000" w:themeColor="text1"/>
                <w:sz w:val="24"/>
                <w:szCs w:val="24"/>
              </w:rPr>
              <w:t>medžiagos</w:t>
            </w:r>
            <w:r w:rsidRPr="003818D1">
              <w:rPr>
                <w:b w:val="0"/>
                <w:color w:val="000000" w:themeColor="text1"/>
                <w:sz w:val="24"/>
                <w:szCs w:val="24"/>
              </w:rPr>
              <w:t xml:space="preserve">, iš kurio </w:t>
            </w:r>
            <w:r>
              <w:rPr>
                <w:b w:val="0"/>
                <w:color w:val="000000" w:themeColor="text1"/>
                <w:sz w:val="24"/>
                <w:szCs w:val="24"/>
              </w:rPr>
              <w:t>Turtas</w:t>
            </w:r>
            <w:r w:rsidRPr="003818D1">
              <w:rPr>
                <w:b w:val="0"/>
                <w:color w:val="000000" w:themeColor="text1"/>
                <w:sz w:val="24"/>
                <w:szCs w:val="24"/>
              </w:rPr>
              <w:t xml:space="preserve"> pastatytas,</w:t>
            </w:r>
            <w:r>
              <w:rPr>
                <w:b w:val="0"/>
                <w:color w:val="000000" w:themeColor="text1"/>
                <w:sz w:val="24"/>
                <w:szCs w:val="24"/>
              </w:rPr>
              <w:t xml:space="preserve"> / pagamintas</w:t>
            </w:r>
            <w:r w:rsidRPr="003818D1">
              <w:rPr>
                <w:b w:val="0"/>
                <w:color w:val="000000" w:themeColor="text1"/>
                <w:sz w:val="24"/>
                <w:szCs w:val="24"/>
              </w:rPr>
              <w:t xml:space="preserve"> pavadinimas</w:t>
            </w:r>
          </w:p>
        </w:tc>
        <w:tc>
          <w:tcPr>
            <w:tcW w:w="1767" w:type="dxa"/>
          </w:tcPr>
          <w:p w14:paraId="6558D489" w14:textId="77777777" w:rsidR="00DF7731" w:rsidRDefault="00DF7731" w:rsidP="00DF7731">
            <w:pPr>
              <w:pStyle w:val="5lygis"/>
              <w:jc w:val="center"/>
              <w:rPr>
                <w:b w:val="0"/>
                <w:color w:val="000000" w:themeColor="text1"/>
                <w:sz w:val="24"/>
                <w:szCs w:val="24"/>
              </w:rPr>
            </w:pPr>
            <w:r>
              <w:rPr>
                <w:b w:val="0"/>
                <w:color w:val="000000" w:themeColor="text1"/>
                <w:sz w:val="24"/>
                <w:szCs w:val="24"/>
              </w:rPr>
              <w:t>Turto</w:t>
            </w:r>
            <w:r w:rsidRPr="003818D1">
              <w:rPr>
                <w:b w:val="0"/>
                <w:color w:val="000000" w:themeColor="text1"/>
                <w:sz w:val="24"/>
                <w:szCs w:val="24"/>
              </w:rPr>
              <w:t xml:space="preserve"> gyvavimo trukmė, metais</w:t>
            </w:r>
          </w:p>
          <w:p w14:paraId="1BDE812F" w14:textId="77777777" w:rsidR="00B55F80" w:rsidRPr="003818D1" w:rsidRDefault="00F66B46" w:rsidP="00DF7731">
            <w:pPr>
              <w:pStyle w:val="5lygis"/>
              <w:jc w:val="center"/>
              <w:rPr>
                <w:b w:val="0"/>
                <w:color w:val="000000" w:themeColor="text1"/>
                <w:sz w:val="24"/>
                <w:szCs w:val="24"/>
              </w:rPr>
            </w:pPr>
            <w:r w:rsidRPr="00F66B46">
              <w:rPr>
                <w:b w:val="0"/>
                <w:color w:val="000000" w:themeColor="text1"/>
                <w:sz w:val="24"/>
                <w:szCs w:val="24"/>
              </w:rPr>
              <w:t>(skaičiuojama nuo sukūrimo datos)</w:t>
            </w:r>
          </w:p>
        </w:tc>
      </w:tr>
      <w:tr w:rsidR="00DF7731" w:rsidRPr="00755BDD" w14:paraId="3BE6C412" w14:textId="77777777" w:rsidTr="00DF7731">
        <w:tc>
          <w:tcPr>
            <w:tcW w:w="988" w:type="dxa"/>
            <w:shd w:val="clear" w:color="auto" w:fill="EEECE1" w:themeFill="background2"/>
          </w:tcPr>
          <w:p w14:paraId="4912B81F"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I</w:t>
            </w:r>
          </w:p>
        </w:tc>
        <w:tc>
          <w:tcPr>
            <w:tcW w:w="7087" w:type="dxa"/>
            <w:shd w:val="clear" w:color="auto" w:fill="EEECE1" w:themeFill="background2"/>
          </w:tcPr>
          <w:p w14:paraId="6E2E6243" w14:textId="77777777" w:rsidR="00DF7731" w:rsidRPr="003818D1" w:rsidRDefault="00DF7731" w:rsidP="00DF7731">
            <w:pPr>
              <w:pStyle w:val="5lygis"/>
              <w:jc w:val="left"/>
              <w:rPr>
                <w:color w:val="000000" w:themeColor="text1"/>
                <w:sz w:val="24"/>
                <w:szCs w:val="24"/>
              </w:rPr>
            </w:pPr>
            <w:r w:rsidRPr="003818D1">
              <w:rPr>
                <w:color w:val="000000" w:themeColor="text1"/>
                <w:sz w:val="24"/>
                <w:szCs w:val="24"/>
              </w:rPr>
              <w:t>NEGYVENAMOSIOS PASKIRTIES</w:t>
            </w:r>
          </w:p>
        </w:tc>
        <w:tc>
          <w:tcPr>
            <w:tcW w:w="1838" w:type="dxa"/>
            <w:shd w:val="clear" w:color="auto" w:fill="EEECE1" w:themeFill="background2"/>
          </w:tcPr>
          <w:p w14:paraId="047C9EDA" w14:textId="77777777" w:rsidR="00DF7731" w:rsidRPr="003818D1" w:rsidRDefault="00DF7731" w:rsidP="00DF7731">
            <w:pPr>
              <w:pStyle w:val="5lygis"/>
              <w:jc w:val="left"/>
              <w:rPr>
                <w:b w:val="0"/>
                <w:color w:val="000000" w:themeColor="text1"/>
                <w:sz w:val="24"/>
                <w:szCs w:val="24"/>
              </w:rPr>
            </w:pPr>
          </w:p>
        </w:tc>
      </w:tr>
      <w:tr w:rsidR="00DF7731" w:rsidRPr="00755BDD" w14:paraId="3755582B" w14:textId="77777777" w:rsidTr="00DF7731">
        <w:tc>
          <w:tcPr>
            <w:tcW w:w="988" w:type="dxa"/>
            <w:shd w:val="clear" w:color="auto" w:fill="EEECE1" w:themeFill="background2"/>
          </w:tcPr>
          <w:p w14:paraId="1EFCCD31"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w:t>
            </w:r>
          </w:p>
        </w:tc>
        <w:tc>
          <w:tcPr>
            <w:tcW w:w="7087" w:type="dxa"/>
            <w:shd w:val="clear" w:color="auto" w:fill="EEECE1" w:themeFill="background2"/>
          </w:tcPr>
          <w:p w14:paraId="6358A4CB" w14:textId="77777777" w:rsidR="00DF7731" w:rsidRPr="003818D1" w:rsidRDefault="00DF7731" w:rsidP="00DF7731">
            <w:pPr>
              <w:pStyle w:val="5lygis"/>
              <w:jc w:val="left"/>
              <w:rPr>
                <w:color w:val="000000" w:themeColor="text1"/>
                <w:sz w:val="24"/>
                <w:szCs w:val="24"/>
              </w:rPr>
            </w:pPr>
            <w:r w:rsidRPr="003818D1">
              <w:rPr>
                <w:color w:val="000000" w:themeColor="text1"/>
                <w:sz w:val="24"/>
                <w:szCs w:val="24"/>
              </w:rPr>
              <w:t>PAGALBINIO ŪKIO PASKIRTIES</w:t>
            </w:r>
          </w:p>
        </w:tc>
        <w:tc>
          <w:tcPr>
            <w:tcW w:w="1838" w:type="dxa"/>
            <w:shd w:val="clear" w:color="auto" w:fill="EEECE1" w:themeFill="background2"/>
          </w:tcPr>
          <w:p w14:paraId="5AB6F156" w14:textId="77777777" w:rsidR="00DF7731" w:rsidRPr="003818D1" w:rsidRDefault="00DF7731" w:rsidP="00DF7731">
            <w:pPr>
              <w:pStyle w:val="5lygis"/>
              <w:jc w:val="left"/>
              <w:rPr>
                <w:b w:val="0"/>
                <w:color w:val="000000" w:themeColor="text1"/>
                <w:sz w:val="24"/>
                <w:szCs w:val="24"/>
              </w:rPr>
            </w:pPr>
          </w:p>
        </w:tc>
      </w:tr>
      <w:tr w:rsidR="00DF7731" w:rsidRPr="00755BDD" w14:paraId="41026637" w14:textId="77777777" w:rsidTr="00DF7731">
        <w:tc>
          <w:tcPr>
            <w:tcW w:w="988" w:type="dxa"/>
            <w:tcBorders>
              <w:bottom w:val="single" w:sz="4" w:space="0" w:color="auto"/>
            </w:tcBorders>
            <w:shd w:val="clear" w:color="auto" w:fill="EEECE1" w:themeFill="background2"/>
          </w:tcPr>
          <w:p w14:paraId="602440FC"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w:t>
            </w:r>
          </w:p>
        </w:tc>
        <w:tc>
          <w:tcPr>
            <w:tcW w:w="7087" w:type="dxa"/>
            <w:tcBorders>
              <w:bottom w:val="single" w:sz="4" w:space="0" w:color="auto"/>
            </w:tcBorders>
            <w:shd w:val="clear" w:color="auto" w:fill="EEECE1" w:themeFill="background2"/>
          </w:tcPr>
          <w:p w14:paraId="69DDFBCE"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Sandėliai ir kiti panašūs statiniai</w:t>
            </w:r>
          </w:p>
        </w:tc>
        <w:tc>
          <w:tcPr>
            <w:tcW w:w="1838" w:type="dxa"/>
            <w:tcBorders>
              <w:bottom w:val="single" w:sz="4" w:space="0" w:color="auto"/>
            </w:tcBorders>
            <w:shd w:val="clear" w:color="auto" w:fill="EEECE1" w:themeFill="background2"/>
            <w:vAlign w:val="bottom"/>
          </w:tcPr>
          <w:p w14:paraId="0411FC22" w14:textId="77777777" w:rsidR="00DF7731" w:rsidRPr="003818D1" w:rsidRDefault="00DF7731" w:rsidP="00DF7731">
            <w:pPr>
              <w:pStyle w:val="5lygis"/>
              <w:jc w:val="center"/>
              <w:rPr>
                <w:b w:val="0"/>
                <w:color w:val="000000" w:themeColor="text1"/>
                <w:sz w:val="24"/>
                <w:szCs w:val="24"/>
              </w:rPr>
            </w:pPr>
          </w:p>
        </w:tc>
      </w:tr>
      <w:tr w:rsidR="00DF7731" w:rsidRPr="00755BDD" w14:paraId="61B5D59F" w14:textId="77777777" w:rsidTr="00DF7731">
        <w:tc>
          <w:tcPr>
            <w:tcW w:w="988" w:type="dxa"/>
            <w:tcBorders>
              <w:top w:val="single" w:sz="4" w:space="0" w:color="auto"/>
              <w:left w:val="single" w:sz="4" w:space="0" w:color="auto"/>
              <w:bottom w:val="nil"/>
              <w:right w:val="single" w:sz="4" w:space="0" w:color="auto"/>
            </w:tcBorders>
            <w:vAlign w:val="bottom"/>
          </w:tcPr>
          <w:p w14:paraId="141818DC"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1.1.1</w:t>
            </w:r>
          </w:p>
        </w:tc>
        <w:tc>
          <w:tcPr>
            <w:tcW w:w="7087" w:type="dxa"/>
            <w:tcBorders>
              <w:top w:val="single" w:sz="4" w:space="0" w:color="auto"/>
              <w:left w:val="single" w:sz="4" w:space="0" w:color="auto"/>
              <w:bottom w:val="nil"/>
              <w:right w:val="single" w:sz="4" w:space="0" w:color="auto"/>
            </w:tcBorders>
          </w:tcPr>
          <w:p w14:paraId="7B7E7155"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plytų mūro</w:t>
            </w:r>
          </w:p>
        </w:tc>
        <w:tc>
          <w:tcPr>
            <w:tcW w:w="1838" w:type="dxa"/>
            <w:tcBorders>
              <w:top w:val="single" w:sz="4" w:space="0" w:color="auto"/>
              <w:left w:val="single" w:sz="4" w:space="0" w:color="auto"/>
              <w:bottom w:val="nil"/>
              <w:right w:val="single" w:sz="4" w:space="0" w:color="auto"/>
            </w:tcBorders>
            <w:vAlign w:val="bottom"/>
          </w:tcPr>
          <w:p w14:paraId="3CCEB9AC" w14:textId="77777777"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80</w:t>
            </w:r>
          </w:p>
        </w:tc>
      </w:tr>
      <w:tr w:rsidR="00DF7731" w:rsidRPr="00755BDD" w14:paraId="44FF39EF" w14:textId="77777777" w:rsidTr="00DF7731">
        <w:tc>
          <w:tcPr>
            <w:tcW w:w="988" w:type="dxa"/>
            <w:tcBorders>
              <w:top w:val="nil"/>
              <w:left w:val="single" w:sz="4" w:space="0" w:color="auto"/>
              <w:bottom w:val="nil"/>
              <w:right w:val="single" w:sz="4" w:space="0" w:color="auto"/>
            </w:tcBorders>
            <w:vAlign w:val="bottom"/>
          </w:tcPr>
          <w:p w14:paraId="17D1224F"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1.1.2</w:t>
            </w:r>
          </w:p>
        </w:tc>
        <w:tc>
          <w:tcPr>
            <w:tcW w:w="7087" w:type="dxa"/>
            <w:tcBorders>
              <w:top w:val="nil"/>
              <w:left w:val="single" w:sz="4" w:space="0" w:color="auto"/>
              <w:bottom w:val="nil"/>
              <w:right w:val="single" w:sz="4" w:space="0" w:color="auto"/>
            </w:tcBorders>
          </w:tcPr>
          <w:p w14:paraId="4D1DF99B"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mediniai su karkasu</w:t>
            </w:r>
          </w:p>
        </w:tc>
        <w:tc>
          <w:tcPr>
            <w:tcW w:w="1838" w:type="dxa"/>
            <w:tcBorders>
              <w:top w:val="nil"/>
              <w:left w:val="single" w:sz="4" w:space="0" w:color="auto"/>
              <w:bottom w:val="nil"/>
              <w:right w:val="single" w:sz="4" w:space="0" w:color="auto"/>
            </w:tcBorders>
            <w:vAlign w:val="bottom"/>
          </w:tcPr>
          <w:p w14:paraId="11FD7F09" w14:textId="77777777"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40</w:t>
            </w:r>
          </w:p>
        </w:tc>
      </w:tr>
      <w:tr w:rsidR="00DF7731" w:rsidRPr="00755BDD" w14:paraId="65B28CD0" w14:textId="77777777" w:rsidTr="00DF7731">
        <w:tc>
          <w:tcPr>
            <w:tcW w:w="988" w:type="dxa"/>
            <w:tcBorders>
              <w:top w:val="nil"/>
              <w:left w:val="single" w:sz="4" w:space="0" w:color="auto"/>
              <w:bottom w:val="nil"/>
              <w:right w:val="single" w:sz="4" w:space="0" w:color="auto"/>
            </w:tcBorders>
            <w:vAlign w:val="bottom"/>
          </w:tcPr>
          <w:p w14:paraId="0E5E7279"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1.1.3</w:t>
            </w:r>
          </w:p>
        </w:tc>
        <w:tc>
          <w:tcPr>
            <w:tcW w:w="7087" w:type="dxa"/>
            <w:tcBorders>
              <w:top w:val="nil"/>
              <w:left w:val="single" w:sz="4" w:space="0" w:color="auto"/>
              <w:bottom w:val="nil"/>
              <w:right w:val="single" w:sz="4" w:space="0" w:color="auto"/>
            </w:tcBorders>
            <w:vAlign w:val="bottom"/>
          </w:tcPr>
          <w:p w14:paraId="585A4DF8"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mediniai apmūryti</w:t>
            </w:r>
          </w:p>
        </w:tc>
        <w:tc>
          <w:tcPr>
            <w:tcW w:w="1838" w:type="dxa"/>
            <w:tcBorders>
              <w:top w:val="nil"/>
              <w:left w:val="single" w:sz="4" w:space="0" w:color="auto"/>
              <w:bottom w:val="nil"/>
              <w:right w:val="single" w:sz="4" w:space="0" w:color="auto"/>
            </w:tcBorders>
            <w:vAlign w:val="bottom"/>
          </w:tcPr>
          <w:p w14:paraId="1B6DFDE9" w14:textId="77777777"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60</w:t>
            </w:r>
          </w:p>
        </w:tc>
      </w:tr>
      <w:tr w:rsidR="00DF7731" w:rsidRPr="00755BDD" w14:paraId="4E92080D" w14:textId="77777777" w:rsidTr="00DF7731">
        <w:tc>
          <w:tcPr>
            <w:tcW w:w="988" w:type="dxa"/>
            <w:tcBorders>
              <w:top w:val="nil"/>
              <w:left w:val="single" w:sz="4" w:space="0" w:color="auto"/>
              <w:bottom w:val="nil"/>
              <w:right w:val="single" w:sz="4" w:space="0" w:color="auto"/>
            </w:tcBorders>
            <w:vAlign w:val="bottom"/>
          </w:tcPr>
          <w:p w14:paraId="0DD0F81C"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1.1.4</w:t>
            </w:r>
          </w:p>
        </w:tc>
        <w:tc>
          <w:tcPr>
            <w:tcW w:w="7087" w:type="dxa"/>
            <w:tcBorders>
              <w:top w:val="nil"/>
              <w:left w:val="single" w:sz="4" w:space="0" w:color="auto"/>
              <w:bottom w:val="nil"/>
              <w:right w:val="single" w:sz="4" w:space="0" w:color="auto"/>
            </w:tcBorders>
            <w:vAlign w:val="bottom"/>
          </w:tcPr>
          <w:p w14:paraId="24CAF6E8"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mediniai skydų</w:t>
            </w:r>
          </w:p>
        </w:tc>
        <w:tc>
          <w:tcPr>
            <w:tcW w:w="1838" w:type="dxa"/>
            <w:tcBorders>
              <w:top w:val="nil"/>
              <w:left w:val="single" w:sz="4" w:space="0" w:color="auto"/>
              <w:bottom w:val="nil"/>
              <w:right w:val="single" w:sz="4" w:space="0" w:color="auto"/>
            </w:tcBorders>
            <w:vAlign w:val="bottom"/>
          </w:tcPr>
          <w:p w14:paraId="196EE69E" w14:textId="77777777"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35</w:t>
            </w:r>
          </w:p>
        </w:tc>
      </w:tr>
      <w:tr w:rsidR="00DF7731" w:rsidRPr="00755BDD" w14:paraId="7BAF1F8D" w14:textId="77777777" w:rsidTr="00DF7731">
        <w:tc>
          <w:tcPr>
            <w:tcW w:w="988" w:type="dxa"/>
            <w:tcBorders>
              <w:top w:val="nil"/>
              <w:left w:val="single" w:sz="4" w:space="0" w:color="auto"/>
              <w:bottom w:val="nil"/>
              <w:right w:val="single" w:sz="4" w:space="0" w:color="auto"/>
            </w:tcBorders>
            <w:vAlign w:val="bottom"/>
          </w:tcPr>
          <w:p w14:paraId="534BAD98"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1.1.5</w:t>
            </w:r>
          </w:p>
        </w:tc>
        <w:tc>
          <w:tcPr>
            <w:tcW w:w="7087" w:type="dxa"/>
            <w:tcBorders>
              <w:top w:val="nil"/>
              <w:left w:val="single" w:sz="4" w:space="0" w:color="auto"/>
              <w:bottom w:val="nil"/>
              <w:right w:val="single" w:sz="4" w:space="0" w:color="auto"/>
            </w:tcBorders>
            <w:vAlign w:val="bottom"/>
          </w:tcPr>
          <w:p w14:paraId="194F7604"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betoninių blokų</w:t>
            </w:r>
          </w:p>
        </w:tc>
        <w:tc>
          <w:tcPr>
            <w:tcW w:w="1838" w:type="dxa"/>
            <w:tcBorders>
              <w:top w:val="nil"/>
              <w:left w:val="single" w:sz="4" w:space="0" w:color="auto"/>
              <w:bottom w:val="nil"/>
              <w:right w:val="single" w:sz="4" w:space="0" w:color="auto"/>
            </w:tcBorders>
            <w:vAlign w:val="bottom"/>
          </w:tcPr>
          <w:p w14:paraId="186F2A1B" w14:textId="77777777"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80</w:t>
            </w:r>
          </w:p>
        </w:tc>
      </w:tr>
      <w:tr w:rsidR="00DF7731" w:rsidRPr="00755BDD" w14:paraId="7BB96F26" w14:textId="77777777" w:rsidTr="00DF7731">
        <w:tc>
          <w:tcPr>
            <w:tcW w:w="988" w:type="dxa"/>
            <w:tcBorders>
              <w:top w:val="nil"/>
              <w:left w:val="single" w:sz="4" w:space="0" w:color="auto"/>
              <w:bottom w:val="nil"/>
              <w:right w:val="single" w:sz="4" w:space="0" w:color="auto"/>
            </w:tcBorders>
            <w:vAlign w:val="bottom"/>
          </w:tcPr>
          <w:p w14:paraId="085A6AF3"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1.1.6</w:t>
            </w:r>
          </w:p>
        </w:tc>
        <w:tc>
          <w:tcPr>
            <w:tcW w:w="7087" w:type="dxa"/>
            <w:tcBorders>
              <w:top w:val="nil"/>
              <w:left w:val="single" w:sz="4" w:space="0" w:color="auto"/>
              <w:bottom w:val="nil"/>
              <w:right w:val="single" w:sz="4" w:space="0" w:color="auto"/>
            </w:tcBorders>
            <w:vAlign w:val="bottom"/>
          </w:tcPr>
          <w:p w14:paraId="0FC5902C"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stambiaplokščiai</w:t>
            </w:r>
          </w:p>
        </w:tc>
        <w:tc>
          <w:tcPr>
            <w:tcW w:w="1838" w:type="dxa"/>
            <w:tcBorders>
              <w:top w:val="nil"/>
              <w:left w:val="single" w:sz="4" w:space="0" w:color="auto"/>
              <w:bottom w:val="nil"/>
              <w:right w:val="single" w:sz="4" w:space="0" w:color="auto"/>
            </w:tcBorders>
            <w:vAlign w:val="bottom"/>
          </w:tcPr>
          <w:p w14:paraId="29389BB0" w14:textId="77777777"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80</w:t>
            </w:r>
          </w:p>
        </w:tc>
      </w:tr>
      <w:tr w:rsidR="00DF7731" w:rsidRPr="00755BDD" w14:paraId="125551F8" w14:textId="77777777" w:rsidTr="00DF7731">
        <w:tc>
          <w:tcPr>
            <w:tcW w:w="988" w:type="dxa"/>
            <w:tcBorders>
              <w:top w:val="nil"/>
              <w:left w:val="single" w:sz="4" w:space="0" w:color="auto"/>
              <w:bottom w:val="nil"/>
              <w:right w:val="single" w:sz="4" w:space="0" w:color="auto"/>
            </w:tcBorders>
            <w:vAlign w:val="bottom"/>
          </w:tcPr>
          <w:p w14:paraId="13E9F833"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1.1.7</w:t>
            </w:r>
          </w:p>
        </w:tc>
        <w:tc>
          <w:tcPr>
            <w:tcW w:w="7087" w:type="dxa"/>
            <w:tcBorders>
              <w:top w:val="nil"/>
              <w:left w:val="single" w:sz="4" w:space="0" w:color="auto"/>
              <w:bottom w:val="nil"/>
              <w:right w:val="single" w:sz="4" w:space="0" w:color="auto"/>
            </w:tcBorders>
            <w:vAlign w:val="bottom"/>
          </w:tcPr>
          <w:p w14:paraId="11E36584"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monolitiniai</w:t>
            </w:r>
          </w:p>
        </w:tc>
        <w:tc>
          <w:tcPr>
            <w:tcW w:w="1838" w:type="dxa"/>
            <w:tcBorders>
              <w:top w:val="nil"/>
              <w:left w:val="single" w:sz="4" w:space="0" w:color="auto"/>
              <w:bottom w:val="nil"/>
              <w:right w:val="single" w:sz="4" w:space="0" w:color="auto"/>
            </w:tcBorders>
            <w:vAlign w:val="bottom"/>
          </w:tcPr>
          <w:p w14:paraId="5BBA3A24" w14:textId="77777777"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100</w:t>
            </w:r>
          </w:p>
        </w:tc>
      </w:tr>
      <w:tr w:rsidR="00DF7731" w:rsidRPr="00755BDD" w14:paraId="63389297" w14:textId="77777777" w:rsidTr="00DF7731">
        <w:tc>
          <w:tcPr>
            <w:tcW w:w="988" w:type="dxa"/>
            <w:tcBorders>
              <w:top w:val="nil"/>
              <w:left w:val="single" w:sz="4" w:space="0" w:color="auto"/>
              <w:bottom w:val="nil"/>
              <w:right w:val="single" w:sz="4" w:space="0" w:color="auto"/>
            </w:tcBorders>
            <w:vAlign w:val="bottom"/>
          </w:tcPr>
          <w:p w14:paraId="6E36573B"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1.1.8</w:t>
            </w:r>
          </w:p>
        </w:tc>
        <w:tc>
          <w:tcPr>
            <w:tcW w:w="7087" w:type="dxa"/>
            <w:tcBorders>
              <w:top w:val="nil"/>
              <w:left w:val="single" w:sz="4" w:space="0" w:color="auto"/>
              <w:bottom w:val="nil"/>
              <w:right w:val="single" w:sz="4" w:space="0" w:color="auto"/>
            </w:tcBorders>
            <w:vAlign w:val="bottom"/>
          </w:tcPr>
          <w:p w14:paraId="35BD5EDB"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metalo</w:t>
            </w:r>
          </w:p>
        </w:tc>
        <w:tc>
          <w:tcPr>
            <w:tcW w:w="1838" w:type="dxa"/>
            <w:tcBorders>
              <w:top w:val="nil"/>
              <w:left w:val="single" w:sz="4" w:space="0" w:color="auto"/>
              <w:bottom w:val="nil"/>
              <w:right w:val="single" w:sz="4" w:space="0" w:color="auto"/>
            </w:tcBorders>
            <w:vAlign w:val="bottom"/>
          </w:tcPr>
          <w:p w14:paraId="3CECCB1B" w14:textId="77777777"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40</w:t>
            </w:r>
          </w:p>
        </w:tc>
      </w:tr>
      <w:tr w:rsidR="00DF7731" w:rsidRPr="00755BDD" w14:paraId="2626C44C" w14:textId="77777777" w:rsidTr="00DF7731">
        <w:tc>
          <w:tcPr>
            <w:tcW w:w="988" w:type="dxa"/>
            <w:tcBorders>
              <w:top w:val="nil"/>
              <w:left w:val="single" w:sz="4" w:space="0" w:color="auto"/>
              <w:bottom w:val="nil"/>
              <w:right w:val="single" w:sz="4" w:space="0" w:color="auto"/>
            </w:tcBorders>
            <w:vAlign w:val="bottom"/>
          </w:tcPr>
          <w:p w14:paraId="0C5C8526"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1.1.9</w:t>
            </w:r>
          </w:p>
        </w:tc>
        <w:tc>
          <w:tcPr>
            <w:tcW w:w="7087" w:type="dxa"/>
            <w:tcBorders>
              <w:top w:val="nil"/>
              <w:left w:val="single" w:sz="4" w:space="0" w:color="auto"/>
              <w:bottom w:val="nil"/>
              <w:right w:val="single" w:sz="4" w:space="0" w:color="auto"/>
            </w:tcBorders>
            <w:vAlign w:val="bottom"/>
          </w:tcPr>
          <w:p w14:paraId="546CB18F"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plastiko</w:t>
            </w:r>
          </w:p>
        </w:tc>
        <w:tc>
          <w:tcPr>
            <w:tcW w:w="1838" w:type="dxa"/>
            <w:tcBorders>
              <w:top w:val="nil"/>
              <w:left w:val="single" w:sz="4" w:space="0" w:color="auto"/>
              <w:bottom w:val="nil"/>
              <w:right w:val="single" w:sz="4" w:space="0" w:color="auto"/>
            </w:tcBorders>
            <w:vAlign w:val="bottom"/>
          </w:tcPr>
          <w:p w14:paraId="68E4A1F9" w14:textId="77777777"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35</w:t>
            </w:r>
          </w:p>
        </w:tc>
      </w:tr>
      <w:tr w:rsidR="00DF7731" w:rsidRPr="00755BDD" w14:paraId="07D80B8D" w14:textId="77777777" w:rsidTr="00DF7731">
        <w:tc>
          <w:tcPr>
            <w:tcW w:w="988" w:type="dxa"/>
            <w:tcBorders>
              <w:top w:val="nil"/>
              <w:left w:val="single" w:sz="4" w:space="0" w:color="auto"/>
              <w:bottom w:val="nil"/>
              <w:right w:val="single" w:sz="4" w:space="0" w:color="auto"/>
            </w:tcBorders>
            <w:vAlign w:val="bottom"/>
          </w:tcPr>
          <w:p w14:paraId="38454E3C"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1.1.10</w:t>
            </w:r>
          </w:p>
        </w:tc>
        <w:tc>
          <w:tcPr>
            <w:tcW w:w="7087" w:type="dxa"/>
            <w:tcBorders>
              <w:top w:val="nil"/>
              <w:left w:val="single" w:sz="4" w:space="0" w:color="auto"/>
              <w:bottom w:val="nil"/>
              <w:right w:val="single" w:sz="4" w:space="0" w:color="auto"/>
            </w:tcBorders>
            <w:vAlign w:val="bottom"/>
          </w:tcPr>
          <w:p w14:paraId="55D7173B"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stiklo</w:t>
            </w:r>
          </w:p>
        </w:tc>
        <w:tc>
          <w:tcPr>
            <w:tcW w:w="1838" w:type="dxa"/>
            <w:tcBorders>
              <w:top w:val="nil"/>
              <w:left w:val="single" w:sz="4" w:space="0" w:color="auto"/>
              <w:bottom w:val="nil"/>
              <w:right w:val="single" w:sz="4" w:space="0" w:color="auto"/>
            </w:tcBorders>
            <w:vAlign w:val="bottom"/>
          </w:tcPr>
          <w:p w14:paraId="37A31E8E" w14:textId="77777777"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35</w:t>
            </w:r>
          </w:p>
        </w:tc>
      </w:tr>
      <w:tr w:rsidR="00DF7731" w:rsidRPr="00755BDD" w14:paraId="3B5D7EFB" w14:textId="77777777" w:rsidTr="00DF7731">
        <w:tc>
          <w:tcPr>
            <w:tcW w:w="988" w:type="dxa"/>
            <w:tcBorders>
              <w:top w:val="nil"/>
              <w:left w:val="single" w:sz="4" w:space="0" w:color="auto"/>
              <w:bottom w:val="single" w:sz="4" w:space="0" w:color="auto"/>
              <w:right w:val="single" w:sz="4" w:space="0" w:color="auto"/>
            </w:tcBorders>
            <w:vAlign w:val="bottom"/>
          </w:tcPr>
          <w:p w14:paraId="063FCB29"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1.1.11</w:t>
            </w:r>
          </w:p>
        </w:tc>
        <w:tc>
          <w:tcPr>
            <w:tcW w:w="7087" w:type="dxa"/>
            <w:tcBorders>
              <w:top w:val="nil"/>
              <w:left w:val="single" w:sz="4" w:space="0" w:color="auto"/>
              <w:bottom w:val="single" w:sz="4" w:space="0" w:color="auto"/>
              <w:right w:val="single" w:sz="4" w:space="0" w:color="auto"/>
            </w:tcBorders>
            <w:vAlign w:val="bottom"/>
          </w:tcPr>
          <w:p w14:paraId="58619A71" w14:textId="77777777" w:rsidR="00DF7731" w:rsidRPr="003818D1" w:rsidRDefault="00DF7731" w:rsidP="00DF7731">
            <w:pPr>
              <w:pStyle w:val="5lygis"/>
              <w:jc w:val="left"/>
              <w:rPr>
                <w:b w:val="0"/>
                <w:color w:val="000000" w:themeColor="text1"/>
                <w:sz w:val="24"/>
                <w:szCs w:val="24"/>
              </w:rPr>
            </w:pPr>
            <w:proofErr w:type="spellStart"/>
            <w:r w:rsidRPr="003818D1">
              <w:rPr>
                <w:b w:val="0"/>
                <w:color w:val="000000" w:themeColor="text1"/>
                <w:sz w:val="24"/>
                <w:szCs w:val="24"/>
              </w:rPr>
              <w:t>šlakbetonio</w:t>
            </w:r>
            <w:proofErr w:type="spellEnd"/>
          </w:p>
        </w:tc>
        <w:tc>
          <w:tcPr>
            <w:tcW w:w="1838" w:type="dxa"/>
            <w:tcBorders>
              <w:top w:val="nil"/>
              <w:left w:val="single" w:sz="4" w:space="0" w:color="auto"/>
              <w:bottom w:val="single" w:sz="4" w:space="0" w:color="auto"/>
              <w:right w:val="single" w:sz="4" w:space="0" w:color="auto"/>
            </w:tcBorders>
            <w:vAlign w:val="bottom"/>
          </w:tcPr>
          <w:p w14:paraId="336EC3E2" w14:textId="77777777"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80</w:t>
            </w:r>
          </w:p>
        </w:tc>
      </w:tr>
      <w:tr w:rsidR="00DF7731" w:rsidRPr="00755BDD" w14:paraId="2705C6DC" w14:textId="77777777" w:rsidTr="00DF7731">
        <w:tc>
          <w:tcPr>
            <w:tcW w:w="988" w:type="dxa"/>
            <w:tcBorders>
              <w:top w:val="single" w:sz="4" w:space="0" w:color="auto"/>
            </w:tcBorders>
            <w:shd w:val="clear" w:color="auto" w:fill="EEECE1" w:themeFill="background2"/>
            <w:vAlign w:val="bottom"/>
          </w:tcPr>
          <w:p w14:paraId="0CDD40C6" w14:textId="77777777" w:rsidR="00DF7731" w:rsidRPr="003818D1" w:rsidRDefault="00DF7731" w:rsidP="00DF7731">
            <w:pPr>
              <w:pStyle w:val="5lygis"/>
              <w:jc w:val="left"/>
              <w:rPr>
                <w:b w:val="0"/>
                <w:sz w:val="24"/>
                <w:szCs w:val="24"/>
              </w:rPr>
            </w:pPr>
            <w:r w:rsidRPr="003818D1">
              <w:rPr>
                <w:b w:val="0"/>
                <w:color w:val="000000"/>
                <w:sz w:val="24"/>
                <w:szCs w:val="24"/>
              </w:rPr>
              <w:t>2</w:t>
            </w:r>
          </w:p>
        </w:tc>
        <w:tc>
          <w:tcPr>
            <w:tcW w:w="7087" w:type="dxa"/>
            <w:tcBorders>
              <w:top w:val="single" w:sz="4" w:space="0" w:color="auto"/>
            </w:tcBorders>
            <w:shd w:val="clear" w:color="auto" w:fill="EEECE1" w:themeFill="background2"/>
            <w:vAlign w:val="bottom"/>
          </w:tcPr>
          <w:p w14:paraId="1F0A9A63" w14:textId="77777777" w:rsidR="00DF7731" w:rsidRPr="003818D1" w:rsidRDefault="00DF7731" w:rsidP="00DF7731">
            <w:pPr>
              <w:pStyle w:val="5lygis"/>
              <w:jc w:val="left"/>
              <w:rPr>
                <w:b w:val="0"/>
                <w:sz w:val="24"/>
                <w:szCs w:val="24"/>
              </w:rPr>
            </w:pPr>
            <w:r w:rsidRPr="003818D1">
              <w:rPr>
                <w:b w:val="0"/>
                <w:color w:val="000000"/>
                <w:sz w:val="24"/>
                <w:szCs w:val="24"/>
              </w:rPr>
              <w:t>GARAŽAI</w:t>
            </w:r>
          </w:p>
        </w:tc>
        <w:tc>
          <w:tcPr>
            <w:tcW w:w="1838" w:type="dxa"/>
            <w:tcBorders>
              <w:top w:val="single" w:sz="4" w:space="0" w:color="auto"/>
            </w:tcBorders>
            <w:shd w:val="clear" w:color="auto" w:fill="EEECE1" w:themeFill="background2"/>
          </w:tcPr>
          <w:p w14:paraId="74D1931D" w14:textId="77777777" w:rsidR="00DF7731" w:rsidRPr="003818D1" w:rsidRDefault="00DF7731" w:rsidP="00DF7731">
            <w:pPr>
              <w:pStyle w:val="5lygis"/>
              <w:jc w:val="left"/>
              <w:rPr>
                <w:b w:val="0"/>
                <w:sz w:val="24"/>
                <w:szCs w:val="24"/>
              </w:rPr>
            </w:pPr>
          </w:p>
        </w:tc>
      </w:tr>
      <w:tr w:rsidR="00DF7731" w:rsidRPr="00755BDD" w14:paraId="7127C5D3" w14:textId="77777777" w:rsidTr="00DF7731">
        <w:tc>
          <w:tcPr>
            <w:tcW w:w="988" w:type="dxa"/>
            <w:tcBorders>
              <w:bottom w:val="single" w:sz="4" w:space="0" w:color="auto"/>
            </w:tcBorders>
            <w:shd w:val="clear" w:color="auto" w:fill="EEECE1" w:themeFill="background2"/>
            <w:vAlign w:val="bottom"/>
          </w:tcPr>
          <w:p w14:paraId="23AA9B33" w14:textId="77777777" w:rsidR="00DF7731" w:rsidRPr="003818D1" w:rsidRDefault="00DF7731" w:rsidP="00DF7731">
            <w:pPr>
              <w:pStyle w:val="5lygis"/>
              <w:jc w:val="left"/>
              <w:rPr>
                <w:b w:val="0"/>
                <w:sz w:val="24"/>
                <w:szCs w:val="24"/>
              </w:rPr>
            </w:pPr>
            <w:r w:rsidRPr="003818D1">
              <w:rPr>
                <w:b w:val="0"/>
                <w:color w:val="000000"/>
                <w:sz w:val="24"/>
                <w:szCs w:val="24"/>
              </w:rPr>
              <w:t>2.1.</w:t>
            </w:r>
          </w:p>
        </w:tc>
        <w:tc>
          <w:tcPr>
            <w:tcW w:w="7087" w:type="dxa"/>
            <w:tcBorders>
              <w:bottom w:val="single" w:sz="4" w:space="0" w:color="auto"/>
            </w:tcBorders>
            <w:shd w:val="clear" w:color="auto" w:fill="EEECE1" w:themeFill="background2"/>
            <w:vAlign w:val="bottom"/>
          </w:tcPr>
          <w:p w14:paraId="6310AC9F" w14:textId="77777777" w:rsidR="00DF7731" w:rsidRPr="003818D1" w:rsidRDefault="00DF7731" w:rsidP="00DF7731">
            <w:pPr>
              <w:rPr>
                <w:bCs/>
                <w:color w:val="000000"/>
              </w:rPr>
            </w:pPr>
            <w:r w:rsidRPr="003818D1">
              <w:rPr>
                <w:bCs/>
                <w:color w:val="000000"/>
              </w:rPr>
              <w:t xml:space="preserve">Sunkiųjų transporto priemonių, lėktuvų, vagonų, lengvųjų automobilių </w:t>
            </w:r>
          </w:p>
          <w:p w14:paraId="11BB3957" w14:textId="77777777" w:rsidR="00DF7731" w:rsidRPr="003818D1" w:rsidRDefault="00DF7731" w:rsidP="00DF7731">
            <w:pPr>
              <w:pStyle w:val="5lygis"/>
              <w:jc w:val="left"/>
              <w:rPr>
                <w:b w:val="0"/>
                <w:sz w:val="24"/>
                <w:szCs w:val="24"/>
              </w:rPr>
            </w:pPr>
            <w:r w:rsidRPr="003818D1">
              <w:rPr>
                <w:b w:val="0"/>
                <w:color w:val="000000"/>
                <w:sz w:val="24"/>
                <w:szCs w:val="24"/>
              </w:rPr>
              <w:t>ir kitų transporto priemonių garažų statiniai</w:t>
            </w:r>
          </w:p>
        </w:tc>
        <w:tc>
          <w:tcPr>
            <w:tcW w:w="1838" w:type="dxa"/>
            <w:tcBorders>
              <w:bottom w:val="single" w:sz="4" w:space="0" w:color="auto"/>
            </w:tcBorders>
            <w:shd w:val="clear" w:color="auto" w:fill="EEECE1" w:themeFill="background2"/>
          </w:tcPr>
          <w:p w14:paraId="56936F75" w14:textId="77777777" w:rsidR="00DF7731" w:rsidRPr="003818D1" w:rsidRDefault="00DF7731" w:rsidP="00DF7731">
            <w:pPr>
              <w:pStyle w:val="5lygis"/>
              <w:jc w:val="left"/>
              <w:rPr>
                <w:b w:val="0"/>
                <w:sz w:val="24"/>
                <w:szCs w:val="24"/>
              </w:rPr>
            </w:pPr>
          </w:p>
        </w:tc>
      </w:tr>
      <w:tr w:rsidR="00DF7731" w:rsidRPr="00755BDD" w14:paraId="217BAC81" w14:textId="77777777" w:rsidTr="00DF7731">
        <w:tc>
          <w:tcPr>
            <w:tcW w:w="988" w:type="dxa"/>
            <w:tcBorders>
              <w:top w:val="single" w:sz="4" w:space="0" w:color="auto"/>
              <w:left w:val="single" w:sz="4" w:space="0" w:color="auto"/>
              <w:bottom w:val="nil"/>
              <w:right w:val="single" w:sz="4" w:space="0" w:color="auto"/>
            </w:tcBorders>
            <w:vAlign w:val="bottom"/>
          </w:tcPr>
          <w:p w14:paraId="1DDD2631" w14:textId="77777777" w:rsidR="00DF7731" w:rsidRPr="003818D1" w:rsidRDefault="00DF7731" w:rsidP="00DF7731">
            <w:pPr>
              <w:pStyle w:val="5lygis"/>
              <w:jc w:val="left"/>
              <w:rPr>
                <w:b w:val="0"/>
                <w:sz w:val="24"/>
                <w:szCs w:val="24"/>
              </w:rPr>
            </w:pPr>
            <w:r w:rsidRPr="003818D1">
              <w:rPr>
                <w:b w:val="0"/>
                <w:color w:val="000000"/>
                <w:sz w:val="24"/>
                <w:szCs w:val="24"/>
              </w:rPr>
              <w:t>2.1.1</w:t>
            </w:r>
          </w:p>
        </w:tc>
        <w:tc>
          <w:tcPr>
            <w:tcW w:w="7087" w:type="dxa"/>
            <w:tcBorders>
              <w:top w:val="single" w:sz="4" w:space="0" w:color="auto"/>
              <w:left w:val="single" w:sz="4" w:space="0" w:color="auto"/>
              <w:bottom w:val="nil"/>
              <w:right w:val="single" w:sz="4" w:space="0" w:color="auto"/>
            </w:tcBorders>
            <w:vAlign w:val="bottom"/>
          </w:tcPr>
          <w:p w14:paraId="480EE710" w14:textId="77777777" w:rsidR="00DF7731" w:rsidRPr="003818D1" w:rsidRDefault="00DF7731" w:rsidP="00DF7731">
            <w:pPr>
              <w:pStyle w:val="5lygis"/>
              <w:jc w:val="left"/>
              <w:rPr>
                <w:b w:val="0"/>
                <w:sz w:val="24"/>
                <w:szCs w:val="24"/>
              </w:rPr>
            </w:pPr>
            <w:r w:rsidRPr="003818D1">
              <w:rPr>
                <w:b w:val="0"/>
                <w:color w:val="000000"/>
                <w:sz w:val="24"/>
                <w:szCs w:val="24"/>
              </w:rPr>
              <w:t>plytų mūro ir stambiaplokščiai</w:t>
            </w:r>
          </w:p>
        </w:tc>
        <w:tc>
          <w:tcPr>
            <w:tcW w:w="1838" w:type="dxa"/>
            <w:tcBorders>
              <w:top w:val="single" w:sz="4" w:space="0" w:color="auto"/>
              <w:left w:val="single" w:sz="4" w:space="0" w:color="auto"/>
              <w:bottom w:val="nil"/>
              <w:right w:val="single" w:sz="4" w:space="0" w:color="auto"/>
            </w:tcBorders>
            <w:vAlign w:val="bottom"/>
          </w:tcPr>
          <w:p w14:paraId="7EC332AA" w14:textId="77777777" w:rsidR="00DF7731" w:rsidRPr="003818D1" w:rsidRDefault="00DF7731" w:rsidP="00DF7731">
            <w:pPr>
              <w:pStyle w:val="5lygis"/>
              <w:jc w:val="center"/>
              <w:rPr>
                <w:b w:val="0"/>
                <w:sz w:val="24"/>
                <w:szCs w:val="24"/>
              </w:rPr>
            </w:pPr>
            <w:r w:rsidRPr="003818D1">
              <w:rPr>
                <w:b w:val="0"/>
                <w:color w:val="000000"/>
                <w:sz w:val="24"/>
                <w:szCs w:val="24"/>
              </w:rPr>
              <w:t>60</w:t>
            </w:r>
          </w:p>
        </w:tc>
      </w:tr>
      <w:tr w:rsidR="00DF7731" w:rsidRPr="00755BDD" w14:paraId="35E95CCE" w14:textId="77777777" w:rsidTr="00DF7731">
        <w:tc>
          <w:tcPr>
            <w:tcW w:w="988" w:type="dxa"/>
            <w:tcBorders>
              <w:top w:val="nil"/>
              <w:left w:val="single" w:sz="4" w:space="0" w:color="auto"/>
              <w:bottom w:val="nil"/>
              <w:right w:val="single" w:sz="4" w:space="0" w:color="auto"/>
            </w:tcBorders>
            <w:vAlign w:val="bottom"/>
          </w:tcPr>
          <w:p w14:paraId="20959760" w14:textId="77777777" w:rsidR="00DF7731" w:rsidRPr="003818D1" w:rsidRDefault="00DF7731" w:rsidP="00DF7731">
            <w:pPr>
              <w:pStyle w:val="5lygis"/>
              <w:jc w:val="left"/>
              <w:rPr>
                <w:b w:val="0"/>
                <w:sz w:val="24"/>
                <w:szCs w:val="24"/>
              </w:rPr>
            </w:pPr>
            <w:r w:rsidRPr="003818D1">
              <w:rPr>
                <w:b w:val="0"/>
                <w:color w:val="000000"/>
                <w:sz w:val="24"/>
                <w:szCs w:val="24"/>
              </w:rPr>
              <w:t>2.1.2</w:t>
            </w:r>
          </w:p>
        </w:tc>
        <w:tc>
          <w:tcPr>
            <w:tcW w:w="7087" w:type="dxa"/>
            <w:tcBorders>
              <w:top w:val="nil"/>
              <w:left w:val="single" w:sz="4" w:space="0" w:color="auto"/>
              <w:bottom w:val="nil"/>
              <w:right w:val="single" w:sz="4" w:space="0" w:color="auto"/>
            </w:tcBorders>
            <w:vAlign w:val="bottom"/>
          </w:tcPr>
          <w:p w14:paraId="25DCEE6E" w14:textId="77777777" w:rsidR="00DF7731" w:rsidRPr="003818D1" w:rsidRDefault="00DF7731" w:rsidP="00DF7731">
            <w:pPr>
              <w:pStyle w:val="5lygis"/>
              <w:jc w:val="left"/>
              <w:rPr>
                <w:b w:val="0"/>
                <w:sz w:val="24"/>
                <w:szCs w:val="24"/>
              </w:rPr>
            </w:pPr>
            <w:r w:rsidRPr="003818D1">
              <w:rPr>
                <w:b w:val="0"/>
                <w:color w:val="000000"/>
                <w:sz w:val="24"/>
                <w:szCs w:val="24"/>
              </w:rPr>
              <w:t>monolitiniai</w:t>
            </w:r>
          </w:p>
        </w:tc>
        <w:tc>
          <w:tcPr>
            <w:tcW w:w="1838" w:type="dxa"/>
            <w:tcBorders>
              <w:top w:val="nil"/>
              <w:left w:val="single" w:sz="4" w:space="0" w:color="auto"/>
              <w:bottom w:val="nil"/>
              <w:right w:val="single" w:sz="4" w:space="0" w:color="auto"/>
            </w:tcBorders>
            <w:vAlign w:val="bottom"/>
          </w:tcPr>
          <w:p w14:paraId="27B3C06A" w14:textId="77777777"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14:paraId="3E187403" w14:textId="77777777" w:rsidTr="00DF7731">
        <w:tc>
          <w:tcPr>
            <w:tcW w:w="988" w:type="dxa"/>
            <w:tcBorders>
              <w:top w:val="nil"/>
              <w:left w:val="single" w:sz="4" w:space="0" w:color="auto"/>
              <w:bottom w:val="nil"/>
              <w:right w:val="single" w:sz="4" w:space="0" w:color="auto"/>
            </w:tcBorders>
            <w:vAlign w:val="bottom"/>
          </w:tcPr>
          <w:p w14:paraId="549A0A73" w14:textId="77777777" w:rsidR="00DF7731" w:rsidRPr="003818D1" w:rsidRDefault="00DF7731" w:rsidP="00DF7731">
            <w:pPr>
              <w:pStyle w:val="5lygis"/>
              <w:jc w:val="left"/>
              <w:rPr>
                <w:b w:val="0"/>
                <w:sz w:val="24"/>
                <w:szCs w:val="24"/>
              </w:rPr>
            </w:pPr>
            <w:r w:rsidRPr="003818D1">
              <w:rPr>
                <w:b w:val="0"/>
                <w:color w:val="000000"/>
                <w:sz w:val="24"/>
                <w:szCs w:val="24"/>
              </w:rPr>
              <w:t>2.1.3</w:t>
            </w:r>
          </w:p>
        </w:tc>
        <w:tc>
          <w:tcPr>
            <w:tcW w:w="7087" w:type="dxa"/>
            <w:tcBorders>
              <w:top w:val="nil"/>
              <w:left w:val="single" w:sz="4" w:space="0" w:color="auto"/>
              <w:bottom w:val="nil"/>
              <w:right w:val="single" w:sz="4" w:space="0" w:color="auto"/>
            </w:tcBorders>
            <w:vAlign w:val="bottom"/>
          </w:tcPr>
          <w:p w14:paraId="348FBFC9" w14:textId="77777777" w:rsidR="00DF7731" w:rsidRPr="003818D1" w:rsidRDefault="00DF7731" w:rsidP="00DF7731">
            <w:pPr>
              <w:pStyle w:val="5lygis"/>
              <w:jc w:val="left"/>
              <w:rPr>
                <w:b w:val="0"/>
                <w:sz w:val="24"/>
                <w:szCs w:val="24"/>
              </w:rPr>
            </w:pPr>
            <w:r w:rsidRPr="003818D1">
              <w:rPr>
                <w:b w:val="0"/>
                <w:color w:val="000000"/>
                <w:sz w:val="24"/>
                <w:szCs w:val="24"/>
              </w:rPr>
              <w:t>metalo konstrukcijų</w:t>
            </w:r>
          </w:p>
        </w:tc>
        <w:tc>
          <w:tcPr>
            <w:tcW w:w="1838" w:type="dxa"/>
            <w:tcBorders>
              <w:top w:val="nil"/>
              <w:left w:val="single" w:sz="4" w:space="0" w:color="auto"/>
              <w:bottom w:val="nil"/>
              <w:right w:val="single" w:sz="4" w:space="0" w:color="auto"/>
            </w:tcBorders>
            <w:vAlign w:val="bottom"/>
          </w:tcPr>
          <w:p w14:paraId="09BD4BFA" w14:textId="77777777"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14:paraId="47F82783" w14:textId="77777777" w:rsidTr="00DF7731">
        <w:tc>
          <w:tcPr>
            <w:tcW w:w="988" w:type="dxa"/>
            <w:tcBorders>
              <w:top w:val="nil"/>
              <w:left w:val="single" w:sz="4" w:space="0" w:color="auto"/>
              <w:bottom w:val="single" w:sz="4" w:space="0" w:color="auto"/>
              <w:right w:val="single" w:sz="4" w:space="0" w:color="auto"/>
            </w:tcBorders>
            <w:vAlign w:val="bottom"/>
          </w:tcPr>
          <w:p w14:paraId="4B2767CA" w14:textId="77777777" w:rsidR="00DF7731" w:rsidRPr="003818D1" w:rsidRDefault="00DF7731" w:rsidP="00DF7731">
            <w:pPr>
              <w:pStyle w:val="5lygis"/>
              <w:jc w:val="left"/>
              <w:rPr>
                <w:b w:val="0"/>
                <w:sz w:val="24"/>
                <w:szCs w:val="24"/>
              </w:rPr>
            </w:pPr>
            <w:r w:rsidRPr="003818D1">
              <w:rPr>
                <w:b w:val="0"/>
                <w:color w:val="000000"/>
                <w:sz w:val="24"/>
                <w:szCs w:val="24"/>
              </w:rPr>
              <w:t>2.1.4</w:t>
            </w:r>
          </w:p>
        </w:tc>
        <w:tc>
          <w:tcPr>
            <w:tcW w:w="7087" w:type="dxa"/>
            <w:tcBorders>
              <w:top w:val="nil"/>
              <w:left w:val="single" w:sz="4" w:space="0" w:color="auto"/>
              <w:bottom w:val="single" w:sz="4" w:space="0" w:color="auto"/>
              <w:right w:val="single" w:sz="4" w:space="0" w:color="auto"/>
            </w:tcBorders>
            <w:vAlign w:val="bottom"/>
          </w:tcPr>
          <w:p w14:paraId="41C57BE9" w14:textId="77777777" w:rsidR="00DF7731" w:rsidRPr="003818D1" w:rsidRDefault="00DF7731" w:rsidP="00DF7731">
            <w:pPr>
              <w:pStyle w:val="5lygis"/>
              <w:jc w:val="left"/>
              <w:rPr>
                <w:b w:val="0"/>
                <w:sz w:val="24"/>
                <w:szCs w:val="24"/>
              </w:rPr>
            </w:pPr>
            <w:proofErr w:type="spellStart"/>
            <w:r w:rsidRPr="003818D1">
              <w:rPr>
                <w:b w:val="0"/>
                <w:color w:val="000000"/>
                <w:sz w:val="24"/>
                <w:szCs w:val="24"/>
              </w:rPr>
              <w:t>šlakbetonio</w:t>
            </w:r>
            <w:proofErr w:type="spellEnd"/>
          </w:p>
        </w:tc>
        <w:tc>
          <w:tcPr>
            <w:tcW w:w="1838" w:type="dxa"/>
            <w:tcBorders>
              <w:top w:val="nil"/>
              <w:left w:val="single" w:sz="4" w:space="0" w:color="auto"/>
              <w:bottom w:val="single" w:sz="4" w:space="0" w:color="auto"/>
              <w:right w:val="single" w:sz="4" w:space="0" w:color="auto"/>
            </w:tcBorders>
            <w:vAlign w:val="bottom"/>
          </w:tcPr>
          <w:p w14:paraId="502F7714" w14:textId="77777777" w:rsidR="00DF7731" w:rsidRPr="003818D1" w:rsidRDefault="00DF7731" w:rsidP="00DF7731">
            <w:pPr>
              <w:pStyle w:val="5lygis"/>
              <w:jc w:val="center"/>
              <w:rPr>
                <w:b w:val="0"/>
                <w:sz w:val="24"/>
                <w:szCs w:val="24"/>
              </w:rPr>
            </w:pPr>
            <w:r w:rsidRPr="003818D1">
              <w:rPr>
                <w:b w:val="0"/>
                <w:color w:val="000000"/>
                <w:sz w:val="24"/>
                <w:szCs w:val="24"/>
              </w:rPr>
              <w:t>70</w:t>
            </w:r>
          </w:p>
        </w:tc>
      </w:tr>
      <w:tr w:rsidR="00DF7731" w:rsidRPr="00755BDD" w14:paraId="7F8D7A4F" w14:textId="77777777" w:rsidTr="00DF7731">
        <w:tc>
          <w:tcPr>
            <w:tcW w:w="988" w:type="dxa"/>
            <w:tcBorders>
              <w:top w:val="single" w:sz="4" w:space="0" w:color="auto"/>
              <w:bottom w:val="single" w:sz="4" w:space="0" w:color="auto"/>
            </w:tcBorders>
            <w:shd w:val="clear" w:color="auto" w:fill="EEECE1" w:themeFill="background2"/>
            <w:vAlign w:val="bottom"/>
          </w:tcPr>
          <w:p w14:paraId="16109FFD" w14:textId="77777777" w:rsidR="00DF7731" w:rsidRPr="003818D1" w:rsidRDefault="00DF7731" w:rsidP="00DF7731">
            <w:pPr>
              <w:pStyle w:val="5lygis"/>
              <w:jc w:val="left"/>
              <w:rPr>
                <w:b w:val="0"/>
                <w:sz w:val="24"/>
                <w:szCs w:val="24"/>
              </w:rPr>
            </w:pPr>
            <w:r w:rsidRPr="003818D1">
              <w:rPr>
                <w:b w:val="0"/>
                <w:color w:val="000000"/>
                <w:sz w:val="24"/>
                <w:szCs w:val="24"/>
              </w:rPr>
              <w:t>3.1</w:t>
            </w:r>
          </w:p>
        </w:tc>
        <w:tc>
          <w:tcPr>
            <w:tcW w:w="7087" w:type="dxa"/>
            <w:tcBorders>
              <w:top w:val="single" w:sz="4" w:space="0" w:color="auto"/>
              <w:bottom w:val="single" w:sz="4" w:space="0" w:color="auto"/>
            </w:tcBorders>
            <w:shd w:val="clear" w:color="auto" w:fill="EEECE1" w:themeFill="background2"/>
            <w:vAlign w:val="bottom"/>
          </w:tcPr>
          <w:p w14:paraId="16D666C2" w14:textId="77777777" w:rsidR="00DF7731" w:rsidRPr="003818D1" w:rsidRDefault="00DF7731" w:rsidP="00DF7731">
            <w:pPr>
              <w:pStyle w:val="5lygis"/>
              <w:jc w:val="left"/>
              <w:rPr>
                <w:b w:val="0"/>
                <w:sz w:val="24"/>
                <w:szCs w:val="24"/>
              </w:rPr>
            </w:pPr>
            <w:r w:rsidRPr="003818D1">
              <w:rPr>
                <w:b w:val="0"/>
                <w:color w:val="000000"/>
                <w:sz w:val="24"/>
                <w:szCs w:val="24"/>
              </w:rPr>
              <w:t>Stoginė</w:t>
            </w:r>
          </w:p>
        </w:tc>
        <w:tc>
          <w:tcPr>
            <w:tcW w:w="1838" w:type="dxa"/>
            <w:tcBorders>
              <w:top w:val="single" w:sz="4" w:space="0" w:color="auto"/>
              <w:bottom w:val="single" w:sz="4" w:space="0" w:color="auto"/>
            </w:tcBorders>
            <w:shd w:val="clear" w:color="auto" w:fill="EEECE1" w:themeFill="background2"/>
            <w:vAlign w:val="bottom"/>
          </w:tcPr>
          <w:p w14:paraId="3A30DCA5" w14:textId="77777777" w:rsidR="00DF7731" w:rsidRPr="003818D1" w:rsidRDefault="00DF7731" w:rsidP="00DF7731">
            <w:pPr>
              <w:pStyle w:val="5lygis"/>
              <w:jc w:val="center"/>
              <w:rPr>
                <w:b w:val="0"/>
                <w:sz w:val="24"/>
                <w:szCs w:val="24"/>
              </w:rPr>
            </w:pPr>
          </w:p>
        </w:tc>
      </w:tr>
      <w:tr w:rsidR="00DF7731" w:rsidRPr="00755BDD" w14:paraId="58AEF8CD" w14:textId="77777777" w:rsidTr="00DF7731">
        <w:tc>
          <w:tcPr>
            <w:tcW w:w="988" w:type="dxa"/>
            <w:tcBorders>
              <w:top w:val="single" w:sz="4" w:space="0" w:color="auto"/>
              <w:left w:val="single" w:sz="4" w:space="0" w:color="auto"/>
              <w:bottom w:val="nil"/>
              <w:right w:val="single" w:sz="4" w:space="0" w:color="auto"/>
            </w:tcBorders>
            <w:vAlign w:val="bottom"/>
          </w:tcPr>
          <w:p w14:paraId="719A16C4" w14:textId="77777777" w:rsidR="00DF7731" w:rsidRPr="003818D1" w:rsidRDefault="00DF7731" w:rsidP="00DF7731">
            <w:pPr>
              <w:pStyle w:val="5lygis"/>
              <w:jc w:val="left"/>
              <w:rPr>
                <w:b w:val="0"/>
                <w:sz w:val="24"/>
                <w:szCs w:val="24"/>
              </w:rPr>
            </w:pPr>
            <w:r w:rsidRPr="003818D1">
              <w:rPr>
                <w:b w:val="0"/>
                <w:color w:val="000000"/>
                <w:sz w:val="24"/>
                <w:szCs w:val="24"/>
              </w:rPr>
              <w:lastRenderedPageBreak/>
              <w:t>3.1.1</w:t>
            </w:r>
          </w:p>
        </w:tc>
        <w:tc>
          <w:tcPr>
            <w:tcW w:w="7087" w:type="dxa"/>
            <w:tcBorders>
              <w:top w:val="single" w:sz="4" w:space="0" w:color="auto"/>
              <w:left w:val="single" w:sz="4" w:space="0" w:color="auto"/>
              <w:bottom w:val="nil"/>
              <w:right w:val="single" w:sz="4" w:space="0" w:color="auto"/>
            </w:tcBorders>
            <w:vAlign w:val="bottom"/>
          </w:tcPr>
          <w:p w14:paraId="3F6856F6" w14:textId="77777777" w:rsidR="00DF7731" w:rsidRPr="003818D1" w:rsidRDefault="00DF7731" w:rsidP="00DF7731">
            <w:pPr>
              <w:pStyle w:val="5lygis"/>
              <w:jc w:val="left"/>
              <w:rPr>
                <w:b w:val="0"/>
                <w:sz w:val="24"/>
                <w:szCs w:val="24"/>
              </w:rPr>
            </w:pPr>
            <w:r w:rsidRPr="003818D1">
              <w:rPr>
                <w:b w:val="0"/>
                <w:color w:val="000000"/>
                <w:sz w:val="24"/>
                <w:szCs w:val="24"/>
              </w:rPr>
              <w:t>plytų mūro ir stambiaplokščiai</w:t>
            </w:r>
          </w:p>
        </w:tc>
        <w:tc>
          <w:tcPr>
            <w:tcW w:w="1838" w:type="dxa"/>
            <w:tcBorders>
              <w:top w:val="single" w:sz="4" w:space="0" w:color="auto"/>
              <w:left w:val="single" w:sz="4" w:space="0" w:color="auto"/>
              <w:bottom w:val="nil"/>
              <w:right w:val="single" w:sz="4" w:space="0" w:color="auto"/>
            </w:tcBorders>
            <w:vAlign w:val="bottom"/>
          </w:tcPr>
          <w:p w14:paraId="20DCFBA7" w14:textId="77777777" w:rsidR="00DF7731" w:rsidRPr="003818D1" w:rsidRDefault="00DF7731" w:rsidP="00DF7731">
            <w:pPr>
              <w:pStyle w:val="5lygis"/>
              <w:jc w:val="center"/>
              <w:rPr>
                <w:b w:val="0"/>
                <w:sz w:val="24"/>
                <w:szCs w:val="24"/>
              </w:rPr>
            </w:pPr>
            <w:r w:rsidRPr="003818D1">
              <w:rPr>
                <w:b w:val="0"/>
                <w:color w:val="000000"/>
                <w:sz w:val="24"/>
                <w:szCs w:val="24"/>
              </w:rPr>
              <w:t>90</w:t>
            </w:r>
          </w:p>
        </w:tc>
      </w:tr>
      <w:tr w:rsidR="00DF7731" w:rsidRPr="00755BDD" w14:paraId="7F5E5D05" w14:textId="77777777" w:rsidTr="00DF7731">
        <w:tc>
          <w:tcPr>
            <w:tcW w:w="988" w:type="dxa"/>
            <w:tcBorders>
              <w:top w:val="nil"/>
              <w:left w:val="single" w:sz="4" w:space="0" w:color="auto"/>
              <w:bottom w:val="single" w:sz="4" w:space="0" w:color="auto"/>
              <w:right w:val="single" w:sz="4" w:space="0" w:color="auto"/>
            </w:tcBorders>
            <w:vAlign w:val="bottom"/>
          </w:tcPr>
          <w:p w14:paraId="4B8BC715" w14:textId="77777777" w:rsidR="00DF7731" w:rsidRPr="003818D1" w:rsidRDefault="00DF7731" w:rsidP="00DF7731">
            <w:pPr>
              <w:pStyle w:val="5lygis"/>
              <w:jc w:val="left"/>
              <w:rPr>
                <w:b w:val="0"/>
                <w:sz w:val="24"/>
                <w:szCs w:val="24"/>
              </w:rPr>
            </w:pPr>
            <w:r w:rsidRPr="003818D1">
              <w:rPr>
                <w:b w:val="0"/>
                <w:color w:val="000000"/>
                <w:sz w:val="24"/>
                <w:szCs w:val="24"/>
              </w:rPr>
              <w:t>3.1.2</w:t>
            </w:r>
          </w:p>
        </w:tc>
        <w:tc>
          <w:tcPr>
            <w:tcW w:w="7087" w:type="dxa"/>
            <w:tcBorders>
              <w:top w:val="nil"/>
              <w:left w:val="single" w:sz="4" w:space="0" w:color="auto"/>
              <w:bottom w:val="single" w:sz="4" w:space="0" w:color="auto"/>
              <w:right w:val="single" w:sz="4" w:space="0" w:color="auto"/>
            </w:tcBorders>
            <w:vAlign w:val="bottom"/>
          </w:tcPr>
          <w:p w14:paraId="4C615F13" w14:textId="77777777" w:rsidR="00DF7731" w:rsidRPr="003818D1" w:rsidRDefault="00DF7731" w:rsidP="00DF7731">
            <w:pPr>
              <w:pStyle w:val="5lygis"/>
              <w:jc w:val="left"/>
              <w:rPr>
                <w:b w:val="0"/>
                <w:sz w:val="24"/>
                <w:szCs w:val="24"/>
              </w:rPr>
            </w:pPr>
            <w:r w:rsidRPr="003818D1">
              <w:rPr>
                <w:b w:val="0"/>
                <w:color w:val="000000"/>
                <w:sz w:val="24"/>
                <w:szCs w:val="24"/>
              </w:rPr>
              <w:t>metalo konstrukcijų</w:t>
            </w:r>
          </w:p>
        </w:tc>
        <w:tc>
          <w:tcPr>
            <w:tcW w:w="1838" w:type="dxa"/>
            <w:tcBorders>
              <w:top w:val="nil"/>
              <w:left w:val="single" w:sz="4" w:space="0" w:color="auto"/>
              <w:bottom w:val="single" w:sz="4" w:space="0" w:color="auto"/>
              <w:right w:val="single" w:sz="4" w:space="0" w:color="auto"/>
            </w:tcBorders>
            <w:vAlign w:val="bottom"/>
          </w:tcPr>
          <w:p w14:paraId="4E892BB3" w14:textId="77777777"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14:paraId="23BDA255" w14:textId="77777777" w:rsidTr="00DF7731">
        <w:tc>
          <w:tcPr>
            <w:tcW w:w="988" w:type="dxa"/>
            <w:tcBorders>
              <w:top w:val="single" w:sz="4" w:space="0" w:color="auto"/>
              <w:bottom w:val="single" w:sz="4" w:space="0" w:color="auto"/>
            </w:tcBorders>
            <w:shd w:val="clear" w:color="auto" w:fill="EEECE1" w:themeFill="background2"/>
            <w:vAlign w:val="bottom"/>
          </w:tcPr>
          <w:p w14:paraId="622397B4" w14:textId="77777777" w:rsidR="00DF7731" w:rsidRPr="003818D1" w:rsidRDefault="00DF7731" w:rsidP="00DF7731">
            <w:pPr>
              <w:pStyle w:val="5lygis"/>
              <w:jc w:val="left"/>
              <w:rPr>
                <w:b w:val="0"/>
                <w:sz w:val="24"/>
                <w:szCs w:val="24"/>
              </w:rPr>
            </w:pPr>
            <w:r w:rsidRPr="003818D1">
              <w:rPr>
                <w:b w:val="0"/>
                <w:color w:val="000000"/>
                <w:sz w:val="24"/>
                <w:szCs w:val="24"/>
              </w:rPr>
              <w:t>4.1</w:t>
            </w:r>
          </w:p>
        </w:tc>
        <w:tc>
          <w:tcPr>
            <w:tcW w:w="7087" w:type="dxa"/>
            <w:tcBorders>
              <w:top w:val="single" w:sz="4" w:space="0" w:color="auto"/>
              <w:bottom w:val="single" w:sz="4" w:space="0" w:color="auto"/>
            </w:tcBorders>
            <w:shd w:val="clear" w:color="auto" w:fill="EEECE1" w:themeFill="background2"/>
            <w:vAlign w:val="bottom"/>
          </w:tcPr>
          <w:p w14:paraId="0A7FBD38" w14:textId="77777777" w:rsidR="00DF7731" w:rsidRPr="003818D1" w:rsidRDefault="00DF7731" w:rsidP="00DF7731">
            <w:pPr>
              <w:pStyle w:val="5lygis"/>
              <w:jc w:val="left"/>
              <w:rPr>
                <w:b w:val="0"/>
                <w:sz w:val="24"/>
                <w:szCs w:val="24"/>
              </w:rPr>
            </w:pPr>
            <w:r w:rsidRPr="003818D1">
              <w:rPr>
                <w:b w:val="0"/>
                <w:color w:val="000000"/>
                <w:sz w:val="24"/>
                <w:szCs w:val="24"/>
              </w:rPr>
              <w:t>Automobilių plovykla su įranga</w:t>
            </w:r>
          </w:p>
        </w:tc>
        <w:tc>
          <w:tcPr>
            <w:tcW w:w="1838" w:type="dxa"/>
            <w:tcBorders>
              <w:top w:val="single" w:sz="4" w:space="0" w:color="auto"/>
              <w:bottom w:val="single" w:sz="4" w:space="0" w:color="auto"/>
            </w:tcBorders>
            <w:shd w:val="clear" w:color="auto" w:fill="EEECE1" w:themeFill="background2"/>
            <w:vAlign w:val="bottom"/>
          </w:tcPr>
          <w:p w14:paraId="618AC53D" w14:textId="77777777" w:rsidR="00DF7731" w:rsidRPr="003818D1" w:rsidRDefault="00DF7731" w:rsidP="00DF7731">
            <w:pPr>
              <w:pStyle w:val="5lygis"/>
              <w:jc w:val="center"/>
              <w:rPr>
                <w:b w:val="0"/>
                <w:sz w:val="24"/>
                <w:szCs w:val="24"/>
              </w:rPr>
            </w:pPr>
          </w:p>
        </w:tc>
      </w:tr>
      <w:tr w:rsidR="00DF7731" w:rsidRPr="00755BDD" w14:paraId="20B81AE7" w14:textId="77777777" w:rsidTr="00DF7731">
        <w:tc>
          <w:tcPr>
            <w:tcW w:w="988" w:type="dxa"/>
            <w:tcBorders>
              <w:top w:val="single" w:sz="4" w:space="0" w:color="auto"/>
              <w:left w:val="single" w:sz="4" w:space="0" w:color="auto"/>
              <w:bottom w:val="nil"/>
              <w:right w:val="single" w:sz="4" w:space="0" w:color="auto"/>
            </w:tcBorders>
            <w:vAlign w:val="bottom"/>
          </w:tcPr>
          <w:p w14:paraId="3D09634E" w14:textId="77777777" w:rsidR="00DF7731" w:rsidRPr="003818D1" w:rsidRDefault="00DF7731" w:rsidP="00DF7731">
            <w:pPr>
              <w:pStyle w:val="5lygis"/>
              <w:jc w:val="left"/>
              <w:rPr>
                <w:b w:val="0"/>
                <w:sz w:val="24"/>
                <w:szCs w:val="24"/>
              </w:rPr>
            </w:pPr>
            <w:r w:rsidRPr="003818D1">
              <w:rPr>
                <w:b w:val="0"/>
                <w:color w:val="000000"/>
                <w:sz w:val="24"/>
                <w:szCs w:val="24"/>
              </w:rPr>
              <w:t>4.1.1</w:t>
            </w:r>
          </w:p>
        </w:tc>
        <w:tc>
          <w:tcPr>
            <w:tcW w:w="7087" w:type="dxa"/>
            <w:tcBorders>
              <w:top w:val="single" w:sz="4" w:space="0" w:color="auto"/>
              <w:left w:val="single" w:sz="4" w:space="0" w:color="auto"/>
              <w:bottom w:val="nil"/>
              <w:right w:val="single" w:sz="4" w:space="0" w:color="auto"/>
            </w:tcBorders>
            <w:vAlign w:val="bottom"/>
          </w:tcPr>
          <w:p w14:paraId="2C338BAB" w14:textId="77777777" w:rsidR="00DF7731" w:rsidRPr="003818D1" w:rsidRDefault="00DF7731" w:rsidP="00DF7731">
            <w:pPr>
              <w:pStyle w:val="5lygis"/>
              <w:jc w:val="left"/>
              <w:rPr>
                <w:b w:val="0"/>
                <w:sz w:val="24"/>
                <w:szCs w:val="24"/>
              </w:rPr>
            </w:pPr>
            <w:r w:rsidRPr="003818D1">
              <w:rPr>
                <w:b w:val="0"/>
                <w:color w:val="000000"/>
                <w:sz w:val="24"/>
                <w:szCs w:val="24"/>
              </w:rPr>
              <w:t>plytų mūro</w:t>
            </w:r>
          </w:p>
        </w:tc>
        <w:tc>
          <w:tcPr>
            <w:tcW w:w="1838" w:type="dxa"/>
            <w:tcBorders>
              <w:top w:val="single" w:sz="4" w:space="0" w:color="auto"/>
              <w:left w:val="single" w:sz="4" w:space="0" w:color="auto"/>
              <w:bottom w:val="nil"/>
              <w:right w:val="single" w:sz="4" w:space="0" w:color="auto"/>
            </w:tcBorders>
            <w:vAlign w:val="bottom"/>
          </w:tcPr>
          <w:p w14:paraId="5081DAEA" w14:textId="77777777"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14:paraId="1D894B44" w14:textId="77777777" w:rsidTr="00DF7731">
        <w:tc>
          <w:tcPr>
            <w:tcW w:w="988" w:type="dxa"/>
            <w:tcBorders>
              <w:top w:val="nil"/>
              <w:left w:val="single" w:sz="4" w:space="0" w:color="auto"/>
              <w:bottom w:val="single" w:sz="4" w:space="0" w:color="auto"/>
              <w:right w:val="single" w:sz="4" w:space="0" w:color="auto"/>
            </w:tcBorders>
            <w:vAlign w:val="bottom"/>
          </w:tcPr>
          <w:p w14:paraId="51ECC5DE" w14:textId="77777777" w:rsidR="00DF7731" w:rsidRPr="003818D1" w:rsidRDefault="00DF7731" w:rsidP="00DF7731">
            <w:pPr>
              <w:pStyle w:val="5lygis"/>
              <w:jc w:val="left"/>
              <w:rPr>
                <w:b w:val="0"/>
                <w:sz w:val="24"/>
                <w:szCs w:val="24"/>
              </w:rPr>
            </w:pPr>
            <w:r w:rsidRPr="003818D1">
              <w:rPr>
                <w:b w:val="0"/>
                <w:color w:val="000000"/>
                <w:sz w:val="24"/>
                <w:szCs w:val="24"/>
              </w:rPr>
              <w:t>4.1.2</w:t>
            </w:r>
          </w:p>
        </w:tc>
        <w:tc>
          <w:tcPr>
            <w:tcW w:w="7087" w:type="dxa"/>
            <w:tcBorders>
              <w:top w:val="nil"/>
              <w:left w:val="single" w:sz="4" w:space="0" w:color="auto"/>
              <w:bottom w:val="single" w:sz="4" w:space="0" w:color="auto"/>
              <w:right w:val="single" w:sz="4" w:space="0" w:color="auto"/>
            </w:tcBorders>
            <w:vAlign w:val="bottom"/>
          </w:tcPr>
          <w:p w14:paraId="036FA719" w14:textId="77777777" w:rsidR="00DF7731" w:rsidRPr="003818D1" w:rsidRDefault="00DF7731" w:rsidP="00DF7731">
            <w:pPr>
              <w:pStyle w:val="5lygis"/>
              <w:jc w:val="left"/>
              <w:rPr>
                <w:b w:val="0"/>
                <w:sz w:val="24"/>
                <w:szCs w:val="24"/>
              </w:rPr>
            </w:pPr>
            <w:r w:rsidRPr="003818D1">
              <w:rPr>
                <w:b w:val="0"/>
                <w:color w:val="000000"/>
                <w:sz w:val="24"/>
                <w:szCs w:val="24"/>
              </w:rPr>
              <w:t>gelžbetonio plokščių</w:t>
            </w:r>
          </w:p>
        </w:tc>
        <w:tc>
          <w:tcPr>
            <w:tcW w:w="1838" w:type="dxa"/>
            <w:tcBorders>
              <w:top w:val="nil"/>
              <w:left w:val="single" w:sz="4" w:space="0" w:color="auto"/>
              <w:bottom w:val="single" w:sz="4" w:space="0" w:color="auto"/>
              <w:right w:val="single" w:sz="4" w:space="0" w:color="auto"/>
            </w:tcBorders>
            <w:vAlign w:val="bottom"/>
          </w:tcPr>
          <w:p w14:paraId="6D6A2E90" w14:textId="77777777"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14:paraId="3279FA5B" w14:textId="77777777" w:rsidTr="00DF7731">
        <w:tc>
          <w:tcPr>
            <w:tcW w:w="988" w:type="dxa"/>
            <w:tcBorders>
              <w:top w:val="single" w:sz="4" w:space="0" w:color="auto"/>
            </w:tcBorders>
            <w:shd w:val="clear" w:color="auto" w:fill="EEECE1" w:themeFill="background2"/>
            <w:vAlign w:val="bottom"/>
          </w:tcPr>
          <w:p w14:paraId="37193A68" w14:textId="77777777" w:rsidR="00DF7731" w:rsidRPr="003818D1" w:rsidRDefault="00DF7731" w:rsidP="00DF7731">
            <w:pPr>
              <w:pStyle w:val="5lygis"/>
              <w:jc w:val="left"/>
              <w:rPr>
                <w:b w:val="0"/>
                <w:sz w:val="24"/>
                <w:szCs w:val="24"/>
              </w:rPr>
            </w:pPr>
            <w:r w:rsidRPr="003818D1">
              <w:rPr>
                <w:b w:val="0"/>
                <w:color w:val="000000"/>
                <w:sz w:val="24"/>
                <w:szCs w:val="24"/>
              </w:rPr>
              <w:t>5</w:t>
            </w:r>
          </w:p>
        </w:tc>
        <w:tc>
          <w:tcPr>
            <w:tcW w:w="7087" w:type="dxa"/>
            <w:tcBorders>
              <w:top w:val="single" w:sz="4" w:space="0" w:color="auto"/>
            </w:tcBorders>
            <w:shd w:val="clear" w:color="auto" w:fill="EEECE1" w:themeFill="background2"/>
            <w:vAlign w:val="bottom"/>
          </w:tcPr>
          <w:p w14:paraId="5DE2854A" w14:textId="77777777" w:rsidR="00DF7731" w:rsidRPr="003818D1" w:rsidRDefault="00DF7731" w:rsidP="00DF7731">
            <w:pPr>
              <w:pStyle w:val="5lygis"/>
              <w:jc w:val="left"/>
              <w:rPr>
                <w:b w:val="0"/>
                <w:sz w:val="24"/>
                <w:szCs w:val="24"/>
              </w:rPr>
            </w:pPr>
            <w:r w:rsidRPr="003818D1">
              <w:rPr>
                <w:b w:val="0"/>
                <w:color w:val="000000"/>
                <w:sz w:val="24"/>
                <w:szCs w:val="24"/>
              </w:rPr>
              <w:t xml:space="preserve"> MAITINIMO PASKIRTIES</w:t>
            </w:r>
          </w:p>
        </w:tc>
        <w:tc>
          <w:tcPr>
            <w:tcW w:w="1838" w:type="dxa"/>
            <w:tcBorders>
              <w:top w:val="single" w:sz="4" w:space="0" w:color="auto"/>
            </w:tcBorders>
            <w:shd w:val="clear" w:color="auto" w:fill="EEECE1" w:themeFill="background2"/>
            <w:vAlign w:val="bottom"/>
          </w:tcPr>
          <w:p w14:paraId="56205C18" w14:textId="77777777" w:rsidR="00DF7731" w:rsidRPr="003818D1" w:rsidRDefault="00DF7731" w:rsidP="00DF7731">
            <w:pPr>
              <w:pStyle w:val="5lygis"/>
              <w:jc w:val="center"/>
              <w:rPr>
                <w:b w:val="0"/>
                <w:sz w:val="24"/>
                <w:szCs w:val="24"/>
              </w:rPr>
            </w:pPr>
          </w:p>
        </w:tc>
      </w:tr>
      <w:tr w:rsidR="00DF7731" w:rsidRPr="00755BDD" w14:paraId="7AD6A857" w14:textId="77777777" w:rsidTr="00DF7731">
        <w:tc>
          <w:tcPr>
            <w:tcW w:w="988" w:type="dxa"/>
            <w:tcBorders>
              <w:bottom w:val="single" w:sz="4" w:space="0" w:color="auto"/>
            </w:tcBorders>
            <w:shd w:val="clear" w:color="auto" w:fill="EEECE1" w:themeFill="background2"/>
            <w:vAlign w:val="bottom"/>
          </w:tcPr>
          <w:p w14:paraId="0C8655A5" w14:textId="77777777" w:rsidR="00DF7731" w:rsidRPr="003818D1" w:rsidRDefault="00DF7731" w:rsidP="00DF7731">
            <w:pPr>
              <w:pStyle w:val="5lygis"/>
              <w:jc w:val="left"/>
              <w:rPr>
                <w:b w:val="0"/>
                <w:sz w:val="24"/>
                <w:szCs w:val="24"/>
              </w:rPr>
            </w:pPr>
            <w:r w:rsidRPr="003818D1">
              <w:rPr>
                <w:b w:val="0"/>
                <w:color w:val="000000"/>
                <w:sz w:val="24"/>
                <w:szCs w:val="24"/>
              </w:rPr>
              <w:t>5.1</w:t>
            </w:r>
          </w:p>
        </w:tc>
        <w:tc>
          <w:tcPr>
            <w:tcW w:w="7087" w:type="dxa"/>
            <w:tcBorders>
              <w:bottom w:val="single" w:sz="4" w:space="0" w:color="auto"/>
            </w:tcBorders>
            <w:shd w:val="clear" w:color="auto" w:fill="EEECE1" w:themeFill="background2"/>
            <w:vAlign w:val="bottom"/>
          </w:tcPr>
          <w:p w14:paraId="18905397" w14:textId="77777777" w:rsidR="00DF7731" w:rsidRPr="003818D1" w:rsidRDefault="00DF7731" w:rsidP="00DF7731">
            <w:pPr>
              <w:pStyle w:val="5lygis"/>
              <w:jc w:val="left"/>
              <w:rPr>
                <w:b w:val="0"/>
                <w:sz w:val="24"/>
                <w:szCs w:val="24"/>
              </w:rPr>
            </w:pPr>
            <w:r w:rsidRPr="003818D1">
              <w:rPr>
                <w:b w:val="0"/>
                <w:color w:val="000000"/>
                <w:sz w:val="24"/>
                <w:szCs w:val="24"/>
              </w:rPr>
              <w:t>Restoranai, kavinės, barai</w:t>
            </w:r>
          </w:p>
        </w:tc>
        <w:tc>
          <w:tcPr>
            <w:tcW w:w="1838" w:type="dxa"/>
            <w:tcBorders>
              <w:bottom w:val="single" w:sz="4" w:space="0" w:color="auto"/>
            </w:tcBorders>
            <w:shd w:val="clear" w:color="auto" w:fill="EEECE1" w:themeFill="background2"/>
            <w:vAlign w:val="bottom"/>
          </w:tcPr>
          <w:p w14:paraId="73E3879E" w14:textId="77777777" w:rsidR="00DF7731" w:rsidRPr="003818D1" w:rsidRDefault="00DF7731" w:rsidP="00DF7731">
            <w:pPr>
              <w:pStyle w:val="5lygis"/>
              <w:jc w:val="center"/>
              <w:rPr>
                <w:b w:val="0"/>
                <w:sz w:val="24"/>
                <w:szCs w:val="24"/>
              </w:rPr>
            </w:pPr>
          </w:p>
        </w:tc>
      </w:tr>
      <w:tr w:rsidR="00DF7731" w:rsidRPr="00755BDD" w14:paraId="74AF75A5" w14:textId="77777777" w:rsidTr="00DF7731">
        <w:tc>
          <w:tcPr>
            <w:tcW w:w="988" w:type="dxa"/>
            <w:tcBorders>
              <w:top w:val="single" w:sz="4" w:space="0" w:color="auto"/>
              <w:left w:val="single" w:sz="4" w:space="0" w:color="auto"/>
              <w:bottom w:val="nil"/>
              <w:right w:val="single" w:sz="4" w:space="0" w:color="auto"/>
            </w:tcBorders>
            <w:vAlign w:val="bottom"/>
          </w:tcPr>
          <w:p w14:paraId="1804F9D5" w14:textId="77777777" w:rsidR="00DF7731" w:rsidRPr="003818D1" w:rsidRDefault="00DF7731" w:rsidP="00DF7731">
            <w:pPr>
              <w:pStyle w:val="5lygis"/>
              <w:jc w:val="left"/>
              <w:rPr>
                <w:b w:val="0"/>
                <w:sz w:val="24"/>
                <w:szCs w:val="24"/>
              </w:rPr>
            </w:pPr>
            <w:r w:rsidRPr="003818D1">
              <w:rPr>
                <w:b w:val="0"/>
                <w:color w:val="000000"/>
                <w:sz w:val="24"/>
                <w:szCs w:val="24"/>
              </w:rPr>
              <w:t>5.1.1</w:t>
            </w:r>
          </w:p>
        </w:tc>
        <w:tc>
          <w:tcPr>
            <w:tcW w:w="7087" w:type="dxa"/>
            <w:tcBorders>
              <w:top w:val="single" w:sz="4" w:space="0" w:color="auto"/>
              <w:left w:val="single" w:sz="4" w:space="0" w:color="auto"/>
              <w:bottom w:val="nil"/>
              <w:right w:val="single" w:sz="4" w:space="0" w:color="auto"/>
            </w:tcBorders>
            <w:vAlign w:val="bottom"/>
          </w:tcPr>
          <w:p w14:paraId="11F12D55" w14:textId="77777777" w:rsidR="00DF7731" w:rsidRPr="003818D1" w:rsidRDefault="00DF7731" w:rsidP="00DF7731">
            <w:pPr>
              <w:pStyle w:val="5lygis"/>
              <w:jc w:val="left"/>
              <w:rPr>
                <w:b w:val="0"/>
                <w:sz w:val="24"/>
                <w:szCs w:val="24"/>
              </w:rPr>
            </w:pPr>
            <w:r w:rsidRPr="003818D1">
              <w:rPr>
                <w:b w:val="0"/>
                <w:color w:val="000000"/>
                <w:sz w:val="24"/>
                <w:szCs w:val="24"/>
              </w:rPr>
              <w:t>plytų mūro ir stambiaplokštės</w:t>
            </w:r>
          </w:p>
        </w:tc>
        <w:tc>
          <w:tcPr>
            <w:tcW w:w="1838" w:type="dxa"/>
            <w:tcBorders>
              <w:top w:val="single" w:sz="4" w:space="0" w:color="auto"/>
              <w:left w:val="single" w:sz="4" w:space="0" w:color="auto"/>
              <w:bottom w:val="nil"/>
              <w:right w:val="single" w:sz="4" w:space="0" w:color="auto"/>
            </w:tcBorders>
            <w:vAlign w:val="bottom"/>
          </w:tcPr>
          <w:p w14:paraId="6C64DE42" w14:textId="77777777" w:rsidR="00DF7731" w:rsidRPr="003818D1" w:rsidRDefault="00DF7731" w:rsidP="00DF7731">
            <w:pPr>
              <w:pStyle w:val="5lygis"/>
              <w:jc w:val="center"/>
              <w:rPr>
                <w:b w:val="0"/>
                <w:sz w:val="24"/>
                <w:szCs w:val="24"/>
              </w:rPr>
            </w:pPr>
            <w:r w:rsidRPr="003818D1">
              <w:rPr>
                <w:b w:val="0"/>
                <w:color w:val="000000"/>
                <w:sz w:val="24"/>
                <w:szCs w:val="24"/>
              </w:rPr>
              <w:t>100</w:t>
            </w:r>
          </w:p>
        </w:tc>
      </w:tr>
      <w:tr w:rsidR="00DF7731" w:rsidRPr="00755BDD" w14:paraId="0A68D73F" w14:textId="77777777" w:rsidTr="00DF7731">
        <w:tc>
          <w:tcPr>
            <w:tcW w:w="988" w:type="dxa"/>
            <w:tcBorders>
              <w:top w:val="nil"/>
              <w:left w:val="single" w:sz="4" w:space="0" w:color="auto"/>
              <w:bottom w:val="nil"/>
              <w:right w:val="single" w:sz="4" w:space="0" w:color="auto"/>
            </w:tcBorders>
            <w:vAlign w:val="bottom"/>
          </w:tcPr>
          <w:p w14:paraId="0A413BE6" w14:textId="77777777" w:rsidR="00DF7731" w:rsidRPr="003818D1" w:rsidRDefault="00DF7731" w:rsidP="00DF7731">
            <w:pPr>
              <w:pStyle w:val="5lygis"/>
              <w:jc w:val="left"/>
              <w:rPr>
                <w:b w:val="0"/>
                <w:sz w:val="24"/>
                <w:szCs w:val="24"/>
              </w:rPr>
            </w:pPr>
            <w:r w:rsidRPr="003818D1">
              <w:rPr>
                <w:b w:val="0"/>
                <w:color w:val="000000"/>
                <w:sz w:val="24"/>
                <w:szCs w:val="24"/>
              </w:rPr>
              <w:t>5.1.2</w:t>
            </w:r>
          </w:p>
        </w:tc>
        <w:tc>
          <w:tcPr>
            <w:tcW w:w="7087" w:type="dxa"/>
            <w:tcBorders>
              <w:top w:val="nil"/>
              <w:left w:val="single" w:sz="4" w:space="0" w:color="auto"/>
              <w:bottom w:val="nil"/>
              <w:right w:val="single" w:sz="4" w:space="0" w:color="auto"/>
            </w:tcBorders>
            <w:vAlign w:val="bottom"/>
          </w:tcPr>
          <w:p w14:paraId="03A38AE6" w14:textId="77777777" w:rsidR="00DF7731" w:rsidRPr="003818D1" w:rsidRDefault="00DF7731" w:rsidP="00DF7731">
            <w:pPr>
              <w:pStyle w:val="5lygis"/>
              <w:jc w:val="left"/>
              <w:rPr>
                <w:b w:val="0"/>
                <w:sz w:val="24"/>
                <w:szCs w:val="24"/>
              </w:rPr>
            </w:pPr>
            <w:r w:rsidRPr="003818D1">
              <w:rPr>
                <w:b w:val="0"/>
                <w:color w:val="000000"/>
                <w:sz w:val="24"/>
                <w:szCs w:val="24"/>
              </w:rPr>
              <w:t>mediniai su karkasu</w:t>
            </w:r>
          </w:p>
        </w:tc>
        <w:tc>
          <w:tcPr>
            <w:tcW w:w="1838" w:type="dxa"/>
            <w:tcBorders>
              <w:top w:val="nil"/>
              <w:left w:val="single" w:sz="4" w:space="0" w:color="auto"/>
              <w:bottom w:val="nil"/>
              <w:right w:val="single" w:sz="4" w:space="0" w:color="auto"/>
            </w:tcBorders>
            <w:vAlign w:val="bottom"/>
          </w:tcPr>
          <w:p w14:paraId="341450B4" w14:textId="77777777" w:rsidR="00DF7731" w:rsidRPr="003818D1" w:rsidRDefault="00DF7731" w:rsidP="00DF7731">
            <w:pPr>
              <w:pStyle w:val="5lygis"/>
              <w:jc w:val="center"/>
              <w:rPr>
                <w:b w:val="0"/>
                <w:sz w:val="24"/>
                <w:szCs w:val="24"/>
              </w:rPr>
            </w:pPr>
            <w:r w:rsidRPr="003818D1">
              <w:rPr>
                <w:b w:val="0"/>
                <w:color w:val="000000"/>
                <w:sz w:val="24"/>
                <w:szCs w:val="24"/>
              </w:rPr>
              <w:t>40</w:t>
            </w:r>
          </w:p>
        </w:tc>
      </w:tr>
      <w:tr w:rsidR="00DF7731" w:rsidRPr="00755BDD" w14:paraId="3BBED3B3" w14:textId="77777777" w:rsidTr="00DF7731">
        <w:tc>
          <w:tcPr>
            <w:tcW w:w="988" w:type="dxa"/>
            <w:tcBorders>
              <w:top w:val="nil"/>
              <w:left w:val="single" w:sz="4" w:space="0" w:color="auto"/>
              <w:bottom w:val="single" w:sz="4" w:space="0" w:color="auto"/>
              <w:right w:val="single" w:sz="4" w:space="0" w:color="auto"/>
            </w:tcBorders>
            <w:vAlign w:val="bottom"/>
          </w:tcPr>
          <w:p w14:paraId="731634CB" w14:textId="77777777" w:rsidR="00DF7731" w:rsidRPr="003818D1" w:rsidRDefault="00DF7731" w:rsidP="00DF7731">
            <w:pPr>
              <w:pStyle w:val="5lygis"/>
              <w:jc w:val="left"/>
              <w:rPr>
                <w:b w:val="0"/>
                <w:sz w:val="24"/>
                <w:szCs w:val="24"/>
              </w:rPr>
            </w:pPr>
            <w:r w:rsidRPr="003818D1">
              <w:rPr>
                <w:b w:val="0"/>
                <w:color w:val="000000"/>
                <w:sz w:val="24"/>
                <w:szCs w:val="24"/>
              </w:rPr>
              <w:t>5.1.3</w:t>
            </w:r>
          </w:p>
        </w:tc>
        <w:tc>
          <w:tcPr>
            <w:tcW w:w="7087" w:type="dxa"/>
            <w:tcBorders>
              <w:top w:val="nil"/>
              <w:left w:val="single" w:sz="4" w:space="0" w:color="auto"/>
              <w:bottom w:val="single" w:sz="4" w:space="0" w:color="auto"/>
              <w:right w:val="single" w:sz="4" w:space="0" w:color="auto"/>
            </w:tcBorders>
            <w:vAlign w:val="bottom"/>
          </w:tcPr>
          <w:p w14:paraId="35F456B1" w14:textId="77777777" w:rsidR="00DF7731" w:rsidRPr="003818D1" w:rsidRDefault="00DF7731" w:rsidP="00DF7731">
            <w:pPr>
              <w:pStyle w:val="5lygis"/>
              <w:jc w:val="left"/>
              <w:rPr>
                <w:b w:val="0"/>
                <w:sz w:val="24"/>
                <w:szCs w:val="24"/>
              </w:rPr>
            </w:pPr>
            <w:r w:rsidRPr="003818D1">
              <w:rPr>
                <w:b w:val="0"/>
                <w:color w:val="000000"/>
                <w:sz w:val="24"/>
                <w:szCs w:val="24"/>
              </w:rPr>
              <w:t>mediniai apmūryti</w:t>
            </w:r>
          </w:p>
        </w:tc>
        <w:tc>
          <w:tcPr>
            <w:tcW w:w="1838" w:type="dxa"/>
            <w:tcBorders>
              <w:top w:val="nil"/>
              <w:left w:val="single" w:sz="4" w:space="0" w:color="auto"/>
              <w:bottom w:val="single" w:sz="4" w:space="0" w:color="auto"/>
              <w:right w:val="single" w:sz="4" w:space="0" w:color="auto"/>
            </w:tcBorders>
            <w:vAlign w:val="bottom"/>
          </w:tcPr>
          <w:p w14:paraId="79AEA362" w14:textId="77777777"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14:paraId="2C9517C9" w14:textId="77777777" w:rsidTr="00DF7731">
        <w:tc>
          <w:tcPr>
            <w:tcW w:w="988" w:type="dxa"/>
            <w:tcBorders>
              <w:top w:val="single" w:sz="4" w:space="0" w:color="auto"/>
            </w:tcBorders>
            <w:shd w:val="clear" w:color="auto" w:fill="EEECE1" w:themeFill="background2"/>
            <w:vAlign w:val="bottom"/>
          </w:tcPr>
          <w:p w14:paraId="22CC3F7D" w14:textId="77777777" w:rsidR="00DF7731" w:rsidRPr="003818D1" w:rsidRDefault="00DF7731" w:rsidP="00DF7731">
            <w:pPr>
              <w:pStyle w:val="5lygis"/>
              <w:jc w:val="left"/>
              <w:rPr>
                <w:b w:val="0"/>
                <w:sz w:val="24"/>
                <w:szCs w:val="24"/>
              </w:rPr>
            </w:pPr>
            <w:r w:rsidRPr="003818D1">
              <w:rPr>
                <w:b w:val="0"/>
                <w:color w:val="000000"/>
                <w:sz w:val="24"/>
                <w:szCs w:val="24"/>
              </w:rPr>
              <w:t>6</w:t>
            </w:r>
          </w:p>
        </w:tc>
        <w:tc>
          <w:tcPr>
            <w:tcW w:w="7087" w:type="dxa"/>
            <w:tcBorders>
              <w:top w:val="single" w:sz="4" w:space="0" w:color="auto"/>
            </w:tcBorders>
            <w:shd w:val="clear" w:color="auto" w:fill="EEECE1" w:themeFill="background2"/>
            <w:vAlign w:val="bottom"/>
          </w:tcPr>
          <w:p w14:paraId="10AC6080" w14:textId="77777777" w:rsidR="00DF7731" w:rsidRPr="003818D1" w:rsidRDefault="00DF7731" w:rsidP="00DF7731">
            <w:pPr>
              <w:pStyle w:val="5lygis"/>
              <w:jc w:val="left"/>
              <w:rPr>
                <w:b w:val="0"/>
                <w:sz w:val="24"/>
                <w:szCs w:val="24"/>
              </w:rPr>
            </w:pPr>
            <w:r w:rsidRPr="003818D1">
              <w:rPr>
                <w:b w:val="0"/>
                <w:color w:val="000000"/>
                <w:sz w:val="24"/>
                <w:szCs w:val="24"/>
              </w:rPr>
              <w:t>GAMYBOS, PRAMONĖS PASKIRTIES</w:t>
            </w:r>
          </w:p>
        </w:tc>
        <w:tc>
          <w:tcPr>
            <w:tcW w:w="1838" w:type="dxa"/>
            <w:tcBorders>
              <w:top w:val="single" w:sz="4" w:space="0" w:color="auto"/>
            </w:tcBorders>
            <w:shd w:val="clear" w:color="auto" w:fill="EEECE1" w:themeFill="background2"/>
            <w:vAlign w:val="bottom"/>
          </w:tcPr>
          <w:p w14:paraId="3FFEC9EB" w14:textId="77777777" w:rsidR="00DF7731" w:rsidRPr="003818D1" w:rsidRDefault="00DF7731" w:rsidP="00DF7731">
            <w:pPr>
              <w:pStyle w:val="5lygis"/>
              <w:jc w:val="center"/>
              <w:rPr>
                <w:b w:val="0"/>
                <w:sz w:val="24"/>
                <w:szCs w:val="24"/>
              </w:rPr>
            </w:pPr>
          </w:p>
        </w:tc>
      </w:tr>
      <w:tr w:rsidR="00DF7731" w:rsidRPr="00755BDD" w14:paraId="7EF29545" w14:textId="77777777" w:rsidTr="00DF7731">
        <w:tc>
          <w:tcPr>
            <w:tcW w:w="988" w:type="dxa"/>
            <w:tcBorders>
              <w:bottom w:val="single" w:sz="4" w:space="0" w:color="auto"/>
            </w:tcBorders>
            <w:shd w:val="clear" w:color="auto" w:fill="EEECE1" w:themeFill="background2"/>
            <w:vAlign w:val="bottom"/>
          </w:tcPr>
          <w:p w14:paraId="6EBE4492" w14:textId="77777777" w:rsidR="00DF7731" w:rsidRPr="003818D1" w:rsidRDefault="00DF7731" w:rsidP="00DF7731">
            <w:pPr>
              <w:pStyle w:val="5lygis"/>
              <w:jc w:val="left"/>
              <w:rPr>
                <w:b w:val="0"/>
                <w:sz w:val="24"/>
                <w:szCs w:val="24"/>
              </w:rPr>
            </w:pPr>
            <w:r w:rsidRPr="003818D1">
              <w:rPr>
                <w:b w:val="0"/>
                <w:color w:val="000000"/>
                <w:sz w:val="24"/>
                <w:szCs w:val="24"/>
              </w:rPr>
              <w:t>6.1</w:t>
            </w:r>
          </w:p>
        </w:tc>
        <w:tc>
          <w:tcPr>
            <w:tcW w:w="7087" w:type="dxa"/>
            <w:tcBorders>
              <w:bottom w:val="single" w:sz="4" w:space="0" w:color="auto"/>
            </w:tcBorders>
            <w:shd w:val="clear" w:color="auto" w:fill="EEECE1" w:themeFill="background2"/>
            <w:vAlign w:val="bottom"/>
          </w:tcPr>
          <w:p w14:paraId="14598AFB" w14:textId="77777777" w:rsidR="00DF7731" w:rsidRPr="003818D1" w:rsidRDefault="00DF7731" w:rsidP="00DF7731">
            <w:pPr>
              <w:pStyle w:val="5lygis"/>
              <w:jc w:val="left"/>
              <w:rPr>
                <w:b w:val="0"/>
                <w:sz w:val="24"/>
                <w:szCs w:val="24"/>
              </w:rPr>
            </w:pPr>
            <w:r w:rsidRPr="003818D1">
              <w:rPr>
                <w:b w:val="0"/>
                <w:color w:val="000000"/>
                <w:sz w:val="24"/>
                <w:szCs w:val="24"/>
              </w:rPr>
              <w:t>Dirbtuvės</w:t>
            </w:r>
          </w:p>
        </w:tc>
        <w:tc>
          <w:tcPr>
            <w:tcW w:w="1838" w:type="dxa"/>
            <w:tcBorders>
              <w:bottom w:val="single" w:sz="4" w:space="0" w:color="auto"/>
            </w:tcBorders>
            <w:shd w:val="clear" w:color="auto" w:fill="EEECE1" w:themeFill="background2"/>
            <w:vAlign w:val="bottom"/>
          </w:tcPr>
          <w:p w14:paraId="4A356F10" w14:textId="77777777" w:rsidR="00DF7731" w:rsidRPr="003818D1" w:rsidRDefault="00DF7731" w:rsidP="00DF7731">
            <w:pPr>
              <w:pStyle w:val="5lygis"/>
              <w:jc w:val="center"/>
              <w:rPr>
                <w:b w:val="0"/>
                <w:sz w:val="24"/>
                <w:szCs w:val="24"/>
              </w:rPr>
            </w:pPr>
          </w:p>
        </w:tc>
      </w:tr>
      <w:tr w:rsidR="00DF7731" w:rsidRPr="00755BDD" w14:paraId="040315D9" w14:textId="77777777" w:rsidTr="00DF7731">
        <w:tc>
          <w:tcPr>
            <w:tcW w:w="988" w:type="dxa"/>
            <w:tcBorders>
              <w:top w:val="single" w:sz="4" w:space="0" w:color="auto"/>
              <w:left w:val="single" w:sz="4" w:space="0" w:color="auto"/>
              <w:bottom w:val="nil"/>
              <w:right w:val="single" w:sz="4" w:space="0" w:color="auto"/>
            </w:tcBorders>
            <w:vAlign w:val="bottom"/>
          </w:tcPr>
          <w:p w14:paraId="3B557DD0" w14:textId="77777777" w:rsidR="00DF7731" w:rsidRPr="003818D1" w:rsidRDefault="00DF7731" w:rsidP="00DF7731">
            <w:pPr>
              <w:pStyle w:val="5lygis"/>
              <w:jc w:val="left"/>
              <w:rPr>
                <w:b w:val="0"/>
                <w:sz w:val="24"/>
                <w:szCs w:val="24"/>
              </w:rPr>
            </w:pPr>
            <w:r w:rsidRPr="003818D1">
              <w:rPr>
                <w:b w:val="0"/>
                <w:color w:val="000000"/>
                <w:sz w:val="24"/>
                <w:szCs w:val="24"/>
              </w:rPr>
              <w:t>6.1.1</w:t>
            </w:r>
          </w:p>
        </w:tc>
        <w:tc>
          <w:tcPr>
            <w:tcW w:w="7087" w:type="dxa"/>
            <w:tcBorders>
              <w:top w:val="single" w:sz="4" w:space="0" w:color="auto"/>
              <w:left w:val="single" w:sz="4" w:space="0" w:color="auto"/>
              <w:bottom w:val="nil"/>
              <w:right w:val="single" w:sz="4" w:space="0" w:color="auto"/>
            </w:tcBorders>
            <w:vAlign w:val="bottom"/>
          </w:tcPr>
          <w:p w14:paraId="59C8773E" w14:textId="77777777" w:rsidR="00DF7731" w:rsidRPr="003818D1" w:rsidRDefault="00DF7731" w:rsidP="00DF7731">
            <w:pPr>
              <w:pStyle w:val="5lygis"/>
              <w:jc w:val="left"/>
              <w:rPr>
                <w:b w:val="0"/>
                <w:sz w:val="24"/>
                <w:szCs w:val="24"/>
              </w:rPr>
            </w:pPr>
            <w:r w:rsidRPr="003818D1">
              <w:rPr>
                <w:b w:val="0"/>
                <w:color w:val="000000"/>
                <w:sz w:val="24"/>
                <w:szCs w:val="24"/>
              </w:rPr>
              <w:t>plytų mūro, stambiaplokščiai, betono blokų</w:t>
            </w:r>
          </w:p>
        </w:tc>
        <w:tc>
          <w:tcPr>
            <w:tcW w:w="1838" w:type="dxa"/>
            <w:tcBorders>
              <w:top w:val="single" w:sz="4" w:space="0" w:color="auto"/>
              <w:left w:val="single" w:sz="4" w:space="0" w:color="auto"/>
              <w:bottom w:val="nil"/>
              <w:right w:val="single" w:sz="4" w:space="0" w:color="auto"/>
            </w:tcBorders>
            <w:vAlign w:val="bottom"/>
          </w:tcPr>
          <w:p w14:paraId="7A9367D3" w14:textId="77777777"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14:paraId="787962BB" w14:textId="77777777" w:rsidTr="00DF7731">
        <w:tc>
          <w:tcPr>
            <w:tcW w:w="988" w:type="dxa"/>
            <w:tcBorders>
              <w:top w:val="nil"/>
              <w:left w:val="single" w:sz="4" w:space="0" w:color="auto"/>
              <w:bottom w:val="nil"/>
              <w:right w:val="single" w:sz="4" w:space="0" w:color="auto"/>
            </w:tcBorders>
            <w:vAlign w:val="bottom"/>
          </w:tcPr>
          <w:p w14:paraId="0569D39E" w14:textId="77777777" w:rsidR="00DF7731" w:rsidRPr="003818D1" w:rsidRDefault="00DF7731" w:rsidP="00DF7731">
            <w:pPr>
              <w:pStyle w:val="5lygis"/>
              <w:jc w:val="left"/>
              <w:rPr>
                <w:b w:val="0"/>
                <w:sz w:val="24"/>
                <w:szCs w:val="24"/>
              </w:rPr>
            </w:pPr>
            <w:r w:rsidRPr="003818D1">
              <w:rPr>
                <w:b w:val="0"/>
                <w:color w:val="000000"/>
                <w:sz w:val="24"/>
                <w:szCs w:val="24"/>
              </w:rPr>
              <w:t>6.1.2</w:t>
            </w:r>
          </w:p>
        </w:tc>
        <w:tc>
          <w:tcPr>
            <w:tcW w:w="7087" w:type="dxa"/>
            <w:tcBorders>
              <w:top w:val="nil"/>
              <w:left w:val="single" w:sz="4" w:space="0" w:color="auto"/>
              <w:bottom w:val="nil"/>
              <w:right w:val="single" w:sz="4" w:space="0" w:color="auto"/>
            </w:tcBorders>
            <w:vAlign w:val="bottom"/>
          </w:tcPr>
          <w:p w14:paraId="47E80733" w14:textId="77777777" w:rsidR="00DF7731" w:rsidRPr="003818D1" w:rsidRDefault="00DF7731" w:rsidP="00DF7731">
            <w:pPr>
              <w:pStyle w:val="5lygis"/>
              <w:jc w:val="left"/>
              <w:rPr>
                <w:b w:val="0"/>
                <w:sz w:val="24"/>
                <w:szCs w:val="24"/>
              </w:rPr>
            </w:pPr>
            <w:r w:rsidRPr="003818D1">
              <w:rPr>
                <w:b w:val="0"/>
                <w:color w:val="000000"/>
                <w:sz w:val="24"/>
                <w:szCs w:val="24"/>
              </w:rPr>
              <w:t>mediniai su karkasu</w:t>
            </w:r>
          </w:p>
        </w:tc>
        <w:tc>
          <w:tcPr>
            <w:tcW w:w="1838" w:type="dxa"/>
            <w:tcBorders>
              <w:top w:val="nil"/>
              <w:left w:val="single" w:sz="4" w:space="0" w:color="auto"/>
              <w:bottom w:val="nil"/>
              <w:right w:val="single" w:sz="4" w:space="0" w:color="auto"/>
            </w:tcBorders>
            <w:vAlign w:val="bottom"/>
          </w:tcPr>
          <w:p w14:paraId="2B690F36" w14:textId="77777777" w:rsidR="00DF7731" w:rsidRPr="003818D1" w:rsidRDefault="00DF7731" w:rsidP="00DF7731">
            <w:pPr>
              <w:pStyle w:val="5lygis"/>
              <w:jc w:val="center"/>
              <w:rPr>
                <w:b w:val="0"/>
                <w:sz w:val="24"/>
                <w:szCs w:val="24"/>
              </w:rPr>
            </w:pPr>
            <w:r w:rsidRPr="003818D1">
              <w:rPr>
                <w:b w:val="0"/>
                <w:color w:val="000000"/>
                <w:sz w:val="24"/>
                <w:szCs w:val="24"/>
              </w:rPr>
              <w:t>40</w:t>
            </w:r>
          </w:p>
        </w:tc>
      </w:tr>
      <w:tr w:rsidR="00DF7731" w:rsidRPr="00755BDD" w14:paraId="69CD759E" w14:textId="77777777" w:rsidTr="00DF7731">
        <w:tc>
          <w:tcPr>
            <w:tcW w:w="988" w:type="dxa"/>
            <w:tcBorders>
              <w:top w:val="nil"/>
              <w:left w:val="single" w:sz="4" w:space="0" w:color="auto"/>
              <w:bottom w:val="nil"/>
              <w:right w:val="single" w:sz="4" w:space="0" w:color="auto"/>
            </w:tcBorders>
            <w:vAlign w:val="bottom"/>
          </w:tcPr>
          <w:p w14:paraId="63CD9126" w14:textId="77777777" w:rsidR="00DF7731" w:rsidRPr="003818D1" w:rsidRDefault="00DF7731" w:rsidP="00DF7731">
            <w:pPr>
              <w:pStyle w:val="5lygis"/>
              <w:jc w:val="left"/>
              <w:rPr>
                <w:b w:val="0"/>
                <w:sz w:val="24"/>
                <w:szCs w:val="24"/>
              </w:rPr>
            </w:pPr>
            <w:r w:rsidRPr="003818D1">
              <w:rPr>
                <w:b w:val="0"/>
                <w:color w:val="000000"/>
                <w:sz w:val="24"/>
                <w:szCs w:val="24"/>
              </w:rPr>
              <w:t>6.1.3</w:t>
            </w:r>
          </w:p>
        </w:tc>
        <w:tc>
          <w:tcPr>
            <w:tcW w:w="7087" w:type="dxa"/>
            <w:tcBorders>
              <w:top w:val="nil"/>
              <w:left w:val="single" w:sz="4" w:space="0" w:color="auto"/>
              <w:bottom w:val="nil"/>
              <w:right w:val="single" w:sz="4" w:space="0" w:color="auto"/>
            </w:tcBorders>
            <w:vAlign w:val="bottom"/>
          </w:tcPr>
          <w:p w14:paraId="60464A53" w14:textId="77777777" w:rsidR="00DF7731" w:rsidRPr="003818D1" w:rsidRDefault="00DF7731" w:rsidP="00DF7731">
            <w:pPr>
              <w:pStyle w:val="5lygis"/>
              <w:jc w:val="left"/>
              <w:rPr>
                <w:b w:val="0"/>
                <w:sz w:val="24"/>
                <w:szCs w:val="24"/>
              </w:rPr>
            </w:pPr>
            <w:r w:rsidRPr="003818D1">
              <w:rPr>
                <w:b w:val="0"/>
                <w:color w:val="000000"/>
                <w:sz w:val="24"/>
                <w:szCs w:val="24"/>
              </w:rPr>
              <w:t>mediniai apmūryti</w:t>
            </w:r>
          </w:p>
        </w:tc>
        <w:tc>
          <w:tcPr>
            <w:tcW w:w="1838" w:type="dxa"/>
            <w:tcBorders>
              <w:top w:val="nil"/>
              <w:left w:val="single" w:sz="4" w:space="0" w:color="auto"/>
              <w:bottom w:val="nil"/>
              <w:right w:val="single" w:sz="4" w:space="0" w:color="auto"/>
            </w:tcBorders>
            <w:vAlign w:val="bottom"/>
          </w:tcPr>
          <w:p w14:paraId="039E4519" w14:textId="77777777"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14:paraId="018EC4F7" w14:textId="77777777" w:rsidTr="00DF7731">
        <w:tc>
          <w:tcPr>
            <w:tcW w:w="988" w:type="dxa"/>
            <w:tcBorders>
              <w:top w:val="nil"/>
              <w:left w:val="single" w:sz="4" w:space="0" w:color="auto"/>
              <w:bottom w:val="nil"/>
              <w:right w:val="single" w:sz="4" w:space="0" w:color="auto"/>
            </w:tcBorders>
            <w:vAlign w:val="bottom"/>
          </w:tcPr>
          <w:p w14:paraId="0A262EAE" w14:textId="77777777" w:rsidR="00DF7731" w:rsidRPr="003818D1" w:rsidRDefault="00DF7731" w:rsidP="00DF7731">
            <w:pPr>
              <w:pStyle w:val="5lygis"/>
              <w:jc w:val="left"/>
              <w:rPr>
                <w:b w:val="0"/>
                <w:sz w:val="24"/>
                <w:szCs w:val="24"/>
              </w:rPr>
            </w:pPr>
            <w:r w:rsidRPr="003818D1">
              <w:rPr>
                <w:b w:val="0"/>
                <w:color w:val="000000"/>
                <w:sz w:val="24"/>
                <w:szCs w:val="24"/>
              </w:rPr>
              <w:t>6.2</w:t>
            </w:r>
          </w:p>
        </w:tc>
        <w:tc>
          <w:tcPr>
            <w:tcW w:w="7087" w:type="dxa"/>
            <w:tcBorders>
              <w:top w:val="nil"/>
              <w:left w:val="single" w:sz="4" w:space="0" w:color="auto"/>
              <w:bottom w:val="nil"/>
              <w:right w:val="single" w:sz="4" w:space="0" w:color="auto"/>
            </w:tcBorders>
            <w:vAlign w:val="bottom"/>
          </w:tcPr>
          <w:p w14:paraId="75D97B7C" w14:textId="77777777" w:rsidR="00DF7731" w:rsidRPr="003818D1" w:rsidRDefault="00D73BB3" w:rsidP="00DF7731">
            <w:pPr>
              <w:pStyle w:val="5lygis"/>
              <w:jc w:val="left"/>
              <w:rPr>
                <w:b w:val="0"/>
                <w:sz w:val="24"/>
                <w:szCs w:val="24"/>
              </w:rPr>
            </w:pPr>
            <w:r>
              <w:rPr>
                <w:b w:val="0"/>
                <w:color w:val="000000"/>
                <w:sz w:val="24"/>
                <w:szCs w:val="24"/>
              </w:rPr>
              <w:t>s</w:t>
            </w:r>
            <w:r w:rsidR="00DF7731" w:rsidRPr="003818D1">
              <w:rPr>
                <w:b w:val="0"/>
                <w:color w:val="000000"/>
                <w:sz w:val="24"/>
                <w:szCs w:val="24"/>
              </w:rPr>
              <w:t>andėliavimo</w:t>
            </w:r>
          </w:p>
        </w:tc>
        <w:tc>
          <w:tcPr>
            <w:tcW w:w="1838" w:type="dxa"/>
            <w:tcBorders>
              <w:top w:val="nil"/>
              <w:left w:val="single" w:sz="4" w:space="0" w:color="auto"/>
              <w:bottom w:val="nil"/>
              <w:right w:val="single" w:sz="4" w:space="0" w:color="auto"/>
            </w:tcBorders>
            <w:vAlign w:val="bottom"/>
          </w:tcPr>
          <w:p w14:paraId="33633FAE" w14:textId="77777777" w:rsidR="00DF7731" w:rsidRPr="003818D1" w:rsidRDefault="00DF7731" w:rsidP="00DF7731">
            <w:pPr>
              <w:pStyle w:val="5lygis"/>
              <w:jc w:val="center"/>
              <w:rPr>
                <w:b w:val="0"/>
                <w:sz w:val="24"/>
                <w:szCs w:val="24"/>
              </w:rPr>
            </w:pPr>
          </w:p>
        </w:tc>
      </w:tr>
      <w:tr w:rsidR="00DF7731" w:rsidRPr="00755BDD" w14:paraId="487CADEA" w14:textId="77777777" w:rsidTr="00DF7731">
        <w:tc>
          <w:tcPr>
            <w:tcW w:w="988" w:type="dxa"/>
            <w:tcBorders>
              <w:top w:val="nil"/>
              <w:left w:val="single" w:sz="4" w:space="0" w:color="auto"/>
              <w:bottom w:val="nil"/>
              <w:right w:val="single" w:sz="4" w:space="0" w:color="auto"/>
            </w:tcBorders>
            <w:vAlign w:val="bottom"/>
          </w:tcPr>
          <w:p w14:paraId="5D26E789" w14:textId="77777777" w:rsidR="00DF7731" w:rsidRPr="003818D1" w:rsidRDefault="00DF7731" w:rsidP="00DF7731">
            <w:pPr>
              <w:pStyle w:val="5lygis"/>
              <w:jc w:val="left"/>
              <w:rPr>
                <w:b w:val="0"/>
                <w:sz w:val="24"/>
                <w:szCs w:val="24"/>
              </w:rPr>
            </w:pPr>
            <w:r w:rsidRPr="003818D1">
              <w:rPr>
                <w:b w:val="0"/>
                <w:color w:val="000000"/>
                <w:sz w:val="24"/>
                <w:szCs w:val="24"/>
              </w:rPr>
              <w:t>6.2.1</w:t>
            </w:r>
          </w:p>
        </w:tc>
        <w:tc>
          <w:tcPr>
            <w:tcW w:w="7087" w:type="dxa"/>
            <w:tcBorders>
              <w:top w:val="nil"/>
              <w:left w:val="single" w:sz="4" w:space="0" w:color="auto"/>
              <w:bottom w:val="nil"/>
              <w:right w:val="single" w:sz="4" w:space="0" w:color="auto"/>
            </w:tcBorders>
            <w:vAlign w:val="bottom"/>
          </w:tcPr>
          <w:p w14:paraId="388D4844" w14:textId="77777777" w:rsidR="00DF7731" w:rsidRPr="003818D1" w:rsidRDefault="00DF7731" w:rsidP="00DF7731">
            <w:pPr>
              <w:pStyle w:val="5lygis"/>
              <w:jc w:val="left"/>
              <w:rPr>
                <w:b w:val="0"/>
                <w:sz w:val="24"/>
                <w:szCs w:val="24"/>
              </w:rPr>
            </w:pPr>
            <w:r w:rsidRPr="003818D1">
              <w:rPr>
                <w:b w:val="0"/>
                <w:color w:val="000000"/>
                <w:sz w:val="24"/>
                <w:szCs w:val="24"/>
              </w:rPr>
              <w:t>plytų mūro, stambiaplokščiai, betono blokų</w:t>
            </w:r>
          </w:p>
        </w:tc>
        <w:tc>
          <w:tcPr>
            <w:tcW w:w="1838" w:type="dxa"/>
            <w:tcBorders>
              <w:top w:val="nil"/>
              <w:left w:val="single" w:sz="4" w:space="0" w:color="auto"/>
              <w:bottom w:val="nil"/>
              <w:right w:val="single" w:sz="4" w:space="0" w:color="auto"/>
            </w:tcBorders>
            <w:vAlign w:val="bottom"/>
          </w:tcPr>
          <w:p w14:paraId="1F1A2150" w14:textId="77777777"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14:paraId="7F5A76F2" w14:textId="77777777" w:rsidTr="00DF7731">
        <w:tc>
          <w:tcPr>
            <w:tcW w:w="988" w:type="dxa"/>
            <w:tcBorders>
              <w:top w:val="nil"/>
              <w:left w:val="single" w:sz="4" w:space="0" w:color="auto"/>
              <w:bottom w:val="nil"/>
              <w:right w:val="single" w:sz="4" w:space="0" w:color="auto"/>
            </w:tcBorders>
            <w:vAlign w:val="bottom"/>
          </w:tcPr>
          <w:p w14:paraId="7228B828" w14:textId="77777777" w:rsidR="00DF7731" w:rsidRPr="003818D1" w:rsidRDefault="00DF7731" w:rsidP="00DF7731">
            <w:pPr>
              <w:pStyle w:val="5lygis"/>
              <w:jc w:val="left"/>
              <w:rPr>
                <w:b w:val="0"/>
                <w:sz w:val="24"/>
                <w:szCs w:val="24"/>
              </w:rPr>
            </w:pPr>
            <w:r w:rsidRPr="003818D1">
              <w:rPr>
                <w:b w:val="0"/>
                <w:color w:val="000000"/>
                <w:sz w:val="24"/>
                <w:szCs w:val="24"/>
              </w:rPr>
              <w:t>6.2.2</w:t>
            </w:r>
          </w:p>
        </w:tc>
        <w:tc>
          <w:tcPr>
            <w:tcW w:w="7087" w:type="dxa"/>
            <w:tcBorders>
              <w:top w:val="nil"/>
              <w:left w:val="single" w:sz="4" w:space="0" w:color="auto"/>
              <w:bottom w:val="nil"/>
              <w:right w:val="single" w:sz="4" w:space="0" w:color="auto"/>
            </w:tcBorders>
            <w:vAlign w:val="bottom"/>
          </w:tcPr>
          <w:p w14:paraId="1F2DC1AE" w14:textId="77777777" w:rsidR="00DF7731" w:rsidRPr="003818D1" w:rsidRDefault="00DF7731" w:rsidP="00DF7731">
            <w:pPr>
              <w:pStyle w:val="5lygis"/>
              <w:jc w:val="left"/>
              <w:rPr>
                <w:b w:val="0"/>
                <w:sz w:val="24"/>
                <w:szCs w:val="24"/>
              </w:rPr>
            </w:pPr>
            <w:r w:rsidRPr="003818D1">
              <w:rPr>
                <w:b w:val="0"/>
                <w:color w:val="000000"/>
                <w:sz w:val="24"/>
                <w:szCs w:val="24"/>
              </w:rPr>
              <w:t>mediniai su karkasu</w:t>
            </w:r>
          </w:p>
        </w:tc>
        <w:tc>
          <w:tcPr>
            <w:tcW w:w="1838" w:type="dxa"/>
            <w:tcBorders>
              <w:top w:val="nil"/>
              <w:left w:val="single" w:sz="4" w:space="0" w:color="auto"/>
              <w:bottom w:val="nil"/>
              <w:right w:val="single" w:sz="4" w:space="0" w:color="auto"/>
            </w:tcBorders>
            <w:vAlign w:val="bottom"/>
          </w:tcPr>
          <w:p w14:paraId="396C0076" w14:textId="77777777" w:rsidR="00DF7731" w:rsidRPr="003818D1" w:rsidRDefault="00DF7731" w:rsidP="00DF7731">
            <w:pPr>
              <w:pStyle w:val="5lygis"/>
              <w:jc w:val="center"/>
              <w:rPr>
                <w:b w:val="0"/>
                <w:sz w:val="24"/>
                <w:szCs w:val="24"/>
              </w:rPr>
            </w:pPr>
            <w:r w:rsidRPr="003818D1">
              <w:rPr>
                <w:b w:val="0"/>
                <w:color w:val="000000"/>
                <w:sz w:val="24"/>
                <w:szCs w:val="24"/>
              </w:rPr>
              <w:t>40</w:t>
            </w:r>
          </w:p>
        </w:tc>
      </w:tr>
      <w:tr w:rsidR="00DF7731" w:rsidRPr="00755BDD" w14:paraId="3ABDC4E8" w14:textId="77777777" w:rsidTr="00DF7731">
        <w:tc>
          <w:tcPr>
            <w:tcW w:w="988" w:type="dxa"/>
            <w:tcBorders>
              <w:top w:val="nil"/>
              <w:left w:val="single" w:sz="4" w:space="0" w:color="auto"/>
              <w:bottom w:val="nil"/>
              <w:right w:val="single" w:sz="4" w:space="0" w:color="auto"/>
            </w:tcBorders>
            <w:vAlign w:val="bottom"/>
          </w:tcPr>
          <w:p w14:paraId="4C921813" w14:textId="77777777" w:rsidR="00DF7731" w:rsidRPr="003818D1" w:rsidRDefault="00DF7731" w:rsidP="00DF7731">
            <w:pPr>
              <w:pStyle w:val="5lygis"/>
              <w:jc w:val="left"/>
              <w:rPr>
                <w:b w:val="0"/>
                <w:sz w:val="24"/>
                <w:szCs w:val="24"/>
              </w:rPr>
            </w:pPr>
            <w:r w:rsidRPr="003818D1">
              <w:rPr>
                <w:b w:val="0"/>
                <w:color w:val="000000"/>
                <w:sz w:val="24"/>
                <w:szCs w:val="24"/>
              </w:rPr>
              <w:t>6.2.3</w:t>
            </w:r>
          </w:p>
        </w:tc>
        <w:tc>
          <w:tcPr>
            <w:tcW w:w="7087" w:type="dxa"/>
            <w:tcBorders>
              <w:top w:val="nil"/>
              <w:left w:val="single" w:sz="4" w:space="0" w:color="auto"/>
              <w:bottom w:val="nil"/>
              <w:right w:val="single" w:sz="4" w:space="0" w:color="auto"/>
            </w:tcBorders>
            <w:vAlign w:val="bottom"/>
          </w:tcPr>
          <w:p w14:paraId="1BB27BFA" w14:textId="77777777" w:rsidR="00DF7731" w:rsidRPr="003818D1" w:rsidRDefault="00DF7731" w:rsidP="00DF7731">
            <w:pPr>
              <w:pStyle w:val="5lygis"/>
              <w:jc w:val="left"/>
              <w:rPr>
                <w:b w:val="0"/>
                <w:sz w:val="24"/>
                <w:szCs w:val="24"/>
              </w:rPr>
            </w:pPr>
            <w:r w:rsidRPr="003818D1">
              <w:rPr>
                <w:b w:val="0"/>
                <w:color w:val="000000"/>
                <w:sz w:val="24"/>
                <w:szCs w:val="24"/>
              </w:rPr>
              <w:t>mediniai apmūryti</w:t>
            </w:r>
          </w:p>
        </w:tc>
        <w:tc>
          <w:tcPr>
            <w:tcW w:w="1838" w:type="dxa"/>
            <w:tcBorders>
              <w:top w:val="nil"/>
              <w:left w:val="single" w:sz="4" w:space="0" w:color="auto"/>
              <w:bottom w:val="nil"/>
              <w:right w:val="single" w:sz="4" w:space="0" w:color="auto"/>
            </w:tcBorders>
            <w:vAlign w:val="bottom"/>
          </w:tcPr>
          <w:p w14:paraId="294AEEF4" w14:textId="77777777"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14:paraId="48547854" w14:textId="77777777" w:rsidTr="00DF7731">
        <w:tc>
          <w:tcPr>
            <w:tcW w:w="988" w:type="dxa"/>
            <w:tcBorders>
              <w:top w:val="nil"/>
              <w:left w:val="single" w:sz="4" w:space="0" w:color="auto"/>
              <w:bottom w:val="nil"/>
              <w:right w:val="single" w:sz="4" w:space="0" w:color="auto"/>
            </w:tcBorders>
            <w:vAlign w:val="bottom"/>
          </w:tcPr>
          <w:p w14:paraId="1D37CFF3" w14:textId="77777777" w:rsidR="00DF7731" w:rsidRPr="003818D1" w:rsidRDefault="00DF7731" w:rsidP="00DF7731">
            <w:pPr>
              <w:pStyle w:val="5lygis"/>
              <w:jc w:val="left"/>
              <w:rPr>
                <w:b w:val="0"/>
                <w:sz w:val="24"/>
                <w:szCs w:val="24"/>
              </w:rPr>
            </w:pPr>
            <w:r w:rsidRPr="003818D1">
              <w:rPr>
                <w:b w:val="0"/>
                <w:color w:val="000000"/>
                <w:sz w:val="24"/>
                <w:szCs w:val="24"/>
              </w:rPr>
              <w:t>6.2.4</w:t>
            </w:r>
          </w:p>
        </w:tc>
        <w:tc>
          <w:tcPr>
            <w:tcW w:w="7087" w:type="dxa"/>
            <w:tcBorders>
              <w:top w:val="nil"/>
              <w:left w:val="single" w:sz="4" w:space="0" w:color="auto"/>
              <w:bottom w:val="nil"/>
              <w:right w:val="single" w:sz="4" w:space="0" w:color="auto"/>
            </w:tcBorders>
            <w:vAlign w:val="bottom"/>
          </w:tcPr>
          <w:p w14:paraId="013164B0" w14:textId="77777777" w:rsidR="00DF7731" w:rsidRPr="003818D1" w:rsidRDefault="00DF7731" w:rsidP="00DF7731">
            <w:pPr>
              <w:pStyle w:val="5lygis"/>
              <w:jc w:val="left"/>
              <w:rPr>
                <w:b w:val="0"/>
                <w:sz w:val="24"/>
                <w:szCs w:val="24"/>
              </w:rPr>
            </w:pPr>
            <w:r w:rsidRPr="003818D1">
              <w:rPr>
                <w:b w:val="0"/>
                <w:color w:val="000000"/>
                <w:sz w:val="24"/>
                <w:szCs w:val="24"/>
              </w:rPr>
              <w:t>arkiniai metaliniai</w:t>
            </w:r>
          </w:p>
        </w:tc>
        <w:tc>
          <w:tcPr>
            <w:tcW w:w="1838" w:type="dxa"/>
            <w:tcBorders>
              <w:top w:val="nil"/>
              <w:left w:val="single" w:sz="4" w:space="0" w:color="auto"/>
              <w:bottom w:val="nil"/>
              <w:right w:val="single" w:sz="4" w:space="0" w:color="auto"/>
            </w:tcBorders>
            <w:vAlign w:val="bottom"/>
          </w:tcPr>
          <w:p w14:paraId="5EF06B62" w14:textId="77777777"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14:paraId="77B712F1" w14:textId="77777777" w:rsidTr="00DF7731">
        <w:tc>
          <w:tcPr>
            <w:tcW w:w="988" w:type="dxa"/>
            <w:tcBorders>
              <w:top w:val="nil"/>
              <w:left w:val="single" w:sz="4" w:space="0" w:color="auto"/>
              <w:bottom w:val="single" w:sz="4" w:space="0" w:color="auto"/>
              <w:right w:val="single" w:sz="4" w:space="0" w:color="auto"/>
            </w:tcBorders>
            <w:vAlign w:val="bottom"/>
          </w:tcPr>
          <w:p w14:paraId="6B98F8C4" w14:textId="77777777" w:rsidR="00DF7731" w:rsidRPr="003818D1" w:rsidRDefault="00DF7731" w:rsidP="00DF7731">
            <w:pPr>
              <w:pStyle w:val="5lygis"/>
              <w:jc w:val="left"/>
              <w:rPr>
                <w:b w:val="0"/>
                <w:sz w:val="24"/>
                <w:szCs w:val="24"/>
              </w:rPr>
            </w:pPr>
            <w:r w:rsidRPr="003818D1">
              <w:rPr>
                <w:b w:val="0"/>
                <w:color w:val="000000"/>
                <w:sz w:val="24"/>
                <w:szCs w:val="24"/>
              </w:rPr>
              <w:t>6.2.5</w:t>
            </w:r>
          </w:p>
        </w:tc>
        <w:tc>
          <w:tcPr>
            <w:tcW w:w="7087" w:type="dxa"/>
            <w:tcBorders>
              <w:top w:val="nil"/>
              <w:left w:val="single" w:sz="4" w:space="0" w:color="auto"/>
              <w:bottom w:val="single" w:sz="4" w:space="0" w:color="auto"/>
              <w:right w:val="single" w:sz="4" w:space="0" w:color="auto"/>
            </w:tcBorders>
            <w:vAlign w:val="bottom"/>
          </w:tcPr>
          <w:p w14:paraId="668C77A1" w14:textId="77777777" w:rsidR="00DF7731" w:rsidRPr="003818D1" w:rsidRDefault="00DF7731" w:rsidP="00DF7731">
            <w:pPr>
              <w:pStyle w:val="5lygis"/>
              <w:jc w:val="left"/>
              <w:rPr>
                <w:b w:val="0"/>
                <w:sz w:val="24"/>
                <w:szCs w:val="24"/>
              </w:rPr>
            </w:pPr>
            <w:r w:rsidRPr="003818D1">
              <w:rPr>
                <w:b w:val="0"/>
                <w:color w:val="000000"/>
                <w:sz w:val="24"/>
                <w:szCs w:val="24"/>
              </w:rPr>
              <w:t>monolitiniai betono, gelžbetonio</w:t>
            </w:r>
          </w:p>
        </w:tc>
        <w:tc>
          <w:tcPr>
            <w:tcW w:w="1838" w:type="dxa"/>
            <w:tcBorders>
              <w:top w:val="nil"/>
              <w:left w:val="single" w:sz="4" w:space="0" w:color="auto"/>
              <w:bottom w:val="single" w:sz="4" w:space="0" w:color="auto"/>
              <w:right w:val="single" w:sz="4" w:space="0" w:color="auto"/>
            </w:tcBorders>
            <w:vAlign w:val="bottom"/>
          </w:tcPr>
          <w:p w14:paraId="35D64237" w14:textId="77777777" w:rsidR="00DF7731" w:rsidRPr="003818D1" w:rsidRDefault="00DF7731" w:rsidP="00DF7731">
            <w:pPr>
              <w:pStyle w:val="5lygis"/>
              <w:jc w:val="center"/>
              <w:rPr>
                <w:b w:val="0"/>
                <w:sz w:val="24"/>
                <w:szCs w:val="24"/>
              </w:rPr>
            </w:pPr>
            <w:r w:rsidRPr="003818D1">
              <w:rPr>
                <w:b w:val="0"/>
                <w:color w:val="000000"/>
                <w:sz w:val="24"/>
                <w:szCs w:val="24"/>
              </w:rPr>
              <w:t>100</w:t>
            </w:r>
          </w:p>
        </w:tc>
      </w:tr>
      <w:tr w:rsidR="00DF7731" w:rsidRPr="00755BDD" w14:paraId="29E86192" w14:textId="77777777" w:rsidTr="00DF7731">
        <w:tc>
          <w:tcPr>
            <w:tcW w:w="988" w:type="dxa"/>
            <w:tcBorders>
              <w:top w:val="single" w:sz="4" w:space="0" w:color="auto"/>
              <w:bottom w:val="single" w:sz="4" w:space="0" w:color="auto"/>
            </w:tcBorders>
            <w:shd w:val="clear" w:color="auto" w:fill="EEECE1" w:themeFill="background2"/>
            <w:vAlign w:val="bottom"/>
          </w:tcPr>
          <w:p w14:paraId="455E9505" w14:textId="77777777" w:rsidR="00DF7731" w:rsidRPr="003818D1" w:rsidRDefault="00DF7731" w:rsidP="00DF7731">
            <w:pPr>
              <w:pStyle w:val="5lygis"/>
              <w:jc w:val="left"/>
              <w:rPr>
                <w:b w:val="0"/>
                <w:sz w:val="24"/>
                <w:szCs w:val="24"/>
              </w:rPr>
            </w:pPr>
            <w:r w:rsidRPr="003818D1">
              <w:rPr>
                <w:b w:val="0"/>
                <w:color w:val="000000"/>
                <w:sz w:val="24"/>
                <w:szCs w:val="24"/>
              </w:rPr>
              <w:t>7</w:t>
            </w:r>
          </w:p>
        </w:tc>
        <w:tc>
          <w:tcPr>
            <w:tcW w:w="7087" w:type="dxa"/>
            <w:tcBorders>
              <w:top w:val="single" w:sz="4" w:space="0" w:color="auto"/>
              <w:bottom w:val="single" w:sz="4" w:space="0" w:color="auto"/>
            </w:tcBorders>
            <w:shd w:val="clear" w:color="auto" w:fill="EEECE1" w:themeFill="background2"/>
            <w:vAlign w:val="bottom"/>
          </w:tcPr>
          <w:p w14:paraId="5887C931" w14:textId="77777777" w:rsidR="00DF7731" w:rsidRPr="003818D1" w:rsidRDefault="00DF7731" w:rsidP="00DF7731">
            <w:pPr>
              <w:pStyle w:val="5lygis"/>
              <w:jc w:val="left"/>
              <w:rPr>
                <w:b w:val="0"/>
                <w:sz w:val="24"/>
                <w:szCs w:val="24"/>
              </w:rPr>
            </w:pPr>
            <w:r w:rsidRPr="003818D1">
              <w:rPr>
                <w:b w:val="0"/>
                <w:color w:val="000000"/>
                <w:sz w:val="24"/>
                <w:szCs w:val="24"/>
              </w:rPr>
              <w:t>Administraciniai pastatai</w:t>
            </w:r>
          </w:p>
        </w:tc>
        <w:tc>
          <w:tcPr>
            <w:tcW w:w="1838" w:type="dxa"/>
            <w:tcBorders>
              <w:top w:val="single" w:sz="4" w:space="0" w:color="auto"/>
              <w:bottom w:val="single" w:sz="4" w:space="0" w:color="auto"/>
            </w:tcBorders>
            <w:shd w:val="clear" w:color="auto" w:fill="EEECE1" w:themeFill="background2"/>
            <w:vAlign w:val="bottom"/>
          </w:tcPr>
          <w:p w14:paraId="6C3E379D" w14:textId="77777777" w:rsidR="00DF7731" w:rsidRPr="003818D1" w:rsidRDefault="00DF7731" w:rsidP="00DF7731">
            <w:pPr>
              <w:pStyle w:val="5lygis"/>
              <w:jc w:val="center"/>
              <w:rPr>
                <w:b w:val="0"/>
                <w:sz w:val="24"/>
                <w:szCs w:val="24"/>
              </w:rPr>
            </w:pPr>
          </w:p>
        </w:tc>
      </w:tr>
      <w:tr w:rsidR="00DF7731" w:rsidRPr="00755BDD" w14:paraId="3B0AB0E5" w14:textId="77777777" w:rsidTr="00DF7731">
        <w:tc>
          <w:tcPr>
            <w:tcW w:w="988" w:type="dxa"/>
            <w:tcBorders>
              <w:top w:val="single" w:sz="4" w:space="0" w:color="auto"/>
              <w:left w:val="single" w:sz="4" w:space="0" w:color="auto"/>
              <w:bottom w:val="nil"/>
              <w:right w:val="single" w:sz="4" w:space="0" w:color="auto"/>
            </w:tcBorders>
            <w:vAlign w:val="bottom"/>
          </w:tcPr>
          <w:p w14:paraId="52F3E84B" w14:textId="77777777" w:rsidR="00DF7731" w:rsidRPr="003818D1" w:rsidRDefault="00DF7731" w:rsidP="00DF7731">
            <w:pPr>
              <w:pStyle w:val="5lygis"/>
              <w:jc w:val="left"/>
              <w:rPr>
                <w:b w:val="0"/>
                <w:sz w:val="24"/>
                <w:szCs w:val="24"/>
              </w:rPr>
            </w:pPr>
            <w:r w:rsidRPr="003818D1">
              <w:rPr>
                <w:b w:val="0"/>
                <w:color w:val="000000"/>
                <w:sz w:val="24"/>
                <w:szCs w:val="24"/>
              </w:rPr>
              <w:t>7.1.</w:t>
            </w:r>
          </w:p>
        </w:tc>
        <w:tc>
          <w:tcPr>
            <w:tcW w:w="7087" w:type="dxa"/>
            <w:tcBorders>
              <w:top w:val="single" w:sz="4" w:space="0" w:color="auto"/>
              <w:left w:val="single" w:sz="4" w:space="0" w:color="auto"/>
              <w:bottom w:val="nil"/>
              <w:right w:val="single" w:sz="4" w:space="0" w:color="auto"/>
            </w:tcBorders>
            <w:vAlign w:val="bottom"/>
          </w:tcPr>
          <w:p w14:paraId="72235F4F" w14:textId="77777777" w:rsidR="00DF7731" w:rsidRPr="003818D1" w:rsidRDefault="00DF7731" w:rsidP="00DF7731">
            <w:pPr>
              <w:pStyle w:val="5lygis"/>
              <w:jc w:val="left"/>
              <w:rPr>
                <w:b w:val="0"/>
                <w:sz w:val="24"/>
                <w:szCs w:val="24"/>
              </w:rPr>
            </w:pPr>
            <w:r w:rsidRPr="003818D1">
              <w:rPr>
                <w:b w:val="0"/>
                <w:color w:val="000000"/>
                <w:sz w:val="24"/>
                <w:szCs w:val="24"/>
              </w:rPr>
              <w:t>plytų mūro, stambiaplokščiai, betono blokų</w:t>
            </w:r>
          </w:p>
        </w:tc>
        <w:tc>
          <w:tcPr>
            <w:tcW w:w="1838" w:type="dxa"/>
            <w:tcBorders>
              <w:top w:val="single" w:sz="4" w:space="0" w:color="auto"/>
              <w:left w:val="single" w:sz="4" w:space="0" w:color="auto"/>
              <w:bottom w:val="nil"/>
              <w:right w:val="single" w:sz="4" w:space="0" w:color="auto"/>
            </w:tcBorders>
            <w:vAlign w:val="bottom"/>
          </w:tcPr>
          <w:p w14:paraId="520C4046" w14:textId="77777777" w:rsidR="00DF7731" w:rsidRPr="003818D1" w:rsidRDefault="00DF7731" w:rsidP="00DF7731">
            <w:pPr>
              <w:pStyle w:val="5lygis"/>
              <w:jc w:val="center"/>
              <w:rPr>
                <w:b w:val="0"/>
                <w:sz w:val="24"/>
                <w:szCs w:val="24"/>
              </w:rPr>
            </w:pPr>
            <w:r w:rsidRPr="003818D1">
              <w:rPr>
                <w:b w:val="0"/>
                <w:color w:val="000000"/>
                <w:sz w:val="24"/>
                <w:szCs w:val="24"/>
              </w:rPr>
              <w:t>100</w:t>
            </w:r>
          </w:p>
        </w:tc>
      </w:tr>
      <w:tr w:rsidR="00DF7731" w:rsidRPr="00755BDD" w14:paraId="74D64939" w14:textId="77777777" w:rsidTr="00DF7731">
        <w:tc>
          <w:tcPr>
            <w:tcW w:w="988" w:type="dxa"/>
            <w:tcBorders>
              <w:top w:val="nil"/>
              <w:left w:val="single" w:sz="4" w:space="0" w:color="auto"/>
              <w:bottom w:val="nil"/>
              <w:right w:val="single" w:sz="4" w:space="0" w:color="auto"/>
            </w:tcBorders>
            <w:vAlign w:val="bottom"/>
          </w:tcPr>
          <w:p w14:paraId="24311783" w14:textId="77777777" w:rsidR="00DF7731" w:rsidRPr="003818D1" w:rsidRDefault="00DF7731" w:rsidP="00DF7731">
            <w:pPr>
              <w:pStyle w:val="5lygis"/>
              <w:jc w:val="left"/>
              <w:rPr>
                <w:b w:val="0"/>
                <w:sz w:val="24"/>
                <w:szCs w:val="24"/>
              </w:rPr>
            </w:pPr>
            <w:r w:rsidRPr="003818D1">
              <w:rPr>
                <w:b w:val="0"/>
                <w:color w:val="000000"/>
                <w:sz w:val="24"/>
                <w:szCs w:val="24"/>
              </w:rPr>
              <w:t>7.2</w:t>
            </w:r>
          </w:p>
        </w:tc>
        <w:tc>
          <w:tcPr>
            <w:tcW w:w="7087" w:type="dxa"/>
            <w:tcBorders>
              <w:top w:val="nil"/>
              <w:left w:val="single" w:sz="4" w:space="0" w:color="auto"/>
              <w:bottom w:val="nil"/>
              <w:right w:val="single" w:sz="4" w:space="0" w:color="auto"/>
            </w:tcBorders>
            <w:vAlign w:val="bottom"/>
          </w:tcPr>
          <w:p w14:paraId="0A5FB9A9" w14:textId="77777777" w:rsidR="00DF7731" w:rsidRPr="003818D1" w:rsidRDefault="00DF7731" w:rsidP="00DF7731">
            <w:pPr>
              <w:pStyle w:val="5lygis"/>
              <w:jc w:val="left"/>
              <w:rPr>
                <w:b w:val="0"/>
                <w:sz w:val="24"/>
                <w:szCs w:val="24"/>
              </w:rPr>
            </w:pPr>
            <w:r w:rsidRPr="003818D1">
              <w:rPr>
                <w:b w:val="0"/>
                <w:color w:val="000000"/>
                <w:sz w:val="24"/>
                <w:szCs w:val="24"/>
              </w:rPr>
              <w:t>mediniai su karkasu</w:t>
            </w:r>
          </w:p>
        </w:tc>
        <w:tc>
          <w:tcPr>
            <w:tcW w:w="1838" w:type="dxa"/>
            <w:tcBorders>
              <w:top w:val="nil"/>
              <w:left w:val="single" w:sz="4" w:space="0" w:color="auto"/>
              <w:bottom w:val="nil"/>
              <w:right w:val="single" w:sz="4" w:space="0" w:color="auto"/>
            </w:tcBorders>
            <w:vAlign w:val="bottom"/>
          </w:tcPr>
          <w:p w14:paraId="15623D4C" w14:textId="77777777" w:rsidR="00DF7731" w:rsidRPr="003818D1" w:rsidRDefault="00DF7731" w:rsidP="00DF7731">
            <w:pPr>
              <w:pStyle w:val="5lygis"/>
              <w:jc w:val="center"/>
              <w:rPr>
                <w:b w:val="0"/>
                <w:sz w:val="24"/>
                <w:szCs w:val="24"/>
              </w:rPr>
            </w:pPr>
            <w:r w:rsidRPr="003818D1">
              <w:rPr>
                <w:b w:val="0"/>
                <w:color w:val="000000"/>
                <w:sz w:val="24"/>
                <w:szCs w:val="24"/>
              </w:rPr>
              <w:t>40</w:t>
            </w:r>
          </w:p>
        </w:tc>
      </w:tr>
      <w:tr w:rsidR="00DF7731" w:rsidRPr="00755BDD" w14:paraId="7D6E1DAC" w14:textId="77777777" w:rsidTr="00DF7731">
        <w:tc>
          <w:tcPr>
            <w:tcW w:w="988" w:type="dxa"/>
            <w:tcBorders>
              <w:top w:val="nil"/>
              <w:left w:val="single" w:sz="4" w:space="0" w:color="auto"/>
              <w:bottom w:val="nil"/>
              <w:right w:val="single" w:sz="4" w:space="0" w:color="auto"/>
            </w:tcBorders>
            <w:vAlign w:val="bottom"/>
          </w:tcPr>
          <w:p w14:paraId="5BC40DE3" w14:textId="77777777" w:rsidR="00DF7731" w:rsidRPr="003818D1" w:rsidRDefault="00DF7731" w:rsidP="00DF7731">
            <w:pPr>
              <w:pStyle w:val="5lygis"/>
              <w:jc w:val="left"/>
              <w:rPr>
                <w:b w:val="0"/>
                <w:sz w:val="24"/>
                <w:szCs w:val="24"/>
              </w:rPr>
            </w:pPr>
            <w:r w:rsidRPr="003818D1">
              <w:rPr>
                <w:b w:val="0"/>
                <w:color w:val="000000"/>
                <w:sz w:val="24"/>
                <w:szCs w:val="24"/>
              </w:rPr>
              <w:t>7.3</w:t>
            </w:r>
          </w:p>
        </w:tc>
        <w:tc>
          <w:tcPr>
            <w:tcW w:w="7087" w:type="dxa"/>
            <w:tcBorders>
              <w:top w:val="nil"/>
              <w:left w:val="single" w:sz="4" w:space="0" w:color="auto"/>
              <w:bottom w:val="nil"/>
              <w:right w:val="single" w:sz="4" w:space="0" w:color="auto"/>
            </w:tcBorders>
            <w:vAlign w:val="bottom"/>
          </w:tcPr>
          <w:p w14:paraId="0B5592D0" w14:textId="77777777" w:rsidR="00DF7731" w:rsidRPr="003818D1" w:rsidRDefault="00DF7731" w:rsidP="00DF7731">
            <w:pPr>
              <w:pStyle w:val="5lygis"/>
              <w:jc w:val="left"/>
              <w:rPr>
                <w:b w:val="0"/>
                <w:sz w:val="24"/>
                <w:szCs w:val="24"/>
              </w:rPr>
            </w:pPr>
            <w:r w:rsidRPr="003818D1">
              <w:rPr>
                <w:b w:val="0"/>
                <w:color w:val="000000"/>
                <w:sz w:val="24"/>
                <w:szCs w:val="24"/>
              </w:rPr>
              <w:t>mediniai apmūryti</w:t>
            </w:r>
          </w:p>
        </w:tc>
        <w:tc>
          <w:tcPr>
            <w:tcW w:w="1838" w:type="dxa"/>
            <w:tcBorders>
              <w:top w:val="nil"/>
              <w:left w:val="single" w:sz="4" w:space="0" w:color="auto"/>
              <w:bottom w:val="nil"/>
              <w:right w:val="single" w:sz="4" w:space="0" w:color="auto"/>
            </w:tcBorders>
            <w:vAlign w:val="bottom"/>
          </w:tcPr>
          <w:p w14:paraId="6CEDE4C4" w14:textId="77777777"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14:paraId="2E59DFB1" w14:textId="77777777" w:rsidTr="00DF7731">
        <w:tc>
          <w:tcPr>
            <w:tcW w:w="988" w:type="dxa"/>
            <w:tcBorders>
              <w:top w:val="nil"/>
              <w:left w:val="single" w:sz="4" w:space="0" w:color="auto"/>
              <w:bottom w:val="single" w:sz="4" w:space="0" w:color="auto"/>
              <w:right w:val="single" w:sz="4" w:space="0" w:color="auto"/>
            </w:tcBorders>
            <w:vAlign w:val="bottom"/>
          </w:tcPr>
          <w:p w14:paraId="04755409" w14:textId="77777777" w:rsidR="00DF7731" w:rsidRPr="003818D1" w:rsidRDefault="00DF7731" w:rsidP="00DF7731">
            <w:pPr>
              <w:pStyle w:val="5lygis"/>
              <w:jc w:val="left"/>
              <w:rPr>
                <w:b w:val="0"/>
                <w:sz w:val="24"/>
                <w:szCs w:val="24"/>
              </w:rPr>
            </w:pPr>
            <w:r w:rsidRPr="003818D1">
              <w:rPr>
                <w:b w:val="0"/>
                <w:color w:val="000000"/>
                <w:sz w:val="24"/>
                <w:szCs w:val="24"/>
              </w:rPr>
              <w:t>7.4</w:t>
            </w:r>
          </w:p>
        </w:tc>
        <w:tc>
          <w:tcPr>
            <w:tcW w:w="7087" w:type="dxa"/>
            <w:tcBorders>
              <w:top w:val="nil"/>
              <w:left w:val="single" w:sz="4" w:space="0" w:color="auto"/>
              <w:bottom w:val="single" w:sz="4" w:space="0" w:color="auto"/>
              <w:right w:val="single" w:sz="4" w:space="0" w:color="auto"/>
            </w:tcBorders>
            <w:vAlign w:val="bottom"/>
          </w:tcPr>
          <w:p w14:paraId="24259D2F" w14:textId="77777777" w:rsidR="00DF7731" w:rsidRPr="003818D1" w:rsidRDefault="00DF7731" w:rsidP="00DF7731">
            <w:pPr>
              <w:pStyle w:val="5lygis"/>
              <w:jc w:val="left"/>
              <w:rPr>
                <w:b w:val="0"/>
                <w:sz w:val="24"/>
                <w:szCs w:val="24"/>
              </w:rPr>
            </w:pPr>
            <w:proofErr w:type="spellStart"/>
            <w:r w:rsidRPr="003818D1">
              <w:rPr>
                <w:b w:val="0"/>
                <w:color w:val="000000"/>
                <w:sz w:val="24"/>
                <w:szCs w:val="24"/>
              </w:rPr>
              <w:t>šlakbetonio</w:t>
            </w:r>
            <w:proofErr w:type="spellEnd"/>
          </w:p>
        </w:tc>
        <w:tc>
          <w:tcPr>
            <w:tcW w:w="1838" w:type="dxa"/>
            <w:tcBorders>
              <w:top w:val="nil"/>
              <w:left w:val="single" w:sz="4" w:space="0" w:color="auto"/>
              <w:bottom w:val="single" w:sz="4" w:space="0" w:color="auto"/>
              <w:right w:val="single" w:sz="4" w:space="0" w:color="auto"/>
            </w:tcBorders>
            <w:vAlign w:val="bottom"/>
          </w:tcPr>
          <w:p w14:paraId="520BEB97" w14:textId="77777777"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14:paraId="6FC8F489" w14:textId="77777777" w:rsidTr="00DF7731">
        <w:tc>
          <w:tcPr>
            <w:tcW w:w="988" w:type="dxa"/>
            <w:tcBorders>
              <w:top w:val="single" w:sz="4" w:space="0" w:color="auto"/>
            </w:tcBorders>
            <w:shd w:val="clear" w:color="auto" w:fill="EEECE1" w:themeFill="background2"/>
            <w:vAlign w:val="bottom"/>
          </w:tcPr>
          <w:p w14:paraId="48E748FD" w14:textId="77777777" w:rsidR="00DF7731" w:rsidRPr="003818D1" w:rsidRDefault="00DF7731" w:rsidP="00DF7731">
            <w:pPr>
              <w:pStyle w:val="5lygis"/>
              <w:jc w:val="left"/>
              <w:rPr>
                <w:b w:val="0"/>
                <w:sz w:val="24"/>
                <w:szCs w:val="24"/>
              </w:rPr>
            </w:pPr>
            <w:r w:rsidRPr="003818D1">
              <w:rPr>
                <w:b w:val="0"/>
                <w:color w:val="000000"/>
                <w:sz w:val="24"/>
                <w:szCs w:val="24"/>
              </w:rPr>
              <w:t>8</w:t>
            </w:r>
          </w:p>
        </w:tc>
        <w:tc>
          <w:tcPr>
            <w:tcW w:w="7087" w:type="dxa"/>
            <w:tcBorders>
              <w:top w:val="single" w:sz="4" w:space="0" w:color="auto"/>
            </w:tcBorders>
            <w:shd w:val="clear" w:color="auto" w:fill="EEECE1" w:themeFill="background2"/>
            <w:vAlign w:val="bottom"/>
          </w:tcPr>
          <w:p w14:paraId="6BE7FAE2" w14:textId="77777777" w:rsidR="00DF7731" w:rsidRPr="003818D1" w:rsidRDefault="00DF7731" w:rsidP="00DF7731">
            <w:pPr>
              <w:pStyle w:val="5lygis"/>
              <w:jc w:val="left"/>
              <w:rPr>
                <w:b w:val="0"/>
                <w:sz w:val="24"/>
                <w:szCs w:val="24"/>
              </w:rPr>
            </w:pPr>
            <w:r w:rsidRPr="003818D1">
              <w:rPr>
                <w:b w:val="0"/>
                <w:color w:val="000000"/>
                <w:sz w:val="24"/>
                <w:szCs w:val="24"/>
              </w:rPr>
              <w:t>SPORTO PASKIRTIES</w:t>
            </w:r>
          </w:p>
        </w:tc>
        <w:tc>
          <w:tcPr>
            <w:tcW w:w="1838" w:type="dxa"/>
            <w:tcBorders>
              <w:top w:val="single" w:sz="4" w:space="0" w:color="auto"/>
            </w:tcBorders>
            <w:shd w:val="clear" w:color="auto" w:fill="EEECE1" w:themeFill="background2"/>
            <w:vAlign w:val="bottom"/>
          </w:tcPr>
          <w:p w14:paraId="3D909C4C" w14:textId="77777777" w:rsidR="00DF7731" w:rsidRPr="003818D1" w:rsidRDefault="00DF7731" w:rsidP="00DF7731">
            <w:pPr>
              <w:pStyle w:val="5lygis"/>
              <w:jc w:val="center"/>
              <w:rPr>
                <w:b w:val="0"/>
                <w:sz w:val="24"/>
                <w:szCs w:val="24"/>
              </w:rPr>
            </w:pPr>
          </w:p>
        </w:tc>
      </w:tr>
      <w:tr w:rsidR="00DF7731" w:rsidRPr="00755BDD" w14:paraId="1AB180FB" w14:textId="77777777" w:rsidTr="00DF7731">
        <w:tc>
          <w:tcPr>
            <w:tcW w:w="988" w:type="dxa"/>
            <w:tcBorders>
              <w:bottom w:val="single" w:sz="4" w:space="0" w:color="auto"/>
            </w:tcBorders>
            <w:shd w:val="clear" w:color="auto" w:fill="EEECE1" w:themeFill="background2"/>
            <w:vAlign w:val="bottom"/>
          </w:tcPr>
          <w:p w14:paraId="0B5A1F50" w14:textId="77777777" w:rsidR="00DF7731" w:rsidRPr="003818D1" w:rsidRDefault="00DF7731" w:rsidP="00DF7731">
            <w:pPr>
              <w:pStyle w:val="5lygis"/>
              <w:jc w:val="left"/>
              <w:rPr>
                <w:b w:val="0"/>
                <w:sz w:val="24"/>
                <w:szCs w:val="24"/>
              </w:rPr>
            </w:pPr>
            <w:r w:rsidRPr="003818D1">
              <w:rPr>
                <w:b w:val="0"/>
                <w:color w:val="000000"/>
                <w:sz w:val="24"/>
                <w:szCs w:val="24"/>
              </w:rPr>
              <w:t>8.1.</w:t>
            </w:r>
          </w:p>
        </w:tc>
        <w:tc>
          <w:tcPr>
            <w:tcW w:w="7087" w:type="dxa"/>
            <w:tcBorders>
              <w:bottom w:val="single" w:sz="4" w:space="0" w:color="auto"/>
            </w:tcBorders>
            <w:shd w:val="clear" w:color="auto" w:fill="EEECE1" w:themeFill="background2"/>
            <w:vAlign w:val="bottom"/>
          </w:tcPr>
          <w:p w14:paraId="1B6FF723" w14:textId="77777777" w:rsidR="00DF7731" w:rsidRPr="003818D1" w:rsidRDefault="00DF7731" w:rsidP="00DF7731">
            <w:pPr>
              <w:pStyle w:val="5lygis"/>
              <w:jc w:val="left"/>
              <w:rPr>
                <w:b w:val="0"/>
                <w:sz w:val="24"/>
                <w:szCs w:val="24"/>
              </w:rPr>
            </w:pPr>
            <w:r w:rsidRPr="003818D1">
              <w:rPr>
                <w:b w:val="0"/>
                <w:color w:val="000000"/>
                <w:sz w:val="24"/>
                <w:szCs w:val="24"/>
              </w:rPr>
              <w:t>Sporto salės, halės</w:t>
            </w:r>
          </w:p>
        </w:tc>
        <w:tc>
          <w:tcPr>
            <w:tcW w:w="1838" w:type="dxa"/>
            <w:tcBorders>
              <w:bottom w:val="single" w:sz="4" w:space="0" w:color="auto"/>
            </w:tcBorders>
            <w:shd w:val="clear" w:color="auto" w:fill="EEECE1" w:themeFill="background2"/>
            <w:vAlign w:val="bottom"/>
          </w:tcPr>
          <w:p w14:paraId="3168C099" w14:textId="77777777" w:rsidR="00DF7731" w:rsidRPr="003818D1" w:rsidRDefault="00DF7731" w:rsidP="00DF7731">
            <w:pPr>
              <w:pStyle w:val="5lygis"/>
              <w:jc w:val="center"/>
              <w:rPr>
                <w:b w:val="0"/>
                <w:sz w:val="24"/>
                <w:szCs w:val="24"/>
              </w:rPr>
            </w:pPr>
          </w:p>
        </w:tc>
      </w:tr>
      <w:tr w:rsidR="00DF7731" w:rsidRPr="00755BDD" w14:paraId="6237F849" w14:textId="77777777" w:rsidTr="00DF7731">
        <w:tc>
          <w:tcPr>
            <w:tcW w:w="988" w:type="dxa"/>
            <w:tcBorders>
              <w:top w:val="single" w:sz="4" w:space="0" w:color="auto"/>
              <w:left w:val="single" w:sz="4" w:space="0" w:color="auto"/>
              <w:bottom w:val="nil"/>
              <w:right w:val="single" w:sz="4" w:space="0" w:color="auto"/>
            </w:tcBorders>
            <w:vAlign w:val="bottom"/>
          </w:tcPr>
          <w:p w14:paraId="26ADD708" w14:textId="77777777" w:rsidR="00DF7731" w:rsidRPr="003818D1" w:rsidRDefault="00DF7731" w:rsidP="00DF7731">
            <w:pPr>
              <w:pStyle w:val="5lygis"/>
              <w:jc w:val="left"/>
              <w:rPr>
                <w:b w:val="0"/>
                <w:sz w:val="24"/>
                <w:szCs w:val="24"/>
              </w:rPr>
            </w:pPr>
            <w:r w:rsidRPr="003818D1">
              <w:rPr>
                <w:b w:val="0"/>
                <w:color w:val="000000"/>
                <w:sz w:val="24"/>
                <w:szCs w:val="24"/>
              </w:rPr>
              <w:t>8.1.1</w:t>
            </w:r>
          </w:p>
        </w:tc>
        <w:tc>
          <w:tcPr>
            <w:tcW w:w="7087" w:type="dxa"/>
            <w:tcBorders>
              <w:top w:val="single" w:sz="4" w:space="0" w:color="auto"/>
              <w:left w:val="single" w:sz="4" w:space="0" w:color="auto"/>
              <w:bottom w:val="nil"/>
              <w:right w:val="single" w:sz="4" w:space="0" w:color="auto"/>
            </w:tcBorders>
            <w:vAlign w:val="bottom"/>
          </w:tcPr>
          <w:p w14:paraId="761F0A12" w14:textId="77777777" w:rsidR="00DF7731" w:rsidRPr="003818D1" w:rsidRDefault="00DF7731" w:rsidP="00DF7731">
            <w:pPr>
              <w:pStyle w:val="5lygis"/>
              <w:jc w:val="left"/>
              <w:rPr>
                <w:b w:val="0"/>
                <w:sz w:val="24"/>
                <w:szCs w:val="24"/>
              </w:rPr>
            </w:pPr>
            <w:r w:rsidRPr="003818D1">
              <w:rPr>
                <w:b w:val="0"/>
                <w:color w:val="000000"/>
                <w:sz w:val="24"/>
                <w:szCs w:val="24"/>
              </w:rPr>
              <w:t>plytų mūro, stambiaplokščiai, betono blokų</w:t>
            </w:r>
          </w:p>
        </w:tc>
        <w:tc>
          <w:tcPr>
            <w:tcW w:w="1838" w:type="dxa"/>
            <w:tcBorders>
              <w:top w:val="single" w:sz="4" w:space="0" w:color="auto"/>
              <w:left w:val="single" w:sz="4" w:space="0" w:color="auto"/>
              <w:bottom w:val="nil"/>
              <w:right w:val="single" w:sz="4" w:space="0" w:color="auto"/>
            </w:tcBorders>
            <w:vAlign w:val="bottom"/>
          </w:tcPr>
          <w:p w14:paraId="1FD24F46" w14:textId="77777777" w:rsidR="00DF7731" w:rsidRPr="003818D1" w:rsidRDefault="00DF7731" w:rsidP="00DF7731">
            <w:pPr>
              <w:pStyle w:val="5lygis"/>
              <w:jc w:val="center"/>
              <w:rPr>
                <w:b w:val="0"/>
                <w:sz w:val="24"/>
                <w:szCs w:val="24"/>
              </w:rPr>
            </w:pPr>
            <w:r w:rsidRPr="003818D1">
              <w:rPr>
                <w:b w:val="0"/>
                <w:color w:val="000000"/>
                <w:sz w:val="24"/>
                <w:szCs w:val="24"/>
              </w:rPr>
              <w:t>100</w:t>
            </w:r>
          </w:p>
        </w:tc>
      </w:tr>
      <w:tr w:rsidR="00DF7731" w:rsidRPr="00755BDD" w14:paraId="088C8B79" w14:textId="77777777" w:rsidTr="00DF7731">
        <w:tc>
          <w:tcPr>
            <w:tcW w:w="988" w:type="dxa"/>
            <w:tcBorders>
              <w:top w:val="nil"/>
              <w:left w:val="single" w:sz="4" w:space="0" w:color="auto"/>
              <w:bottom w:val="nil"/>
              <w:right w:val="single" w:sz="4" w:space="0" w:color="auto"/>
            </w:tcBorders>
            <w:vAlign w:val="bottom"/>
          </w:tcPr>
          <w:p w14:paraId="183CE9C7" w14:textId="77777777" w:rsidR="00DF7731" w:rsidRPr="003818D1" w:rsidRDefault="00DF7731" w:rsidP="00DF7731">
            <w:pPr>
              <w:pStyle w:val="5lygis"/>
              <w:jc w:val="left"/>
              <w:rPr>
                <w:b w:val="0"/>
                <w:sz w:val="24"/>
                <w:szCs w:val="24"/>
              </w:rPr>
            </w:pPr>
            <w:r w:rsidRPr="003818D1">
              <w:rPr>
                <w:b w:val="0"/>
                <w:color w:val="000000"/>
                <w:sz w:val="24"/>
                <w:szCs w:val="24"/>
              </w:rPr>
              <w:t>8.1.2</w:t>
            </w:r>
          </w:p>
        </w:tc>
        <w:tc>
          <w:tcPr>
            <w:tcW w:w="7087" w:type="dxa"/>
            <w:tcBorders>
              <w:top w:val="nil"/>
              <w:left w:val="single" w:sz="4" w:space="0" w:color="auto"/>
              <w:bottom w:val="nil"/>
              <w:right w:val="single" w:sz="4" w:space="0" w:color="auto"/>
            </w:tcBorders>
            <w:vAlign w:val="bottom"/>
          </w:tcPr>
          <w:p w14:paraId="73E1484A" w14:textId="77777777" w:rsidR="00DF7731" w:rsidRPr="003818D1" w:rsidRDefault="00DF7731" w:rsidP="00DF7731">
            <w:pPr>
              <w:pStyle w:val="5lygis"/>
              <w:jc w:val="left"/>
              <w:rPr>
                <w:b w:val="0"/>
                <w:sz w:val="24"/>
                <w:szCs w:val="24"/>
              </w:rPr>
            </w:pPr>
            <w:r w:rsidRPr="003818D1">
              <w:rPr>
                <w:b w:val="0"/>
                <w:color w:val="000000"/>
                <w:sz w:val="24"/>
                <w:szCs w:val="24"/>
              </w:rPr>
              <w:t>mediniai su karkasu</w:t>
            </w:r>
          </w:p>
        </w:tc>
        <w:tc>
          <w:tcPr>
            <w:tcW w:w="1838" w:type="dxa"/>
            <w:tcBorders>
              <w:top w:val="nil"/>
              <w:left w:val="single" w:sz="4" w:space="0" w:color="auto"/>
              <w:bottom w:val="nil"/>
              <w:right w:val="single" w:sz="4" w:space="0" w:color="auto"/>
            </w:tcBorders>
            <w:vAlign w:val="bottom"/>
          </w:tcPr>
          <w:p w14:paraId="249F2649" w14:textId="77777777" w:rsidR="00DF7731" w:rsidRPr="003818D1" w:rsidRDefault="00DF7731" w:rsidP="00DF7731">
            <w:pPr>
              <w:pStyle w:val="5lygis"/>
              <w:jc w:val="center"/>
              <w:rPr>
                <w:b w:val="0"/>
                <w:sz w:val="24"/>
                <w:szCs w:val="24"/>
              </w:rPr>
            </w:pPr>
            <w:r w:rsidRPr="003818D1">
              <w:rPr>
                <w:b w:val="0"/>
                <w:color w:val="000000"/>
                <w:sz w:val="24"/>
                <w:szCs w:val="24"/>
              </w:rPr>
              <w:t>40</w:t>
            </w:r>
          </w:p>
        </w:tc>
      </w:tr>
      <w:tr w:rsidR="00DF7731" w:rsidRPr="00755BDD" w14:paraId="11D90258" w14:textId="77777777" w:rsidTr="00DF7731">
        <w:tc>
          <w:tcPr>
            <w:tcW w:w="988" w:type="dxa"/>
            <w:tcBorders>
              <w:top w:val="nil"/>
              <w:left w:val="single" w:sz="4" w:space="0" w:color="auto"/>
              <w:bottom w:val="nil"/>
              <w:right w:val="single" w:sz="4" w:space="0" w:color="auto"/>
            </w:tcBorders>
            <w:vAlign w:val="bottom"/>
          </w:tcPr>
          <w:p w14:paraId="12CF6957" w14:textId="77777777" w:rsidR="00DF7731" w:rsidRPr="003818D1" w:rsidRDefault="00DF7731" w:rsidP="00DF7731">
            <w:pPr>
              <w:pStyle w:val="5lygis"/>
              <w:jc w:val="left"/>
              <w:rPr>
                <w:b w:val="0"/>
                <w:sz w:val="24"/>
                <w:szCs w:val="24"/>
              </w:rPr>
            </w:pPr>
            <w:r w:rsidRPr="003818D1">
              <w:rPr>
                <w:b w:val="0"/>
                <w:color w:val="000000"/>
                <w:sz w:val="24"/>
                <w:szCs w:val="24"/>
              </w:rPr>
              <w:t>8.2.</w:t>
            </w:r>
          </w:p>
        </w:tc>
        <w:tc>
          <w:tcPr>
            <w:tcW w:w="7087" w:type="dxa"/>
            <w:tcBorders>
              <w:top w:val="nil"/>
              <w:left w:val="single" w:sz="4" w:space="0" w:color="auto"/>
              <w:bottom w:val="nil"/>
              <w:right w:val="single" w:sz="4" w:space="0" w:color="auto"/>
            </w:tcBorders>
            <w:vAlign w:val="bottom"/>
          </w:tcPr>
          <w:p w14:paraId="3A08F3EA" w14:textId="77777777" w:rsidR="00DF7731" w:rsidRPr="003818D1" w:rsidRDefault="00D73BB3" w:rsidP="00DF7731">
            <w:pPr>
              <w:pStyle w:val="5lygis"/>
              <w:jc w:val="left"/>
              <w:rPr>
                <w:b w:val="0"/>
                <w:sz w:val="24"/>
                <w:szCs w:val="24"/>
              </w:rPr>
            </w:pPr>
            <w:r>
              <w:rPr>
                <w:b w:val="0"/>
                <w:color w:val="000000"/>
                <w:sz w:val="24"/>
                <w:szCs w:val="24"/>
              </w:rPr>
              <w:t>k</w:t>
            </w:r>
            <w:r w:rsidR="00DF7731" w:rsidRPr="003818D1">
              <w:rPr>
                <w:b w:val="0"/>
                <w:color w:val="000000"/>
                <w:sz w:val="24"/>
                <w:szCs w:val="24"/>
              </w:rPr>
              <w:t>iti pastatai</w:t>
            </w:r>
          </w:p>
        </w:tc>
        <w:tc>
          <w:tcPr>
            <w:tcW w:w="1838" w:type="dxa"/>
            <w:tcBorders>
              <w:top w:val="nil"/>
              <w:left w:val="single" w:sz="4" w:space="0" w:color="auto"/>
              <w:bottom w:val="nil"/>
              <w:right w:val="single" w:sz="4" w:space="0" w:color="auto"/>
            </w:tcBorders>
            <w:vAlign w:val="bottom"/>
          </w:tcPr>
          <w:p w14:paraId="04823286" w14:textId="77777777" w:rsidR="00DF7731" w:rsidRPr="003818D1" w:rsidRDefault="00DF7731" w:rsidP="00DF7731">
            <w:pPr>
              <w:pStyle w:val="5lygis"/>
              <w:jc w:val="center"/>
              <w:rPr>
                <w:b w:val="0"/>
                <w:sz w:val="24"/>
                <w:szCs w:val="24"/>
              </w:rPr>
            </w:pPr>
          </w:p>
        </w:tc>
      </w:tr>
      <w:tr w:rsidR="00DF7731" w:rsidRPr="00755BDD" w14:paraId="2C95D110" w14:textId="77777777" w:rsidTr="00DF7731">
        <w:tc>
          <w:tcPr>
            <w:tcW w:w="988" w:type="dxa"/>
            <w:tcBorders>
              <w:top w:val="nil"/>
              <w:left w:val="single" w:sz="4" w:space="0" w:color="auto"/>
              <w:bottom w:val="nil"/>
              <w:right w:val="single" w:sz="4" w:space="0" w:color="auto"/>
            </w:tcBorders>
            <w:vAlign w:val="bottom"/>
          </w:tcPr>
          <w:p w14:paraId="4D3B9E45" w14:textId="77777777" w:rsidR="00DF7731" w:rsidRPr="003818D1" w:rsidRDefault="00DF7731" w:rsidP="00DF7731">
            <w:pPr>
              <w:pStyle w:val="5lygis"/>
              <w:jc w:val="left"/>
              <w:rPr>
                <w:b w:val="0"/>
                <w:sz w:val="24"/>
                <w:szCs w:val="24"/>
              </w:rPr>
            </w:pPr>
            <w:r w:rsidRPr="003818D1">
              <w:rPr>
                <w:b w:val="0"/>
                <w:color w:val="000000"/>
                <w:sz w:val="24"/>
                <w:szCs w:val="24"/>
              </w:rPr>
              <w:lastRenderedPageBreak/>
              <w:t>8.2.1.</w:t>
            </w:r>
          </w:p>
        </w:tc>
        <w:tc>
          <w:tcPr>
            <w:tcW w:w="7087" w:type="dxa"/>
            <w:tcBorders>
              <w:top w:val="nil"/>
              <w:left w:val="single" w:sz="4" w:space="0" w:color="auto"/>
              <w:bottom w:val="nil"/>
              <w:right w:val="single" w:sz="4" w:space="0" w:color="auto"/>
            </w:tcBorders>
            <w:vAlign w:val="bottom"/>
          </w:tcPr>
          <w:p w14:paraId="03338EAB" w14:textId="77777777" w:rsidR="00DF7731" w:rsidRPr="003818D1" w:rsidRDefault="00DF7731" w:rsidP="00DF7731">
            <w:pPr>
              <w:pStyle w:val="5lygis"/>
              <w:jc w:val="left"/>
              <w:rPr>
                <w:b w:val="0"/>
                <w:sz w:val="24"/>
                <w:szCs w:val="24"/>
              </w:rPr>
            </w:pPr>
            <w:r w:rsidRPr="003818D1">
              <w:rPr>
                <w:b w:val="0"/>
                <w:color w:val="000000"/>
                <w:sz w:val="24"/>
                <w:szCs w:val="24"/>
              </w:rPr>
              <w:t>plytų mūro, stambiaplokščiai, betono blokų</w:t>
            </w:r>
          </w:p>
        </w:tc>
        <w:tc>
          <w:tcPr>
            <w:tcW w:w="1838" w:type="dxa"/>
            <w:tcBorders>
              <w:top w:val="nil"/>
              <w:left w:val="single" w:sz="4" w:space="0" w:color="auto"/>
              <w:bottom w:val="nil"/>
              <w:right w:val="single" w:sz="4" w:space="0" w:color="auto"/>
            </w:tcBorders>
            <w:vAlign w:val="bottom"/>
          </w:tcPr>
          <w:p w14:paraId="6BF4E22D" w14:textId="77777777" w:rsidR="00DF7731" w:rsidRPr="003818D1" w:rsidRDefault="00DF7731" w:rsidP="00DF7731">
            <w:pPr>
              <w:pStyle w:val="5lygis"/>
              <w:jc w:val="center"/>
              <w:rPr>
                <w:b w:val="0"/>
                <w:sz w:val="24"/>
                <w:szCs w:val="24"/>
              </w:rPr>
            </w:pPr>
            <w:r w:rsidRPr="003818D1">
              <w:rPr>
                <w:b w:val="0"/>
                <w:color w:val="000000"/>
                <w:sz w:val="24"/>
                <w:szCs w:val="24"/>
              </w:rPr>
              <w:t>100</w:t>
            </w:r>
          </w:p>
        </w:tc>
      </w:tr>
      <w:tr w:rsidR="00DF7731" w:rsidRPr="00755BDD" w14:paraId="3E9AE229" w14:textId="77777777" w:rsidTr="00DF7731">
        <w:tc>
          <w:tcPr>
            <w:tcW w:w="988" w:type="dxa"/>
            <w:tcBorders>
              <w:top w:val="nil"/>
              <w:left w:val="single" w:sz="4" w:space="0" w:color="auto"/>
              <w:bottom w:val="single" w:sz="4" w:space="0" w:color="auto"/>
              <w:right w:val="single" w:sz="4" w:space="0" w:color="auto"/>
            </w:tcBorders>
            <w:vAlign w:val="bottom"/>
          </w:tcPr>
          <w:p w14:paraId="0A820ED5" w14:textId="77777777" w:rsidR="00DF7731" w:rsidRPr="003818D1" w:rsidRDefault="00DF7731" w:rsidP="00DF7731">
            <w:pPr>
              <w:pStyle w:val="5lygis"/>
              <w:jc w:val="left"/>
              <w:rPr>
                <w:b w:val="0"/>
                <w:sz w:val="24"/>
                <w:szCs w:val="24"/>
              </w:rPr>
            </w:pPr>
            <w:r w:rsidRPr="003818D1">
              <w:rPr>
                <w:b w:val="0"/>
                <w:color w:val="000000"/>
                <w:sz w:val="24"/>
                <w:szCs w:val="24"/>
              </w:rPr>
              <w:t>8.2.2.</w:t>
            </w:r>
          </w:p>
        </w:tc>
        <w:tc>
          <w:tcPr>
            <w:tcW w:w="7087" w:type="dxa"/>
            <w:tcBorders>
              <w:top w:val="nil"/>
              <w:left w:val="single" w:sz="4" w:space="0" w:color="auto"/>
              <w:bottom w:val="single" w:sz="4" w:space="0" w:color="auto"/>
              <w:right w:val="single" w:sz="4" w:space="0" w:color="auto"/>
            </w:tcBorders>
            <w:vAlign w:val="bottom"/>
          </w:tcPr>
          <w:p w14:paraId="3A7FC7D0" w14:textId="77777777" w:rsidR="00DF7731" w:rsidRPr="003818D1" w:rsidRDefault="00DF7731" w:rsidP="00DF7731">
            <w:pPr>
              <w:pStyle w:val="5lygis"/>
              <w:jc w:val="left"/>
              <w:rPr>
                <w:b w:val="0"/>
                <w:sz w:val="24"/>
                <w:szCs w:val="24"/>
              </w:rPr>
            </w:pPr>
            <w:r w:rsidRPr="003818D1">
              <w:rPr>
                <w:b w:val="0"/>
                <w:color w:val="000000"/>
                <w:sz w:val="24"/>
                <w:szCs w:val="24"/>
              </w:rPr>
              <w:t>mediniai su karkasu</w:t>
            </w:r>
          </w:p>
        </w:tc>
        <w:tc>
          <w:tcPr>
            <w:tcW w:w="1838" w:type="dxa"/>
            <w:tcBorders>
              <w:top w:val="nil"/>
              <w:left w:val="single" w:sz="4" w:space="0" w:color="auto"/>
              <w:bottom w:val="single" w:sz="4" w:space="0" w:color="auto"/>
              <w:right w:val="single" w:sz="4" w:space="0" w:color="auto"/>
            </w:tcBorders>
            <w:vAlign w:val="bottom"/>
          </w:tcPr>
          <w:p w14:paraId="53214683" w14:textId="77777777" w:rsidR="00DF7731" w:rsidRPr="003818D1" w:rsidRDefault="00DF7731" w:rsidP="00DF7731">
            <w:pPr>
              <w:pStyle w:val="5lygis"/>
              <w:jc w:val="center"/>
              <w:rPr>
                <w:b w:val="0"/>
                <w:sz w:val="24"/>
                <w:szCs w:val="24"/>
              </w:rPr>
            </w:pPr>
            <w:r w:rsidRPr="003818D1">
              <w:rPr>
                <w:b w:val="0"/>
                <w:color w:val="000000"/>
                <w:sz w:val="24"/>
                <w:szCs w:val="24"/>
              </w:rPr>
              <w:t>40</w:t>
            </w:r>
          </w:p>
        </w:tc>
      </w:tr>
      <w:tr w:rsidR="00DF7731" w:rsidRPr="00755BDD" w14:paraId="428688B6" w14:textId="77777777" w:rsidTr="00DF7731">
        <w:tc>
          <w:tcPr>
            <w:tcW w:w="988" w:type="dxa"/>
            <w:tcBorders>
              <w:top w:val="single" w:sz="4" w:space="0" w:color="auto"/>
              <w:bottom w:val="single" w:sz="4" w:space="0" w:color="auto"/>
            </w:tcBorders>
            <w:shd w:val="clear" w:color="auto" w:fill="EEECE1" w:themeFill="background2"/>
            <w:vAlign w:val="bottom"/>
          </w:tcPr>
          <w:p w14:paraId="56E31F2D" w14:textId="77777777" w:rsidR="00DF7731" w:rsidRPr="003818D1" w:rsidRDefault="00DF7731" w:rsidP="00DF7731">
            <w:pPr>
              <w:pStyle w:val="5lygis"/>
              <w:jc w:val="left"/>
              <w:rPr>
                <w:b w:val="0"/>
                <w:sz w:val="24"/>
                <w:szCs w:val="24"/>
              </w:rPr>
            </w:pPr>
            <w:r w:rsidRPr="003818D1">
              <w:rPr>
                <w:b w:val="0"/>
                <w:color w:val="000000"/>
                <w:sz w:val="24"/>
                <w:szCs w:val="24"/>
              </w:rPr>
              <w:t>9</w:t>
            </w:r>
          </w:p>
        </w:tc>
        <w:tc>
          <w:tcPr>
            <w:tcW w:w="7087" w:type="dxa"/>
            <w:tcBorders>
              <w:top w:val="single" w:sz="4" w:space="0" w:color="auto"/>
              <w:bottom w:val="single" w:sz="4" w:space="0" w:color="auto"/>
            </w:tcBorders>
            <w:shd w:val="clear" w:color="auto" w:fill="EEECE1" w:themeFill="background2"/>
            <w:vAlign w:val="bottom"/>
          </w:tcPr>
          <w:p w14:paraId="622FEAD8" w14:textId="77777777" w:rsidR="00DF7731" w:rsidRPr="003818D1" w:rsidRDefault="00DF7731" w:rsidP="00DF7731">
            <w:pPr>
              <w:pStyle w:val="5lygis"/>
              <w:jc w:val="left"/>
              <w:rPr>
                <w:b w:val="0"/>
                <w:sz w:val="24"/>
                <w:szCs w:val="24"/>
              </w:rPr>
            </w:pPr>
            <w:r w:rsidRPr="003818D1">
              <w:rPr>
                <w:b w:val="0"/>
                <w:color w:val="000000"/>
                <w:sz w:val="24"/>
                <w:szCs w:val="24"/>
              </w:rPr>
              <w:t xml:space="preserve"> TRANSPORTO PASKIRTIES STATINIAI</w:t>
            </w:r>
          </w:p>
        </w:tc>
        <w:tc>
          <w:tcPr>
            <w:tcW w:w="1838" w:type="dxa"/>
            <w:tcBorders>
              <w:top w:val="single" w:sz="4" w:space="0" w:color="auto"/>
              <w:bottom w:val="single" w:sz="4" w:space="0" w:color="auto"/>
            </w:tcBorders>
            <w:shd w:val="clear" w:color="auto" w:fill="EEECE1" w:themeFill="background2"/>
            <w:vAlign w:val="bottom"/>
          </w:tcPr>
          <w:p w14:paraId="63515714" w14:textId="77777777" w:rsidR="00DF7731" w:rsidRPr="003818D1" w:rsidRDefault="00DF7731" w:rsidP="00DF7731">
            <w:pPr>
              <w:pStyle w:val="5lygis"/>
              <w:jc w:val="center"/>
              <w:rPr>
                <w:b w:val="0"/>
                <w:sz w:val="24"/>
                <w:szCs w:val="24"/>
              </w:rPr>
            </w:pPr>
          </w:p>
        </w:tc>
      </w:tr>
      <w:tr w:rsidR="00DF7731" w:rsidRPr="00755BDD" w14:paraId="4077504A" w14:textId="77777777" w:rsidTr="00DF7731">
        <w:tc>
          <w:tcPr>
            <w:tcW w:w="988" w:type="dxa"/>
            <w:tcBorders>
              <w:top w:val="single" w:sz="4" w:space="0" w:color="auto"/>
              <w:left w:val="single" w:sz="4" w:space="0" w:color="auto"/>
              <w:bottom w:val="nil"/>
              <w:right w:val="single" w:sz="4" w:space="0" w:color="auto"/>
            </w:tcBorders>
            <w:vAlign w:val="bottom"/>
          </w:tcPr>
          <w:p w14:paraId="3E377DEB" w14:textId="77777777" w:rsidR="00DF7731" w:rsidRPr="003818D1" w:rsidRDefault="00DF7731" w:rsidP="00DF7731">
            <w:pPr>
              <w:pStyle w:val="5lygis"/>
              <w:jc w:val="left"/>
              <w:rPr>
                <w:b w:val="0"/>
                <w:sz w:val="24"/>
                <w:szCs w:val="24"/>
              </w:rPr>
            </w:pPr>
            <w:r w:rsidRPr="003818D1">
              <w:rPr>
                <w:b w:val="0"/>
                <w:color w:val="000000"/>
                <w:sz w:val="24"/>
                <w:szCs w:val="24"/>
              </w:rPr>
              <w:t>9.1</w:t>
            </w:r>
          </w:p>
        </w:tc>
        <w:tc>
          <w:tcPr>
            <w:tcW w:w="7087" w:type="dxa"/>
            <w:tcBorders>
              <w:top w:val="single" w:sz="4" w:space="0" w:color="auto"/>
              <w:left w:val="single" w:sz="4" w:space="0" w:color="auto"/>
              <w:bottom w:val="nil"/>
              <w:right w:val="single" w:sz="4" w:space="0" w:color="auto"/>
            </w:tcBorders>
            <w:vAlign w:val="bottom"/>
          </w:tcPr>
          <w:p w14:paraId="71E66501" w14:textId="77777777" w:rsidR="00DF7731" w:rsidRPr="003818D1" w:rsidRDefault="00D73BB3" w:rsidP="00DF7731">
            <w:pPr>
              <w:pStyle w:val="5lygis"/>
              <w:jc w:val="left"/>
              <w:rPr>
                <w:b w:val="0"/>
                <w:sz w:val="24"/>
                <w:szCs w:val="24"/>
              </w:rPr>
            </w:pPr>
            <w:r>
              <w:rPr>
                <w:b w:val="0"/>
                <w:color w:val="000000"/>
                <w:sz w:val="24"/>
                <w:szCs w:val="24"/>
              </w:rPr>
              <w:t>a</w:t>
            </w:r>
            <w:r w:rsidR="00DF7731" w:rsidRPr="003818D1">
              <w:rPr>
                <w:b w:val="0"/>
                <w:color w:val="000000"/>
                <w:sz w:val="24"/>
                <w:szCs w:val="24"/>
              </w:rPr>
              <w:t>utomobilių kelių dangos</w:t>
            </w:r>
          </w:p>
        </w:tc>
        <w:tc>
          <w:tcPr>
            <w:tcW w:w="1838" w:type="dxa"/>
            <w:tcBorders>
              <w:top w:val="single" w:sz="4" w:space="0" w:color="auto"/>
              <w:left w:val="single" w:sz="4" w:space="0" w:color="auto"/>
              <w:bottom w:val="nil"/>
              <w:right w:val="single" w:sz="4" w:space="0" w:color="auto"/>
            </w:tcBorders>
            <w:vAlign w:val="bottom"/>
          </w:tcPr>
          <w:p w14:paraId="2EBDBFE4" w14:textId="77777777" w:rsidR="00DF7731" w:rsidRPr="003818D1" w:rsidRDefault="00DF7731" w:rsidP="00DF7731">
            <w:pPr>
              <w:pStyle w:val="5lygis"/>
              <w:jc w:val="center"/>
              <w:rPr>
                <w:b w:val="0"/>
                <w:sz w:val="24"/>
                <w:szCs w:val="24"/>
              </w:rPr>
            </w:pPr>
          </w:p>
        </w:tc>
      </w:tr>
      <w:tr w:rsidR="00DF7731" w:rsidRPr="00755BDD" w14:paraId="0B5F432E" w14:textId="77777777" w:rsidTr="00DF7731">
        <w:tc>
          <w:tcPr>
            <w:tcW w:w="988" w:type="dxa"/>
            <w:tcBorders>
              <w:top w:val="nil"/>
              <w:left w:val="single" w:sz="4" w:space="0" w:color="auto"/>
              <w:bottom w:val="nil"/>
              <w:right w:val="single" w:sz="4" w:space="0" w:color="auto"/>
            </w:tcBorders>
            <w:vAlign w:val="bottom"/>
          </w:tcPr>
          <w:p w14:paraId="3C500525" w14:textId="77777777" w:rsidR="00DF7731" w:rsidRPr="003818D1" w:rsidRDefault="00DF7731" w:rsidP="00DF7731">
            <w:pPr>
              <w:pStyle w:val="5lygis"/>
              <w:jc w:val="left"/>
              <w:rPr>
                <w:b w:val="0"/>
                <w:sz w:val="24"/>
                <w:szCs w:val="24"/>
              </w:rPr>
            </w:pPr>
            <w:r w:rsidRPr="003818D1">
              <w:rPr>
                <w:b w:val="0"/>
                <w:color w:val="000000"/>
                <w:sz w:val="24"/>
                <w:szCs w:val="24"/>
              </w:rPr>
              <w:t>9.1.1</w:t>
            </w:r>
          </w:p>
        </w:tc>
        <w:tc>
          <w:tcPr>
            <w:tcW w:w="7087" w:type="dxa"/>
            <w:tcBorders>
              <w:top w:val="nil"/>
              <w:left w:val="single" w:sz="4" w:space="0" w:color="auto"/>
              <w:bottom w:val="nil"/>
              <w:right w:val="single" w:sz="4" w:space="0" w:color="auto"/>
            </w:tcBorders>
            <w:vAlign w:val="bottom"/>
          </w:tcPr>
          <w:p w14:paraId="64E2233F" w14:textId="77777777" w:rsidR="00DF7731" w:rsidRPr="003818D1" w:rsidRDefault="00DF7731" w:rsidP="00DF7731">
            <w:pPr>
              <w:pStyle w:val="5lygis"/>
              <w:jc w:val="left"/>
              <w:rPr>
                <w:b w:val="0"/>
                <w:sz w:val="24"/>
                <w:szCs w:val="24"/>
              </w:rPr>
            </w:pPr>
            <w:r w:rsidRPr="003818D1">
              <w:rPr>
                <w:b w:val="0"/>
                <w:color w:val="000000"/>
                <w:sz w:val="24"/>
                <w:szCs w:val="24"/>
              </w:rPr>
              <w:t>asfaltbetonio</w:t>
            </w:r>
          </w:p>
        </w:tc>
        <w:tc>
          <w:tcPr>
            <w:tcW w:w="1838" w:type="dxa"/>
            <w:tcBorders>
              <w:top w:val="nil"/>
              <w:left w:val="single" w:sz="4" w:space="0" w:color="auto"/>
              <w:bottom w:val="nil"/>
              <w:right w:val="single" w:sz="4" w:space="0" w:color="auto"/>
            </w:tcBorders>
            <w:vAlign w:val="bottom"/>
          </w:tcPr>
          <w:p w14:paraId="526F1AAD" w14:textId="77777777" w:rsidR="00DF7731" w:rsidRPr="003818D1" w:rsidRDefault="00DF7731" w:rsidP="00DF7731">
            <w:pPr>
              <w:pStyle w:val="5lygis"/>
              <w:jc w:val="center"/>
              <w:rPr>
                <w:b w:val="0"/>
                <w:sz w:val="24"/>
                <w:szCs w:val="24"/>
              </w:rPr>
            </w:pPr>
            <w:r w:rsidRPr="003818D1">
              <w:rPr>
                <w:b w:val="0"/>
                <w:color w:val="000000"/>
                <w:sz w:val="24"/>
                <w:szCs w:val="24"/>
              </w:rPr>
              <w:t>20</w:t>
            </w:r>
          </w:p>
        </w:tc>
      </w:tr>
      <w:tr w:rsidR="00DF7731" w:rsidRPr="00755BDD" w14:paraId="46D62E0B" w14:textId="77777777" w:rsidTr="00DF7731">
        <w:tc>
          <w:tcPr>
            <w:tcW w:w="988" w:type="dxa"/>
            <w:tcBorders>
              <w:top w:val="nil"/>
              <w:left w:val="single" w:sz="4" w:space="0" w:color="auto"/>
              <w:bottom w:val="nil"/>
              <w:right w:val="single" w:sz="4" w:space="0" w:color="auto"/>
            </w:tcBorders>
            <w:vAlign w:val="bottom"/>
          </w:tcPr>
          <w:p w14:paraId="60A0F781" w14:textId="77777777" w:rsidR="00DF7731" w:rsidRPr="003818D1" w:rsidRDefault="00DF7731" w:rsidP="00DF7731">
            <w:pPr>
              <w:pStyle w:val="5lygis"/>
              <w:jc w:val="left"/>
              <w:rPr>
                <w:b w:val="0"/>
                <w:sz w:val="24"/>
                <w:szCs w:val="24"/>
              </w:rPr>
            </w:pPr>
            <w:r w:rsidRPr="003818D1">
              <w:rPr>
                <w:b w:val="0"/>
                <w:color w:val="000000"/>
                <w:sz w:val="24"/>
                <w:szCs w:val="24"/>
              </w:rPr>
              <w:t>9.1.2</w:t>
            </w:r>
          </w:p>
        </w:tc>
        <w:tc>
          <w:tcPr>
            <w:tcW w:w="7087" w:type="dxa"/>
            <w:tcBorders>
              <w:top w:val="nil"/>
              <w:left w:val="single" w:sz="4" w:space="0" w:color="auto"/>
              <w:bottom w:val="nil"/>
              <w:right w:val="single" w:sz="4" w:space="0" w:color="auto"/>
            </w:tcBorders>
            <w:vAlign w:val="bottom"/>
          </w:tcPr>
          <w:p w14:paraId="1A43E7C2" w14:textId="77777777" w:rsidR="00DF7731" w:rsidRPr="003818D1" w:rsidRDefault="00DF7731" w:rsidP="00DF7731">
            <w:pPr>
              <w:pStyle w:val="5lygis"/>
              <w:jc w:val="left"/>
              <w:rPr>
                <w:b w:val="0"/>
                <w:sz w:val="24"/>
                <w:szCs w:val="24"/>
              </w:rPr>
            </w:pPr>
            <w:r w:rsidRPr="003818D1">
              <w:rPr>
                <w:b w:val="0"/>
                <w:color w:val="000000"/>
                <w:sz w:val="24"/>
                <w:szCs w:val="24"/>
              </w:rPr>
              <w:t>cementbetonio (betono)</w:t>
            </w:r>
          </w:p>
        </w:tc>
        <w:tc>
          <w:tcPr>
            <w:tcW w:w="1838" w:type="dxa"/>
            <w:tcBorders>
              <w:top w:val="nil"/>
              <w:left w:val="single" w:sz="4" w:space="0" w:color="auto"/>
              <w:bottom w:val="nil"/>
              <w:right w:val="single" w:sz="4" w:space="0" w:color="auto"/>
            </w:tcBorders>
            <w:vAlign w:val="bottom"/>
          </w:tcPr>
          <w:p w14:paraId="3A1EB36D" w14:textId="77777777" w:rsidR="00DF7731" w:rsidRPr="003818D1" w:rsidRDefault="00DF7731" w:rsidP="00DF7731">
            <w:pPr>
              <w:pStyle w:val="5lygis"/>
              <w:jc w:val="center"/>
              <w:rPr>
                <w:b w:val="0"/>
                <w:sz w:val="24"/>
                <w:szCs w:val="24"/>
              </w:rPr>
            </w:pPr>
            <w:r w:rsidRPr="003818D1">
              <w:rPr>
                <w:b w:val="0"/>
                <w:color w:val="000000"/>
                <w:sz w:val="24"/>
                <w:szCs w:val="24"/>
              </w:rPr>
              <w:t>40</w:t>
            </w:r>
          </w:p>
        </w:tc>
      </w:tr>
      <w:tr w:rsidR="00DF7731" w:rsidRPr="00755BDD" w14:paraId="44BF96CF" w14:textId="77777777" w:rsidTr="00DF7731">
        <w:tc>
          <w:tcPr>
            <w:tcW w:w="988" w:type="dxa"/>
            <w:tcBorders>
              <w:top w:val="nil"/>
              <w:left w:val="single" w:sz="4" w:space="0" w:color="auto"/>
              <w:bottom w:val="nil"/>
              <w:right w:val="single" w:sz="4" w:space="0" w:color="auto"/>
            </w:tcBorders>
            <w:vAlign w:val="bottom"/>
          </w:tcPr>
          <w:p w14:paraId="21B146D9" w14:textId="77777777" w:rsidR="00DF7731" w:rsidRPr="003818D1" w:rsidRDefault="00DF7731" w:rsidP="00DF7731">
            <w:pPr>
              <w:pStyle w:val="5lygis"/>
              <w:jc w:val="left"/>
              <w:rPr>
                <w:b w:val="0"/>
                <w:sz w:val="24"/>
                <w:szCs w:val="24"/>
              </w:rPr>
            </w:pPr>
            <w:r w:rsidRPr="003818D1">
              <w:rPr>
                <w:b w:val="0"/>
                <w:color w:val="000000"/>
                <w:sz w:val="24"/>
                <w:szCs w:val="24"/>
              </w:rPr>
              <w:t>9.1.3</w:t>
            </w:r>
          </w:p>
        </w:tc>
        <w:tc>
          <w:tcPr>
            <w:tcW w:w="7087" w:type="dxa"/>
            <w:tcBorders>
              <w:top w:val="nil"/>
              <w:left w:val="single" w:sz="4" w:space="0" w:color="auto"/>
              <w:bottom w:val="nil"/>
              <w:right w:val="single" w:sz="4" w:space="0" w:color="auto"/>
            </w:tcBorders>
            <w:vAlign w:val="bottom"/>
          </w:tcPr>
          <w:p w14:paraId="28F7A70F" w14:textId="77777777" w:rsidR="00DF7731" w:rsidRPr="003818D1" w:rsidRDefault="00DF7731" w:rsidP="00DF7731">
            <w:pPr>
              <w:pStyle w:val="5lygis"/>
              <w:jc w:val="left"/>
              <w:rPr>
                <w:b w:val="0"/>
                <w:sz w:val="24"/>
                <w:szCs w:val="24"/>
              </w:rPr>
            </w:pPr>
            <w:r w:rsidRPr="003818D1">
              <w:rPr>
                <w:b w:val="0"/>
                <w:color w:val="000000"/>
                <w:sz w:val="24"/>
                <w:szCs w:val="24"/>
              </w:rPr>
              <w:t>juodos (permirkytos)</w:t>
            </w:r>
          </w:p>
        </w:tc>
        <w:tc>
          <w:tcPr>
            <w:tcW w:w="1838" w:type="dxa"/>
            <w:tcBorders>
              <w:top w:val="nil"/>
              <w:left w:val="single" w:sz="4" w:space="0" w:color="auto"/>
              <w:bottom w:val="nil"/>
              <w:right w:val="single" w:sz="4" w:space="0" w:color="auto"/>
            </w:tcBorders>
            <w:vAlign w:val="bottom"/>
          </w:tcPr>
          <w:p w14:paraId="3FD0B514" w14:textId="77777777" w:rsidR="00DF7731" w:rsidRPr="003818D1" w:rsidRDefault="00DF7731" w:rsidP="00DF7731">
            <w:pPr>
              <w:pStyle w:val="5lygis"/>
              <w:jc w:val="center"/>
              <w:rPr>
                <w:b w:val="0"/>
                <w:sz w:val="24"/>
                <w:szCs w:val="24"/>
              </w:rPr>
            </w:pPr>
            <w:r w:rsidRPr="003818D1">
              <w:rPr>
                <w:b w:val="0"/>
                <w:color w:val="000000"/>
                <w:sz w:val="24"/>
                <w:szCs w:val="24"/>
              </w:rPr>
              <w:t>10</w:t>
            </w:r>
          </w:p>
        </w:tc>
      </w:tr>
      <w:tr w:rsidR="00DF7731" w:rsidRPr="00755BDD" w14:paraId="0CFCF782" w14:textId="77777777" w:rsidTr="00DF7731">
        <w:tc>
          <w:tcPr>
            <w:tcW w:w="988" w:type="dxa"/>
            <w:tcBorders>
              <w:top w:val="nil"/>
              <w:left w:val="single" w:sz="4" w:space="0" w:color="auto"/>
              <w:bottom w:val="nil"/>
              <w:right w:val="single" w:sz="4" w:space="0" w:color="auto"/>
            </w:tcBorders>
            <w:vAlign w:val="bottom"/>
          </w:tcPr>
          <w:p w14:paraId="0509552D" w14:textId="77777777" w:rsidR="00DF7731" w:rsidRPr="003818D1" w:rsidRDefault="00DF7731" w:rsidP="00DF7731">
            <w:pPr>
              <w:pStyle w:val="5lygis"/>
              <w:jc w:val="left"/>
              <w:rPr>
                <w:b w:val="0"/>
                <w:sz w:val="24"/>
                <w:szCs w:val="24"/>
              </w:rPr>
            </w:pPr>
            <w:r w:rsidRPr="003818D1">
              <w:rPr>
                <w:b w:val="0"/>
                <w:color w:val="000000"/>
                <w:sz w:val="24"/>
                <w:szCs w:val="24"/>
              </w:rPr>
              <w:t>9.1.4</w:t>
            </w:r>
          </w:p>
        </w:tc>
        <w:tc>
          <w:tcPr>
            <w:tcW w:w="7087" w:type="dxa"/>
            <w:tcBorders>
              <w:top w:val="nil"/>
              <w:left w:val="single" w:sz="4" w:space="0" w:color="auto"/>
              <w:bottom w:val="nil"/>
              <w:right w:val="single" w:sz="4" w:space="0" w:color="auto"/>
            </w:tcBorders>
            <w:vAlign w:val="bottom"/>
          </w:tcPr>
          <w:p w14:paraId="521547E2" w14:textId="77777777" w:rsidR="00DF7731" w:rsidRPr="003818D1" w:rsidRDefault="00DF7731" w:rsidP="00DF7731">
            <w:pPr>
              <w:pStyle w:val="5lygis"/>
              <w:jc w:val="left"/>
              <w:rPr>
                <w:b w:val="0"/>
                <w:sz w:val="24"/>
                <w:szCs w:val="24"/>
              </w:rPr>
            </w:pPr>
            <w:r w:rsidRPr="003818D1">
              <w:rPr>
                <w:b w:val="0"/>
                <w:color w:val="000000"/>
                <w:sz w:val="24"/>
                <w:szCs w:val="24"/>
              </w:rPr>
              <w:t>grindinių (grindiniai)</w:t>
            </w:r>
          </w:p>
        </w:tc>
        <w:tc>
          <w:tcPr>
            <w:tcW w:w="1838" w:type="dxa"/>
            <w:tcBorders>
              <w:top w:val="nil"/>
              <w:left w:val="single" w:sz="4" w:space="0" w:color="auto"/>
              <w:bottom w:val="nil"/>
              <w:right w:val="single" w:sz="4" w:space="0" w:color="auto"/>
            </w:tcBorders>
            <w:vAlign w:val="bottom"/>
          </w:tcPr>
          <w:p w14:paraId="15738D35" w14:textId="77777777" w:rsidR="00DF7731" w:rsidRPr="003818D1" w:rsidRDefault="00DF7731" w:rsidP="00DF7731">
            <w:pPr>
              <w:pStyle w:val="5lygis"/>
              <w:jc w:val="center"/>
              <w:rPr>
                <w:b w:val="0"/>
                <w:sz w:val="24"/>
                <w:szCs w:val="24"/>
              </w:rPr>
            </w:pPr>
            <w:r w:rsidRPr="003818D1">
              <w:rPr>
                <w:b w:val="0"/>
                <w:color w:val="000000"/>
                <w:sz w:val="24"/>
                <w:szCs w:val="24"/>
              </w:rPr>
              <w:t>10</w:t>
            </w:r>
          </w:p>
        </w:tc>
      </w:tr>
      <w:tr w:rsidR="00DF7731" w:rsidRPr="00755BDD" w14:paraId="7CFCF84C" w14:textId="77777777" w:rsidTr="00DF7731">
        <w:tc>
          <w:tcPr>
            <w:tcW w:w="988" w:type="dxa"/>
            <w:tcBorders>
              <w:top w:val="nil"/>
              <w:left w:val="single" w:sz="4" w:space="0" w:color="auto"/>
              <w:bottom w:val="single" w:sz="4" w:space="0" w:color="auto"/>
              <w:right w:val="single" w:sz="4" w:space="0" w:color="auto"/>
            </w:tcBorders>
            <w:vAlign w:val="bottom"/>
          </w:tcPr>
          <w:p w14:paraId="5FAFF41E" w14:textId="77777777" w:rsidR="00DF7731" w:rsidRPr="003818D1" w:rsidRDefault="00DF7731" w:rsidP="00DF7731">
            <w:pPr>
              <w:pStyle w:val="5lygis"/>
              <w:jc w:val="left"/>
              <w:rPr>
                <w:b w:val="0"/>
                <w:sz w:val="24"/>
                <w:szCs w:val="24"/>
              </w:rPr>
            </w:pPr>
            <w:r w:rsidRPr="003818D1">
              <w:rPr>
                <w:b w:val="0"/>
                <w:color w:val="000000"/>
                <w:sz w:val="24"/>
                <w:szCs w:val="24"/>
              </w:rPr>
              <w:t>9.1.5</w:t>
            </w:r>
          </w:p>
        </w:tc>
        <w:tc>
          <w:tcPr>
            <w:tcW w:w="7087" w:type="dxa"/>
            <w:tcBorders>
              <w:top w:val="nil"/>
              <w:left w:val="single" w:sz="4" w:space="0" w:color="auto"/>
              <w:bottom w:val="single" w:sz="4" w:space="0" w:color="auto"/>
              <w:right w:val="single" w:sz="4" w:space="0" w:color="auto"/>
            </w:tcBorders>
            <w:vAlign w:val="bottom"/>
          </w:tcPr>
          <w:p w14:paraId="7C34FE15" w14:textId="77777777" w:rsidR="00DF7731" w:rsidRPr="003818D1" w:rsidRDefault="00DF7731" w:rsidP="00DF7731">
            <w:pPr>
              <w:pStyle w:val="5lygis"/>
              <w:jc w:val="left"/>
              <w:rPr>
                <w:b w:val="0"/>
                <w:sz w:val="24"/>
                <w:szCs w:val="24"/>
              </w:rPr>
            </w:pPr>
            <w:r w:rsidRPr="003818D1">
              <w:rPr>
                <w:b w:val="0"/>
                <w:color w:val="000000"/>
                <w:sz w:val="24"/>
                <w:szCs w:val="24"/>
              </w:rPr>
              <w:t>žvyro, žvyro ir skaldos (žvyrkeliai)</w:t>
            </w:r>
          </w:p>
        </w:tc>
        <w:tc>
          <w:tcPr>
            <w:tcW w:w="1838" w:type="dxa"/>
            <w:tcBorders>
              <w:top w:val="nil"/>
              <w:left w:val="single" w:sz="4" w:space="0" w:color="auto"/>
              <w:bottom w:val="single" w:sz="4" w:space="0" w:color="auto"/>
              <w:right w:val="single" w:sz="4" w:space="0" w:color="auto"/>
            </w:tcBorders>
            <w:vAlign w:val="bottom"/>
          </w:tcPr>
          <w:p w14:paraId="18046E02" w14:textId="77777777" w:rsidR="00DF7731" w:rsidRPr="003818D1" w:rsidRDefault="00DF7731" w:rsidP="00DF7731">
            <w:pPr>
              <w:pStyle w:val="5lygis"/>
              <w:jc w:val="center"/>
              <w:rPr>
                <w:b w:val="0"/>
                <w:sz w:val="24"/>
                <w:szCs w:val="24"/>
              </w:rPr>
            </w:pPr>
            <w:r w:rsidRPr="003818D1">
              <w:rPr>
                <w:b w:val="0"/>
                <w:color w:val="000000"/>
                <w:sz w:val="24"/>
                <w:szCs w:val="24"/>
              </w:rPr>
              <w:t>10</w:t>
            </w:r>
          </w:p>
        </w:tc>
      </w:tr>
      <w:tr w:rsidR="00DF7731" w:rsidRPr="00755BDD" w14:paraId="488C9D6A" w14:textId="77777777" w:rsidTr="00DF7731">
        <w:tc>
          <w:tcPr>
            <w:tcW w:w="988" w:type="dxa"/>
            <w:tcBorders>
              <w:top w:val="single" w:sz="4" w:space="0" w:color="auto"/>
            </w:tcBorders>
            <w:shd w:val="clear" w:color="auto" w:fill="EEECE1" w:themeFill="background2"/>
            <w:vAlign w:val="bottom"/>
          </w:tcPr>
          <w:p w14:paraId="0FCE76F2" w14:textId="77777777" w:rsidR="00DF7731" w:rsidRPr="003818D1" w:rsidRDefault="00DF7731" w:rsidP="00DF7731">
            <w:pPr>
              <w:pStyle w:val="5lygis"/>
              <w:jc w:val="left"/>
              <w:rPr>
                <w:b w:val="0"/>
                <w:sz w:val="24"/>
                <w:szCs w:val="24"/>
              </w:rPr>
            </w:pPr>
            <w:r w:rsidRPr="003818D1">
              <w:rPr>
                <w:b w:val="0"/>
                <w:color w:val="000000"/>
                <w:sz w:val="24"/>
                <w:szCs w:val="24"/>
              </w:rPr>
              <w:t>10</w:t>
            </w:r>
          </w:p>
        </w:tc>
        <w:tc>
          <w:tcPr>
            <w:tcW w:w="7087" w:type="dxa"/>
            <w:tcBorders>
              <w:top w:val="single" w:sz="4" w:space="0" w:color="auto"/>
            </w:tcBorders>
            <w:shd w:val="clear" w:color="auto" w:fill="EEECE1" w:themeFill="background2"/>
            <w:vAlign w:val="bottom"/>
          </w:tcPr>
          <w:p w14:paraId="7EB5D4C9" w14:textId="77777777" w:rsidR="00DF7731" w:rsidRPr="003818D1" w:rsidRDefault="00DF7731" w:rsidP="00DF7731">
            <w:pPr>
              <w:pStyle w:val="5lygis"/>
              <w:jc w:val="left"/>
              <w:rPr>
                <w:b w:val="0"/>
                <w:sz w:val="24"/>
                <w:szCs w:val="24"/>
              </w:rPr>
            </w:pPr>
            <w:r w:rsidRPr="003818D1">
              <w:rPr>
                <w:b w:val="0"/>
                <w:color w:val="000000"/>
                <w:sz w:val="24"/>
                <w:szCs w:val="24"/>
              </w:rPr>
              <w:t xml:space="preserve"> KITOS PASKIRTIES STATINIAI</w:t>
            </w:r>
          </w:p>
        </w:tc>
        <w:tc>
          <w:tcPr>
            <w:tcW w:w="1838" w:type="dxa"/>
            <w:tcBorders>
              <w:top w:val="single" w:sz="4" w:space="0" w:color="auto"/>
            </w:tcBorders>
            <w:shd w:val="clear" w:color="auto" w:fill="EEECE1" w:themeFill="background2"/>
            <w:vAlign w:val="bottom"/>
          </w:tcPr>
          <w:p w14:paraId="20B13009" w14:textId="77777777" w:rsidR="00DF7731" w:rsidRPr="003818D1" w:rsidRDefault="00DF7731" w:rsidP="00DF7731">
            <w:pPr>
              <w:pStyle w:val="5lygis"/>
              <w:jc w:val="center"/>
              <w:rPr>
                <w:b w:val="0"/>
                <w:sz w:val="24"/>
                <w:szCs w:val="24"/>
              </w:rPr>
            </w:pPr>
          </w:p>
        </w:tc>
      </w:tr>
      <w:tr w:rsidR="00DF7731" w:rsidRPr="00755BDD" w14:paraId="0A85CC84" w14:textId="77777777" w:rsidTr="00DF7731">
        <w:tc>
          <w:tcPr>
            <w:tcW w:w="988" w:type="dxa"/>
            <w:tcBorders>
              <w:bottom w:val="single" w:sz="4" w:space="0" w:color="auto"/>
            </w:tcBorders>
            <w:shd w:val="clear" w:color="auto" w:fill="EEECE1" w:themeFill="background2"/>
            <w:vAlign w:val="bottom"/>
          </w:tcPr>
          <w:p w14:paraId="557FC4AC" w14:textId="77777777" w:rsidR="00DF7731" w:rsidRPr="003818D1" w:rsidRDefault="00DF7731" w:rsidP="00DF7731">
            <w:pPr>
              <w:pStyle w:val="5lygis"/>
              <w:jc w:val="left"/>
              <w:rPr>
                <w:b w:val="0"/>
                <w:sz w:val="24"/>
                <w:szCs w:val="24"/>
              </w:rPr>
            </w:pPr>
            <w:r w:rsidRPr="003818D1">
              <w:rPr>
                <w:b w:val="0"/>
                <w:color w:val="000000"/>
                <w:sz w:val="24"/>
                <w:szCs w:val="24"/>
              </w:rPr>
              <w:t>10.1</w:t>
            </w:r>
          </w:p>
        </w:tc>
        <w:tc>
          <w:tcPr>
            <w:tcW w:w="7087" w:type="dxa"/>
            <w:tcBorders>
              <w:bottom w:val="single" w:sz="4" w:space="0" w:color="auto"/>
            </w:tcBorders>
            <w:shd w:val="clear" w:color="auto" w:fill="EEECE1" w:themeFill="background2"/>
            <w:vAlign w:val="bottom"/>
          </w:tcPr>
          <w:p w14:paraId="21A8DA2C" w14:textId="77777777" w:rsidR="00DF7731" w:rsidRPr="003818D1" w:rsidRDefault="00DF7731" w:rsidP="00DF7731">
            <w:pPr>
              <w:pStyle w:val="5lygis"/>
              <w:jc w:val="left"/>
              <w:rPr>
                <w:b w:val="0"/>
                <w:sz w:val="24"/>
                <w:szCs w:val="24"/>
              </w:rPr>
            </w:pPr>
            <w:r w:rsidRPr="003818D1">
              <w:rPr>
                <w:b w:val="0"/>
                <w:color w:val="000000"/>
                <w:sz w:val="24"/>
                <w:szCs w:val="24"/>
              </w:rPr>
              <w:t>Tvora</w:t>
            </w:r>
          </w:p>
        </w:tc>
        <w:tc>
          <w:tcPr>
            <w:tcW w:w="1838" w:type="dxa"/>
            <w:tcBorders>
              <w:bottom w:val="single" w:sz="4" w:space="0" w:color="auto"/>
            </w:tcBorders>
            <w:shd w:val="clear" w:color="auto" w:fill="EEECE1" w:themeFill="background2"/>
            <w:vAlign w:val="bottom"/>
          </w:tcPr>
          <w:p w14:paraId="65C67BBC" w14:textId="77777777" w:rsidR="00DF7731" w:rsidRPr="003818D1" w:rsidRDefault="00DF7731" w:rsidP="00DF7731">
            <w:pPr>
              <w:pStyle w:val="5lygis"/>
              <w:jc w:val="center"/>
              <w:rPr>
                <w:b w:val="0"/>
                <w:sz w:val="24"/>
                <w:szCs w:val="24"/>
              </w:rPr>
            </w:pPr>
          </w:p>
        </w:tc>
      </w:tr>
      <w:tr w:rsidR="00DF7731" w:rsidRPr="00755BDD" w14:paraId="1544C067" w14:textId="77777777" w:rsidTr="00DF7731">
        <w:tc>
          <w:tcPr>
            <w:tcW w:w="988" w:type="dxa"/>
            <w:tcBorders>
              <w:top w:val="single" w:sz="4" w:space="0" w:color="auto"/>
              <w:left w:val="single" w:sz="4" w:space="0" w:color="auto"/>
              <w:bottom w:val="nil"/>
              <w:right w:val="single" w:sz="4" w:space="0" w:color="auto"/>
            </w:tcBorders>
            <w:vAlign w:val="bottom"/>
          </w:tcPr>
          <w:p w14:paraId="4A03A909" w14:textId="77777777" w:rsidR="00DF7731" w:rsidRPr="003818D1" w:rsidRDefault="00DF7731" w:rsidP="00DF7731">
            <w:pPr>
              <w:pStyle w:val="5lygis"/>
              <w:jc w:val="left"/>
              <w:rPr>
                <w:b w:val="0"/>
                <w:sz w:val="24"/>
                <w:szCs w:val="24"/>
              </w:rPr>
            </w:pPr>
            <w:r w:rsidRPr="003818D1">
              <w:rPr>
                <w:b w:val="0"/>
                <w:color w:val="000000"/>
                <w:sz w:val="24"/>
                <w:szCs w:val="24"/>
              </w:rPr>
              <w:t>10.1.1</w:t>
            </w:r>
          </w:p>
        </w:tc>
        <w:tc>
          <w:tcPr>
            <w:tcW w:w="7087" w:type="dxa"/>
            <w:tcBorders>
              <w:top w:val="single" w:sz="4" w:space="0" w:color="auto"/>
              <w:left w:val="single" w:sz="4" w:space="0" w:color="auto"/>
              <w:bottom w:val="nil"/>
              <w:right w:val="single" w:sz="4" w:space="0" w:color="auto"/>
            </w:tcBorders>
            <w:vAlign w:val="bottom"/>
          </w:tcPr>
          <w:p w14:paraId="0978AA3F" w14:textId="77777777" w:rsidR="00DF7731" w:rsidRPr="003818D1" w:rsidRDefault="00DF7731" w:rsidP="00DF7731">
            <w:pPr>
              <w:pStyle w:val="5lygis"/>
              <w:jc w:val="left"/>
              <w:rPr>
                <w:b w:val="0"/>
                <w:sz w:val="24"/>
                <w:szCs w:val="24"/>
              </w:rPr>
            </w:pPr>
            <w:r w:rsidRPr="003818D1">
              <w:rPr>
                <w:b w:val="0"/>
                <w:color w:val="000000"/>
                <w:sz w:val="24"/>
                <w:szCs w:val="24"/>
              </w:rPr>
              <w:t>mūro</w:t>
            </w:r>
          </w:p>
        </w:tc>
        <w:tc>
          <w:tcPr>
            <w:tcW w:w="1838" w:type="dxa"/>
            <w:tcBorders>
              <w:top w:val="single" w:sz="4" w:space="0" w:color="auto"/>
              <w:left w:val="single" w:sz="4" w:space="0" w:color="auto"/>
              <w:bottom w:val="nil"/>
              <w:right w:val="single" w:sz="4" w:space="0" w:color="auto"/>
            </w:tcBorders>
            <w:vAlign w:val="bottom"/>
          </w:tcPr>
          <w:p w14:paraId="7527DC8B" w14:textId="77777777"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14:paraId="47A69890" w14:textId="77777777" w:rsidTr="00DF7731">
        <w:tc>
          <w:tcPr>
            <w:tcW w:w="988" w:type="dxa"/>
            <w:tcBorders>
              <w:top w:val="nil"/>
              <w:left w:val="single" w:sz="4" w:space="0" w:color="auto"/>
              <w:bottom w:val="nil"/>
              <w:right w:val="single" w:sz="4" w:space="0" w:color="auto"/>
            </w:tcBorders>
            <w:vAlign w:val="bottom"/>
          </w:tcPr>
          <w:p w14:paraId="0995E54C" w14:textId="77777777" w:rsidR="00DF7731" w:rsidRPr="003818D1" w:rsidRDefault="00DF7731" w:rsidP="00DF7731">
            <w:pPr>
              <w:pStyle w:val="5lygis"/>
              <w:jc w:val="left"/>
              <w:rPr>
                <w:b w:val="0"/>
                <w:sz w:val="24"/>
                <w:szCs w:val="24"/>
              </w:rPr>
            </w:pPr>
            <w:r w:rsidRPr="003818D1">
              <w:rPr>
                <w:b w:val="0"/>
                <w:color w:val="000000"/>
                <w:sz w:val="24"/>
                <w:szCs w:val="24"/>
              </w:rPr>
              <w:t>10.1.2</w:t>
            </w:r>
          </w:p>
        </w:tc>
        <w:tc>
          <w:tcPr>
            <w:tcW w:w="7087" w:type="dxa"/>
            <w:tcBorders>
              <w:top w:val="nil"/>
              <w:left w:val="single" w:sz="4" w:space="0" w:color="auto"/>
              <w:bottom w:val="nil"/>
              <w:right w:val="single" w:sz="4" w:space="0" w:color="auto"/>
            </w:tcBorders>
            <w:vAlign w:val="bottom"/>
          </w:tcPr>
          <w:p w14:paraId="568A38B9" w14:textId="77777777" w:rsidR="00DF7731" w:rsidRPr="003818D1" w:rsidRDefault="00DF7731" w:rsidP="00DF7731">
            <w:pPr>
              <w:pStyle w:val="5lygis"/>
              <w:jc w:val="left"/>
              <w:rPr>
                <w:b w:val="0"/>
                <w:sz w:val="24"/>
                <w:szCs w:val="24"/>
              </w:rPr>
            </w:pPr>
            <w:r w:rsidRPr="003818D1">
              <w:rPr>
                <w:b w:val="0"/>
                <w:color w:val="000000"/>
                <w:sz w:val="24"/>
                <w:szCs w:val="24"/>
              </w:rPr>
              <w:t>betoninių plokščių</w:t>
            </w:r>
          </w:p>
        </w:tc>
        <w:tc>
          <w:tcPr>
            <w:tcW w:w="1838" w:type="dxa"/>
            <w:tcBorders>
              <w:top w:val="nil"/>
              <w:left w:val="single" w:sz="4" w:space="0" w:color="auto"/>
              <w:bottom w:val="nil"/>
              <w:right w:val="single" w:sz="4" w:space="0" w:color="auto"/>
            </w:tcBorders>
            <w:vAlign w:val="bottom"/>
          </w:tcPr>
          <w:p w14:paraId="0FAF002E" w14:textId="77777777"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14:paraId="65B612BA" w14:textId="77777777" w:rsidTr="00DF7731">
        <w:tc>
          <w:tcPr>
            <w:tcW w:w="988" w:type="dxa"/>
            <w:tcBorders>
              <w:top w:val="nil"/>
              <w:left w:val="single" w:sz="4" w:space="0" w:color="auto"/>
              <w:bottom w:val="nil"/>
              <w:right w:val="single" w:sz="4" w:space="0" w:color="auto"/>
            </w:tcBorders>
            <w:vAlign w:val="bottom"/>
          </w:tcPr>
          <w:p w14:paraId="5D379A76" w14:textId="77777777" w:rsidR="00DF7731" w:rsidRPr="003818D1" w:rsidRDefault="00DF7731" w:rsidP="00DF7731">
            <w:pPr>
              <w:pStyle w:val="5lygis"/>
              <w:jc w:val="left"/>
              <w:rPr>
                <w:b w:val="0"/>
                <w:sz w:val="24"/>
                <w:szCs w:val="24"/>
              </w:rPr>
            </w:pPr>
            <w:r w:rsidRPr="003818D1">
              <w:rPr>
                <w:b w:val="0"/>
                <w:color w:val="000000"/>
                <w:sz w:val="24"/>
                <w:szCs w:val="24"/>
              </w:rPr>
              <w:t>10.1.3</w:t>
            </w:r>
          </w:p>
        </w:tc>
        <w:tc>
          <w:tcPr>
            <w:tcW w:w="7087" w:type="dxa"/>
            <w:tcBorders>
              <w:top w:val="nil"/>
              <w:left w:val="single" w:sz="4" w:space="0" w:color="auto"/>
              <w:bottom w:val="nil"/>
              <w:right w:val="single" w:sz="4" w:space="0" w:color="auto"/>
            </w:tcBorders>
            <w:vAlign w:val="bottom"/>
          </w:tcPr>
          <w:p w14:paraId="392D8C04" w14:textId="77777777" w:rsidR="00DF7731" w:rsidRPr="003818D1" w:rsidRDefault="00DF7731" w:rsidP="00DF7731">
            <w:pPr>
              <w:pStyle w:val="5lygis"/>
              <w:jc w:val="left"/>
              <w:rPr>
                <w:b w:val="0"/>
                <w:sz w:val="24"/>
                <w:szCs w:val="24"/>
              </w:rPr>
            </w:pPr>
            <w:r w:rsidRPr="003818D1">
              <w:rPr>
                <w:b w:val="0"/>
                <w:color w:val="000000"/>
                <w:sz w:val="24"/>
                <w:szCs w:val="24"/>
              </w:rPr>
              <w:t>medinių statinių</w:t>
            </w:r>
          </w:p>
        </w:tc>
        <w:tc>
          <w:tcPr>
            <w:tcW w:w="1838" w:type="dxa"/>
            <w:tcBorders>
              <w:top w:val="nil"/>
              <w:left w:val="single" w:sz="4" w:space="0" w:color="auto"/>
              <w:bottom w:val="nil"/>
              <w:right w:val="single" w:sz="4" w:space="0" w:color="auto"/>
            </w:tcBorders>
            <w:vAlign w:val="bottom"/>
          </w:tcPr>
          <w:p w14:paraId="2361458E" w14:textId="77777777" w:rsidR="00DF7731" w:rsidRPr="003818D1" w:rsidRDefault="00DF7731" w:rsidP="00DF7731">
            <w:pPr>
              <w:pStyle w:val="5lygis"/>
              <w:jc w:val="center"/>
              <w:rPr>
                <w:b w:val="0"/>
                <w:sz w:val="24"/>
                <w:szCs w:val="24"/>
              </w:rPr>
            </w:pPr>
            <w:r w:rsidRPr="003818D1">
              <w:rPr>
                <w:b w:val="0"/>
                <w:color w:val="000000"/>
                <w:sz w:val="24"/>
                <w:szCs w:val="24"/>
              </w:rPr>
              <w:t>20</w:t>
            </w:r>
          </w:p>
        </w:tc>
      </w:tr>
      <w:tr w:rsidR="00DF7731" w:rsidRPr="00755BDD" w14:paraId="40B9779A" w14:textId="77777777" w:rsidTr="00DF7731">
        <w:tc>
          <w:tcPr>
            <w:tcW w:w="988" w:type="dxa"/>
            <w:tcBorders>
              <w:top w:val="nil"/>
              <w:left w:val="single" w:sz="4" w:space="0" w:color="auto"/>
              <w:bottom w:val="nil"/>
              <w:right w:val="single" w:sz="4" w:space="0" w:color="auto"/>
            </w:tcBorders>
            <w:vAlign w:val="bottom"/>
          </w:tcPr>
          <w:p w14:paraId="14F967FA" w14:textId="77777777" w:rsidR="00DF7731" w:rsidRPr="003818D1" w:rsidRDefault="00DF7731" w:rsidP="00DF7731">
            <w:pPr>
              <w:pStyle w:val="5lygis"/>
              <w:jc w:val="left"/>
              <w:rPr>
                <w:b w:val="0"/>
                <w:sz w:val="24"/>
                <w:szCs w:val="24"/>
              </w:rPr>
            </w:pPr>
            <w:r w:rsidRPr="003818D1">
              <w:rPr>
                <w:b w:val="0"/>
                <w:color w:val="000000"/>
                <w:sz w:val="24"/>
                <w:szCs w:val="24"/>
              </w:rPr>
              <w:t>10.1.4</w:t>
            </w:r>
          </w:p>
        </w:tc>
        <w:tc>
          <w:tcPr>
            <w:tcW w:w="7087" w:type="dxa"/>
            <w:tcBorders>
              <w:top w:val="nil"/>
              <w:left w:val="single" w:sz="4" w:space="0" w:color="auto"/>
              <w:bottom w:val="nil"/>
              <w:right w:val="single" w:sz="4" w:space="0" w:color="auto"/>
            </w:tcBorders>
            <w:vAlign w:val="bottom"/>
          </w:tcPr>
          <w:p w14:paraId="3F16A5B5" w14:textId="77777777" w:rsidR="00DF7731" w:rsidRPr="003818D1" w:rsidRDefault="00DF7731" w:rsidP="00DF7731">
            <w:pPr>
              <w:pStyle w:val="5lygis"/>
              <w:jc w:val="left"/>
              <w:rPr>
                <w:b w:val="0"/>
                <w:sz w:val="24"/>
                <w:szCs w:val="24"/>
              </w:rPr>
            </w:pPr>
            <w:r w:rsidRPr="003818D1">
              <w:rPr>
                <w:b w:val="0"/>
                <w:color w:val="000000"/>
                <w:sz w:val="24"/>
                <w:szCs w:val="24"/>
              </w:rPr>
              <w:t>metalinių kampuočių (strypų ir pan.)</w:t>
            </w:r>
          </w:p>
        </w:tc>
        <w:tc>
          <w:tcPr>
            <w:tcW w:w="1838" w:type="dxa"/>
            <w:tcBorders>
              <w:top w:val="nil"/>
              <w:left w:val="single" w:sz="4" w:space="0" w:color="auto"/>
              <w:bottom w:val="nil"/>
              <w:right w:val="single" w:sz="4" w:space="0" w:color="auto"/>
            </w:tcBorders>
            <w:vAlign w:val="bottom"/>
          </w:tcPr>
          <w:p w14:paraId="62DFD9F5" w14:textId="77777777" w:rsidR="00DF7731" w:rsidRPr="003818D1" w:rsidRDefault="00DF7731" w:rsidP="00DF7731">
            <w:pPr>
              <w:pStyle w:val="5lygis"/>
              <w:jc w:val="center"/>
              <w:rPr>
                <w:b w:val="0"/>
                <w:sz w:val="24"/>
                <w:szCs w:val="24"/>
              </w:rPr>
            </w:pPr>
            <w:r w:rsidRPr="003818D1">
              <w:rPr>
                <w:b w:val="0"/>
                <w:color w:val="000000"/>
                <w:sz w:val="24"/>
                <w:szCs w:val="24"/>
              </w:rPr>
              <w:t>35</w:t>
            </w:r>
          </w:p>
        </w:tc>
      </w:tr>
      <w:tr w:rsidR="00DF7731" w:rsidRPr="00755BDD" w14:paraId="1991BE7F" w14:textId="77777777" w:rsidTr="00DF7731">
        <w:tc>
          <w:tcPr>
            <w:tcW w:w="988" w:type="dxa"/>
            <w:tcBorders>
              <w:top w:val="nil"/>
              <w:left w:val="single" w:sz="4" w:space="0" w:color="auto"/>
              <w:bottom w:val="single" w:sz="4" w:space="0" w:color="auto"/>
              <w:right w:val="single" w:sz="4" w:space="0" w:color="auto"/>
            </w:tcBorders>
            <w:vAlign w:val="bottom"/>
          </w:tcPr>
          <w:p w14:paraId="262E227E" w14:textId="77777777" w:rsidR="00DF7731" w:rsidRPr="003818D1" w:rsidRDefault="00DF7731" w:rsidP="00DF7731">
            <w:pPr>
              <w:pStyle w:val="5lygis"/>
              <w:jc w:val="left"/>
              <w:rPr>
                <w:b w:val="0"/>
                <w:sz w:val="24"/>
                <w:szCs w:val="24"/>
              </w:rPr>
            </w:pPr>
            <w:r w:rsidRPr="003818D1">
              <w:rPr>
                <w:b w:val="0"/>
                <w:color w:val="000000"/>
                <w:sz w:val="24"/>
                <w:szCs w:val="24"/>
              </w:rPr>
              <w:t>10.1.5</w:t>
            </w:r>
          </w:p>
        </w:tc>
        <w:tc>
          <w:tcPr>
            <w:tcW w:w="7087" w:type="dxa"/>
            <w:tcBorders>
              <w:top w:val="nil"/>
              <w:left w:val="single" w:sz="4" w:space="0" w:color="auto"/>
              <w:bottom w:val="single" w:sz="4" w:space="0" w:color="auto"/>
              <w:right w:val="single" w:sz="4" w:space="0" w:color="auto"/>
            </w:tcBorders>
            <w:vAlign w:val="bottom"/>
          </w:tcPr>
          <w:p w14:paraId="52EE038E" w14:textId="77777777" w:rsidR="00DF7731" w:rsidRPr="003818D1" w:rsidRDefault="00DF7731" w:rsidP="00DF7731">
            <w:pPr>
              <w:pStyle w:val="5lygis"/>
              <w:jc w:val="left"/>
              <w:rPr>
                <w:b w:val="0"/>
                <w:sz w:val="24"/>
                <w:szCs w:val="24"/>
              </w:rPr>
            </w:pPr>
            <w:r w:rsidRPr="003818D1">
              <w:rPr>
                <w:b w:val="0"/>
                <w:color w:val="000000"/>
                <w:sz w:val="24"/>
                <w:szCs w:val="24"/>
              </w:rPr>
              <w:t>metalinio tinklo</w:t>
            </w:r>
          </w:p>
        </w:tc>
        <w:tc>
          <w:tcPr>
            <w:tcW w:w="1838" w:type="dxa"/>
            <w:tcBorders>
              <w:top w:val="nil"/>
              <w:left w:val="single" w:sz="4" w:space="0" w:color="auto"/>
              <w:bottom w:val="single" w:sz="4" w:space="0" w:color="auto"/>
              <w:right w:val="single" w:sz="4" w:space="0" w:color="auto"/>
            </w:tcBorders>
            <w:vAlign w:val="bottom"/>
          </w:tcPr>
          <w:p w14:paraId="100B38E1" w14:textId="77777777" w:rsidR="00DF7731" w:rsidRPr="003818D1" w:rsidRDefault="00DF7731" w:rsidP="00DF7731">
            <w:pPr>
              <w:pStyle w:val="5lygis"/>
              <w:jc w:val="center"/>
              <w:rPr>
                <w:b w:val="0"/>
                <w:sz w:val="24"/>
                <w:szCs w:val="24"/>
              </w:rPr>
            </w:pPr>
            <w:r w:rsidRPr="003818D1">
              <w:rPr>
                <w:b w:val="0"/>
                <w:color w:val="000000"/>
                <w:sz w:val="24"/>
                <w:szCs w:val="24"/>
              </w:rPr>
              <w:t>30</w:t>
            </w:r>
          </w:p>
        </w:tc>
      </w:tr>
      <w:tr w:rsidR="00DF7731" w:rsidRPr="00755BDD" w14:paraId="2EAACF5B" w14:textId="77777777" w:rsidTr="00DF7731">
        <w:tc>
          <w:tcPr>
            <w:tcW w:w="988" w:type="dxa"/>
            <w:tcBorders>
              <w:top w:val="single" w:sz="4" w:space="0" w:color="auto"/>
              <w:bottom w:val="single" w:sz="4" w:space="0" w:color="auto"/>
            </w:tcBorders>
            <w:shd w:val="clear" w:color="auto" w:fill="EEECE1" w:themeFill="background2"/>
            <w:vAlign w:val="bottom"/>
          </w:tcPr>
          <w:p w14:paraId="0745CECE" w14:textId="77777777" w:rsidR="00DF7731" w:rsidRPr="003818D1" w:rsidRDefault="00DF7731" w:rsidP="00DF7731">
            <w:pPr>
              <w:pStyle w:val="5lygis"/>
              <w:jc w:val="left"/>
              <w:rPr>
                <w:b w:val="0"/>
                <w:sz w:val="24"/>
                <w:szCs w:val="24"/>
              </w:rPr>
            </w:pPr>
            <w:r w:rsidRPr="003818D1">
              <w:rPr>
                <w:b w:val="0"/>
                <w:color w:val="000000"/>
                <w:sz w:val="24"/>
                <w:szCs w:val="24"/>
              </w:rPr>
              <w:t>10.2</w:t>
            </w:r>
          </w:p>
        </w:tc>
        <w:tc>
          <w:tcPr>
            <w:tcW w:w="7087" w:type="dxa"/>
            <w:tcBorders>
              <w:top w:val="single" w:sz="4" w:space="0" w:color="auto"/>
              <w:bottom w:val="single" w:sz="4" w:space="0" w:color="auto"/>
            </w:tcBorders>
            <w:shd w:val="clear" w:color="auto" w:fill="EEECE1" w:themeFill="background2"/>
            <w:vAlign w:val="bottom"/>
          </w:tcPr>
          <w:p w14:paraId="1C1B5EF3" w14:textId="77777777" w:rsidR="00DF7731" w:rsidRPr="003818D1" w:rsidRDefault="00DF7731" w:rsidP="00DF7731">
            <w:pPr>
              <w:pStyle w:val="5lygis"/>
              <w:jc w:val="left"/>
              <w:rPr>
                <w:b w:val="0"/>
                <w:sz w:val="24"/>
                <w:szCs w:val="24"/>
              </w:rPr>
            </w:pPr>
            <w:r w:rsidRPr="003818D1">
              <w:rPr>
                <w:b w:val="0"/>
                <w:color w:val="000000"/>
                <w:sz w:val="24"/>
                <w:szCs w:val="24"/>
              </w:rPr>
              <w:t>Aikštelės</w:t>
            </w:r>
          </w:p>
        </w:tc>
        <w:tc>
          <w:tcPr>
            <w:tcW w:w="1838" w:type="dxa"/>
            <w:tcBorders>
              <w:top w:val="single" w:sz="4" w:space="0" w:color="auto"/>
              <w:bottom w:val="single" w:sz="4" w:space="0" w:color="auto"/>
            </w:tcBorders>
            <w:shd w:val="clear" w:color="auto" w:fill="EEECE1" w:themeFill="background2"/>
            <w:vAlign w:val="bottom"/>
          </w:tcPr>
          <w:p w14:paraId="611646E6" w14:textId="77777777" w:rsidR="00DF7731" w:rsidRPr="003818D1" w:rsidRDefault="00DF7731" w:rsidP="00DF7731">
            <w:pPr>
              <w:pStyle w:val="5lygis"/>
              <w:jc w:val="center"/>
              <w:rPr>
                <w:b w:val="0"/>
                <w:sz w:val="24"/>
                <w:szCs w:val="24"/>
              </w:rPr>
            </w:pPr>
          </w:p>
        </w:tc>
      </w:tr>
      <w:tr w:rsidR="00DF7731" w:rsidRPr="00755BDD" w14:paraId="07AF64C1" w14:textId="77777777" w:rsidTr="00DF7731">
        <w:tc>
          <w:tcPr>
            <w:tcW w:w="988" w:type="dxa"/>
            <w:tcBorders>
              <w:top w:val="single" w:sz="4" w:space="0" w:color="auto"/>
              <w:left w:val="single" w:sz="4" w:space="0" w:color="auto"/>
              <w:bottom w:val="nil"/>
              <w:right w:val="single" w:sz="4" w:space="0" w:color="auto"/>
            </w:tcBorders>
            <w:vAlign w:val="bottom"/>
          </w:tcPr>
          <w:p w14:paraId="69E19BD1" w14:textId="77777777" w:rsidR="00DF7731" w:rsidRPr="003818D1" w:rsidRDefault="00DF7731" w:rsidP="00DF7731">
            <w:pPr>
              <w:pStyle w:val="5lygis"/>
              <w:jc w:val="left"/>
              <w:rPr>
                <w:b w:val="0"/>
                <w:sz w:val="24"/>
                <w:szCs w:val="24"/>
              </w:rPr>
            </w:pPr>
            <w:r w:rsidRPr="003818D1">
              <w:rPr>
                <w:b w:val="0"/>
                <w:color w:val="000000"/>
                <w:sz w:val="24"/>
                <w:szCs w:val="24"/>
              </w:rPr>
              <w:t>10.2.1.</w:t>
            </w:r>
          </w:p>
        </w:tc>
        <w:tc>
          <w:tcPr>
            <w:tcW w:w="7087" w:type="dxa"/>
            <w:tcBorders>
              <w:top w:val="single" w:sz="4" w:space="0" w:color="auto"/>
              <w:left w:val="single" w:sz="4" w:space="0" w:color="auto"/>
              <w:bottom w:val="nil"/>
              <w:right w:val="single" w:sz="4" w:space="0" w:color="auto"/>
            </w:tcBorders>
            <w:vAlign w:val="bottom"/>
          </w:tcPr>
          <w:p w14:paraId="0F237EE4" w14:textId="77777777" w:rsidR="00DF7731" w:rsidRPr="003818D1" w:rsidRDefault="00DF7731" w:rsidP="00DF7731">
            <w:pPr>
              <w:pStyle w:val="5lygis"/>
              <w:jc w:val="left"/>
              <w:rPr>
                <w:b w:val="0"/>
                <w:sz w:val="24"/>
                <w:szCs w:val="24"/>
              </w:rPr>
            </w:pPr>
            <w:r w:rsidRPr="003818D1">
              <w:rPr>
                <w:b w:val="0"/>
                <w:color w:val="000000"/>
                <w:sz w:val="24"/>
                <w:szCs w:val="24"/>
              </w:rPr>
              <w:t>asfalto</w:t>
            </w:r>
          </w:p>
        </w:tc>
        <w:tc>
          <w:tcPr>
            <w:tcW w:w="1838" w:type="dxa"/>
            <w:tcBorders>
              <w:top w:val="single" w:sz="4" w:space="0" w:color="auto"/>
              <w:left w:val="single" w:sz="4" w:space="0" w:color="auto"/>
              <w:bottom w:val="nil"/>
              <w:right w:val="single" w:sz="4" w:space="0" w:color="auto"/>
            </w:tcBorders>
            <w:vAlign w:val="bottom"/>
          </w:tcPr>
          <w:p w14:paraId="5FC79BC3" w14:textId="77777777" w:rsidR="00DF7731" w:rsidRPr="003818D1" w:rsidRDefault="00DF7731" w:rsidP="00DF7731">
            <w:pPr>
              <w:pStyle w:val="5lygis"/>
              <w:jc w:val="center"/>
              <w:rPr>
                <w:b w:val="0"/>
                <w:sz w:val="24"/>
                <w:szCs w:val="24"/>
              </w:rPr>
            </w:pPr>
            <w:r w:rsidRPr="003818D1">
              <w:rPr>
                <w:b w:val="0"/>
                <w:color w:val="000000"/>
                <w:sz w:val="24"/>
                <w:szCs w:val="24"/>
              </w:rPr>
              <w:t>15</w:t>
            </w:r>
          </w:p>
        </w:tc>
      </w:tr>
      <w:tr w:rsidR="00DF7731" w:rsidRPr="00755BDD" w14:paraId="63584D9F" w14:textId="77777777" w:rsidTr="00DF7731">
        <w:tc>
          <w:tcPr>
            <w:tcW w:w="988" w:type="dxa"/>
            <w:tcBorders>
              <w:top w:val="nil"/>
              <w:left w:val="single" w:sz="4" w:space="0" w:color="auto"/>
              <w:bottom w:val="nil"/>
              <w:right w:val="single" w:sz="4" w:space="0" w:color="auto"/>
            </w:tcBorders>
            <w:vAlign w:val="bottom"/>
          </w:tcPr>
          <w:p w14:paraId="6EB8FC94" w14:textId="77777777" w:rsidR="00DF7731" w:rsidRPr="003818D1" w:rsidRDefault="00DF7731" w:rsidP="00DF7731">
            <w:pPr>
              <w:pStyle w:val="5lygis"/>
              <w:jc w:val="left"/>
              <w:rPr>
                <w:b w:val="0"/>
                <w:sz w:val="24"/>
                <w:szCs w:val="24"/>
              </w:rPr>
            </w:pPr>
            <w:r w:rsidRPr="003818D1">
              <w:rPr>
                <w:b w:val="0"/>
                <w:color w:val="000000"/>
                <w:sz w:val="24"/>
                <w:szCs w:val="24"/>
              </w:rPr>
              <w:t>10.2.2</w:t>
            </w:r>
          </w:p>
        </w:tc>
        <w:tc>
          <w:tcPr>
            <w:tcW w:w="7087" w:type="dxa"/>
            <w:tcBorders>
              <w:top w:val="nil"/>
              <w:left w:val="single" w:sz="4" w:space="0" w:color="auto"/>
              <w:bottom w:val="nil"/>
              <w:right w:val="single" w:sz="4" w:space="0" w:color="auto"/>
            </w:tcBorders>
            <w:vAlign w:val="bottom"/>
          </w:tcPr>
          <w:p w14:paraId="49BEAA02" w14:textId="77777777" w:rsidR="00DF7731" w:rsidRPr="003818D1" w:rsidRDefault="00DF7731" w:rsidP="00DF7731">
            <w:pPr>
              <w:pStyle w:val="5lygis"/>
              <w:jc w:val="left"/>
              <w:rPr>
                <w:b w:val="0"/>
                <w:sz w:val="24"/>
                <w:szCs w:val="24"/>
              </w:rPr>
            </w:pPr>
            <w:r w:rsidRPr="003818D1">
              <w:rPr>
                <w:b w:val="0"/>
                <w:color w:val="000000"/>
                <w:sz w:val="24"/>
                <w:szCs w:val="24"/>
              </w:rPr>
              <w:t>trinkelių</w:t>
            </w:r>
          </w:p>
        </w:tc>
        <w:tc>
          <w:tcPr>
            <w:tcW w:w="1838" w:type="dxa"/>
            <w:tcBorders>
              <w:top w:val="nil"/>
              <w:left w:val="single" w:sz="4" w:space="0" w:color="auto"/>
              <w:bottom w:val="nil"/>
              <w:right w:val="single" w:sz="4" w:space="0" w:color="auto"/>
            </w:tcBorders>
            <w:vAlign w:val="bottom"/>
          </w:tcPr>
          <w:p w14:paraId="328CEC77" w14:textId="77777777" w:rsidR="00DF7731" w:rsidRPr="003818D1" w:rsidRDefault="00DF7731" w:rsidP="00DF7731">
            <w:pPr>
              <w:pStyle w:val="5lygis"/>
              <w:jc w:val="center"/>
              <w:rPr>
                <w:b w:val="0"/>
                <w:sz w:val="24"/>
                <w:szCs w:val="24"/>
              </w:rPr>
            </w:pPr>
            <w:r w:rsidRPr="003818D1">
              <w:rPr>
                <w:b w:val="0"/>
                <w:color w:val="000000"/>
                <w:sz w:val="24"/>
                <w:szCs w:val="24"/>
              </w:rPr>
              <w:t>20</w:t>
            </w:r>
          </w:p>
        </w:tc>
      </w:tr>
      <w:tr w:rsidR="00DF7731" w:rsidRPr="00755BDD" w14:paraId="3CED5661" w14:textId="77777777" w:rsidTr="00DF7731">
        <w:tc>
          <w:tcPr>
            <w:tcW w:w="988" w:type="dxa"/>
            <w:tcBorders>
              <w:top w:val="nil"/>
              <w:left w:val="single" w:sz="4" w:space="0" w:color="auto"/>
              <w:bottom w:val="nil"/>
              <w:right w:val="single" w:sz="4" w:space="0" w:color="auto"/>
            </w:tcBorders>
            <w:vAlign w:val="bottom"/>
          </w:tcPr>
          <w:p w14:paraId="4DA6B609" w14:textId="77777777" w:rsidR="00DF7731" w:rsidRPr="003818D1" w:rsidRDefault="00DF7731" w:rsidP="00DF7731">
            <w:pPr>
              <w:pStyle w:val="5lygis"/>
              <w:jc w:val="left"/>
              <w:rPr>
                <w:b w:val="0"/>
                <w:sz w:val="24"/>
                <w:szCs w:val="24"/>
              </w:rPr>
            </w:pPr>
            <w:r w:rsidRPr="003818D1">
              <w:rPr>
                <w:b w:val="0"/>
                <w:color w:val="000000"/>
                <w:sz w:val="24"/>
                <w:szCs w:val="24"/>
              </w:rPr>
              <w:t>10.2.3</w:t>
            </w:r>
          </w:p>
        </w:tc>
        <w:tc>
          <w:tcPr>
            <w:tcW w:w="7087" w:type="dxa"/>
            <w:tcBorders>
              <w:top w:val="nil"/>
              <w:left w:val="single" w:sz="4" w:space="0" w:color="auto"/>
              <w:bottom w:val="nil"/>
              <w:right w:val="single" w:sz="4" w:space="0" w:color="auto"/>
            </w:tcBorders>
            <w:vAlign w:val="bottom"/>
          </w:tcPr>
          <w:p w14:paraId="0FA258FB" w14:textId="77777777" w:rsidR="00DF7731" w:rsidRPr="003818D1" w:rsidRDefault="00DF7731" w:rsidP="00DF7731">
            <w:pPr>
              <w:pStyle w:val="5lygis"/>
              <w:jc w:val="left"/>
              <w:rPr>
                <w:b w:val="0"/>
                <w:sz w:val="24"/>
                <w:szCs w:val="24"/>
              </w:rPr>
            </w:pPr>
            <w:r w:rsidRPr="003818D1">
              <w:rPr>
                <w:b w:val="0"/>
                <w:color w:val="000000"/>
                <w:sz w:val="24"/>
                <w:szCs w:val="24"/>
              </w:rPr>
              <w:t>šaligatvio plytelių</w:t>
            </w:r>
          </w:p>
        </w:tc>
        <w:tc>
          <w:tcPr>
            <w:tcW w:w="1838" w:type="dxa"/>
            <w:tcBorders>
              <w:top w:val="nil"/>
              <w:left w:val="single" w:sz="4" w:space="0" w:color="auto"/>
              <w:bottom w:val="nil"/>
              <w:right w:val="single" w:sz="4" w:space="0" w:color="auto"/>
            </w:tcBorders>
            <w:vAlign w:val="bottom"/>
          </w:tcPr>
          <w:p w14:paraId="623C4343" w14:textId="77777777" w:rsidR="00DF7731" w:rsidRPr="003818D1" w:rsidRDefault="00DF7731" w:rsidP="00DF7731">
            <w:pPr>
              <w:pStyle w:val="5lygis"/>
              <w:jc w:val="center"/>
              <w:rPr>
                <w:b w:val="0"/>
                <w:sz w:val="24"/>
                <w:szCs w:val="24"/>
              </w:rPr>
            </w:pPr>
            <w:r w:rsidRPr="003818D1">
              <w:rPr>
                <w:b w:val="0"/>
                <w:color w:val="000000"/>
                <w:sz w:val="24"/>
                <w:szCs w:val="24"/>
              </w:rPr>
              <w:t>15</w:t>
            </w:r>
          </w:p>
        </w:tc>
      </w:tr>
      <w:tr w:rsidR="00DF7731" w:rsidRPr="00755BDD" w14:paraId="03A28434" w14:textId="77777777" w:rsidTr="00DF7731">
        <w:tc>
          <w:tcPr>
            <w:tcW w:w="988" w:type="dxa"/>
            <w:tcBorders>
              <w:top w:val="nil"/>
              <w:left w:val="single" w:sz="4" w:space="0" w:color="auto"/>
              <w:bottom w:val="nil"/>
              <w:right w:val="single" w:sz="4" w:space="0" w:color="auto"/>
            </w:tcBorders>
            <w:vAlign w:val="bottom"/>
          </w:tcPr>
          <w:p w14:paraId="7817966F" w14:textId="77777777" w:rsidR="00DF7731" w:rsidRPr="003818D1" w:rsidRDefault="00DF7731" w:rsidP="00DF7731">
            <w:pPr>
              <w:pStyle w:val="5lygis"/>
              <w:jc w:val="left"/>
              <w:rPr>
                <w:b w:val="0"/>
                <w:sz w:val="24"/>
                <w:szCs w:val="24"/>
              </w:rPr>
            </w:pPr>
            <w:r w:rsidRPr="003818D1">
              <w:rPr>
                <w:b w:val="0"/>
                <w:color w:val="000000"/>
                <w:sz w:val="24"/>
                <w:szCs w:val="24"/>
              </w:rPr>
              <w:t>10.2.4</w:t>
            </w:r>
          </w:p>
        </w:tc>
        <w:tc>
          <w:tcPr>
            <w:tcW w:w="7087" w:type="dxa"/>
            <w:tcBorders>
              <w:top w:val="nil"/>
              <w:left w:val="single" w:sz="4" w:space="0" w:color="auto"/>
              <w:bottom w:val="nil"/>
              <w:right w:val="single" w:sz="4" w:space="0" w:color="auto"/>
            </w:tcBorders>
            <w:vAlign w:val="bottom"/>
          </w:tcPr>
          <w:p w14:paraId="3BF3204D" w14:textId="77777777" w:rsidR="00DF7731" w:rsidRPr="003818D1" w:rsidRDefault="00DF7731" w:rsidP="00DF7731">
            <w:pPr>
              <w:pStyle w:val="5lygis"/>
              <w:jc w:val="left"/>
              <w:rPr>
                <w:b w:val="0"/>
                <w:sz w:val="24"/>
                <w:szCs w:val="24"/>
              </w:rPr>
            </w:pPr>
            <w:r w:rsidRPr="003818D1">
              <w:rPr>
                <w:b w:val="0"/>
                <w:color w:val="000000"/>
                <w:sz w:val="24"/>
                <w:szCs w:val="24"/>
              </w:rPr>
              <w:t>skaldos</w:t>
            </w:r>
          </w:p>
        </w:tc>
        <w:tc>
          <w:tcPr>
            <w:tcW w:w="1838" w:type="dxa"/>
            <w:tcBorders>
              <w:top w:val="nil"/>
              <w:left w:val="single" w:sz="4" w:space="0" w:color="auto"/>
              <w:bottom w:val="nil"/>
              <w:right w:val="single" w:sz="4" w:space="0" w:color="auto"/>
            </w:tcBorders>
            <w:vAlign w:val="bottom"/>
          </w:tcPr>
          <w:p w14:paraId="792B0D1A" w14:textId="77777777" w:rsidR="00DF7731" w:rsidRPr="003818D1" w:rsidRDefault="00DF7731" w:rsidP="00DF7731">
            <w:pPr>
              <w:pStyle w:val="5lygis"/>
              <w:jc w:val="center"/>
              <w:rPr>
                <w:b w:val="0"/>
                <w:sz w:val="24"/>
                <w:szCs w:val="24"/>
              </w:rPr>
            </w:pPr>
            <w:r w:rsidRPr="003818D1">
              <w:rPr>
                <w:b w:val="0"/>
                <w:color w:val="000000"/>
                <w:sz w:val="24"/>
                <w:szCs w:val="24"/>
              </w:rPr>
              <w:t>10</w:t>
            </w:r>
          </w:p>
        </w:tc>
      </w:tr>
      <w:tr w:rsidR="00DF7731" w:rsidRPr="00755BDD" w14:paraId="207C4560" w14:textId="77777777" w:rsidTr="00DF7731">
        <w:tc>
          <w:tcPr>
            <w:tcW w:w="988" w:type="dxa"/>
            <w:tcBorders>
              <w:top w:val="nil"/>
              <w:left w:val="single" w:sz="4" w:space="0" w:color="auto"/>
              <w:bottom w:val="single" w:sz="4" w:space="0" w:color="auto"/>
              <w:right w:val="single" w:sz="4" w:space="0" w:color="auto"/>
            </w:tcBorders>
            <w:vAlign w:val="bottom"/>
          </w:tcPr>
          <w:p w14:paraId="0CB665C8" w14:textId="77777777" w:rsidR="00DF7731" w:rsidRPr="003818D1" w:rsidRDefault="00DF7731" w:rsidP="00DF7731">
            <w:pPr>
              <w:pStyle w:val="5lygis"/>
              <w:jc w:val="left"/>
              <w:rPr>
                <w:b w:val="0"/>
                <w:sz w:val="24"/>
                <w:szCs w:val="24"/>
              </w:rPr>
            </w:pPr>
            <w:r w:rsidRPr="003818D1">
              <w:rPr>
                <w:b w:val="0"/>
                <w:color w:val="000000"/>
                <w:sz w:val="24"/>
                <w:szCs w:val="24"/>
              </w:rPr>
              <w:t>10.2.5</w:t>
            </w:r>
          </w:p>
        </w:tc>
        <w:tc>
          <w:tcPr>
            <w:tcW w:w="7087" w:type="dxa"/>
            <w:tcBorders>
              <w:top w:val="nil"/>
              <w:left w:val="single" w:sz="4" w:space="0" w:color="auto"/>
              <w:bottom w:val="single" w:sz="4" w:space="0" w:color="auto"/>
              <w:right w:val="single" w:sz="4" w:space="0" w:color="auto"/>
            </w:tcBorders>
            <w:vAlign w:val="bottom"/>
          </w:tcPr>
          <w:p w14:paraId="4C6B678C" w14:textId="77777777" w:rsidR="00DF7731" w:rsidRPr="003818D1" w:rsidRDefault="00DF7731" w:rsidP="00DF7731">
            <w:pPr>
              <w:pStyle w:val="5lygis"/>
              <w:jc w:val="left"/>
              <w:rPr>
                <w:b w:val="0"/>
                <w:sz w:val="24"/>
                <w:szCs w:val="24"/>
              </w:rPr>
            </w:pPr>
            <w:r w:rsidRPr="003818D1">
              <w:rPr>
                <w:b w:val="0"/>
                <w:color w:val="000000"/>
                <w:sz w:val="24"/>
                <w:szCs w:val="24"/>
              </w:rPr>
              <w:t>natūralių akmenų</w:t>
            </w:r>
          </w:p>
        </w:tc>
        <w:tc>
          <w:tcPr>
            <w:tcW w:w="1838" w:type="dxa"/>
            <w:tcBorders>
              <w:top w:val="nil"/>
              <w:left w:val="single" w:sz="4" w:space="0" w:color="auto"/>
              <w:bottom w:val="single" w:sz="4" w:space="0" w:color="auto"/>
              <w:right w:val="single" w:sz="4" w:space="0" w:color="auto"/>
            </w:tcBorders>
            <w:vAlign w:val="bottom"/>
          </w:tcPr>
          <w:p w14:paraId="4F70410C" w14:textId="77777777" w:rsidR="00DF7731" w:rsidRPr="003818D1" w:rsidRDefault="00DF7731" w:rsidP="00DF7731">
            <w:pPr>
              <w:pStyle w:val="5lygis"/>
              <w:jc w:val="center"/>
              <w:rPr>
                <w:b w:val="0"/>
                <w:sz w:val="24"/>
                <w:szCs w:val="24"/>
              </w:rPr>
            </w:pPr>
            <w:r w:rsidRPr="003818D1">
              <w:rPr>
                <w:b w:val="0"/>
                <w:color w:val="000000"/>
                <w:sz w:val="24"/>
                <w:szCs w:val="24"/>
              </w:rPr>
              <w:t>30</w:t>
            </w:r>
          </w:p>
        </w:tc>
      </w:tr>
      <w:tr w:rsidR="00DF7731" w:rsidRPr="00755BDD" w14:paraId="2CE91609" w14:textId="77777777" w:rsidTr="00DF7731">
        <w:tc>
          <w:tcPr>
            <w:tcW w:w="988" w:type="dxa"/>
            <w:tcBorders>
              <w:top w:val="single" w:sz="4" w:space="0" w:color="auto"/>
              <w:bottom w:val="single" w:sz="4" w:space="0" w:color="auto"/>
            </w:tcBorders>
            <w:shd w:val="clear" w:color="auto" w:fill="EEECE1" w:themeFill="background2"/>
            <w:vAlign w:val="bottom"/>
          </w:tcPr>
          <w:p w14:paraId="5A7E2973" w14:textId="77777777" w:rsidR="00DF7731" w:rsidRPr="003818D1" w:rsidRDefault="00DF7731" w:rsidP="00DF7731">
            <w:pPr>
              <w:pStyle w:val="5lygis"/>
              <w:jc w:val="left"/>
              <w:rPr>
                <w:b w:val="0"/>
                <w:sz w:val="24"/>
                <w:szCs w:val="24"/>
              </w:rPr>
            </w:pPr>
            <w:r w:rsidRPr="003818D1">
              <w:rPr>
                <w:b w:val="0"/>
                <w:color w:val="000000"/>
                <w:sz w:val="24"/>
                <w:szCs w:val="24"/>
              </w:rPr>
              <w:t>10.3</w:t>
            </w:r>
          </w:p>
        </w:tc>
        <w:tc>
          <w:tcPr>
            <w:tcW w:w="7087" w:type="dxa"/>
            <w:tcBorders>
              <w:top w:val="single" w:sz="4" w:space="0" w:color="auto"/>
              <w:bottom w:val="single" w:sz="4" w:space="0" w:color="auto"/>
            </w:tcBorders>
            <w:shd w:val="clear" w:color="auto" w:fill="EEECE1" w:themeFill="background2"/>
            <w:vAlign w:val="bottom"/>
          </w:tcPr>
          <w:p w14:paraId="3508F5BF" w14:textId="77777777" w:rsidR="00DF7731" w:rsidRPr="003818D1" w:rsidRDefault="00DF7731" w:rsidP="00DF7731">
            <w:pPr>
              <w:pStyle w:val="5lygis"/>
              <w:jc w:val="left"/>
              <w:rPr>
                <w:b w:val="0"/>
                <w:sz w:val="24"/>
                <w:szCs w:val="24"/>
              </w:rPr>
            </w:pPr>
            <w:r w:rsidRPr="003818D1">
              <w:rPr>
                <w:b w:val="0"/>
                <w:color w:val="000000"/>
                <w:sz w:val="24"/>
                <w:szCs w:val="24"/>
              </w:rPr>
              <w:t>Pavėsinės</w:t>
            </w:r>
          </w:p>
        </w:tc>
        <w:tc>
          <w:tcPr>
            <w:tcW w:w="1838" w:type="dxa"/>
            <w:tcBorders>
              <w:top w:val="single" w:sz="4" w:space="0" w:color="auto"/>
              <w:bottom w:val="single" w:sz="4" w:space="0" w:color="auto"/>
            </w:tcBorders>
            <w:shd w:val="clear" w:color="auto" w:fill="EEECE1" w:themeFill="background2"/>
            <w:vAlign w:val="bottom"/>
          </w:tcPr>
          <w:p w14:paraId="33C8797A" w14:textId="77777777" w:rsidR="00DF7731" w:rsidRPr="003818D1" w:rsidRDefault="00DF7731" w:rsidP="00DF7731">
            <w:pPr>
              <w:pStyle w:val="5lygis"/>
              <w:jc w:val="center"/>
              <w:rPr>
                <w:b w:val="0"/>
                <w:sz w:val="24"/>
                <w:szCs w:val="24"/>
              </w:rPr>
            </w:pPr>
          </w:p>
        </w:tc>
      </w:tr>
      <w:tr w:rsidR="00DF7731" w:rsidRPr="00755BDD" w14:paraId="012517A4" w14:textId="77777777" w:rsidTr="00DF7731">
        <w:tc>
          <w:tcPr>
            <w:tcW w:w="988" w:type="dxa"/>
            <w:tcBorders>
              <w:top w:val="single" w:sz="4" w:space="0" w:color="auto"/>
              <w:left w:val="single" w:sz="4" w:space="0" w:color="auto"/>
              <w:bottom w:val="nil"/>
              <w:right w:val="single" w:sz="4" w:space="0" w:color="auto"/>
            </w:tcBorders>
            <w:vAlign w:val="bottom"/>
          </w:tcPr>
          <w:p w14:paraId="04FF3383" w14:textId="77777777" w:rsidR="00DF7731" w:rsidRPr="003818D1" w:rsidRDefault="00DF7731" w:rsidP="00DF7731">
            <w:pPr>
              <w:pStyle w:val="5lygis"/>
              <w:jc w:val="left"/>
              <w:rPr>
                <w:b w:val="0"/>
                <w:sz w:val="24"/>
                <w:szCs w:val="24"/>
              </w:rPr>
            </w:pPr>
            <w:r w:rsidRPr="003818D1">
              <w:rPr>
                <w:b w:val="0"/>
                <w:color w:val="000000"/>
                <w:sz w:val="24"/>
                <w:szCs w:val="24"/>
              </w:rPr>
              <w:t>10.3.1.</w:t>
            </w:r>
          </w:p>
        </w:tc>
        <w:tc>
          <w:tcPr>
            <w:tcW w:w="7087" w:type="dxa"/>
            <w:tcBorders>
              <w:top w:val="single" w:sz="4" w:space="0" w:color="auto"/>
              <w:left w:val="single" w:sz="4" w:space="0" w:color="auto"/>
              <w:bottom w:val="nil"/>
              <w:right w:val="single" w:sz="4" w:space="0" w:color="auto"/>
            </w:tcBorders>
            <w:vAlign w:val="bottom"/>
          </w:tcPr>
          <w:p w14:paraId="4D67CCB4" w14:textId="77777777" w:rsidR="00DF7731" w:rsidRPr="003818D1" w:rsidRDefault="00DF7731" w:rsidP="00DF7731">
            <w:pPr>
              <w:pStyle w:val="5lygis"/>
              <w:jc w:val="left"/>
              <w:rPr>
                <w:b w:val="0"/>
                <w:sz w:val="24"/>
                <w:szCs w:val="24"/>
              </w:rPr>
            </w:pPr>
            <w:r w:rsidRPr="003818D1">
              <w:rPr>
                <w:b w:val="0"/>
                <w:color w:val="000000"/>
                <w:sz w:val="24"/>
                <w:szCs w:val="24"/>
              </w:rPr>
              <w:t>su plytų mūro stulpais</w:t>
            </w:r>
          </w:p>
        </w:tc>
        <w:tc>
          <w:tcPr>
            <w:tcW w:w="1838" w:type="dxa"/>
            <w:tcBorders>
              <w:top w:val="single" w:sz="4" w:space="0" w:color="auto"/>
              <w:left w:val="single" w:sz="4" w:space="0" w:color="auto"/>
              <w:bottom w:val="nil"/>
              <w:right w:val="single" w:sz="4" w:space="0" w:color="auto"/>
            </w:tcBorders>
            <w:vAlign w:val="bottom"/>
          </w:tcPr>
          <w:p w14:paraId="2225045D" w14:textId="77777777"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14:paraId="70B5B280" w14:textId="77777777" w:rsidTr="00DF7731">
        <w:tc>
          <w:tcPr>
            <w:tcW w:w="988" w:type="dxa"/>
            <w:tcBorders>
              <w:top w:val="nil"/>
              <w:left w:val="single" w:sz="4" w:space="0" w:color="auto"/>
              <w:bottom w:val="single" w:sz="4" w:space="0" w:color="auto"/>
              <w:right w:val="single" w:sz="4" w:space="0" w:color="auto"/>
            </w:tcBorders>
            <w:vAlign w:val="bottom"/>
          </w:tcPr>
          <w:p w14:paraId="0708965E" w14:textId="77777777" w:rsidR="00DF7731" w:rsidRPr="003818D1" w:rsidRDefault="00DF7731" w:rsidP="00DF7731">
            <w:pPr>
              <w:pStyle w:val="5lygis"/>
              <w:jc w:val="left"/>
              <w:rPr>
                <w:b w:val="0"/>
                <w:sz w:val="24"/>
                <w:szCs w:val="24"/>
              </w:rPr>
            </w:pPr>
            <w:r w:rsidRPr="003818D1">
              <w:rPr>
                <w:b w:val="0"/>
                <w:color w:val="000000"/>
                <w:sz w:val="24"/>
                <w:szCs w:val="24"/>
              </w:rPr>
              <w:t>10.3.2</w:t>
            </w:r>
          </w:p>
        </w:tc>
        <w:tc>
          <w:tcPr>
            <w:tcW w:w="7087" w:type="dxa"/>
            <w:tcBorders>
              <w:top w:val="nil"/>
              <w:left w:val="single" w:sz="4" w:space="0" w:color="auto"/>
              <w:bottom w:val="single" w:sz="4" w:space="0" w:color="auto"/>
              <w:right w:val="single" w:sz="4" w:space="0" w:color="auto"/>
            </w:tcBorders>
            <w:vAlign w:val="bottom"/>
          </w:tcPr>
          <w:p w14:paraId="6F7D58EE" w14:textId="77777777" w:rsidR="00DF7731" w:rsidRPr="003818D1" w:rsidRDefault="00DF7731" w:rsidP="00DF7731">
            <w:pPr>
              <w:pStyle w:val="5lygis"/>
              <w:jc w:val="left"/>
              <w:rPr>
                <w:b w:val="0"/>
                <w:sz w:val="24"/>
                <w:szCs w:val="24"/>
              </w:rPr>
            </w:pPr>
            <w:r w:rsidRPr="003818D1">
              <w:rPr>
                <w:b w:val="0"/>
                <w:color w:val="000000"/>
                <w:sz w:val="24"/>
                <w:szCs w:val="24"/>
              </w:rPr>
              <w:t>su medžio stulpais</w:t>
            </w:r>
          </w:p>
        </w:tc>
        <w:tc>
          <w:tcPr>
            <w:tcW w:w="1838" w:type="dxa"/>
            <w:tcBorders>
              <w:top w:val="nil"/>
              <w:left w:val="single" w:sz="4" w:space="0" w:color="auto"/>
              <w:bottom w:val="single" w:sz="4" w:space="0" w:color="auto"/>
              <w:right w:val="single" w:sz="4" w:space="0" w:color="auto"/>
            </w:tcBorders>
            <w:vAlign w:val="bottom"/>
          </w:tcPr>
          <w:p w14:paraId="36C9A46D" w14:textId="77777777" w:rsidR="00DF7731" w:rsidRPr="003818D1" w:rsidRDefault="00DF7731" w:rsidP="00DF7731">
            <w:pPr>
              <w:pStyle w:val="5lygis"/>
              <w:jc w:val="center"/>
              <w:rPr>
                <w:b w:val="0"/>
                <w:sz w:val="24"/>
                <w:szCs w:val="24"/>
              </w:rPr>
            </w:pPr>
            <w:r w:rsidRPr="003818D1">
              <w:rPr>
                <w:b w:val="0"/>
                <w:color w:val="000000"/>
                <w:sz w:val="24"/>
                <w:szCs w:val="24"/>
              </w:rPr>
              <w:t>30</w:t>
            </w:r>
          </w:p>
        </w:tc>
      </w:tr>
      <w:tr w:rsidR="00DF7731" w:rsidRPr="00755BDD" w14:paraId="125CCBBF" w14:textId="77777777" w:rsidTr="00DF7731">
        <w:tc>
          <w:tcPr>
            <w:tcW w:w="988" w:type="dxa"/>
            <w:tcBorders>
              <w:top w:val="single" w:sz="4" w:space="0" w:color="auto"/>
            </w:tcBorders>
            <w:shd w:val="clear" w:color="auto" w:fill="EEECE1" w:themeFill="background2"/>
            <w:vAlign w:val="bottom"/>
          </w:tcPr>
          <w:p w14:paraId="058DCE97" w14:textId="77777777" w:rsidR="00DF7731" w:rsidRPr="003818D1" w:rsidRDefault="00DF7731" w:rsidP="00DF7731">
            <w:pPr>
              <w:pStyle w:val="5lygis"/>
              <w:jc w:val="left"/>
              <w:rPr>
                <w:b w:val="0"/>
                <w:sz w:val="24"/>
                <w:szCs w:val="24"/>
              </w:rPr>
            </w:pPr>
            <w:r w:rsidRPr="003818D1">
              <w:rPr>
                <w:b w:val="0"/>
                <w:color w:val="000000"/>
                <w:sz w:val="24"/>
                <w:szCs w:val="24"/>
              </w:rPr>
              <w:t>12</w:t>
            </w:r>
          </w:p>
        </w:tc>
        <w:tc>
          <w:tcPr>
            <w:tcW w:w="7087" w:type="dxa"/>
            <w:tcBorders>
              <w:top w:val="single" w:sz="4" w:space="0" w:color="auto"/>
            </w:tcBorders>
            <w:shd w:val="clear" w:color="auto" w:fill="EEECE1" w:themeFill="background2"/>
            <w:vAlign w:val="bottom"/>
          </w:tcPr>
          <w:p w14:paraId="2C3B3486" w14:textId="77777777" w:rsidR="00DF7731" w:rsidRPr="003818D1" w:rsidRDefault="00DF7731" w:rsidP="00DF7731">
            <w:pPr>
              <w:pStyle w:val="5lygis"/>
              <w:jc w:val="left"/>
              <w:rPr>
                <w:b w:val="0"/>
                <w:sz w:val="24"/>
                <w:szCs w:val="24"/>
              </w:rPr>
            </w:pPr>
            <w:r w:rsidRPr="003818D1">
              <w:rPr>
                <w:b w:val="0"/>
                <w:color w:val="000000"/>
                <w:sz w:val="24"/>
                <w:szCs w:val="24"/>
              </w:rPr>
              <w:t>NEĮVARDYTOS PASKIRTIES STATINIAI</w:t>
            </w:r>
          </w:p>
        </w:tc>
        <w:tc>
          <w:tcPr>
            <w:tcW w:w="1838" w:type="dxa"/>
            <w:tcBorders>
              <w:top w:val="single" w:sz="4" w:space="0" w:color="auto"/>
            </w:tcBorders>
            <w:shd w:val="clear" w:color="auto" w:fill="EEECE1" w:themeFill="background2"/>
            <w:vAlign w:val="bottom"/>
          </w:tcPr>
          <w:p w14:paraId="765ABEF6" w14:textId="77777777" w:rsidR="00DF7731" w:rsidRPr="003818D1" w:rsidRDefault="00DF7731" w:rsidP="00DF7731">
            <w:pPr>
              <w:pStyle w:val="5lygis"/>
              <w:jc w:val="center"/>
              <w:rPr>
                <w:b w:val="0"/>
                <w:sz w:val="24"/>
                <w:szCs w:val="24"/>
              </w:rPr>
            </w:pPr>
          </w:p>
        </w:tc>
      </w:tr>
      <w:tr w:rsidR="00DF7731" w:rsidRPr="00755BDD" w14:paraId="307A9FD5" w14:textId="77777777" w:rsidTr="00DF7731">
        <w:tc>
          <w:tcPr>
            <w:tcW w:w="982" w:type="dxa"/>
            <w:tcBorders>
              <w:bottom w:val="single" w:sz="4" w:space="0" w:color="auto"/>
            </w:tcBorders>
            <w:shd w:val="clear" w:color="auto" w:fill="EEECE1" w:themeFill="background2"/>
            <w:vAlign w:val="bottom"/>
          </w:tcPr>
          <w:p w14:paraId="0D0112EA" w14:textId="77777777" w:rsidR="00DF7731" w:rsidRPr="003818D1" w:rsidRDefault="00DF7731" w:rsidP="00DF7731">
            <w:pPr>
              <w:pStyle w:val="5lygis"/>
              <w:jc w:val="left"/>
              <w:rPr>
                <w:b w:val="0"/>
                <w:sz w:val="24"/>
                <w:szCs w:val="24"/>
              </w:rPr>
            </w:pPr>
            <w:r w:rsidRPr="003818D1">
              <w:rPr>
                <w:b w:val="0"/>
                <w:color w:val="000000"/>
                <w:sz w:val="24"/>
                <w:szCs w:val="24"/>
              </w:rPr>
              <w:t>12.1</w:t>
            </w:r>
          </w:p>
        </w:tc>
        <w:tc>
          <w:tcPr>
            <w:tcW w:w="6597" w:type="dxa"/>
            <w:tcBorders>
              <w:bottom w:val="single" w:sz="4" w:space="0" w:color="auto"/>
            </w:tcBorders>
            <w:shd w:val="clear" w:color="auto" w:fill="EEECE1" w:themeFill="background2"/>
            <w:vAlign w:val="bottom"/>
          </w:tcPr>
          <w:p w14:paraId="7D3F5B25" w14:textId="77777777" w:rsidR="00DF7731" w:rsidRPr="003818D1" w:rsidRDefault="00DF7731" w:rsidP="00DF7731">
            <w:pPr>
              <w:pStyle w:val="5lygis"/>
              <w:jc w:val="left"/>
              <w:rPr>
                <w:b w:val="0"/>
                <w:sz w:val="24"/>
                <w:szCs w:val="24"/>
              </w:rPr>
            </w:pPr>
            <w:r w:rsidRPr="003818D1">
              <w:rPr>
                <w:b w:val="0"/>
                <w:color w:val="000000"/>
                <w:sz w:val="24"/>
                <w:szCs w:val="24"/>
              </w:rPr>
              <w:t>Kiti statiniai</w:t>
            </w:r>
          </w:p>
        </w:tc>
        <w:tc>
          <w:tcPr>
            <w:tcW w:w="1767" w:type="dxa"/>
            <w:tcBorders>
              <w:bottom w:val="single" w:sz="4" w:space="0" w:color="auto"/>
            </w:tcBorders>
            <w:shd w:val="clear" w:color="auto" w:fill="EEECE1" w:themeFill="background2"/>
            <w:vAlign w:val="bottom"/>
          </w:tcPr>
          <w:p w14:paraId="029886DE" w14:textId="77777777" w:rsidR="00DF7731" w:rsidRPr="003818D1" w:rsidRDefault="00DF7731" w:rsidP="00DF7731">
            <w:pPr>
              <w:pStyle w:val="5lygis"/>
              <w:jc w:val="center"/>
              <w:rPr>
                <w:b w:val="0"/>
                <w:sz w:val="24"/>
                <w:szCs w:val="24"/>
              </w:rPr>
            </w:pPr>
          </w:p>
        </w:tc>
      </w:tr>
      <w:tr w:rsidR="00DF7731" w:rsidRPr="00755BDD" w14:paraId="72F72042" w14:textId="77777777" w:rsidTr="00DF7731">
        <w:tc>
          <w:tcPr>
            <w:tcW w:w="982" w:type="dxa"/>
            <w:tcBorders>
              <w:top w:val="single" w:sz="4" w:space="0" w:color="auto"/>
              <w:left w:val="single" w:sz="4" w:space="0" w:color="auto"/>
              <w:bottom w:val="nil"/>
              <w:right w:val="single" w:sz="4" w:space="0" w:color="auto"/>
            </w:tcBorders>
            <w:vAlign w:val="bottom"/>
          </w:tcPr>
          <w:p w14:paraId="6B527629" w14:textId="77777777" w:rsidR="00DF7731" w:rsidRPr="003818D1" w:rsidRDefault="00DF7731" w:rsidP="00DF7731">
            <w:pPr>
              <w:pStyle w:val="5lygis"/>
              <w:jc w:val="left"/>
              <w:rPr>
                <w:b w:val="0"/>
                <w:sz w:val="24"/>
                <w:szCs w:val="24"/>
              </w:rPr>
            </w:pPr>
            <w:r w:rsidRPr="003818D1">
              <w:rPr>
                <w:b w:val="0"/>
                <w:color w:val="000000"/>
                <w:sz w:val="24"/>
                <w:szCs w:val="24"/>
              </w:rPr>
              <w:t>12.1.1</w:t>
            </w:r>
          </w:p>
        </w:tc>
        <w:tc>
          <w:tcPr>
            <w:tcW w:w="6597" w:type="dxa"/>
            <w:tcBorders>
              <w:top w:val="single" w:sz="4" w:space="0" w:color="auto"/>
              <w:left w:val="single" w:sz="4" w:space="0" w:color="auto"/>
              <w:bottom w:val="nil"/>
              <w:right w:val="single" w:sz="4" w:space="0" w:color="auto"/>
            </w:tcBorders>
            <w:vAlign w:val="bottom"/>
          </w:tcPr>
          <w:p w14:paraId="558BF42F" w14:textId="77777777" w:rsidR="00DF7731" w:rsidRPr="003818D1" w:rsidRDefault="00DF7731" w:rsidP="00DF7731">
            <w:pPr>
              <w:pStyle w:val="5lygis"/>
              <w:jc w:val="left"/>
              <w:rPr>
                <w:b w:val="0"/>
                <w:sz w:val="24"/>
                <w:szCs w:val="24"/>
              </w:rPr>
            </w:pPr>
            <w:r w:rsidRPr="003818D1">
              <w:rPr>
                <w:b w:val="0"/>
                <w:color w:val="000000"/>
                <w:sz w:val="24"/>
                <w:szCs w:val="24"/>
              </w:rPr>
              <w:t>plytų mūro ir stambiaplokščiai</w:t>
            </w:r>
          </w:p>
        </w:tc>
        <w:tc>
          <w:tcPr>
            <w:tcW w:w="1767" w:type="dxa"/>
            <w:tcBorders>
              <w:top w:val="single" w:sz="4" w:space="0" w:color="auto"/>
              <w:left w:val="single" w:sz="4" w:space="0" w:color="auto"/>
              <w:bottom w:val="nil"/>
              <w:right w:val="single" w:sz="4" w:space="0" w:color="auto"/>
            </w:tcBorders>
            <w:vAlign w:val="bottom"/>
          </w:tcPr>
          <w:p w14:paraId="7523A17D" w14:textId="77777777"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14:paraId="18BE5166" w14:textId="77777777" w:rsidTr="00DF7731">
        <w:tc>
          <w:tcPr>
            <w:tcW w:w="982" w:type="dxa"/>
            <w:tcBorders>
              <w:top w:val="nil"/>
              <w:left w:val="single" w:sz="4" w:space="0" w:color="auto"/>
              <w:bottom w:val="nil"/>
              <w:right w:val="single" w:sz="4" w:space="0" w:color="auto"/>
            </w:tcBorders>
            <w:vAlign w:val="bottom"/>
          </w:tcPr>
          <w:p w14:paraId="0D9D7AE4" w14:textId="77777777" w:rsidR="00DF7731" w:rsidRPr="003818D1" w:rsidRDefault="00DF7731" w:rsidP="00DF7731">
            <w:pPr>
              <w:pStyle w:val="5lygis"/>
              <w:jc w:val="left"/>
              <w:rPr>
                <w:b w:val="0"/>
                <w:sz w:val="24"/>
                <w:szCs w:val="24"/>
              </w:rPr>
            </w:pPr>
            <w:r w:rsidRPr="003818D1">
              <w:rPr>
                <w:b w:val="0"/>
                <w:color w:val="000000"/>
                <w:sz w:val="24"/>
                <w:szCs w:val="24"/>
              </w:rPr>
              <w:t>12.1.2</w:t>
            </w:r>
          </w:p>
        </w:tc>
        <w:tc>
          <w:tcPr>
            <w:tcW w:w="6597" w:type="dxa"/>
            <w:tcBorders>
              <w:top w:val="nil"/>
              <w:left w:val="single" w:sz="4" w:space="0" w:color="auto"/>
              <w:bottom w:val="nil"/>
              <w:right w:val="single" w:sz="4" w:space="0" w:color="auto"/>
            </w:tcBorders>
            <w:vAlign w:val="bottom"/>
          </w:tcPr>
          <w:p w14:paraId="6D803A7E" w14:textId="77777777" w:rsidR="00DF7731" w:rsidRPr="003818D1" w:rsidRDefault="00DF7731" w:rsidP="00DF7731">
            <w:pPr>
              <w:pStyle w:val="5lygis"/>
              <w:jc w:val="left"/>
              <w:rPr>
                <w:b w:val="0"/>
                <w:sz w:val="24"/>
                <w:szCs w:val="24"/>
              </w:rPr>
            </w:pPr>
            <w:r w:rsidRPr="003818D1">
              <w:rPr>
                <w:b w:val="0"/>
                <w:color w:val="000000"/>
                <w:sz w:val="24"/>
                <w:szCs w:val="24"/>
              </w:rPr>
              <w:t>monolitiniai</w:t>
            </w:r>
          </w:p>
        </w:tc>
        <w:tc>
          <w:tcPr>
            <w:tcW w:w="1767" w:type="dxa"/>
            <w:tcBorders>
              <w:top w:val="nil"/>
              <w:left w:val="single" w:sz="4" w:space="0" w:color="auto"/>
              <w:bottom w:val="nil"/>
              <w:right w:val="single" w:sz="4" w:space="0" w:color="auto"/>
            </w:tcBorders>
            <w:vAlign w:val="bottom"/>
          </w:tcPr>
          <w:p w14:paraId="6B50E06B" w14:textId="77777777" w:rsidR="00DF7731" w:rsidRPr="003818D1" w:rsidRDefault="00DF7731" w:rsidP="00DF7731">
            <w:pPr>
              <w:pStyle w:val="5lygis"/>
              <w:jc w:val="center"/>
              <w:rPr>
                <w:b w:val="0"/>
                <w:sz w:val="24"/>
                <w:szCs w:val="24"/>
              </w:rPr>
            </w:pPr>
            <w:r w:rsidRPr="003818D1">
              <w:rPr>
                <w:b w:val="0"/>
                <w:color w:val="000000"/>
                <w:sz w:val="24"/>
                <w:szCs w:val="24"/>
              </w:rPr>
              <w:t>100</w:t>
            </w:r>
          </w:p>
        </w:tc>
      </w:tr>
      <w:tr w:rsidR="00DF7731" w:rsidRPr="00755BDD" w14:paraId="38B133E3" w14:textId="77777777" w:rsidTr="00DF7731">
        <w:tc>
          <w:tcPr>
            <w:tcW w:w="982" w:type="dxa"/>
            <w:tcBorders>
              <w:top w:val="nil"/>
              <w:left w:val="single" w:sz="4" w:space="0" w:color="auto"/>
              <w:bottom w:val="nil"/>
              <w:right w:val="single" w:sz="4" w:space="0" w:color="auto"/>
            </w:tcBorders>
            <w:vAlign w:val="bottom"/>
          </w:tcPr>
          <w:p w14:paraId="58457884" w14:textId="77777777" w:rsidR="00DF7731" w:rsidRPr="003818D1" w:rsidRDefault="00DF7731" w:rsidP="00DF7731">
            <w:pPr>
              <w:pStyle w:val="5lygis"/>
              <w:jc w:val="left"/>
              <w:rPr>
                <w:b w:val="0"/>
                <w:sz w:val="24"/>
                <w:szCs w:val="24"/>
              </w:rPr>
            </w:pPr>
            <w:r w:rsidRPr="003818D1">
              <w:rPr>
                <w:b w:val="0"/>
                <w:color w:val="000000"/>
                <w:sz w:val="24"/>
                <w:szCs w:val="24"/>
              </w:rPr>
              <w:t>12.1.3</w:t>
            </w:r>
          </w:p>
        </w:tc>
        <w:tc>
          <w:tcPr>
            <w:tcW w:w="6597" w:type="dxa"/>
            <w:tcBorders>
              <w:top w:val="nil"/>
              <w:left w:val="single" w:sz="4" w:space="0" w:color="auto"/>
              <w:bottom w:val="nil"/>
              <w:right w:val="single" w:sz="4" w:space="0" w:color="auto"/>
            </w:tcBorders>
            <w:vAlign w:val="bottom"/>
          </w:tcPr>
          <w:p w14:paraId="7C2D3E36" w14:textId="77777777" w:rsidR="00DF7731" w:rsidRPr="003818D1" w:rsidRDefault="00DF7731" w:rsidP="00DF7731">
            <w:pPr>
              <w:pStyle w:val="5lygis"/>
              <w:jc w:val="left"/>
              <w:rPr>
                <w:b w:val="0"/>
                <w:sz w:val="24"/>
                <w:szCs w:val="24"/>
              </w:rPr>
            </w:pPr>
            <w:r w:rsidRPr="003818D1">
              <w:rPr>
                <w:b w:val="0"/>
                <w:color w:val="000000"/>
                <w:sz w:val="24"/>
                <w:szCs w:val="24"/>
              </w:rPr>
              <w:t>metalo konstrukcijų</w:t>
            </w:r>
          </w:p>
        </w:tc>
        <w:tc>
          <w:tcPr>
            <w:tcW w:w="1767" w:type="dxa"/>
            <w:tcBorders>
              <w:top w:val="nil"/>
              <w:left w:val="single" w:sz="4" w:space="0" w:color="auto"/>
              <w:bottom w:val="nil"/>
              <w:right w:val="single" w:sz="4" w:space="0" w:color="auto"/>
            </w:tcBorders>
            <w:vAlign w:val="bottom"/>
          </w:tcPr>
          <w:p w14:paraId="6EB88AC9" w14:textId="77777777"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14:paraId="3D5F1938" w14:textId="77777777" w:rsidTr="00DF7731">
        <w:tc>
          <w:tcPr>
            <w:tcW w:w="982" w:type="dxa"/>
            <w:tcBorders>
              <w:top w:val="nil"/>
              <w:left w:val="single" w:sz="4" w:space="0" w:color="auto"/>
              <w:bottom w:val="nil"/>
              <w:right w:val="single" w:sz="4" w:space="0" w:color="auto"/>
            </w:tcBorders>
            <w:vAlign w:val="bottom"/>
          </w:tcPr>
          <w:p w14:paraId="0120507A" w14:textId="77777777" w:rsidR="00DF7731" w:rsidRPr="003818D1" w:rsidRDefault="00DF7731" w:rsidP="00DF7731">
            <w:pPr>
              <w:pStyle w:val="5lygis"/>
              <w:jc w:val="left"/>
              <w:rPr>
                <w:b w:val="0"/>
                <w:sz w:val="24"/>
                <w:szCs w:val="24"/>
              </w:rPr>
            </w:pPr>
            <w:r w:rsidRPr="003818D1">
              <w:rPr>
                <w:b w:val="0"/>
                <w:color w:val="000000"/>
                <w:sz w:val="24"/>
                <w:szCs w:val="24"/>
              </w:rPr>
              <w:t>12.1.4</w:t>
            </w:r>
          </w:p>
        </w:tc>
        <w:tc>
          <w:tcPr>
            <w:tcW w:w="6597" w:type="dxa"/>
            <w:tcBorders>
              <w:top w:val="nil"/>
              <w:left w:val="single" w:sz="4" w:space="0" w:color="auto"/>
              <w:bottom w:val="nil"/>
              <w:right w:val="single" w:sz="4" w:space="0" w:color="auto"/>
            </w:tcBorders>
            <w:vAlign w:val="bottom"/>
          </w:tcPr>
          <w:p w14:paraId="4FBC16F6" w14:textId="77777777" w:rsidR="00DF7731" w:rsidRPr="003818D1" w:rsidRDefault="00DF7731" w:rsidP="00DF7731">
            <w:pPr>
              <w:pStyle w:val="5lygis"/>
              <w:jc w:val="left"/>
              <w:rPr>
                <w:b w:val="0"/>
                <w:sz w:val="24"/>
                <w:szCs w:val="24"/>
              </w:rPr>
            </w:pPr>
            <w:proofErr w:type="spellStart"/>
            <w:r w:rsidRPr="003818D1">
              <w:rPr>
                <w:b w:val="0"/>
                <w:color w:val="000000"/>
                <w:sz w:val="24"/>
                <w:szCs w:val="24"/>
              </w:rPr>
              <w:t>šlakbetonio</w:t>
            </w:r>
            <w:proofErr w:type="spellEnd"/>
          </w:p>
        </w:tc>
        <w:tc>
          <w:tcPr>
            <w:tcW w:w="1767" w:type="dxa"/>
            <w:tcBorders>
              <w:top w:val="nil"/>
              <w:left w:val="single" w:sz="4" w:space="0" w:color="auto"/>
              <w:bottom w:val="nil"/>
              <w:right w:val="single" w:sz="4" w:space="0" w:color="auto"/>
            </w:tcBorders>
            <w:vAlign w:val="bottom"/>
          </w:tcPr>
          <w:p w14:paraId="7DC9AF82" w14:textId="77777777"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14:paraId="0C42CDD8" w14:textId="77777777" w:rsidTr="00DF7731">
        <w:tc>
          <w:tcPr>
            <w:tcW w:w="982" w:type="dxa"/>
            <w:tcBorders>
              <w:top w:val="nil"/>
              <w:left w:val="single" w:sz="4" w:space="0" w:color="auto"/>
              <w:bottom w:val="nil"/>
              <w:right w:val="single" w:sz="4" w:space="0" w:color="auto"/>
            </w:tcBorders>
            <w:vAlign w:val="bottom"/>
          </w:tcPr>
          <w:p w14:paraId="04575117" w14:textId="77777777" w:rsidR="00DF7731" w:rsidRPr="003818D1" w:rsidRDefault="00DF7731" w:rsidP="00DF7731">
            <w:pPr>
              <w:pStyle w:val="5lygis"/>
              <w:jc w:val="left"/>
              <w:rPr>
                <w:b w:val="0"/>
                <w:sz w:val="24"/>
                <w:szCs w:val="24"/>
              </w:rPr>
            </w:pPr>
            <w:r w:rsidRPr="003818D1">
              <w:rPr>
                <w:b w:val="0"/>
                <w:color w:val="000000"/>
                <w:sz w:val="24"/>
                <w:szCs w:val="24"/>
              </w:rPr>
              <w:lastRenderedPageBreak/>
              <w:t>12.1.5</w:t>
            </w:r>
          </w:p>
        </w:tc>
        <w:tc>
          <w:tcPr>
            <w:tcW w:w="6597" w:type="dxa"/>
            <w:tcBorders>
              <w:top w:val="nil"/>
              <w:left w:val="single" w:sz="4" w:space="0" w:color="auto"/>
              <w:bottom w:val="nil"/>
              <w:right w:val="single" w:sz="4" w:space="0" w:color="auto"/>
            </w:tcBorders>
            <w:vAlign w:val="bottom"/>
          </w:tcPr>
          <w:p w14:paraId="24CE875F" w14:textId="77777777" w:rsidR="00DF7731" w:rsidRPr="003818D1" w:rsidRDefault="00DF7731" w:rsidP="00DF7731">
            <w:pPr>
              <w:pStyle w:val="5lygis"/>
              <w:jc w:val="left"/>
              <w:rPr>
                <w:b w:val="0"/>
                <w:sz w:val="24"/>
                <w:szCs w:val="24"/>
              </w:rPr>
            </w:pPr>
            <w:r w:rsidRPr="003818D1">
              <w:rPr>
                <w:b w:val="0"/>
                <w:color w:val="000000"/>
                <w:sz w:val="24"/>
                <w:szCs w:val="24"/>
              </w:rPr>
              <w:t>plastiko</w:t>
            </w:r>
          </w:p>
        </w:tc>
        <w:tc>
          <w:tcPr>
            <w:tcW w:w="1767" w:type="dxa"/>
            <w:tcBorders>
              <w:top w:val="nil"/>
              <w:left w:val="single" w:sz="4" w:space="0" w:color="auto"/>
              <w:bottom w:val="nil"/>
              <w:right w:val="single" w:sz="4" w:space="0" w:color="auto"/>
            </w:tcBorders>
            <w:vAlign w:val="bottom"/>
          </w:tcPr>
          <w:p w14:paraId="222BFAD7" w14:textId="77777777" w:rsidR="00DF7731" w:rsidRPr="003818D1" w:rsidRDefault="00DF7731" w:rsidP="00DF7731">
            <w:pPr>
              <w:pStyle w:val="5lygis"/>
              <w:jc w:val="center"/>
              <w:rPr>
                <w:b w:val="0"/>
                <w:sz w:val="24"/>
                <w:szCs w:val="24"/>
              </w:rPr>
            </w:pPr>
            <w:r w:rsidRPr="003818D1">
              <w:rPr>
                <w:b w:val="0"/>
                <w:color w:val="000000"/>
                <w:sz w:val="24"/>
                <w:szCs w:val="24"/>
              </w:rPr>
              <w:t>35</w:t>
            </w:r>
          </w:p>
        </w:tc>
      </w:tr>
      <w:tr w:rsidR="00DF7731" w:rsidRPr="00755BDD" w14:paraId="10945729" w14:textId="77777777" w:rsidTr="00DF7731">
        <w:tc>
          <w:tcPr>
            <w:tcW w:w="982" w:type="dxa"/>
            <w:tcBorders>
              <w:top w:val="nil"/>
              <w:left w:val="single" w:sz="4" w:space="0" w:color="auto"/>
              <w:bottom w:val="nil"/>
              <w:right w:val="single" w:sz="4" w:space="0" w:color="auto"/>
            </w:tcBorders>
            <w:vAlign w:val="bottom"/>
          </w:tcPr>
          <w:p w14:paraId="79DF92BC" w14:textId="77777777" w:rsidR="00DF7731" w:rsidRPr="003818D1" w:rsidRDefault="00DF7731" w:rsidP="00DF7731">
            <w:pPr>
              <w:pStyle w:val="5lygis"/>
              <w:jc w:val="left"/>
              <w:rPr>
                <w:b w:val="0"/>
                <w:sz w:val="24"/>
                <w:szCs w:val="24"/>
              </w:rPr>
            </w:pPr>
            <w:r w:rsidRPr="003818D1">
              <w:rPr>
                <w:b w:val="0"/>
                <w:color w:val="000000"/>
                <w:sz w:val="24"/>
                <w:szCs w:val="24"/>
              </w:rPr>
              <w:t>12.1.6</w:t>
            </w:r>
          </w:p>
        </w:tc>
        <w:tc>
          <w:tcPr>
            <w:tcW w:w="6597" w:type="dxa"/>
            <w:tcBorders>
              <w:top w:val="nil"/>
              <w:left w:val="single" w:sz="4" w:space="0" w:color="auto"/>
              <w:bottom w:val="nil"/>
              <w:right w:val="single" w:sz="4" w:space="0" w:color="auto"/>
            </w:tcBorders>
            <w:vAlign w:val="bottom"/>
          </w:tcPr>
          <w:p w14:paraId="110D2A24" w14:textId="77777777" w:rsidR="00DF7731" w:rsidRPr="003818D1" w:rsidRDefault="00DF7731" w:rsidP="00DF7731">
            <w:pPr>
              <w:pStyle w:val="5lygis"/>
              <w:jc w:val="left"/>
              <w:rPr>
                <w:b w:val="0"/>
                <w:sz w:val="24"/>
                <w:szCs w:val="24"/>
              </w:rPr>
            </w:pPr>
            <w:r w:rsidRPr="003818D1">
              <w:rPr>
                <w:b w:val="0"/>
                <w:color w:val="000000"/>
                <w:sz w:val="24"/>
                <w:szCs w:val="24"/>
              </w:rPr>
              <w:t>stiklo</w:t>
            </w:r>
          </w:p>
        </w:tc>
        <w:tc>
          <w:tcPr>
            <w:tcW w:w="1767" w:type="dxa"/>
            <w:tcBorders>
              <w:top w:val="nil"/>
              <w:left w:val="single" w:sz="4" w:space="0" w:color="auto"/>
              <w:bottom w:val="nil"/>
              <w:right w:val="single" w:sz="4" w:space="0" w:color="auto"/>
            </w:tcBorders>
            <w:vAlign w:val="bottom"/>
          </w:tcPr>
          <w:p w14:paraId="411653A9" w14:textId="77777777" w:rsidR="00DF7731" w:rsidRPr="003818D1" w:rsidRDefault="00DF7731" w:rsidP="00DF7731">
            <w:pPr>
              <w:pStyle w:val="5lygis"/>
              <w:jc w:val="center"/>
              <w:rPr>
                <w:b w:val="0"/>
                <w:sz w:val="24"/>
                <w:szCs w:val="24"/>
              </w:rPr>
            </w:pPr>
            <w:r w:rsidRPr="003818D1">
              <w:rPr>
                <w:b w:val="0"/>
                <w:color w:val="000000"/>
                <w:sz w:val="24"/>
                <w:szCs w:val="24"/>
              </w:rPr>
              <w:t>35</w:t>
            </w:r>
          </w:p>
        </w:tc>
      </w:tr>
      <w:tr w:rsidR="00DF7731" w:rsidRPr="00755BDD" w14:paraId="1F520713" w14:textId="77777777" w:rsidTr="00DF7731">
        <w:tc>
          <w:tcPr>
            <w:tcW w:w="982" w:type="dxa"/>
            <w:tcBorders>
              <w:top w:val="nil"/>
              <w:left w:val="single" w:sz="4" w:space="0" w:color="auto"/>
              <w:bottom w:val="nil"/>
              <w:right w:val="single" w:sz="4" w:space="0" w:color="auto"/>
            </w:tcBorders>
            <w:vAlign w:val="bottom"/>
          </w:tcPr>
          <w:p w14:paraId="25E06E6D" w14:textId="77777777" w:rsidR="00DF7731" w:rsidRPr="003818D1" w:rsidRDefault="00DF7731" w:rsidP="00DF7731">
            <w:pPr>
              <w:pStyle w:val="5lygis"/>
              <w:jc w:val="left"/>
              <w:rPr>
                <w:b w:val="0"/>
                <w:sz w:val="24"/>
                <w:szCs w:val="24"/>
              </w:rPr>
            </w:pPr>
            <w:r w:rsidRPr="003818D1">
              <w:rPr>
                <w:b w:val="0"/>
                <w:color w:val="000000"/>
                <w:sz w:val="24"/>
                <w:szCs w:val="24"/>
              </w:rPr>
              <w:t>12.1.7</w:t>
            </w:r>
          </w:p>
        </w:tc>
        <w:tc>
          <w:tcPr>
            <w:tcW w:w="6597" w:type="dxa"/>
            <w:tcBorders>
              <w:top w:val="nil"/>
              <w:left w:val="single" w:sz="4" w:space="0" w:color="auto"/>
              <w:bottom w:val="nil"/>
              <w:right w:val="single" w:sz="4" w:space="0" w:color="auto"/>
            </w:tcBorders>
            <w:vAlign w:val="bottom"/>
          </w:tcPr>
          <w:p w14:paraId="2DF91DB8" w14:textId="77777777" w:rsidR="00DF7731" w:rsidRPr="003818D1" w:rsidRDefault="00DF7731" w:rsidP="00DF7731">
            <w:pPr>
              <w:pStyle w:val="5lygis"/>
              <w:jc w:val="left"/>
              <w:rPr>
                <w:b w:val="0"/>
                <w:sz w:val="24"/>
                <w:szCs w:val="24"/>
              </w:rPr>
            </w:pPr>
            <w:r w:rsidRPr="003818D1">
              <w:rPr>
                <w:b w:val="0"/>
                <w:color w:val="000000"/>
                <w:sz w:val="24"/>
                <w:szCs w:val="24"/>
              </w:rPr>
              <w:t>mediniai su karkasu</w:t>
            </w:r>
          </w:p>
        </w:tc>
        <w:tc>
          <w:tcPr>
            <w:tcW w:w="1767" w:type="dxa"/>
            <w:tcBorders>
              <w:top w:val="nil"/>
              <w:left w:val="single" w:sz="4" w:space="0" w:color="auto"/>
              <w:bottom w:val="nil"/>
              <w:right w:val="single" w:sz="4" w:space="0" w:color="auto"/>
            </w:tcBorders>
            <w:vAlign w:val="bottom"/>
          </w:tcPr>
          <w:p w14:paraId="48F5F8AE" w14:textId="77777777" w:rsidR="00DF7731" w:rsidRPr="003818D1" w:rsidRDefault="00DF7731" w:rsidP="00DF7731">
            <w:pPr>
              <w:pStyle w:val="5lygis"/>
              <w:jc w:val="center"/>
              <w:rPr>
                <w:b w:val="0"/>
                <w:sz w:val="24"/>
                <w:szCs w:val="24"/>
              </w:rPr>
            </w:pPr>
            <w:r w:rsidRPr="003818D1">
              <w:rPr>
                <w:b w:val="0"/>
                <w:color w:val="000000"/>
                <w:sz w:val="24"/>
                <w:szCs w:val="24"/>
              </w:rPr>
              <w:t>40</w:t>
            </w:r>
          </w:p>
        </w:tc>
      </w:tr>
      <w:tr w:rsidR="00DF7731" w:rsidRPr="00755BDD" w14:paraId="45696046" w14:textId="77777777" w:rsidTr="00DF7731">
        <w:tc>
          <w:tcPr>
            <w:tcW w:w="982" w:type="dxa"/>
            <w:tcBorders>
              <w:top w:val="nil"/>
              <w:left w:val="single" w:sz="4" w:space="0" w:color="auto"/>
              <w:bottom w:val="nil"/>
              <w:right w:val="single" w:sz="4" w:space="0" w:color="auto"/>
            </w:tcBorders>
            <w:vAlign w:val="bottom"/>
          </w:tcPr>
          <w:p w14:paraId="28E631E8" w14:textId="77777777" w:rsidR="00DF7731" w:rsidRPr="003818D1" w:rsidRDefault="00DF7731" w:rsidP="00DF7731">
            <w:pPr>
              <w:pStyle w:val="5lygis"/>
              <w:jc w:val="left"/>
              <w:rPr>
                <w:b w:val="0"/>
                <w:sz w:val="24"/>
                <w:szCs w:val="24"/>
              </w:rPr>
            </w:pPr>
            <w:r w:rsidRPr="003818D1">
              <w:rPr>
                <w:b w:val="0"/>
                <w:color w:val="000000"/>
                <w:sz w:val="24"/>
                <w:szCs w:val="24"/>
              </w:rPr>
              <w:t>12.1.8</w:t>
            </w:r>
          </w:p>
        </w:tc>
        <w:tc>
          <w:tcPr>
            <w:tcW w:w="6597" w:type="dxa"/>
            <w:tcBorders>
              <w:top w:val="nil"/>
              <w:left w:val="single" w:sz="4" w:space="0" w:color="auto"/>
              <w:bottom w:val="nil"/>
              <w:right w:val="single" w:sz="4" w:space="0" w:color="auto"/>
            </w:tcBorders>
            <w:vAlign w:val="bottom"/>
          </w:tcPr>
          <w:p w14:paraId="22154822" w14:textId="77777777" w:rsidR="00DF7731" w:rsidRPr="003818D1" w:rsidRDefault="00DF7731" w:rsidP="00DF7731">
            <w:pPr>
              <w:pStyle w:val="5lygis"/>
              <w:jc w:val="left"/>
              <w:rPr>
                <w:b w:val="0"/>
                <w:sz w:val="24"/>
                <w:szCs w:val="24"/>
              </w:rPr>
            </w:pPr>
            <w:r w:rsidRPr="003818D1">
              <w:rPr>
                <w:b w:val="0"/>
                <w:color w:val="000000"/>
                <w:sz w:val="24"/>
                <w:szCs w:val="24"/>
              </w:rPr>
              <w:t>mediniai apmūryti</w:t>
            </w:r>
          </w:p>
        </w:tc>
        <w:tc>
          <w:tcPr>
            <w:tcW w:w="1767" w:type="dxa"/>
            <w:tcBorders>
              <w:top w:val="nil"/>
              <w:left w:val="single" w:sz="4" w:space="0" w:color="auto"/>
              <w:bottom w:val="nil"/>
              <w:right w:val="single" w:sz="4" w:space="0" w:color="auto"/>
            </w:tcBorders>
            <w:vAlign w:val="bottom"/>
          </w:tcPr>
          <w:p w14:paraId="257CF255" w14:textId="77777777" w:rsidR="00DF7731" w:rsidRPr="003818D1" w:rsidRDefault="00DF7731" w:rsidP="00DF7731">
            <w:pPr>
              <w:pStyle w:val="5lygis"/>
              <w:jc w:val="center"/>
              <w:rPr>
                <w:b w:val="0"/>
                <w:sz w:val="24"/>
                <w:szCs w:val="24"/>
              </w:rPr>
            </w:pPr>
            <w:r w:rsidRPr="003818D1">
              <w:rPr>
                <w:b w:val="0"/>
                <w:color w:val="000000"/>
                <w:sz w:val="24"/>
                <w:szCs w:val="24"/>
              </w:rPr>
              <w:t>60</w:t>
            </w:r>
          </w:p>
        </w:tc>
      </w:tr>
      <w:tr w:rsidR="00DF7731" w:rsidRPr="00755BDD" w14:paraId="3B342624" w14:textId="77777777" w:rsidTr="00DF7731">
        <w:tc>
          <w:tcPr>
            <w:tcW w:w="982" w:type="dxa"/>
            <w:tcBorders>
              <w:top w:val="nil"/>
              <w:left w:val="single" w:sz="4" w:space="0" w:color="auto"/>
              <w:bottom w:val="nil"/>
              <w:right w:val="single" w:sz="4" w:space="0" w:color="auto"/>
            </w:tcBorders>
            <w:vAlign w:val="bottom"/>
          </w:tcPr>
          <w:p w14:paraId="769F3C83" w14:textId="77777777" w:rsidR="00DF7731" w:rsidRPr="003818D1" w:rsidRDefault="00DF7731" w:rsidP="00DF7731">
            <w:pPr>
              <w:pStyle w:val="5lygis"/>
              <w:jc w:val="left"/>
              <w:rPr>
                <w:b w:val="0"/>
                <w:sz w:val="24"/>
                <w:szCs w:val="24"/>
              </w:rPr>
            </w:pPr>
            <w:r w:rsidRPr="003818D1">
              <w:rPr>
                <w:b w:val="0"/>
                <w:color w:val="000000"/>
                <w:sz w:val="24"/>
                <w:szCs w:val="24"/>
              </w:rPr>
              <w:t>12.1.9</w:t>
            </w:r>
          </w:p>
        </w:tc>
        <w:tc>
          <w:tcPr>
            <w:tcW w:w="6597" w:type="dxa"/>
            <w:tcBorders>
              <w:top w:val="nil"/>
              <w:left w:val="single" w:sz="4" w:space="0" w:color="auto"/>
              <w:bottom w:val="nil"/>
              <w:right w:val="single" w:sz="4" w:space="0" w:color="auto"/>
            </w:tcBorders>
            <w:vAlign w:val="bottom"/>
          </w:tcPr>
          <w:p w14:paraId="55E15AAF" w14:textId="77777777" w:rsidR="00DF7731" w:rsidRPr="003818D1" w:rsidRDefault="00DF7731" w:rsidP="00DF7731">
            <w:pPr>
              <w:pStyle w:val="5lygis"/>
              <w:jc w:val="left"/>
              <w:rPr>
                <w:b w:val="0"/>
                <w:sz w:val="24"/>
                <w:szCs w:val="24"/>
              </w:rPr>
            </w:pPr>
            <w:r w:rsidRPr="003818D1">
              <w:rPr>
                <w:b w:val="0"/>
                <w:color w:val="000000"/>
                <w:sz w:val="24"/>
                <w:szCs w:val="24"/>
              </w:rPr>
              <w:t>mediniai skydų</w:t>
            </w:r>
          </w:p>
        </w:tc>
        <w:tc>
          <w:tcPr>
            <w:tcW w:w="1767" w:type="dxa"/>
            <w:tcBorders>
              <w:top w:val="nil"/>
              <w:left w:val="single" w:sz="4" w:space="0" w:color="auto"/>
              <w:bottom w:val="nil"/>
              <w:right w:val="single" w:sz="4" w:space="0" w:color="auto"/>
            </w:tcBorders>
            <w:vAlign w:val="bottom"/>
          </w:tcPr>
          <w:p w14:paraId="4160D765" w14:textId="77777777" w:rsidR="00DF7731" w:rsidRPr="003818D1" w:rsidRDefault="00DF7731" w:rsidP="00DF7731">
            <w:pPr>
              <w:pStyle w:val="5lygis"/>
              <w:jc w:val="center"/>
              <w:rPr>
                <w:b w:val="0"/>
                <w:sz w:val="24"/>
                <w:szCs w:val="24"/>
              </w:rPr>
            </w:pPr>
            <w:r w:rsidRPr="003818D1">
              <w:rPr>
                <w:b w:val="0"/>
                <w:color w:val="000000"/>
                <w:sz w:val="24"/>
                <w:szCs w:val="24"/>
              </w:rPr>
              <w:t>35</w:t>
            </w:r>
          </w:p>
        </w:tc>
      </w:tr>
      <w:tr w:rsidR="00DF7731" w:rsidRPr="00755BDD" w14:paraId="6CD749C1" w14:textId="77777777" w:rsidTr="00DF7731">
        <w:tc>
          <w:tcPr>
            <w:tcW w:w="982" w:type="dxa"/>
            <w:tcBorders>
              <w:top w:val="nil"/>
              <w:left w:val="single" w:sz="4" w:space="0" w:color="auto"/>
              <w:bottom w:val="nil"/>
              <w:right w:val="single" w:sz="4" w:space="0" w:color="auto"/>
            </w:tcBorders>
            <w:vAlign w:val="bottom"/>
          </w:tcPr>
          <w:p w14:paraId="5AA814DC" w14:textId="77777777" w:rsidR="00DF7731" w:rsidRPr="003818D1" w:rsidRDefault="00DF7731" w:rsidP="00DF7731">
            <w:pPr>
              <w:pStyle w:val="5lygis"/>
              <w:jc w:val="left"/>
              <w:rPr>
                <w:b w:val="0"/>
                <w:sz w:val="24"/>
                <w:szCs w:val="24"/>
              </w:rPr>
            </w:pPr>
            <w:r w:rsidRPr="003818D1">
              <w:rPr>
                <w:b w:val="0"/>
                <w:color w:val="000000"/>
                <w:sz w:val="24"/>
                <w:szCs w:val="24"/>
              </w:rPr>
              <w:t>12.1.10</w:t>
            </w:r>
          </w:p>
        </w:tc>
        <w:tc>
          <w:tcPr>
            <w:tcW w:w="6597" w:type="dxa"/>
            <w:tcBorders>
              <w:top w:val="nil"/>
              <w:left w:val="single" w:sz="4" w:space="0" w:color="auto"/>
              <w:bottom w:val="nil"/>
              <w:right w:val="single" w:sz="4" w:space="0" w:color="auto"/>
            </w:tcBorders>
            <w:vAlign w:val="bottom"/>
          </w:tcPr>
          <w:p w14:paraId="7D351755" w14:textId="77777777" w:rsidR="00DF7731" w:rsidRPr="003818D1" w:rsidRDefault="00DF7731" w:rsidP="00DF7731">
            <w:pPr>
              <w:pStyle w:val="5lygis"/>
              <w:jc w:val="left"/>
              <w:rPr>
                <w:b w:val="0"/>
                <w:sz w:val="24"/>
                <w:szCs w:val="24"/>
              </w:rPr>
            </w:pPr>
            <w:r w:rsidRPr="003818D1">
              <w:rPr>
                <w:b w:val="0"/>
                <w:color w:val="000000"/>
                <w:sz w:val="24"/>
                <w:szCs w:val="24"/>
              </w:rPr>
              <w:t>betoninių blokų</w:t>
            </w:r>
          </w:p>
        </w:tc>
        <w:tc>
          <w:tcPr>
            <w:tcW w:w="1767" w:type="dxa"/>
            <w:tcBorders>
              <w:top w:val="nil"/>
              <w:left w:val="single" w:sz="4" w:space="0" w:color="auto"/>
              <w:bottom w:val="nil"/>
              <w:right w:val="single" w:sz="4" w:space="0" w:color="auto"/>
            </w:tcBorders>
            <w:vAlign w:val="bottom"/>
          </w:tcPr>
          <w:p w14:paraId="78CD08CB" w14:textId="77777777"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14:paraId="4AE6ECFF" w14:textId="77777777" w:rsidTr="00DF7731">
        <w:tc>
          <w:tcPr>
            <w:tcW w:w="982" w:type="dxa"/>
            <w:tcBorders>
              <w:top w:val="nil"/>
              <w:left w:val="single" w:sz="4" w:space="0" w:color="auto"/>
              <w:bottom w:val="single" w:sz="4" w:space="0" w:color="auto"/>
              <w:right w:val="single" w:sz="4" w:space="0" w:color="auto"/>
            </w:tcBorders>
            <w:vAlign w:val="bottom"/>
          </w:tcPr>
          <w:p w14:paraId="1A35749D" w14:textId="77777777" w:rsidR="00DF7731" w:rsidRPr="003818D1" w:rsidRDefault="00DF7731" w:rsidP="00DF7731">
            <w:pPr>
              <w:pStyle w:val="5lygis"/>
              <w:jc w:val="left"/>
              <w:rPr>
                <w:b w:val="0"/>
                <w:sz w:val="24"/>
                <w:szCs w:val="24"/>
              </w:rPr>
            </w:pPr>
            <w:r w:rsidRPr="003818D1">
              <w:rPr>
                <w:b w:val="0"/>
                <w:color w:val="000000"/>
                <w:sz w:val="24"/>
                <w:szCs w:val="24"/>
              </w:rPr>
              <w:t>12.1.11</w:t>
            </w:r>
          </w:p>
        </w:tc>
        <w:tc>
          <w:tcPr>
            <w:tcW w:w="6597" w:type="dxa"/>
            <w:tcBorders>
              <w:top w:val="nil"/>
              <w:left w:val="single" w:sz="4" w:space="0" w:color="auto"/>
              <w:bottom w:val="single" w:sz="4" w:space="0" w:color="auto"/>
              <w:right w:val="single" w:sz="4" w:space="0" w:color="auto"/>
            </w:tcBorders>
            <w:vAlign w:val="bottom"/>
          </w:tcPr>
          <w:p w14:paraId="0FC77C7C" w14:textId="77777777" w:rsidR="00DF7731" w:rsidRPr="003818D1" w:rsidRDefault="00DF7731" w:rsidP="00DF7731">
            <w:pPr>
              <w:pStyle w:val="5lygis"/>
              <w:jc w:val="left"/>
              <w:rPr>
                <w:b w:val="0"/>
                <w:sz w:val="24"/>
                <w:szCs w:val="24"/>
              </w:rPr>
            </w:pPr>
            <w:r w:rsidRPr="003818D1">
              <w:rPr>
                <w:b w:val="0"/>
                <w:color w:val="000000"/>
                <w:sz w:val="24"/>
                <w:szCs w:val="24"/>
              </w:rPr>
              <w:t>stambiaplokščiai</w:t>
            </w:r>
          </w:p>
        </w:tc>
        <w:tc>
          <w:tcPr>
            <w:tcW w:w="1767" w:type="dxa"/>
            <w:tcBorders>
              <w:top w:val="nil"/>
              <w:left w:val="single" w:sz="4" w:space="0" w:color="auto"/>
              <w:bottom w:val="single" w:sz="4" w:space="0" w:color="auto"/>
              <w:right w:val="single" w:sz="4" w:space="0" w:color="auto"/>
            </w:tcBorders>
            <w:vAlign w:val="bottom"/>
          </w:tcPr>
          <w:p w14:paraId="72FF6587" w14:textId="77777777"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14:paraId="04DD411A" w14:textId="77777777" w:rsidTr="00DF7731">
        <w:tc>
          <w:tcPr>
            <w:tcW w:w="982" w:type="dxa"/>
            <w:tcBorders>
              <w:top w:val="single" w:sz="4" w:space="0" w:color="auto"/>
            </w:tcBorders>
            <w:shd w:val="clear" w:color="auto" w:fill="EEECE1" w:themeFill="background2"/>
            <w:vAlign w:val="bottom"/>
          </w:tcPr>
          <w:p w14:paraId="181EBD58" w14:textId="77777777" w:rsidR="00DF7731" w:rsidRPr="003818D1" w:rsidRDefault="00DF7731" w:rsidP="00DF7731">
            <w:pPr>
              <w:pStyle w:val="5lygis"/>
              <w:jc w:val="left"/>
              <w:rPr>
                <w:b w:val="0"/>
                <w:sz w:val="24"/>
                <w:szCs w:val="24"/>
              </w:rPr>
            </w:pPr>
            <w:r w:rsidRPr="003818D1">
              <w:rPr>
                <w:b w:val="0"/>
                <w:color w:val="000000"/>
                <w:sz w:val="24"/>
                <w:szCs w:val="24"/>
              </w:rPr>
              <w:t>13</w:t>
            </w:r>
          </w:p>
        </w:tc>
        <w:tc>
          <w:tcPr>
            <w:tcW w:w="6597" w:type="dxa"/>
            <w:tcBorders>
              <w:top w:val="single" w:sz="4" w:space="0" w:color="auto"/>
            </w:tcBorders>
            <w:shd w:val="clear" w:color="auto" w:fill="EEECE1" w:themeFill="background2"/>
            <w:vAlign w:val="bottom"/>
          </w:tcPr>
          <w:p w14:paraId="6E52901D" w14:textId="77777777" w:rsidR="00DF7731" w:rsidRPr="003818D1" w:rsidRDefault="00DF7731" w:rsidP="00DF7731">
            <w:pPr>
              <w:pStyle w:val="5lygis"/>
              <w:jc w:val="left"/>
              <w:rPr>
                <w:b w:val="0"/>
                <w:sz w:val="24"/>
                <w:szCs w:val="24"/>
              </w:rPr>
            </w:pPr>
            <w:r w:rsidRPr="003818D1">
              <w:rPr>
                <w:b w:val="0"/>
                <w:color w:val="000000"/>
                <w:sz w:val="24"/>
                <w:szCs w:val="24"/>
              </w:rPr>
              <w:t xml:space="preserve">Kiti neįvardinti pagal STR </w:t>
            </w:r>
            <w:r w:rsidRPr="00094333">
              <w:rPr>
                <w:b w:val="0"/>
                <w:color w:val="000000"/>
              </w:rPr>
              <w:t>1.12.06:2002 ,,Statinių naudojimo paskirtis ir gyvavimo trukmė"</w:t>
            </w:r>
            <w:r>
              <w:rPr>
                <w:b w:val="0"/>
                <w:color w:val="000000"/>
              </w:rPr>
              <w:t xml:space="preserve"> </w:t>
            </w:r>
            <w:r w:rsidRPr="003818D1">
              <w:rPr>
                <w:b w:val="0"/>
                <w:color w:val="000000"/>
                <w:sz w:val="24"/>
                <w:szCs w:val="24"/>
              </w:rPr>
              <w:t>nurodytus reikalavimus</w:t>
            </w:r>
          </w:p>
        </w:tc>
        <w:tc>
          <w:tcPr>
            <w:tcW w:w="1767" w:type="dxa"/>
            <w:tcBorders>
              <w:top w:val="single" w:sz="4" w:space="0" w:color="auto"/>
            </w:tcBorders>
            <w:shd w:val="clear" w:color="auto" w:fill="EEECE1" w:themeFill="background2"/>
            <w:vAlign w:val="bottom"/>
          </w:tcPr>
          <w:p w14:paraId="706F9CBF" w14:textId="77777777" w:rsidR="00DF7731" w:rsidRPr="003818D1" w:rsidRDefault="00DF7731" w:rsidP="00DF7731">
            <w:pPr>
              <w:pStyle w:val="5lygis"/>
              <w:jc w:val="center"/>
              <w:rPr>
                <w:b w:val="0"/>
                <w:sz w:val="24"/>
                <w:szCs w:val="24"/>
              </w:rPr>
            </w:pPr>
          </w:p>
        </w:tc>
      </w:tr>
    </w:tbl>
    <w:tbl>
      <w:tblPr>
        <w:tblW w:w="9681" w:type="dxa"/>
        <w:tblLook w:val="04A0" w:firstRow="1" w:lastRow="0" w:firstColumn="1" w:lastColumn="0" w:noHBand="0" w:noVBand="1"/>
      </w:tblPr>
      <w:tblGrid>
        <w:gridCol w:w="9681"/>
      </w:tblGrid>
      <w:tr w:rsidR="00DF7731" w:rsidRPr="00755BDD" w14:paraId="773A779F" w14:textId="77777777" w:rsidTr="00DF7731">
        <w:trPr>
          <w:trHeight w:val="300"/>
        </w:trPr>
        <w:tc>
          <w:tcPr>
            <w:tcW w:w="9681" w:type="dxa"/>
            <w:tcBorders>
              <w:top w:val="nil"/>
              <w:left w:val="nil"/>
              <w:bottom w:val="nil"/>
            </w:tcBorders>
            <w:shd w:val="clear" w:color="auto" w:fill="auto"/>
            <w:hideMark/>
          </w:tcPr>
          <w:p w14:paraId="371743B5" w14:textId="77777777" w:rsidR="00DF7731" w:rsidRDefault="00DF7731" w:rsidP="00DF7731">
            <w:pPr>
              <w:ind w:left="-105"/>
              <w:jc w:val="both"/>
              <w:rPr>
                <w:rFonts w:eastAsia="Times New Roman"/>
                <w:color w:val="000000"/>
              </w:rPr>
            </w:pPr>
          </w:p>
          <w:p w14:paraId="128D589D" w14:textId="77777777" w:rsidR="00DF7731" w:rsidRDefault="00DF7731" w:rsidP="00DF7731">
            <w:pPr>
              <w:ind w:left="-105"/>
              <w:jc w:val="both"/>
              <w:rPr>
                <w:rFonts w:eastAsia="Times New Roman"/>
                <w:color w:val="000000"/>
              </w:rPr>
            </w:pPr>
          </w:p>
          <w:p w14:paraId="538D3B0D" w14:textId="77777777" w:rsidR="00DF7731" w:rsidRPr="003818D1" w:rsidRDefault="00DF7731" w:rsidP="00DF7731">
            <w:pPr>
              <w:ind w:left="-105"/>
              <w:jc w:val="both"/>
              <w:rPr>
                <w:rFonts w:eastAsia="Times New Roman"/>
                <w:color w:val="000000"/>
              </w:rPr>
            </w:pPr>
          </w:p>
          <w:p w14:paraId="6C1F4E84" w14:textId="77777777" w:rsidR="00DF7731" w:rsidRPr="003818D1" w:rsidRDefault="00DF7731" w:rsidP="00DF7731">
            <w:pPr>
              <w:ind w:left="-105"/>
              <w:jc w:val="both"/>
              <w:rPr>
                <w:rFonts w:eastAsia="Times New Roman"/>
                <w:color w:val="000000"/>
              </w:rPr>
            </w:pPr>
            <w:r w:rsidRPr="003818D1">
              <w:rPr>
                <w:rFonts w:eastAsia="Times New Roman"/>
                <w:color w:val="000000"/>
              </w:rPr>
              <w:t>Pastabos:</w:t>
            </w:r>
          </w:p>
          <w:p w14:paraId="08141445" w14:textId="77777777" w:rsidR="00DF7731" w:rsidRPr="003818D1" w:rsidRDefault="00DF7731" w:rsidP="00DF7731">
            <w:pPr>
              <w:ind w:left="-105"/>
              <w:jc w:val="both"/>
              <w:rPr>
                <w:rFonts w:eastAsia="Times New Roman"/>
                <w:color w:val="000000"/>
              </w:rPr>
            </w:pPr>
            <w:r w:rsidRPr="003818D1">
              <w:rPr>
                <w:rFonts w:eastAsia="Times New Roman"/>
                <w:color w:val="000000"/>
              </w:rPr>
              <w:t xml:space="preserve">1. Turtas turi atitikti kokybinius ir kiekybinius reikalavimus bei rodiklius ir turi būti užtikrinta galimybė Turtą </w:t>
            </w:r>
            <w:r>
              <w:rPr>
                <w:rFonts w:eastAsia="Times New Roman"/>
                <w:color w:val="000000"/>
              </w:rPr>
              <w:t>e</w:t>
            </w:r>
            <w:r w:rsidRPr="003818D1">
              <w:rPr>
                <w:rFonts w:eastAsia="Times New Roman"/>
                <w:color w:val="000000"/>
              </w:rPr>
              <w:t>ksploatuoti STR 1.12.06:2002 ,,Statinių naudojimo paskirtis ir gyvavimo trukmė"  nurodytą laikotarpį.</w:t>
            </w:r>
            <w:r>
              <w:rPr>
                <w:rFonts w:eastAsia="Times New Roman"/>
                <w:color w:val="000000"/>
              </w:rPr>
              <w:t xml:space="preserve"> </w:t>
            </w:r>
            <w:r>
              <w:rPr>
                <w:rFonts w:eastAsia="Times New Roman"/>
                <w:bCs/>
                <w:color w:val="000000"/>
              </w:rPr>
              <w:t>Konstrukcijų skaičiuotina eksploatavimo trukmės kategorija yra 4 (keturi) pagal LST EN 1990:2004 2.1 lentelę.</w:t>
            </w:r>
          </w:p>
          <w:p w14:paraId="055A475A" w14:textId="77777777" w:rsidR="00DF7731" w:rsidRPr="003818D1" w:rsidRDefault="00DF7731" w:rsidP="00DF7731">
            <w:pPr>
              <w:ind w:left="-105"/>
              <w:jc w:val="both"/>
              <w:rPr>
                <w:rFonts w:eastAsia="Times New Roman"/>
                <w:color w:val="000000"/>
              </w:rPr>
            </w:pPr>
            <w:r w:rsidRPr="003818D1">
              <w:rPr>
                <w:rFonts w:eastAsia="Times New Roman"/>
                <w:color w:val="000000"/>
              </w:rPr>
              <w:t>2. Turto gyvavimo trukmė skaičiuojama nuo Darbų užbaigimo ir (ar) Turto pripažintu tinkamu naudoti pradžios.</w:t>
            </w:r>
          </w:p>
          <w:p w14:paraId="73700895" w14:textId="77777777" w:rsidR="00DF7731" w:rsidRPr="003818D1" w:rsidRDefault="00DF7731" w:rsidP="00DF7731">
            <w:pPr>
              <w:ind w:left="-105"/>
              <w:jc w:val="both"/>
              <w:rPr>
                <w:rFonts w:eastAsia="Times New Roman"/>
                <w:color w:val="000000"/>
              </w:rPr>
            </w:pPr>
            <w:r>
              <w:rPr>
                <w:rFonts w:eastAsia="Times New Roman"/>
                <w:color w:val="000000"/>
              </w:rPr>
              <w:t>3</w:t>
            </w:r>
            <w:r w:rsidRPr="003818D1">
              <w:rPr>
                <w:rFonts w:eastAsia="Times New Roman"/>
                <w:color w:val="000000"/>
              </w:rPr>
              <w:t xml:space="preserve">. </w:t>
            </w:r>
            <w:r>
              <w:rPr>
                <w:rFonts w:eastAsia="Times New Roman"/>
                <w:color w:val="000000"/>
              </w:rPr>
              <w:t>Turto</w:t>
            </w:r>
            <w:r w:rsidRPr="003818D1">
              <w:rPr>
                <w:rFonts w:eastAsia="Times New Roman"/>
                <w:color w:val="000000"/>
              </w:rPr>
              <w:t xml:space="preserve"> gyvavimo trukmė – teorinis laikotarpis, per kurį </w:t>
            </w:r>
            <w:r>
              <w:rPr>
                <w:rFonts w:eastAsia="Times New Roman"/>
                <w:color w:val="000000"/>
              </w:rPr>
              <w:t>Turtas</w:t>
            </w:r>
            <w:r w:rsidRPr="003818D1">
              <w:rPr>
                <w:rFonts w:eastAsia="Times New Roman"/>
                <w:color w:val="000000"/>
              </w:rPr>
              <w:t xml:space="preserve">, normaliai jį naudojant (nuo </w:t>
            </w:r>
            <w:r>
              <w:rPr>
                <w:rFonts w:eastAsia="Times New Roman"/>
                <w:color w:val="000000"/>
              </w:rPr>
              <w:t>Turto</w:t>
            </w:r>
            <w:r w:rsidRPr="003818D1">
              <w:rPr>
                <w:rFonts w:eastAsia="Times New Roman"/>
                <w:color w:val="000000"/>
              </w:rPr>
              <w:t xml:space="preserve"> naudojimo pradžios iki jo nugriovimo</w:t>
            </w:r>
            <w:r>
              <w:rPr>
                <w:rFonts w:eastAsia="Times New Roman"/>
                <w:color w:val="000000"/>
              </w:rPr>
              <w:t xml:space="preserve"> / nurašymo</w:t>
            </w:r>
            <w:r w:rsidRPr="003818D1">
              <w:rPr>
                <w:rFonts w:eastAsia="Times New Roman"/>
                <w:color w:val="000000"/>
              </w:rPr>
              <w:t xml:space="preserve">) ir atsižvelgiant į </w:t>
            </w:r>
            <w:r>
              <w:rPr>
                <w:rFonts w:eastAsia="Times New Roman"/>
                <w:color w:val="000000"/>
              </w:rPr>
              <w:t>medžiagas</w:t>
            </w:r>
            <w:r w:rsidRPr="003818D1">
              <w:rPr>
                <w:rFonts w:eastAsia="Times New Roman"/>
                <w:color w:val="000000"/>
              </w:rPr>
              <w:t>, iš kurių jis pastatytas</w:t>
            </w:r>
            <w:r>
              <w:rPr>
                <w:rFonts w:eastAsia="Times New Roman"/>
                <w:color w:val="000000"/>
              </w:rPr>
              <w:t xml:space="preserve"> / pagamintas</w:t>
            </w:r>
            <w:r w:rsidRPr="003818D1">
              <w:rPr>
                <w:rFonts w:eastAsia="Times New Roman"/>
                <w:color w:val="000000"/>
              </w:rPr>
              <w:t xml:space="preserve">, bei vietines klimatines sąlygas, atitinka esminius </w:t>
            </w:r>
            <w:r>
              <w:rPr>
                <w:rFonts w:eastAsia="Times New Roman"/>
                <w:color w:val="000000"/>
              </w:rPr>
              <w:t>Turto</w:t>
            </w:r>
            <w:r w:rsidRPr="003818D1">
              <w:rPr>
                <w:rFonts w:eastAsia="Times New Roman"/>
                <w:color w:val="000000"/>
              </w:rPr>
              <w:t xml:space="preserve"> reikalavimus.</w:t>
            </w:r>
          </w:p>
          <w:p w14:paraId="2C062182" w14:textId="77777777" w:rsidR="00DF7731" w:rsidRPr="003818D1" w:rsidRDefault="00DF7731" w:rsidP="00DF7731">
            <w:pPr>
              <w:ind w:left="-105"/>
              <w:jc w:val="both"/>
              <w:rPr>
                <w:rFonts w:eastAsia="Times New Roman"/>
                <w:color w:val="000000"/>
              </w:rPr>
            </w:pPr>
            <w:r w:rsidRPr="00EC4764">
              <w:rPr>
                <w:rFonts w:eastAsia="Times New Roman"/>
                <w:color w:val="000000"/>
              </w:rPr>
              <w:t>4</w:t>
            </w:r>
            <w:r w:rsidRPr="003818D1">
              <w:rPr>
                <w:rFonts w:eastAsia="Times New Roman"/>
                <w:color w:val="000000"/>
              </w:rPr>
              <w:t xml:space="preserve">. </w:t>
            </w:r>
            <w:r>
              <w:rPr>
                <w:rFonts w:eastAsia="Times New Roman"/>
                <w:color w:val="000000"/>
              </w:rPr>
              <w:t>Turto</w:t>
            </w:r>
            <w:r w:rsidRPr="003818D1">
              <w:rPr>
                <w:rFonts w:eastAsia="Times New Roman"/>
                <w:color w:val="000000"/>
              </w:rPr>
              <w:t xml:space="preserve"> normalus naudojimas – prevencinių ir kitų priemonių visuma, siekiant užtikrinti </w:t>
            </w:r>
            <w:r>
              <w:rPr>
                <w:rFonts w:eastAsia="Times New Roman"/>
                <w:color w:val="000000"/>
              </w:rPr>
              <w:t>Turto</w:t>
            </w:r>
            <w:r w:rsidRPr="003818D1">
              <w:rPr>
                <w:rFonts w:eastAsia="Times New Roman"/>
                <w:color w:val="000000"/>
              </w:rPr>
              <w:t xml:space="preserve"> naudojimo paskirties reikalavimus per visą jo gyvavimo trukmę. Šios priemonės apima </w:t>
            </w:r>
            <w:r>
              <w:rPr>
                <w:rFonts w:eastAsia="Times New Roman"/>
                <w:color w:val="000000"/>
              </w:rPr>
              <w:t>Turto</w:t>
            </w:r>
            <w:r w:rsidRPr="003818D1">
              <w:rPr>
                <w:rFonts w:eastAsia="Times New Roman"/>
                <w:color w:val="000000"/>
              </w:rPr>
              <w:t xml:space="preserve"> valymą, tinkamos būklės palaikymą, atnaujinimą, instaliavimą ir atskirų </w:t>
            </w:r>
            <w:r>
              <w:rPr>
                <w:rFonts w:eastAsia="Times New Roman"/>
                <w:color w:val="000000"/>
              </w:rPr>
              <w:t>Turto</w:t>
            </w:r>
            <w:r w:rsidRPr="003818D1">
              <w:rPr>
                <w:rFonts w:eastAsia="Times New Roman"/>
                <w:color w:val="000000"/>
              </w:rPr>
              <w:t xml:space="preserve"> dalių pakeitimą;</w:t>
            </w:r>
          </w:p>
          <w:p w14:paraId="024048EE" w14:textId="77777777" w:rsidR="00DF7731" w:rsidRPr="003818D1" w:rsidRDefault="00DF7731" w:rsidP="00DF7731">
            <w:pPr>
              <w:ind w:left="-105"/>
              <w:rPr>
                <w:rFonts w:eastAsia="Times New Roman"/>
                <w:color w:val="000000"/>
              </w:rPr>
            </w:pPr>
          </w:p>
        </w:tc>
      </w:tr>
    </w:tbl>
    <w:p w14:paraId="190C1291" w14:textId="77777777" w:rsidR="00DF7731" w:rsidRDefault="00DF7731" w:rsidP="00DF7731">
      <w:pPr>
        <w:jc w:val="center"/>
      </w:pPr>
      <w:r>
        <w:t>____________________</w:t>
      </w:r>
    </w:p>
    <w:p w14:paraId="7F30FC32" w14:textId="77777777" w:rsidR="00DF7731" w:rsidRDefault="00DF7731" w:rsidP="00593510">
      <w:pPr>
        <w:jc w:val="both"/>
      </w:pPr>
    </w:p>
    <w:p w14:paraId="1547FADC" w14:textId="77777777" w:rsidR="00DF7731" w:rsidRDefault="00DF7731" w:rsidP="00593510">
      <w:pPr>
        <w:jc w:val="both"/>
      </w:pPr>
    </w:p>
    <w:p w14:paraId="056F8498" w14:textId="77777777" w:rsidR="00F143FD" w:rsidRDefault="00F143FD" w:rsidP="00593510">
      <w:pPr>
        <w:jc w:val="center"/>
      </w:pPr>
    </w:p>
    <w:p w14:paraId="223E7750" w14:textId="77777777" w:rsidR="00F143FD" w:rsidRDefault="00F143FD" w:rsidP="00F143FD">
      <w:pPr>
        <w:sectPr w:rsidR="00F143FD" w:rsidSect="00FC13CD">
          <w:pgSz w:w="11906" w:h="16838" w:code="9"/>
          <w:pgMar w:top="1418" w:right="1134" w:bottom="1418" w:left="1134" w:header="567" w:footer="567" w:gutter="0"/>
          <w:pgNumType w:start="1"/>
          <w:cols w:space="708"/>
          <w:docGrid w:linePitch="360"/>
        </w:sectPr>
      </w:pPr>
    </w:p>
    <w:p w14:paraId="51740576" w14:textId="77777777" w:rsidR="00F143FD" w:rsidRPr="00F143FD" w:rsidRDefault="00F143FD" w:rsidP="00593510"/>
    <w:p w14:paraId="6B02720E" w14:textId="77777777" w:rsidR="00B407B2" w:rsidRDefault="00B407B2" w:rsidP="003C34AC">
      <w:pPr>
        <w:pStyle w:val="Pavadinimas"/>
        <w:numPr>
          <w:ilvl w:val="0"/>
          <w:numId w:val="23"/>
        </w:numPr>
        <w:tabs>
          <w:tab w:val="left" w:pos="7655"/>
        </w:tabs>
        <w:rPr>
          <w:sz w:val="24"/>
          <w:szCs w:val="24"/>
        </w:rPr>
      </w:pPr>
      <w:bookmarkStart w:id="1372" w:name="_Ref56585436"/>
      <w:r>
        <w:rPr>
          <w:sz w:val="24"/>
          <w:szCs w:val="24"/>
        </w:rPr>
        <w:t>Sutarties priedas</w:t>
      </w:r>
      <w:bookmarkEnd w:id="1371"/>
      <w:bookmarkEnd w:id="1372"/>
    </w:p>
    <w:p w14:paraId="57DE7C65" w14:textId="77777777" w:rsidR="00282C65" w:rsidRPr="005F6C6A" w:rsidRDefault="00282C65" w:rsidP="00282C65">
      <w:pPr>
        <w:pBdr>
          <w:top w:val="single" w:sz="4" w:space="1" w:color="auto"/>
          <w:bottom w:val="single" w:sz="4" w:space="10" w:color="auto"/>
        </w:pBdr>
        <w:spacing w:after="120" w:line="23" w:lineRule="atLeast"/>
        <w:jc w:val="center"/>
        <w:rPr>
          <w:rFonts w:eastAsia="Times New Roman"/>
          <w:b/>
          <w:color w:val="FF0000"/>
          <w:spacing w:val="20"/>
        </w:rPr>
      </w:pPr>
      <w:r w:rsidRPr="00D31F06">
        <w:rPr>
          <w:rFonts w:eastAsia="Times New Roman"/>
          <w:b/>
          <w:color w:val="632423"/>
          <w:spacing w:val="20"/>
        </w:rPr>
        <w:t>TIESIOGINIS SUSITARIMAS Nr. </w:t>
      </w:r>
      <w:r w:rsidRPr="005F6C6A">
        <w:rPr>
          <w:rFonts w:eastAsia="Times New Roman"/>
          <w:b/>
          <w:color w:val="FF0000"/>
          <w:spacing w:val="20"/>
        </w:rPr>
        <w:t>[</w:t>
      </w:r>
      <w:r w:rsidRPr="005F6C6A">
        <w:rPr>
          <w:rFonts w:eastAsia="Times New Roman"/>
          <w:b/>
          <w:i/>
          <w:color w:val="FF0000"/>
          <w:spacing w:val="20"/>
        </w:rPr>
        <w:t>susitarimo numeris</w:t>
      </w:r>
      <w:r w:rsidRPr="005F6C6A">
        <w:rPr>
          <w:rFonts w:eastAsia="Times New Roman"/>
          <w:b/>
          <w:color w:val="FF0000"/>
          <w:spacing w:val="20"/>
        </w:rPr>
        <w:t>]</w:t>
      </w:r>
    </w:p>
    <w:p w14:paraId="0D570B88" w14:textId="77777777" w:rsidR="00282C65" w:rsidRPr="00D31F06" w:rsidRDefault="00282C65" w:rsidP="00282C65">
      <w:pPr>
        <w:pBdr>
          <w:top w:val="single" w:sz="4" w:space="1" w:color="auto"/>
          <w:bottom w:val="single" w:sz="4" w:space="10" w:color="auto"/>
        </w:pBdr>
        <w:spacing w:after="120" w:line="23" w:lineRule="atLeast"/>
        <w:jc w:val="center"/>
        <w:rPr>
          <w:rFonts w:eastAsia="Times New Roman"/>
          <w:b/>
          <w:color w:val="632423"/>
          <w:spacing w:val="20"/>
        </w:rPr>
      </w:pPr>
    </w:p>
    <w:p w14:paraId="5F6215E7" w14:textId="77777777" w:rsidR="00282C65" w:rsidRPr="00D31F06" w:rsidRDefault="00282C65" w:rsidP="00282C65">
      <w:pPr>
        <w:pBdr>
          <w:top w:val="single" w:sz="4" w:space="1" w:color="auto"/>
          <w:bottom w:val="single" w:sz="4" w:space="10" w:color="auto"/>
        </w:pBdr>
        <w:spacing w:after="120" w:line="23" w:lineRule="atLeast"/>
        <w:jc w:val="center"/>
        <w:rPr>
          <w:rFonts w:eastAsia="Times New Roman"/>
          <w:b/>
          <w:color w:val="632423"/>
          <w:spacing w:val="20"/>
        </w:rPr>
      </w:pPr>
      <w:r w:rsidRPr="00D31F06">
        <w:rPr>
          <w:rFonts w:eastAsia="Times New Roman"/>
          <w:b/>
          <w:color w:val="632423"/>
          <w:spacing w:val="20"/>
        </w:rPr>
        <w:t>sudarytas tarp</w:t>
      </w:r>
    </w:p>
    <w:p w14:paraId="50EF3348" w14:textId="77777777" w:rsidR="00282C65" w:rsidRPr="00D31F06" w:rsidRDefault="00282C65" w:rsidP="00282C65">
      <w:pPr>
        <w:pBdr>
          <w:top w:val="single" w:sz="4" w:space="1" w:color="auto"/>
          <w:bottom w:val="single" w:sz="4" w:space="10" w:color="auto"/>
        </w:pBdr>
        <w:spacing w:after="120" w:line="23" w:lineRule="atLeast"/>
        <w:jc w:val="center"/>
        <w:rPr>
          <w:rFonts w:eastAsia="Times New Roman"/>
          <w:b/>
          <w:color w:val="632423"/>
          <w:spacing w:val="20"/>
        </w:rPr>
      </w:pPr>
    </w:p>
    <w:p w14:paraId="038F2E5F" w14:textId="77777777" w:rsidR="00282C65" w:rsidRPr="005F6C6A" w:rsidRDefault="00165D11" w:rsidP="00282C65">
      <w:pPr>
        <w:pBdr>
          <w:top w:val="single" w:sz="4" w:space="1" w:color="auto"/>
          <w:bottom w:val="single" w:sz="4" w:space="10" w:color="auto"/>
        </w:pBdr>
        <w:spacing w:after="120" w:line="23" w:lineRule="atLeast"/>
        <w:jc w:val="center"/>
        <w:rPr>
          <w:rFonts w:eastAsia="Times New Roman"/>
          <w:b/>
          <w:color w:val="FF0000"/>
          <w:spacing w:val="20"/>
        </w:rPr>
      </w:pPr>
      <w:r w:rsidRPr="00165D11">
        <w:rPr>
          <w:rFonts w:eastAsia="Times New Roman"/>
          <w:b/>
          <w:color w:val="632423"/>
          <w:spacing w:val="20"/>
        </w:rPr>
        <w:t>Klaipėdos rajono savivaldybės administracijos</w:t>
      </w:r>
      <w:r w:rsidR="00282C65" w:rsidRPr="00D31F06">
        <w:rPr>
          <w:rFonts w:eastAsia="Times New Roman"/>
          <w:b/>
          <w:color w:val="632423"/>
          <w:spacing w:val="20"/>
        </w:rPr>
        <w:t xml:space="preserve">, </w:t>
      </w:r>
      <w:r w:rsidR="00282C65" w:rsidRPr="005F6C6A">
        <w:rPr>
          <w:rFonts w:eastAsia="Times New Roman"/>
          <w:b/>
          <w:color w:val="FF0000"/>
          <w:spacing w:val="20"/>
        </w:rPr>
        <w:t>[</w:t>
      </w:r>
      <w:r w:rsidR="00282C65" w:rsidRPr="005F6C6A">
        <w:rPr>
          <w:rFonts w:eastAsia="Times New Roman"/>
          <w:b/>
          <w:i/>
          <w:color w:val="FF0000"/>
          <w:spacing w:val="20"/>
        </w:rPr>
        <w:t>Finansuotojo pavadinimas</w:t>
      </w:r>
      <w:r w:rsidR="00282C65" w:rsidRPr="005F6C6A">
        <w:rPr>
          <w:rFonts w:eastAsia="Times New Roman"/>
          <w:b/>
          <w:color w:val="FF0000"/>
          <w:spacing w:val="20"/>
        </w:rPr>
        <w:t xml:space="preserve">] </w:t>
      </w:r>
    </w:p>
    <w:p w14:paraId="26F2A47E" w14:textId="77777777" w:rsidR="00282C65" w:rsidRDefault="00282C65" w:rsidP="00DA0B1C">
      <w:pPr>
        <w:pBdr>
          <w:top w:val="single" w:sz="4" w:space="1" w:color="auto"/>
          <w:bottom w:val="single" w:sz="4" w:space="10" w:color="auto"/>
        </w:pBdr>
        <w:spacing w:after="120" w:line="23" w:lineRule="atLeast"/>
        <w:jc w:val="center"/>
        <w:rPr>
          <w:rFonts w:eastAsia="Times New Roman"/>
          <w:b/>
          <w:color w:val="632423"/>
          <w:spacing w:val="20"/>
        </w:rPr>
      </w:pPr>
      <w:r w:rsidRPr="00D31F06">
        <w:rPr>
          <w:rFonts w:eastAsia="Times New Roman"/>
          <w:b/>
          <w:color w:val="632423"/>
          <w:spacing w:val="20"/>
        </w:rPr>
        <w:t xml:space="preserve">ir </w:t>
      </w:r>
      <w:r w:rsidR="00DA0B1C" w:rsidRPr="005F6C6A">
        <w:rPr>
          <w:rFonts w:eastAsia="Times New Roman"/>
          <w:b/>
          <w:color w:val="FF0000"/>
          <w:spacing w:val="20"/>
        </w:rPr>
        <w:t>[</w:t>
      </w:r>
      <w:r w:rsidR="00DA0B1C">
        <w:rPr>
          <w:rFonts w:eastAsia="Times New Roman"/>
          <w:b/>
          <w:i/>
          <w:color w:val="FF0000"/>
          <w:spacing w:val="20"/>
        </w:rPr>
        <w:t>Privataus subjekto</w:t>
      </w:r>
      <w:r w:rsidR="00DA0B1C" w:rsidRPr="005F6C6A">
        <w:rPr>
          <w:rFonts w:eastAsia="Times New Roman"/>
          <w:b/>
          <w:i/>
          <w:color w:val="FF0000"/>
          <w:spacing w:val="20"/>
        </w:rPr>
        <w:t xml:space="preserve"> pavadinimas</w:t>
      </w:r>
      <w:r w:rsidR="00DA0B1C" w:rsidRPr="005F6C6A">
        <w:rPr>
          <w:rFonts w:eastAsia="Times New Roman"/>
          <w:b/>
          <w:color w:val="FF0000"/>
          <w:spacing w:val="20"/>
        </w:rPr>
        <w:t>]</w:t>
      </w:r>
    </w:p>
    <w:p w14:paraId="459D2F2B" w14:textId="77777777" w:rsidR="00282C65" w:rsidRPr="00D31F06" w:rsidRDefault="00282C65" w:rsidP="00282C65">
      <w:pPr>
        <w:pBdr>
          <w:top w:val="single" w:sz="4" w:space="1" w:color="auto"/>
          <w:bottom w:val="single" w:sz="4" w:space="10" w:color="auto"/>
        </w:pBdr>
        <w:spacing w:after="120" w:line="23" w:lineRule="atLeast"/>
        <w:jc w:val="center"/>
        <w:rPr>
          <w:rFonts w:eastAsia="Times New Roman"/>
          <w:b/>
          <w:color w:val="632423"/>
          <w:spacing w:val="20"/>
        </w:rPr>
      </w:pPr>
      <w:r>
        <w:rPr>
          <w:rFonts w:eastAsia="Times New Roman"/>
          <w:b/>
          <w:color w:val="632423"/>
          <w:spacing w:val="20"/>
        </w:rPr>
        <w:t xml:space="preserve"> </w:t>
      </w:r>
      <w:r w:rsidRPr="00D31F06">
        <w:rPr>
          <w:rFonts w:eastAsia="Times New Roman"/>
          <w:b/>
          <w:color w:val="632423"/>
          <w:spacing w:val="20"/>
        </w:rPr>
        <w:t xml:space="preserve">dėl </w:t>
      </w:r>
      <w:r w:rsidRPr="005F6C6A">
        <w:rPr>
          <w:rFonts w:eastAsia="Times New Roman"/>
          <w:b/>
          <w:color w:val="FF0000"/>
          <w:spacing w:val="20"/>
        </w:rPr>
        <w:t>[</w:t>
      </w:r>
      <w:r w:rsidRPr="005F6C6A">
        <w:rPr>
          <w:rFonts w:eastAsia="Times New Roman"/>
          <w:b/>
          <w:i/>
          <w:color w:val="FF0000"/>
          <w:spacing w:val="20"/>
        </w:rPr>
        <w:t>...</w:t>
      </w:r>
      <w:r w:rsidRPr="005F6C6A">
        <w:rPr>
          <w:rFonts w:eastAsia="Times New Roman"/>
          <w:b/>
          <w:color w:val="FF0000"/>
          <w:spacing w:val="20"/>
        </w:rPr>
        <w:t>]</w:t>
      </w:r>
      <w:r w:rsidRPr="005F6C6A">
        <w:rPr>
          <w:rFonts w:eastAsia="Times New Roman"/>
          <w:b/>
          <w:i/>
          <w:color w:val="FF0000"/>
          <w:spacing w:val="20"/>
        </w:rPr>
        <w:t xml:space="preserve"> </w:t>
      </w:r>
    </w:p>
    <w:p w14:paraId="3A2763B5" w14:textId="77777777" w:rsidR="00282C65" w:rsidRPr="00D31F06" w:rsidRDefault="00282C65" w:rsidP="00282C65">
      <w:pPr>
        <w:pBdr>
          <w:top w:val="single" w:sz="4" w:space="1" w:color="auto"/>
          <w:bottom w:val="single" w:sz="4" w:space="10" w:color="auto"/>
        </w:pBdr>
        <w:spacing w:after="120" w:line="23" w:lineRule="atLeast"/>
        <w:jc w:val="center"/>
        <w:rPr>
          <w:rFonts w:eastAsia="Times New Roman"/>
          <w:b/>
          <w:color w:val="632423"/>
          <w:spacing w:val="20"/>
        </w:rPr>
      </w:pPr>
    </w:p>
    <w:p w14:paraId="1428DD7D" w14:textId="77777777" w:rsidR="00282C65" w:rsidRPr="00D31F06" w:rsidRDefault="00282C65" w:rsidP="00282C65">
      <w:pPr>
        <w:pBdr>
          <w:top w:val="single" w:sz="4" w:space="1" w:color="auto"/>
          <w:bottom w:val="single" w:sz="4" w:space="10" w:color="auto"/>
        </w:pBdr>
        <w:spacing w:after="120" w:line="23" w:lineRule="atLeast"/>
        <w:jc w:val="center"/>
        <w:rPr>
          <w:rFonts w:eastAsia="Times New Roman"/>
          <w:b/>
          <w:color w:val="632423"/>
          <w:spacing w:val="20"/>
        </w:rPr>
      </w:pPr>
      <w:r w:rsidRPr="005F6C6A">
        <w:rPr>
          <w:rFonts w:eastAsia="Times New Roman"/>
          <w:b/>
          <w:color w:val="FF0000"/>
          <w:spacing w:val="20"/>
        </w:rPr>
        <w:t>[</w:t>
      </w:r>
      <w:r w:rsidRPr="005F6C6A">
        <w:rPr>
          <w:rFonts w:eastAsia="Times New Roman"/>
          <w:b/>
          <w:i/>
          <w:color w:val="FF0000"/>
          <w:spacing w:val="20"/>
        </w:rPr>
        <w:t>metai</w:t>
      </w:r>
      <w:r w:rsidRPr="005F6C6A">
        <w:rPr>
          <w:rFonts w:eastAsia="Times New Roman"/>
          <w:b/>
          <w:color w:val="FF0000"/>
          <w:spacing w:val="20"/>
        </w:rPr>
        <w:t>] [</w:t>
      </w:r>
      <w:r w:rsidRPr="005F6C6A">
        <w:rPr>
          <w:rFonts w:eastAsia="Times New Roman"/>
          <w:b/>
          <w:i/>
          <w:color w:val="FF0000"/>
          <w:spacing w:val="20"/>
        </w:rPr>
        <w:t>mėnesio</w:t>
      </w:r>
      <w:r w:rsidRPr="005F6C6A">
        <w:rPr>
          <w:rFonts w:eastAsia="Times New Roman"/>
          <w:b/>
          <w:color w:val="FF0000"/>
          <w:spacing w:val="20"/>
        </w:rPr>
        <w:t>] [</w:t>
      </w:r>
      <w:r w:rsidRPr="005F6C6A">
        <w:rPr>
          <w:rFonts w:eastAsia="Times New Roman"/>
          <w:b/>
          <w:i/>
          <w:color w:val="FF0000"/>
          <w:spacing w:val="20"/>
        </w:rPr>
        <w:t>diena</w:t>
      </w:r>
      <w:r w:rsidRPr="005F6C6A">
        <w:rPr>
          <w:rFonts w:eastAsia="Times New Roman"/>
          <w:b/>
          <w:color w:val="FF0000"/>
          <w:spacing w:val="20"/>
        </w:rPr>
        <w:t>] </w:t>
      </w:r>
      <w:r w:rsidRPr="00D31F06">
        <w:rPr>
          <w:rFonts w:eastAsia="Times New Roman"/>
          <w:b/>
          <w:color w:val="632423"/>
          <w:spacing w:val="20"/>
        </w:rPr>
        <w:t>d.</w:t>
      </w:r>
    </w:p>
    <w:p w14:paraId="7EC5C9DD" w14:textId="77777777" w:rsidR="00282C65" w:rsidRDefault="00282C65" w:rsidP="00282C65">
      <w:pPr>
        <w:pBdr>
          <w:top w:val="single" w:sz="4" w:space="1" w:color="auto"/>
          <w:bottom w:val="single" w:sz="4" w:space="10" w:color="auto"/>
        </w:pBdr>
        <w:spacing w:after="120" w:line="23" w:lineRule="atLeast"/>
        <w:jc w:val="center"/>
        <w:rPr>
          <w:rFonts w:eastAsia="Times New Roman"/>
          <w:b/>
          <w:color w:val="FF0000"/>
          <w:spacing w:val="20"/>
        </w:rPr>
      </w:pPr>
      <w:r w:rsidRPr="005F6C6A">
        <w:rPr>
          <w:rFonts w:eastAsia="Times New Roman"/>
          <w:b/>
          <w:color w:val="FF0000"/>
          <w:spacing w:val="20"/>
        </w:rPr>
        <w:t>[</w:t>
      </w:r>
      <w:r w:rsidRPr="005F6C6A">
        <w:rPr>
          <w:rFonts w:eastAsia="Times New Roman"/>
          <w:b/>
          <w:i/>
          <w:color w:val="FF0000"/>
          <w:spacing w:val="20"/>
        </w:rPr>
        <w:t>Vieta</w:t>
      </w:r>
      <w:r w:rsidRPr="005F6C6A">
        <w:rPr>
          <w:rFonts w:eastAsia="Times New Roman"/>
          <w:b/>
          <w:color w:val="FF0000"/>
          <w:spacing w:val="20"/>
        </w:rPr>
        <w:t>]</w:t>
      </w:r>
    </w:p>
    <w:p w14:paraId="04DE321A" w14:textId="77777777" w:rsidR="00282C65" w:rsidRPr="005F6C6A" w:rsidRDefault="00282C65" w:rsidP="00282C65">
      <w:pPr>
        <w:pBdr>
          <w:top w:val="single" w:sz="4" w:space="1" w:color="auto"/>
          <w:bottom w:val="single" w:sz="4" w:space="10" w:color="auto"/>
        </w:pBdr>
        <w:spacing w:after="120" w:line="23" w:lineRule="atLeast"/>
        <w:jc w:val="center"/>
        <w:rPr>
          <w:rFonts w:eastAsia="Times New Roman"/>
          <w:b/>
          <w:color w:val="FF0000"/>
          <w:spacing w:val="20"/>
        </w:rPr>
      </w:pPr>
    </w:p>
    <w:p w14:paraId="5B34CB03" w14:textId="77777777" w:rsidR="00282C65" w:rsidRDefault="00282C65" w:rsidP="00282C65">
      <w:pPr>
        <w:spacing w:after="200" w:line="276" w:lineRule="auto"/>
        <w:rPr>
          <w:b/>
        </w:rPr>
      </w:pPr>
      <w:r>
        <w:rPr>
          <w:b/>
        </w:rPr>
        <w:br w:type="page"/>
      </w:r>
    </w:p>
    <w:p w14:paraId="135D1B71" w14:textId="77777777" w:rsidR="00B407B2" w:rsidRDefault="00B407B2" w:rsidP="00DA3AAE"/>
    <w:p w14:paraId="75F2805C" w14:textId="77777777" w:rsidR="00165D11" w:rsidRPr="00165D11" w:rsidRDefault="00165D11" w:rsidP="00165D11">
      <w:pPr>
        <w:pStyle w:val="Antrat2"/>
        <w:numPr>
          <w:ilvl w:val="0"/>
          <w:numId w:val="0"/>
        </w:numPr>
        <w:ind w:left="495"/>
        <w:rPr>
          <w:szCs w:val="20"/>
        </w:rPr>
      </w:pPr>
      <w:bookmarkStart w:id="1373" w:name="_Toc286329096"/>
      <w:bookmarkStart w:id="1374" w:name="_Toc515621847"/>
      <w:bookmarkStart w:id="1375" w:name="_Toc517254706"/>
      <w:bookmarkStart w:id="1376" w:name="_Toc519144687"/>
      <w:bookmarkStart w:id="1377" w:name="_Toc519658064"/>
      <w:bookmarkStart w:id="1378" w:name="_Toc519658969"/>
      <w:bookmarkStart w:id="1379" w:name="_Toc532894505"/>
      <w:bookmarkStart w:id="1380" w:name="_Toc38343082"/>
      <w:bookmarkStart w:id="1381" w:name="_Toc56423194"/>
      <w:bookmarkStart w:id="1382" w:name="_Toc60996056"/>
      <w:bookmarkStart w:id="1383" w:name="_Toc61335829"/>
      <w:bookmarkStart w:id="1384" w:name="_Toc98421483"/>
      <w:r w:rsidRPr="00165D11">
        <w:rPr>
          <w:szCs w:val="20"/>
        </w:rPr>
        <w:t>ĮŽANGA</w:t>
      </w:r>
      <w:bookmarkEnd w:id="1373"/>
      <w:bookmarkEnd w:id="1374"/>
      <w:bookmarkEnd w:id="1375"/>
      <w:bookmarkEnd w:id="1376"/>
      <w:bookmarkEnd w:id="1377"/>
      <w:bookmarkEnd w:id="1378"/>
      <w:bookmarkEnd w:id="1379"/>
      <w:bookmarkEnd w:id="1380"/>
      <w:bookmarkEnd w:id="1381"/>
      <w:bookmarkEnd w:id="1382"/>
      <w:bookmarkEnd w:id="1383"/>
      <w:bookmarkEnd w:id="1384"/>
    </w:p>
    <w:p w14:paraId="7333401B" w14:textId="77777777" w:rsidR="00165D11" w:rsidRPr="00165D11" w:rsidRDefault="00165D11" w:rsidP="00165D11">
      <w:pPr>
        <w:spacing w:after="120" w:line="23" w:lineRule="atLeast"/>
        <w:rPr>
          <w:sz w:val="22"/>
          <w:szCs w:val="22"/>
        </w:rPr>
      </w:pPr>
    </w:p>
    <w:p w14:paraId="102F4139" w14:textId="77777777" w:rsidR="00165D11" w:rsidRPr="00932CF0" w:rsidRDefault="00165D11" w:rsidP="00165D11">
      <w:pPr>
        <w:spacing w:after="120" w:line="23" w:lineRule="atLeast"/>
        <w:jc w:val="both"/>
        <w:rPr>
          <w:b/>
        </w:rPr>
      </w:pPr>
      <w:r w:rsidRPr="00932CF0">
        <w:t>Klaipėdos rajono savivaldybės administracija,</w:t>
      </w:r>
      <w:r w:rsidRPr="00932CF0">
        <w:rPr>
          <w:b/>
          <w:bCs/>
        </w:rPr>
        <w:t xml:space="preserve"> </w:t>
      </w:r>
      <w:r w:rsidRPr="00932CF0">
        <w:t>kurios adresas yra</w:t>
      </w:r>
      <w:r w:rsidRPr="00932CF0">
        <w:rPr>
          <w:b/>
          <w:bCs/>
          <w:color w:val="FF0000"/>
          <w:w w:val="101"/>
        </w:rPr>
        <w:t xml:space="preserve"> </w:t>
      </w:r>
      <w:r w:rsidRPr="00932CF0">
        <w:rPr>
          <w:rFonts w:eastAsia="Times New Roman"/>
        </w:rPr>
        <w:t>Klaipėdos g. 2, LT-96130, Gargždai</w:t>
      </w:r>
      <w:r w:rsidRPr="004E482E">
        <w:t>, juridinio asmens kodas</w:t>
      </w:r>
      <w:r w:rsidRPr="004E482E">
        <w:rPr>
          <w:color w:val="FF0000"/>
          <w:w w:val="101"/>
        </w:rPr>
        <w:t xml:space="preserve"> </w:t>
      </w:r>
      <w:r w:rsidRPr="004E482E">
        <w:rPr>
          <w:rFonts w:eastAsia="Times New Roman"/>
        </w:rPr>
        <w:t>188773688</w:t>
      </w:r>
      <w:r w:rsidRPr="00932CF0">
        <w:t>, atstovaujama Klaipėdos rajono savivaldybės administracijos direktoriaus, veikiančio pagal</w:t>
      </w:r>
      <w:r w:rsidR="008D65A1" w:rsidRPr="00932CF0">
        <w:rPr>
          <w:rFonts w:eastAsia="Times New Roman"/>
        </w:rPr>
        <w:t xml:space="preserve"> įstatus</w:t>
      </w:r>
      <w:r w:rsidRPr="00932CF0">
        <w:t xml:space="preserve">, (toliau – </w:t>
      </w:r>
      <w:r w:rsidRPr="00932CF0">
        <w:rPr>
          <w:b/>
        </w:rPr>
        <w:t>Viešasis subjektas</w:t>
      </w:r>
      <w:r w:rsidRPr="00932CF0">
        <w:t>);</w:t>
      </w:r>
    </w:p>
    <w:p w14:paraId="7FE5F375" w14:textId="77777777" w:rsidR="00165D11" w:rsidRPr="00932CF0" w:rsidRDefault="00165D11" w:rsidP="00165D11">
      <w:pPr>
        <w:spacing w:after="120" w:line="23" w:lineRule="atLeast"/>
        <w:jc w:val="both"/>
        <w:rPr>
          <w:b/>
        </w:rPr>
      </w:pPr>
      <w:r w:rsidRPr="00932CF0" w:rsidDel="00E9582D">
        <w:rPr>
          <w:b/>
          <w:bCs/>
        </w:rPr>
        <w:t xml:space="preserve"> </w:t>
      </w:r>
      <w:r w:rsidRPr="00932CF0">
        <w:rPr>
          <w:b/>
          <w:color w:val="FF0000"/>
        </w:rPr>
        <w:t>[</w:t>
      </w:r>
      <w:r w:rsidRPr="00932CF0">
        <w:rPr>
          <w:b/>
          <w:i/>
          <w:color w:val="FF0000"/>
        </w:rPr>
        <w:t>Finansuotojas ([jei yra keli finansuotojai, jų atstovas</w:t>
      </w:r>
      <w:r w:rsidRPr="00932CF0">
        <w:rPr>
          <w:b/>
          <w:color w:val="FF0000"/>
        </w:rPr>
        <w:t>)]</w:t>
      </w:r>
      <w:r w:rsidRPr="00932CF0">
        <w:t xml:space="preserve">, kurio adresas yra </w:t>
      </w:r>
      <w:r w:rsidRPr="00932CF0">
        <w:rPr>
          <w:color w:val="FF0000"/>
        </w:rPr>
        <w:t>[</w:t>
      </w:r>
      <w:r w:rsidRPr="00932CF0">
        <w:rPr>
          <w:i/>
          <w:color w:val="FF0000"/>
        </w:rPr>
        <w:t>adresas, juridinio asmens kodas</w:t>
      </w:r>
      <w:r w:rsidRPr="00932CF0">
        <w:rPr>
          <w:color w:val="FF0000"/>
        </w:rPr>
        <w:t>]</w:t>
      </w:r>
      <w:r w:rsidRPr="00932CF0">
        <w:t xml:space="preserve">, atstovaujamas </w:t>
      </w:r>
      <w:r w:rsidRPr="00932CF0">
        <w:rPr>
          <w:color w:val="FF0000"/>
        </w:rPr>
        <w:t>[</w:t>
      </w:r>
      <w:r w:rsidRPr="00932CF0">
        <w:rPr>
          <w:i/>
          <w:color w:val="FF0000"/>
        </w:rPr>
        <w:t>atstovo pareigos, vardas, pavardė</w:t>
      </w:r>
      <w:r w:rsidRPr="00932CF0">
        <w:rPr>
          <w:color w:val="FF0000"/>
        </w:rPr>
        <w:t>]</w:t>
      </w:r>
      <w:r w:rsidRPr="00932CF0">
        <w:t xml:space="preserve">, veikiančio pagal </w:t>
      </w:r>
      <w:r w:rsidRPr="00932CF0">
        <w:rPr>
          <w:color w:val="FF0000"/>
        </w:rPr>
        <w:t>[</w:t>
      </w:r>
      <w:r w:rsidRPr="00932CF0">
        <w:rPr>
          <w:i/>
          <w:color w:val="FF0000"/>
        </w:rPr>
        <w:t>nurodyti</w:t>
      </w:r>
      <w:r w:rsidRPr="00932CF0">
        <w:rPr>
          <w:color w:val="FF0000"/>
        </w:rPr>
        <w:t xml:space="preserve"> </w:t>
      </w:r>
      <w:r w:rsidRPr="00932CF0">
        <w:rPr>
          <w:i/>
          <w:color w:val="FF0000"/>
        </w:rPr>
        <w:t>atstovavimo pagrindą (finansuotojo nuostatai, sprendimas, etc.)</w:t>
      </w:r>
      <w:r w:rsidRPr="00932CF0">
        <w:rPr>
          <w:color w:val="FF0000"/>
        </w:rPr>
        <w:t>]</w:t>
      </w:r>
      <w:r w:rsidRPr="00932CF0">
        <w:t xml:space="preserve">, (toliau – </w:t>
      </w:r>
      <w:r w:rsidRPr="00932CF0">
        <w:rPr>
          <w:b/>
        </w:rPr>
        <w:t>Finansuotojas</w:t>
      </w:r>
      <w:r w:rsidRPr="00932CF0">
        <w:t>);</w:t>
      </w:r>
    </w:p>
    <w:p w14:paraId="33B9C1D8" w14:textId="77777777" w:rsidR="00165D11" w:rsidRPr="00932CF0" w:rsidRDefault="00165D11" w:rsidP="00165D11">
      <w:pPr>
        <w:spacing w:after="120" w:line="23" w:lineRule="atLeast"/>
        <w:jc w:val="both"/>
      </w:pPr>
      <w:r w:rsidRPr="00932CF0">
        <w:t>ir</w:t>
      </w:r>
    </w:p>
    <w:p w14:paraId="784E5C7F" w14:textId="77777777" w:rsidR="00165D11" w:rsidRPr="00932CF0" w:rsidRDefault="00165D11" w:rsidP="00165D11">
      <w:pPr>
        <w:spacing w:after="120" w:line="23" w:lineRule="atLeast"/>
        <w:jc w:val="both"/>
        <w:rPr>
          <w:b/>
        </w:rPr>
      </w:pPr>
      <w:r w:rsidRPr="00932CF0">
        <w:rPr>
          <w:b/>
          <w:bCs/>
          <w:color w:val="FF0000"/>
          <w:w w:val="101"/>
        </w:rPr>
        <w:t xml:space="preserve">[Privatus subjektas] </w:t>
      </w:r>
      <w:r w:rsidRPr="00932CF0">
        <w:rPr>
          <w:w w:val="101"/>
        </w:rPr>
        <w:t>,</w:t>
      </w:r>
      <w:r w:rsidRPr="00932CF0">
        <w:rPr>
          <w:b/>
          <w:w w:val="101"/>
        </w:rPr>
        <w:t xml:space="preserve"> </w:t>
      </w:r>
      <w:r w:rsidRPr="00932CF0">
        <w:t xml:space="preserve">pagal </w:t>
      </w:r>
      <w:r w:rsidRPr="00932CF0">
        <w:rPr>
          <w:w w:val="101"/>
        </w:rPr>
        <w:t>Lietuvos Respublikos</w:t>
      </w:r>
      <w:r w:rsidRPr="00932CF0">
        <w:t xml:space="preserve"> įstatymus įsteigta ir veikianti bendrovė, kurios adresas yra ...., juridinio asmens kodas </w:t>
      </w:r>
      <w:r w:rsidRPr="00932CF0">
        <w:rPr>
          <w:color w:val="000000"/>
        </w:rPr>
        <w:t xml:space="preserve">......, </w:t>
      </w:r>
      <w:r w:rsidRPr="00932CF0">
        <w:t xml:space="preserve">atstovaujama ..., veikiančios pagal .... (toliau – </w:t>
      </w:r>
      <w:r w:rsidRPr="00932CF0">
        <w:rPr>
          <w:b/>
        </w:rPr>
        <w:t>Privatus subjektas</w:t>
      </w:r>
      <w:r w:rsidRPr="00932CF0">
        <w:t>);</w:t>
      </w:r>
    </w:p>
    <w:p w14:paraId="713F7CF4" w14:textId="77777777" w:rsidR="00165D11" w:rsidRPr="00932CF0" w:rsidRDefault="00165D11" w:rsidP="00165D11">
      <w:pPr>
        <w:shd w:val="clear" w:color="auto" w:fill="FFFFFF"/>
        <w:tabs>
          <w:tab w:val="left" w:pos="1649"/>
        </w:tabs>
        <w:spacing w:after="120" w:line="23" w:lineRule="atLeast"/>
        <w:jc w:val="both"/>
        <w:rPr>
          <w:b/>
          <w:color w:val="000000"/>
        </w:rPr>
      </w:pPr>
      <w:r w:rsidRPr="00932CF0">
        <w:rPr>
          <w:color w:val="000000"/>
        </w:rPr>
        <w:t xml:space="preserve">toliau Viešasis subjektas, Finansuotojas ir Privatus subjektas atskirai vadinami </w:t>
      </w:r>
      <w:r w:rsidRPr="00932CF0">
        <w:rPr>
          <w:b/>
          <w:color w:val="000000"/>
        </w:rPr>
        <w:t xml:space="preserve">Šalimi, </w:t>
      </w:r>
      <w:r w:rsidRPr="00932CF0">
        <w:rPr>
          <w:color w:val="000000"/>
        </w:rPr>
        <w:t xml:space="preserve">o visi kartu – </w:t>
      </w:r>
      <w:r w:rsidRPr="00932CF0">
        <w:rPr>
          <w:b/>
          <w:color w:val="000000"/>
        </w:rPr>
        <w:t>Šalimis;</w:t>
      </w:r>
    </w:p>
    <w:p w14:paraId="2BA9908E" w14:textId="77777777" w:rsidR="00165D11" w:rsidRPr="00932CF0" w:rsidRDefault="00165D11" w:rsidP="00165D11">
      <w:pPr>
        <w:shd w:val="clear" w:color="auto" w:fill="FFFFFF"/>
        <w:tabs>
          <w:tab w:val="left" w:pos="1649"/>
        </w:tabs>
        <w:spacing w:after="120" w:line="23" w:lineRule="atLeast"/>
        <w:jc w:val="both"/>
        <w:rPr>
          <w:caps/>
          <w:color w:val="000000"/>
        </w:rPr>
      </w:pPr>
    </w:p>
    <w:p w14:paraId="231B716D" w14:textId="77777777" w:rsidR="00165D11" w:rsidRPr="00932CF0" w:rsidRDefault="00165D11" w:rsidP="00165D11">
      <w:pPr>
        <w:shd w:val="clear" w:color="auto" w:fill="FFFFFF"/>
        <w:tabs>
          <w:tab w:val="left" w:pos="1649"/>
        </w:tabs>
        <w:spacing w:after="120" w:line="23" w:lineRule="atLeast"/>
        <w:jc w:val="both"/>
        <w:rPr>
          <w:caps/>
          <w:color w:val="000000"/>
        </w:rPr>
      </w:pPr>
      <w:r w:rsidRPr="00932CF0">
        <w:rPr>
          <w:rFonts w:eastAsia="Times New Roman"/>
          <w:b/>
          <w:iCs/>
          <w:smallCaps/>
          <w:color w:val="632423"/>
        </w:rPr>
        <w:t>Atsižvelgdami į tai, kad</w:t>
      </w:r>
      <w:r w:rsidRPr="00932CF0">
        <w:rPr>
          <w:caps/>
          <w:color w:val="000000"/>
        </w:rPr>
        <w:t>:</w:t>
      </w:r>
    </w:p>
    <w:p w14:paraId="6EDB3444" w14:textId="77777777" w:rsidR="00165D11" w:rsidRPr="00165D11" w:rsidRDefault="00165D11" w:rsidP="003C34AC">
      <w:pPr>
        <w:widowControl w:val="0"/>
        <w:numPr>
          <w:ilvl w:val="0"/>
          <w:numId w:val="21"/>
        </w:numPr>
        <w:shd w:val="clear" w:color="auto" w:fill="FFFFFF"/>
        <w:tabs>
          <w:tab w:val="left" w:pos="0"/>
          <w:tab w:val="left" w:pos="1134"/>
        </w:tabs>
        <w:autoSpaceDE w:val="0"/>
        <w:autoSpaceDN w:val="0"/>
        <w:adjustRightInd w:val="0"/>
        <w:spacing w:line="276" w:lineRule="auto"/>
        <w:ind w:hanging="436"/>
        <w:contextualSpacing/>
        <w:jc w:val="both"/>
        <w:rPr>
          <w:sz w:val="22"/>
          <w:szCs w:val="22"/>
        </w:rPr>
      </w:pPr>
      <w:r w:rsidRPr="00932CF0">
        <w:rPr>
          <w:color w:val="000000"/>
        </w:rPr>
        <w:t>Viešasis subjektas ir Privatus subjektas</w:t>
      </w:r>
      <w:r w:rsidRPr="00932CF0">
        <w:t xml:space="preserve"> sudarė Sutartį dėl daugiafunkcio centro </w:t>
      </w:r>
      <w:proofErr w:type="spellStart"/>
      <w:r w:rsidRPr="00932CF0">
        <w:t>Sendvario</w:t>
      </w:r>
      <w:proofErr w:type="spellEnd"/>
      <w:r w:rsidRPr="00932CF0">
        <w:t xml:space="preserve"> seniūnijoje, pagal kurią Privatus subjektas įsipareigojo Sutartyje nustatyta tvarka atlikti Darbus ir teikti Paslaugas, prisiimti su tuo susijusias rizikas, tinkamai valdyti ir naudoti Turtą ir pasibaigus Sutarčiai grąžinti jį Viešajam subjektui, taip pat tinkamai vykdyti kitas savo pareigas pagal Sutartį, o Viešasis subjektas įsipareigojo Sutartyje nustatyta tvarka prisiimti nustatytą riziką, laiku atlikti mokėjimus už atliktus Darbus ir suteiktas Paslaugas bei tinkamai vykdyti kitas savo pareigas pagal</w:t>
      </w:r>
      <w:r w:rsidRPr="00165D11">
        <w:rPr>
          <w:sz w:val="22"/>
          <w:szCs w:val="22"/>
        </w:rPr>
        <w:t xml:space="preserve"> Sutartį;</w:t>
      </w:r>
    </w:p>
    <w:p w14:paraId="6A711474" w14:textId="77777777" w:rsidR="00F66B46" w:rsidRPr="00F66B46" w:rsidRDefault="00F66B46" w:rsidP="00F66B46">
      <w:pPr>
        <w:pStyle w:val="Sraopastraipa"/>
        <w:numPr>
          <w:ilvl w:val="0"/>
          <w:numId w:val="21"/>
        </w:numPr>
        <w:jc w:val="both"/>
        <w:rPr>
          <w:color w:val="000000"/>
        </w:rPr>
      </w:pPr>
      <w:r w:rsidRPr="00F66B46">
        <w:rPr>
          <w:color w:val="000000"/>
        </w:rPr>
        <w:t>Privatus subjektas ir Finansuotojas sudarė Finansavimo sutartį, kaip ji apibrėžta žemiau, kuria susitarė, jog Finansuotojas išmokės Privačiam subjektui Objektui ar jo dalies sukūrimui reikalingas lėšas ir perims Privataus subjekto reikalavimo teises į visus (ar dalį) Valdžios subjekto esamus ar ateities mokėjimus;</w:t>
      </w:r>
    </w:p>
    <w:p w14:paraId="0F2A9ACF" w14:textId="77777777" w:rsidR="00165D11" w:rsidRPr="00932CF0" w:rsidRDefault="00165D11" w:rsidP="003C34AC">
      <w:pPr>
        <w:widowControl w:val="0"/>
        <w:numPr>
          <w:ilvl w:val="0"/>
          <w:numId w:val="21"/>
        </w:numPr>
        <w:shd w:val="clear" w:color="auto" w:fill="FFFFFF"/>
        <w:tabs>
          <w:tab w:val="left" w:pos="0"/>
          <w:tab w:val="left" w:pos="1134"/>
        </w:tabs>
        <w:autoSpaceDE w:val="0"/>
        <w:autoSpaceDN w:val="0"/>
        <w:adjustRightInd w:val="0"/>
        <w:spacing w:line="276" w:lineRule="auto"/>
        <w:ind w:hanging="436"/>
        <w:contextualSpacing/>
        <w:jc w:val="both"/>
        <w:rPr>
          <w:color w:val="000000"/>
        </w:rPr>
      </w:pPr>
      <w:r w:rsidRPr="00932CF0">
        <w:rPr>
          <w:color w:val="000000"/>
        </w:rPr>
        <w:t xml:space="preserve">Šalys siekia užtikrinti tinkamą </w:t>
      </w:r>
      <w:r w:rsidR="00F66B46" w:rsidRPr="00932CF0">
        <w:rPr>
          <w:color w:val="000000"/>
        </w:rPr>
        <w:t xml:space="preserve">atsiskaitymą pagal Sutartį, o taip pat </w:t>
      </w:r>
      <w:r w:rsidRPr="00932CF0">
        <w:rPr>
          <w:color w:val="000000"/>
        </w:rPr>
        <w:t>Projekto įgyvendinimą net ir tuo atveju, kai atsiranda Sutarties nutraukimo pagrindas dėl Privataus subjekto kaltės;</w:t>
      </w:r>
    </w:p>
    <w:p w14:paraId="7081A38E" w14:textId="31401461" w:rsidR="00165D11" w:rsidRPr="00932CF0" w:rsidRDefault="00165D11" w:rsidP="003C34AC">
      <w:pPr>
        <w:widowControl w:val="0"/>
        <w:numPr>
          <w:ilvl w:val="0"/>
          <w:numId w:val="21"/>
        </w:numPr>
        <w:shd w:val="clear" w:color="auto" w:fill="FFFFFF"/>
        <w:tabs>
          <w:tab w:val="left" w:pos="0"/>
          <w:tab w:val="left" w:pos="1134"/>
        </w:tabs>
        <w:autoSpaceDE w:val="0"/>
        <w:autoSpaceDN w:val="0"/>
        <w:adjustRightInd w:val="0"/>
        <w:spacing w:line="276" w:lineRule="auto"/>
        <w:ind w:hanging="436"/>
        <w:contextualSpacing/>
        <w:jc w:val="both"/>
        <w:rPr>
          <w:color w:val="000000"/>
        </w:rPr>
      </w:pPr>
      <w:r w:rsidRPr="004E482E">
        <w:rPr>
          <w:color w:val="000000"/>
        </w:rPr>
        <w:t xml:space="preserve">Finansuotojas siekia užtikrinti Privačiam subjektui suteikto finansavimo susigrąžinimą iš Privačiam subjektui už Projekto įgyvendinimą </w:t>
      </w:r>
      <w:r w:rsidR="00F66B46" w:rsidRPr="00932CF0">
        <w:rPr>
          <w:color w:val="000000"/>
        </w:rPr>
        <w:t xml:space="preserve">mokėtinų ateities mokėjimų (visų ar dalies), atitinkamus mokėjimus gaunant tiesiogiai iš Valdžios subjekto, įskaitant </w:t>
      </w:r>
      <w:r w:rsidRPr="00932CF0">
        <w:rPr>
          <w:color w:val="000000"/>
        </w:rPr>
        <w:t>tuo atveju, jeigu kiltų rizika neįgyvendinti Projekto dėl Privataus subjekto kaltės;</w:t>
      </w:r>
    </w:p>
    <w:p w14:paraId="386C6CCE" w14:textId="77777777" w:rsidR="00165D11" w:rsidRPr="00932CF0" w:rsidRDefault="00165D11" w:rsidP="00165D11">
      <w:pPr>
        <w:shd w:val="clear" w:color="auto" w:fill="FFFFFF"/>
        <w:tabs>
          <w:tab w:val="left" w:pos="0"/>
        </w:tabs>
        <w:spacing w:line="276" w:lineRule="auto"/>
        <w:ind w:left="720"/>
        <w:jc w:val="both"/>
        <w:rPr>
          <w:color w:val="000000"/>
          <w:highlight w:val="cyan"/>
        </w:rPr>
      </w:pPr>
    </w:p>
    <w:p w14:paraId="3296FC2B" w14:textId="77777777" w:rsidR="00165D11" w:rsidRPr="00932CF0" w:rsidRDefault="00165D11" w:rsidP="00165D11">
      <w:pPr>
        <w:shd w:val="clear" w:color="auto" w:fill="FFFFFF"/>
        <w:spacing w:line="276" w:lineRule="auto"/>
        <w:jc w:val="both"/>
        <w:rPr>
          <w:color w:val="000000"/>
        </w:rPr>
      </w:pPr>
      <w:r w:rsidRPr="00932CF0">
        <w:rPr>
          <w:color w:val="000000"/>
        </w:rPr>
        <w:t xml:space="preserve">Viešasis subjektas, Finansuotojas bei Privatus subjektas, ketindami prisiimti sutartinius įsipareigojimus, laisva valia susitarė ir sudarė šį tiesioginį susitarimą (toliau – </w:t>
      </w:r>
      <w:r w:rsidRPr="00932CF0">
        <w:rPr>
          <w:b/>
          <w:color w:val="000000"/>
        </w:rPr>
        <w:t>Susitarimas</w:t>
      </w:r>
      <w:r w:rsidRPr="00932CF0">
        <w:rPr>
          <w:color w:val="000000"/>
        </w:rPr>
        <w:t>):</w:t>
      </w:r>
    </w:p>
    <w:p w14:paraId="6554D596" w14:textId="77777777" w:rsidR="00165D11" w:rsidRPr="00932CF0" w:rsidRDefault="00165D11" w:rsidP="00165D11">
      <w:pPr>
        <w:shd w:val="clear" w:color="auto" w:fill="FFFFFF"/>
        <w:tabs>
          <w:tab w:val="left" w:pos="1649"/>
        </w:tabs>
        <w:spacing w:line="276" w:lineRule="auto"/>
        <w:ind w:left="720"/>
        <w:jc w:val="both"/>
      </w:pPr>
    </w:p>
    <w:p w14:paraId="0292BEC7"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385" w:name="_Toc286329098"/>
      <w:bookmarkStart w:id="1386" w:name="_Toc515621848"/>
      <w:bookmarkStart w:id="1387" w:name="_Toc517254707"/>
      <w:bookmarkStart w:id="1388" w:name="_Toc519144688"/>
      <w:bookmarkStart w:id="1389" w:name="_Toc519658065"/>
      <w:bookmarkStart w:id="1390" w:name="_Toc519658970"/>
      <w:bookmarkStart w:id="1391" w:name="_Toc532894506"/>
      <w:bookmarkStart w:id="1392" w:name="_Toc38343083"/>
      <w:bookmarkStart w:id="1393" w:name="_Toc56423195"/>
      <w:bookmarkStart w:id="1394" w:name="_Toc60996057"/>
      <w:bookmarkStart w:id="1395" w:name="_Toc61335830"/>
      <w:bookmarkStart w:id="1396" w:name="_Toc98421484"/>
      <w:r w:rsidRPr="00932CF0">
        <w:rPr>
          <w:rFonts w:eastAsia="Times New Roman"/>
          <w:b/>
          <w:bCs/>
          <w:color w:val="943634"/>
        </w:rPr>
        <w:t>Susitarime naudojamos sąvokos ir jų aiškinimas</w:t>
      </w:r>
      <w:bookmarkEnd w:id="1385"/>
      <w:bookmarkEnd w:id="1386"/>
      <w:bookmarkEnd w:id="1387"/>
      <w:bookmarkEnd w:id="1388"/>
      <w:bookmarkEnd w:id="1389"/>
      <w:bookmarkEnd w:id="1390"/>
      <w:bookmarkEnd w:id="1391"/>
      <w:bookmarkEnd w:id="1392"/>
      <w:bookmarkEnd w:id="1393"/>
      <w:bookmarkEnd w:id="1394"/>
      <w:bookmarkEnd w:id="1395"/>
      <w:bookmarkEnd w:id="1396"/>
    </w:p>
    <w:p w14:paraId="52AD7F41" w14:textId="77777777" w:rsidR="00165D11" w:rsidRPr="00932CF0" w:rsidRDefault="00165D11" w:rsidP="003C34AC">
      <w:pPr>
        <w:numPr>
          <w:ilvl w:val="1"/>
          <w:numId w:val="20"/>
        </w:numPr>
        <w:spacing w:after="120" w:line="276" w:lineRule="auto"/>
        <w:ind w:left="1440"/>
        <w:jc w:val="both"/>
        <w:rPr>
          <w:rFonts w:eastAsia="Times New Roman"/>
        </w:rPr>
      </w:pPr>
      <w:r w:rsidRPr="00932CF0">
        <w:rPr>
          <w:rFonts w:eastAsia="Times New Roman"/>
        </w:rPr>
        <w:t>Šiame Susitarime didžiąja raide pateikti terminai ir sąvokos reiškia tą patį, kaip apibrėžta Sutartyje arba kaip apibrėžta žemiau, jeigu kontekstas nereikalauja kitaip:</w:t>
      </w:r>
    </w:p>
    <w:tbl>
      <w:tblPr>
        <w:tblW w:w="0" w:type="auto"/>
        <w:tblLook w:val="01E0" w:firstRow="1" w:lastRow="1" w:firstColumn="1" w:lastColumn="1" w:noHBand="0" w:noVBand="0"/>
      </w:tblPr>
      <w:tblGrid>
        <w:gridCol w:w="2148"/>
        <w:gridCol w:w="7138"/>
      </w:tblGrid>
      <w:tr w:rsidR="00165D11" w:rsidRPr="00932CF0" w14:paraId="195F8F43" w14:textId="77777777" w:rsidTr="00165D11">
        <w:tc>
          <w:tcPr>
            <w:tcW w:w="2148" w:type="dxa"/>
            <w:tcMar>
              <w:top w:w="113" w:type="dxa"/>
              <w:bottom w:w="113" w:type="dxa"/>
            </w:tcMar>
          </w:tcPr>
          <w:p w14:paraId="64F7CBD6" w14:textId="77777777" w:rsidR="00165D11" w:rsidRPr="00932CF0" w:rsidRDefault="00165D11" w:rsidP="00165D11">
            <w:pPr>
              <w:spacing w:after="120" w:line="23" w:lineRule="atLeast"/>
              <w:ind w:left="284"/>
              <w:rPr>
                <w:rFonts w:eastAsia="Times New Roman"/>
                <w:b/>
                <w:w w:val="101"/>
              </w:rPr>
            </w:pPr>
            <w:r w:rsidRPr="00932CF0">
              <w:rPr>
                <w:b/>
                <w:color w:val="632423"/>
              </w:rPr>
              <w:lastRenderedPageBreak/>
              <w:t>Būtinasis</w:t>
            </w:r>
            <w:r w:rsidRPr="00932CF0">
              <w:rPr>
                <w:rFonts w:eastAsia="Times New Roman"/>
                <w:b/>
                <w:w w:val="101"/>
              </w:rPr>
              <w:t xml:space="preserve"> </w:t>
            </w:r>
            <w:r w:rsidRPr="00932CF0">
              <w:rPr>
                <w:b/>
                <w:color w:val="632423"/>
              </w:rPr>
              <w:t>laikotarpis</w:t>
            </w:r>
          </w:p>
        </w:tc>
        <w:tc>
          <w:tcPr>
            <w:tcW w:w="7138" w:type="dxa"/>
            <w:tcMar>
              <w:top w:w="113" w:type="dxa"/>
              <w:bottom w:w="113" w:type="dxa"/>
            </w:tcMar>
          </w:tcPr>
          <w:p w14:paraId="1153BED1" w14:textId="77777777" w:rsidR="00165D11" w:rsidRPr="00932CF0" w:rsidRDefault="00165D11" w:rsidP="00165D11">
            <w:pPr>
              <w:spacing w:after="120" w:line="23" w:lineRule="atLeast"/>
              <w:ind w:left="262"/>
              <w:jc w:val="both"/>
              <w:rPr>
                <w:rFonts w:eastAsia="Times New Roman"/>
                <w:b/>
                <w:bCs/>
                <w:w w:val="101"/>
                <w:lang w:eastAsia="en-GB"/>
              </w:rPr>
            </w:pPr>
            <w:r w:rsidRPr="00932CF0">
              <w:rPr>
                <w:rFonts w:eastAsia="Times New Roman"/>
                <w:w w:val="101"/>
              </w:rPr>
              <w:t>reiškia laikotarpį, kuris pradedamas skaičiuoti nuo Pranešimo apie sutarties nutraukimą dienos ir kuris:</w:t>
            </w:r>
          </w:p>
          <w:p w14:paraId="54CC04E2" w14:textId="77777777" w:rsidR="00165D11" w:rsidRPr="00932CF0" w:rsidRDefault="00165D11" w:rsidP="003C34AC">
            <w:pPr>
              <w:numPr>
                <w:ilvl w:val="0"/>
                <w:numId w:val="16"/>
              </w:numPr>
              <w:spacing w:after="120" w:line="23" w:lineRule="atLeast"/>
              <w:ind w:hanging="458"/>
              <w:jc w:val="both"/>
              <w:rPr>
                <w:rFonts w:eastAsia="Times New Roman"/>
                <w:w w:val="101"/>
              </w:rPr>
            </w:pPr>
            <w:r w:rsidRPr="00932CF0">
              <w:rPr>
                <w:rFonts w:eastAsia="Times New Roman"/>
                <w:w w:val="101"/>
              </w:rPr>
              <w:t>Darbų stadijoje baigiasi po 120 (šimto dvidešimt) dienų; ir</w:t>
            </w:r>
          </w:p>
          <w:p w14:paraId="31E42B58" w14:textId="77777777" w:rsidR="00165D11" w:rsidRPr="00932CF0" w:rsidRDefault="00165D11" w:rsidP="003C34AC">
            <w:pPr>
              <w:numPr>
                <w:ilvl w:val="0"/>
                <w:numId w:val="16"/>
              </w:numPr>
              <w:spacing w:after="120" w:line="23" w:lineRule="atLeast"/>
              <w:ind w:hanging="458"/>
              <w:jc w:val="both"/>
              <w:rPr>
                <w:rFonts w:eastAsia="Times New Roman"/>
                <w:w w:val="101"/>
              </w:rPr>
            </w:pPr>
            <w:r w:rsidRPr="00932CF0">
              <w:rPr>
                <w:rFonts w:eastAsia="Times New Roman"/>
                <w:w w:val="101"/>
              </w:rPr>
              <w:t>Eksploatacijos stadijoje baigiasi po 90 (devyniasdešimt) dienų;</w:t>
            </w:r>
          </w:p>
        </w:tc>
      </w:tr>
      <w:tr w:rsidR="00165D11" w:rsidRPr="00932CF0" w:rsidDel="007210C3" w14:paraId="7E76374D" w14:textId="77777777" w:rsidTr="00165D11">
        <w:tc>
          <w:tcPr>
            <w:tcW w:w="2148" w:type="dxa"/>
            <w:tcMar>
              <w:top w:w="113" w:type="dxa"/>
              <w:bottom w:w="113" w:type="dxa"/>
            </w:tcMar>
          </w:tcPr>
          <w:p w14:paraId="0207AAFA" w14:textId="77777777" w:rsidR="00165D11" w:rsidRPr="00932CF0" w:rsidRDefault="00165D11" w:rsidP="00165D11">
            <w:pPr>
              <w:spacing w:after="120" w:line="23" w:lineRule="atLeast"/>
              <w:ind w:left="284"/>
              <w:rPr>
                <w:rFonts w:eastAsia="Times New Roman"/>
                <w:b/>
                <w:bCs/>
                <w:w w:val="101"/>
                <w:lang w:eastAsia="en-GB"/>
              </w:rPr>
            </w:pPr>
            <w:r w:rsidRPr="00932CF0">
              <w:rPr>
                <w:b/>
                <w:color w:val="632423"/>
              </w:rPr>
              <w:t>Įgaliotinis</w:t>
            </w:r>
          </w:p>
        </w:tc>
        <w:tc>
          <w:tcPr>
            <w:tcW w:w="7138" w:type="dxa"/>
            <w:tcMar>
              <w:top w:w="113" w:type="dxa"/>
              <w:bottom w:w="113" w:type="dxa"/>
            </w:tcMar>
          </w:tcPr>
          <w:p w14:paraId="7B36DDAF" w14:textId="77777777" w:rsidR="00165D11" w:rsidRPr="00932CF0" w:rsidRDefault="00165D11" w:rsidP="00165D11">
            <w:pPr>
              <w:spacing w:after="120" w:line="23" w:lineRule="atLeast"/>
              <w:ind w:left="262"/>
              <w:jc w:val="both"/>
              <w:rPr>
                <w:rFonts w:eastAsia="Times New Roman"/>
                <w:bCs/>
                <w:w w:val="101"/>
              </w:rPr>
            </w:pPr>
            <w:r w:rsidRPr="00932CF0">
              <w:rPr>
                <w:rFonts w:eastAsia="Times New Roman"/>
                <w:w w:val="101"/>
              </w:rPr>
              <w:t>reiškia:</w:t>
            </w:r>
          </w:p>
          <w:p w14:paraId="02E36A82" w14:textId="77777777" w:rsidR="00165D11" w:rsidRPr="00932CF0" w:rsidRDefault="00165D11" w:rsidP="003C34AC">
            <w:pPr>
              <w:numPr>
                <w:ilvl w:val="0"/>
                <w:numId w:val="15"/>
              </w:numPr>
              <w:spacing w:after="120" w:line="23" w:lineRule="atLeast"/>
              <w:ind w:hanging="458"/>
              <w:jc w:val="both"/>
              <w:rPr>
                <w:rFonts w:eastAsia="Times New Roman"/>
                <w:bCs/>
                <w:w w:val="101"/>
              </w:rPr>
            </w:pPr>
            <w:r w:rsidRPr="00932CF0">
              <w:rPr>
                <w:rFonts w:eastAsia="Times New Roman"/>
                <w:w w:val="101"/>
              </w:rPr>
              <w:t>Finansuotoją ir / ar jo dukterines įmones;</w:t>
            </w:r>
          </w:p>
          <w:p w14:paraId="69799EDE" w14:textId="77777777" w:rsidR="00165D11" w:rsidRPr="00932CF0" w:rsidRDefault="00165D11" w:rsidP="003C34AC">
            <w:pPr>
              <w:numPr>
                <w:ilvl w:val="0"/>
                <w:numId w:val="15"/>
              </w:numPr>
              <w:spacing w:after="120" w:line="23" w:lineRule="atLeast"/>
              <w:ind w:hanging="458"/>
              <w:jc w:val="both"/>
              <w:rPr>
                <w:rFonts w:eastAsia="Times New Roman"/>
                <w:bCs/>
                <w:w w:val="101"/>
              </w:rPr>
            </w:pPr>
            <w:r w:rsidRPr="00932CF0">
              <w:rPr>
                <w:rFonts w:eastAsia="Times New Roman"/>
                <w:w w:val="101"/>
              </w:rPr>
              <w:t>administratorių, valdymo administratorių, Privataus subjekto administratorių ar vadybininką;</w:t>
            </w:r>
          </w:p>
          <w:p w14:paraId="79D099D7" w14:textId="77777777" w:rsidR="00165D11" w:rsidRPr="00932CF0" w:rsidRDefault="00165D11" w:rsidP="003C34AC">
            <w:pPr>
              <w:numPr>
                <w:ilvl w:val="0"/>
                <w:numId w:val="15"/>
              </w:numPr>
              <w:spacing w:after="120" w:line="23" w:lineRule="atLeast"/>
              <w:ind w:hanging="458"/>
              <w:jc w:val="both"/>
              <w:rPr>
                <w:rFonts w:eastAsia="Times New Roman"/>
                <w:bCs/>
                <w:w w:val="101"/>
              </w:rPr>
            </w:pPr>
            <w:r w:rsidRPr="00932CF0">
              <w:rPr>
                <w:rFonts w:eastAsia="Times New Roman"/>
                <w:w w:val="101"/>
              </w:rPr>
              <w:t>asmenį, kuris tiesiogiai ar netiesiogiai yra valdomas ar kontroliuojamas Finansuotojo ir / ar bet kurio kito pagrindinio kreditoriaus; arba</w:t>
            </w:r>
          </w:p>
          <w:p w14:paraId="52AAD33A" w14:textId="77777777" w:rsidR="00165D11" w:rsidRPr="00932CF0" w:rsidRDefault="00165D11" w:rsidP="003C34AC">
            <w:pPr>
              <w:numPr>
                <w:ilvl w:val="0"/>
                <w:numId w:val="15"/>
              </w:numPr>
              <w:spacing w:after="120" w:line="23" w:lineRule="atLeast"/>
              <w:ind w:hanging="458"/>
              <w:jc w:val="both"/>
              <w:rPr>
                <w:rFonts w:eastAsia="Times New Roman"/>
                <w:w w:val="101"/>
              </w:rPr>
            </w:pPr>
            <w:r w:rsidRPr="00932CF0">
              <w:rPr>
                <w:rFonts w:eastAsia="Times New Roman"/>
                <w:w w:val="101"/>
              </w:rPr>
              <w:t>bet kurį kitą asmenį, patvirtintą Viešojo subjekto (toks patvirtinimas neturėtų būti nepagrįstai atmestas ar atidėliojamas);</w:t>
            </w:r>
          </w:p>
        </w:tc>
      </w:tr>
      <w:tr w:rsidR="00165D11" w:rsidRPr="00932CF0" w14:paraId="22018B7E" w14:textId="77777777" w:rsidTr="00165D11">
        <w:tc>
          <w:tcPr>
            <w:tcW w:w="2148" w:type="dxa"/>
            <w:tcMar>
              <w:top w:w="113" w:type="dxa"/>
              <w:bottom w:w="113" w:type="dxa"/>
            </w:tcMar>
          </w:tcPr>
          <w:p w14:paraId="18348002" w14:textId="77777777" w:rsidR="00165D11" w:rsidRPr="00932CF0" w:rsidRDefault="00165D11" w:rsidP="00165D11">
            <w:pPr>
              <w:spacing w:after="120" w:line="23" w:lineRule="atLeast"/>
              <w:ind w:left="284"/>
              <w:rPr>
                <w:rFonts w:eastAsia="Times New Roman"/>
                <w:b/>
                <w:bCs/>
                <w:w w:val="101"/>
              </w:rPr>
            </w:pPr>
            <w:r w:rsidRPr="00932CF0">
              <w:rPr>
                <w:b/>
                <w:color w:val="632423"/>
              </w:rPr>
              <w:t>Įstojimo data</w:t>
            </w:r>
          </w:p>
        </w:tc>
        <w:tc>
          <w:tcPr>
            <w:tcW w:w="7138" w:type="dxa"/>
            <w:tcMar>
              <w:top w:w="113" w:type="dxa"/>
              <w:bottom w:w="113" w:type="dxa"/>
            </w:tcMar>
          </w:tcPr>
          <w:p w14:paraId="311F8A18" w14:textId="281DF427" w:rsidR="00165D11" w:rsidRPr="00932CF0" w:rsidRDefault="00165D11" w:rsidP="00165D11">
            <w:pPr>
              <w:spacing w:after="120" w:line="23" w:lineRule="atLeast"/>
              <w:ind w:left="262"/>
              <w:jc w:val="both"/>
              <w:rPr>
                <w:rFonts w:eastAsia="Times New Roman"/>
                <w:bCs/>
                <w:w w:val="101"/>
              </w:rPr>
            </w:pPr>
            <w:r w:rsidRPr="00932CF0">
              <w:rPr>
                <w:rFonts w:eastAsia="Times New Roman"/>
                <w:w w:val="101"/>
              </w:rPr>
              <w:t xml:space="preserve">reiškia datą, kurią Finansuotojas pradeda atlikti bet kuriuos veiksmus, nurodytus šio Susitarimo </w:t>
            </w:r>
            <w:r w:rsidRPr="00932CF0">
              <w:rPr>
                <w:rFonts w:eastAsia="Times New Roman"/>
                <w:w w:val="101"/>
              </w:rPr>
              <w:fldChar w:fldCharType="begin"/>
            </w:r>
            <w:r w:rsidRPr="00932CF0">
              <w:rPr>
                <w:rFonts w:eastAsia="Times New Roman"/>
                <w:w w:val="101"/>
              </w:rPr>
              <w:instrText xml:space="preserve"> REF _Ref297654855 \r \h </w:instrText>
            </w:r>
            <w:r w:rsidR="00932CF0">
              <w:rPr>
                <w:rFonts w:eastAsia="Times New Roman"/>
                <w:w w:val="101"/>
              </w:rPr>
              <w:instrText xml:space="preserve"> \* MERGEFORMAT </w:instrText>
            </w:r>
            <w:r w:rsidRPr="00932CF0">
              <w:rPr>
                <w:rFonts w:eastAsia="Times New Roman"/>
                <w:w w:val="101"/>
              </w:rPr>
            </w:r>
            <w:r w:rsidRPr="00932CF0">
              <w:rPr>
                <w:rFonts w:eastAsia="Times New Roman"/>
                <w:w w:val="101"/>
              </w:rPr>
              <w:fldChar w:fldCharType="separate"/>
            </w:r>
            <w:r w:rsidR="00B87438">
              <w:rPr>
                <w:rFonts w:eastAsia="Times New Roman"/>
                <w:w w:val="101"/>
              </w:rPr>
              <w:t>4.5</w:t>
            </w:r>
            <w:r w:rsidRPr="00932CF0">
              <w:rPr>
                <w:rFonts w:eastAsia="Times New Roman"/>
                <w:w w:val="101"/>
              </w:rPr>
              <w:fldChar w:fldCharType="end"/>
            </w:r>
            <w:r w:rsidRPr="00932CF0">
              <w:rPr>
                <w:rFonts w:eastAsia="Times New Roman"/>
                <w:w w:val="101"/>
              </w:rPr>
              <w:t xml:space="preserve"> punkte;</w:t>
            </w:r>
          </w:p>
        </w:tc>
      </w:tr>
      <w:tr w:rsidR="00165D11" w:rsidRPr="00932CF0" w14:paraId="5500C271" w14:textId="77777777" w:rsidTr="00165D11">
        <w:tc>
          <w:tcPr>
            <w:tcW w:w="2148" w:type="dxa"/>
            <w:tcMar>
              <w:top w:w="113" w:type="dxa"/>
              <w:bottom w:w="113" w:type="dxa"/>
            </w:tcMar>
          </w:tcPr>
          <w:p w14:paraId="30513345" w14:textId="77777777" w:rsidR="00165D11" w:rsidRPr="00932CF0" w:rsidRDefault="00165D11" w:rsidP="00165D11">
            <w:pPr>
              <w:spacing w:after="120" w:line="23" w:lineRule="atLeast"/>
              <w:ind w:left="284"/>
              <w:rPr>
                <w:rFonts w:eastAsia="Times New Roman"/>
                <w:b/>
                <w:bCs/>
                <w:w w:val="101"/>
              </w:rPr>
            </w:pPr>
            <w:r w:rsidRPr="00932CF0">
              <w:rPr>
                <w:b/>
                <w:color w:val="632423"/>
              </w:rPr>
              <w:t>Įstojimo laikotarpis</w:t>
            </w:r>
          </w:p>
        </w:tc>
        <w:tc>
          <w:tcPr>
            <w:tcW w:w="7138" w:type="dxa"/>
            <w:tcMar>
              <w:top w:w="113" w:type="dxa"/>
              <w:bottom w:w="113" w:type="dxa"/>
            </w:tcMar>
          </w:tcPr>
          <w:p w14:paraId="3628B762" w14:textId="77777777" w:rsidR="00165D11" w:rsidRPr="00932CF0" w:rsidRDefault="00165D11" w:rsidP="00165D11">
            <w:pPr>
              <w:shd w:val="clear" w:color="auto" w:fill="FFFFFF"/>
              <w:tabs>
                <w:tab w:val="left" w:pos="1649"/>
              </w:tabs>
              <w:spacing w:after="120" w:line="23" w:lineRule="atLeast"/>
              <w:ind w:left="262"/>
              <w:jc w:val="both"/>
              <w:rPr>
                <w:rFonts w:eastAsia="Times New Roman"/>
                <w:bCs/>
                <w:color w:val="000000"/>
                <w:w w:val="101"/>
              </w:rPr>
            </w:pPr>
            <w:r w:rsidRPr="00932CF0">
              <w:rPr>
                <w:color w:val="000000"/>
              </w:rPr>
              <w:t xml:space="preserve">reiškia (priklausomai nuo to, kuris pasibaigia anksčiau) </w:t>
            </w:r>
            <w:r w:rsidRPr="00932CF0">
              <w:rPr>
                <w:color w:val="FF0000"/>
              </w:rPr>
              <w:t>[</w:t>
            </w:r>
            <w:r w:rsidRPr="00932CF0">
              <w:rPr>
                <w:i/>
                <w:color w:val="FF0000"/>
              </w:rPr>
              <w:t>nurodyti terminą</w:t>
            </w:r>
            <w:r w:rsidRPr="00932CF0">
              <w:rPr>
                <w:color w:val="FF0000"/>
              </w:rPr>
              <w:t>]</w:t>
            </w:r>
            <w:r w:rsidRPr="00932CF0">
              <w:rPr>
                <w:color w:val="000000"/>
              </w:rPr>
              <w:t xml:space="preserve"> mėnesių laikotarpį nuo Įstojimo datos arba laikotarpį nuo Įstojimo datos iki: </w:t>
            </w:r>
          </w:p>
          <w:p w14:paraId="530FF1DC" w14:textId="77777777" w:rsidR="00165D11" w:rsidRPr="00932CF0" w:rsidRDefault="00165D11" w:rsidP="003C34AC">
            <w:pPr>
              <w:numPr>
                <w:ilvl w:val="0"/>
                <w:numId w:val="17"/>
              </w:numPr>
              <w:shd w:val="clear" w:color="auto" w:fill="FFFFFF"/>
              <w:tabs>
                <w:tab w:val="left" w:pos="1649"/>
              </w:tabs>
              <w:spacing w:after="120" w:line="23" w:lineRule="atLeast"/>
              <w:ind w:hanging="458"/>
              <w:jc w:val="both"/>
              <w:rPr>
                <w:rFonts w:eastAsia="Times New Roman"/>
                <w:bCs/>
                <w:color w:val="000000"/>
                <w:w w:val="101"/>
              </w:rPr>
            </w:pPr>
            <w:r w:rsidRPr="00932CF0">
              <w:rPr>
                <w:color w:val="000000"/>
              </w:rPr>
              <w:t>Pasitraukimo datos;</w:t>
            </w:r>
          </w:p>
          <w:p w14:paraId="25BE54CC" w14:textId="5E3A4FED" w:rsidR="00165D11" w:rsidRPr="00932CF0" w:rsidRDefault="00165D11" w:rsidP="003C34AC">
            <w:pPr>
              <w:numPr>
                <w:ilvl w:val="0"/>
                <w:numId w:val="17"/>
              </w:numPr>
              <w:shd w:val="clear" w:color="auto" w:fill="FFFFFF"/>
              <w:tabs>
                <w:tab w:val="left" w:pos="1649"/>
              </w:tabs>
              <w:spacing w:after="120" w:line="23" w:lineRule="atLeast"/>
              <w:ind w:hanging="458"/>
              <w:jc w:val="both"/>
              <w:rPr>
                <w:rFonts w:eastAsia="Times New Roman"/>
                <w:bCs/>
                <w:color w:val="000000"/>
                <w:w w:val="101"/>
              </w:rPr>
            </w:pPr>
            <w:r w:rsidRPr="00932CF0">
              <w:rPr>
                <w:color w:val="000000"/>
              </w:rPr>
              <w:t xml:space="preserve">Bet kokio perleidimo, nurodyto šio Susitarimo </w:t>
            </w:r>
            <w:r w:rsidRPr="00932CF0">
              <w:fldChar w:fldCharType="begin"/>
            </w:r>
            <w:r w:rsidRPr="00932CF0">
              <w:instrText xml:space="preserve"> REF _Ref290302779 \r \h  \* MERGEFORMAT </w:instrText>
            </w:r>
            <w:r w:rsidRPr="00932CF0">
              <w:fldChar w:fldCharType="separate"/>
            </w:r>
            <w:r w:rsidR="00B87438" w:rsidRPr="00B87438">
              <w:rPr>
                <w:color w:val="000000"/>
              </w:rPr>
              <w:t>8</w:t>
            </w:r>
            <w:r w:rsidRPr="00932CF0">
              <w:fldChar w:fldCharType="end"/>
            </w:r>
            <w:r w:rsidRPr="00932CF0">
              <w:rPr>
                <w:color w:val="000000"/>
              </w:rPr>
              <w:t> punkte, datos;</w:t>
            </w:r>
          </w:p>
          <w:p w14:paraId="11C7E1B7" w14:textId="23DF2B06" w:rsidR="00165D11" w:rsidRPr="00932CF0" w:rsidRDefault="00165D11" w:rsidP="003C34AC">
            <w:pPr>
              <w:numPr>
                <w:ilvl w:val="0"/>
                <w:numId w:val="17"/>
              </w:numPr>
              <w:shd w:val="clear" w:color="auto" w:fill="FFFFFF"/>
              <w:tabs>
                <w:tab w:val="left" w:pos="1649"/>
              </w:tabs>
              <w:spacing w:after="120" w:line="23" w:lineRule="atLeast"/>
              <w:ind w:hanging="458"/>
              <w:jc w:val="both"/>
              <w:rPr>
                <w:color w:val="000000"/>
              </w:rPr>
            </w:pPr>
            <w:r w:rsidRPr="00932CF0">
              <w:rPr>
                <w:color w:val="000000"/>
              </w:rPr>
              <w:t xml:space="preserve">Sutarties nutraukimo dėl pažeidimo, remiantis šio Susitarimo </w:t>
            </w:r>
            <w:r w:rsidRPr="00932CF0">
              <w:fldChar w:fldCharType="begin"/>
            </w:r>
            <w:r w:rsidRPr="00932CF0">
              <w:instrText xml:space="preserve"> REF _Ref290302824 \r \h  \* MERGEFORMAT </w:instrText>
            </w:r>
            <w:r w:rsidRPr="00932CF0">
              <w:fldChar w:fldCharType="separate"/>
            </w:r>
            <w:r w:rsidR="00B87438" w:rsidRPr="00B87438">
              <w:rPr>
                <w:color w:val="000000"/>
              </w:rPr>
              <w:t>5</w:t>
            </w:r>
            <w:r w:rsidRPr="00932CF0">
              <w:fldChar w:fldCharType="end"/>
            </w:r>
            <w:r w:rsidRPr="00932CF0">
              <w:rPr>
                <w:color w:val="000000"/>
              </w:rPr>
              <w:t> punktu, datos; ir</w:t>
            </w:r>
          </w:p>
          <w:p w14:paraId="3C2AE786" w14:textId="77777777" w:rsidR="00165D11" w:rsidRPr="00932CF0" w:rsidRDefault="00165D11" w:rsidP="003C34AC">
            <w:pPr>
              <w:numPr>
                <w:ilvl w:val="0"/>
                <w:numId w:val="17"/>
              </w:numPr>
              <w:shd w:val="clear" w:color="auto" w:fill="FFFFFF"/>
              <w:tabs>
                <w:tab w:val="left" w:pos="1649"/>
              </w:tabs>
              <w:spacing w:after="120" w:line="23" w:lineRule="atLeast"/>
              <w:ind w:hanging="458"/>
              <w:jc w:val="both"/>
              <w:rPr>
                <w:color w:val="000000"/>
              </w:rPr>
            </w:pPr>
            <w:r w:rsidRPr="00932CF0">
              <w:rPr>
                <w:color w:val="000000"/>
              </w:rPr>
              <w:t>Sutarties galiojimo pabaigos;</w:t>
            </w:r>
          </w:p>
        </w:tc>
      </w:tr>
      <w:tr w:rsidR="00165D11" w:rsidRPr="00932CF0" w14:paraId="35EFE4BF" w14:textId="77777777" w:rsidTr="00165D11">
        <w:tc>
          <w:tcPr>
            <w:tcW w:w="2148" w:type="dxa"/>
            <w:tcMar>
              <w:top w:w="113" w:type="dxa"/>
              <w:bottom w:w="113" w:type="dxa"/>
            </w:tcMar>
          </w:tcPr>
          <w:p w14:paraId="19303CD3" w14:textId="77777777" w:rsidR="00165D11" w:rsidRPr="00932CF0" w:rsidRDefault="00165D11" w:rsidP="00165D11">
            <w:pPr>
              <w:spacing w:after="120" w:line="23" w:lineRule="atLeast"/>
              <w:ind w:left="284"/>
              <w:rPr>
                <w:b/>
                <w:color w:val="632423"/>
              </w:rPr>
            </w:pPr>
            <w:r w:rsidRPr="00932CF0">
              <w:rPr>
                <w:b/>
                <w:color w:val="632423"/>
              </w:rPr>
              <w:t>Likvidi rinka</w:t>
            </w:r>
          </w:p>
        </w:tc>
        <w:tc>
          <w:tcPr>
            <w:tcW w:w="7138" w:type="dxa"/>
            <w:tcMar>
              <w:top w:w="113" w:type="dxa"/>
              <w:bottom w:w="113" w:type="dxa"/>
            </w:tcMar>
          </w:tcPr>
          <w:p w14:paraId="6A9A20F9" w14:textId="77777777" w:rsidR="00165D11" w:rsidRPr="00932CF0" w:rsidRDefault="00165D11" w:rsidP="00165D11">
            <w:pPr>
              <w:spacing w:after="120" w:line="23" w:lineRule="atLeast"/>
              <w:ind w:left="262"/>
              <w:jc w:val="both"/>
              <w:rPr>
                <w:rFonts w:eastAsia="Times New Roman"/>
                <w:bCs/>
                <w:color w:val="000000"/>
                <w:w w:val="101"/>
              </w:rPr>
            </w:pPr>
            <w:r w:rsidRPr="00932CF0">
              <w:rPr>
                <w:color w:val="000000"/>
              </w:rPr>
              <w:t>reiškia, kad rinkoje yra tinkamos norinčios dalyvauti ir atlikti Sutartyje nurodytus darbus ir /ar teikti paslaugas šalys (mažiausiai dvi šalys, iš kurių kiekviena gali būti paskirta Tinkamu substitutu);</w:t>
            </w:r>
          </w:p>
        </w:tc>
      </w:tr>
      <w:tr w:rsidR="00165D11" w:rsidRPr="00932CF0" w14:paraId="12C626AA" w14:textId="77777777" w:rsidTr="00165D11">
        <w:tc>
          <w:tcPr>
            <w:tcW w:w="2148" w:type="dxa"/>
            <w:tcMar>
              <w:top w:w="113" w:type="dxa"/>
              <w:bottom w:w="113" w:type="dxa"/>
            </w:tcMar>
          </w:tcPr>
          <w:p w14:paraId="4F2749A1" w14:textId="77777777" w:rsidR="00165D11" w:rsidRPr="00932CF0" w:rsidRDefault="00165D11" w:rsidP="00165D11">
            <w:pPr>
              <w:spacing w:after="120" w:line="23" w:lineRule="atLeast"/>
              <w:ind w:left="284"/>
              <w:rPr>
                <w:b/>
                <w:color w:val="632423"/>
              </w:rPr>
            </w:pPr>
            <w:r w:rsidRPr="00932CF0">
              <w:rPr>
                <w:b/>
                <w:color w:val="632423"/>
              </w:rPr>
              <w:t>Finansavimo sutartis</w:t>
            </w:r>
          </w:p>
        </w:tc>
        <w:tc>
          <w:tcPr>
            <w:tcW w:w="7138" w:type="dxa"/>
            <w:tcMar>
              <w:top w:w="113" w:type="dxa"/>
              <w:bottom w:w="113" w:type="dxa"/>
            </w:tcMar>
          </w:tcPr>
          <w:p w14:paraId="314081F3" w14:textId="6D945481" w:rsidR="00165D11" w:rsidRPr="00932CF0" w:rsidRDefault="00165D11" w:rsidP="008363CD">
            <w:pPr>
              <w:spacing w:after="120" w:line="23" w:lineRule="atLeast"/>
              <w:ind w:left="262"/>
              <w:jc w:val="both"/>
              <w:rPr>
                <w:rFonts w:eastAsia="Times New Roman"/>
                <w:bCs/>
                <w:color w:val="000000"/>
                <w:w w:val="101"/>
              </w:rPr>
            </w:pPr>
            <w:r w:rsidRPr="00932CF0">
              <w:rPr>
                <w:color w:val="000000"/>
              </w:rPr>
              <w:t xml:space="preserve">reiškia </w:t>
            </w:r>
            <w:r w:rsidRPr="00932CF0">
              <w:rPr>
                <w:color w:val="FF0000"/>
              </w:rPr>
              <w:t>[</w:t>
            </w:r>
            <w:r w:rsidRPr="00932CF0">
              <w:rPr>
                <w:i/>
                <w:color w:val="FF0000"/>
              </w:rPr>
              <w:t>nurodyti</w:t>
            </w:r>
            <w:r w:rsidRPr="00932CF0">
              <w:rPr>
                <w:color w:val="FF0000"/>
              </w:rPr>
              <w:t xml:space="preserve"> </w:t>
            </w:r>
            <w:r w:rsidRPr="00932CF0">
              <w:rPr>
                <w:i/>
                <w:color w:val="FF0000"/>
              </w:rPr>
              <w:t>finansavimo sutarties pavadinimą</w:t>
            </w:r>
            <w:r w:rsidRPr="00932CF0">
              <w:rPr>
                <w:color w:val="FF0000"/>
              </w:rPr>
              <w:t>] Projekto finansavimo</w:t>
            </w:r>
            <w:r w:rsidRPr="00932CF0">
              <w:rPr>
                <w:color w:val="000000"/>
              </w:rPr>
              <w:t xml:space="preserve"> sutartį, sudarytą </w:t>
            </w:r>
            <w:r w:rsidRPr="00932CF0">
              <w:rPr>
                <w:color w:val="FF0000"/>
              </w:rPr>
              <w:t>[</w:t>
            </w:r>
            <w:r w:rsidRPr="00932CF0">
              <w:rPr>
                <w:i/>
                <w:color w:val="FF0000"/>
              </w:rPr>
              <w:t>data</w:t>
            </w:r>
            <w:r w:rsidRPr="00932CF0">
              <w:rPr>
                <w:color w:val="FF0000"/>
              </w:rPr>
              <w:t xml:space="preserve">] </w:t>
            </w:r>
            <w:r w:rsidRPr="00932CF0">
              <w:rPr>
                <w:color w:val="000000"/>
              </w:rPr>
              <w:t>tarp Privataus subjekto</w:t>
            </w:r>
            <w:r w:rsidR="008363CD" w:rsidRPr="00932CF0">
              <w:rPr>
                <w:color w:val="000000"/>
              </w:rPr>
              <w:t xml:space="preserve"> </w:t>
            </w:r>
            <w:proofErr w:type="spellStart"/>
            <w:r w:rsidR="008363CD" w:rsidRPr="00932CF0">
              <w:rPr>
                <w:color w:val="000000"/>
              </w:rPr>
              <w:t>ir</w:t>
            </w:r>
            <w:r w:rsidRPr="00932CF0">
              <w:rPr>
                <w:color w:val="000000"/>
              </w:rPr>
              <w:t>Finansuotojo</w:t>
            </w:r>
            <w:proofErr w:type="spellEnd"/>
            <w:r w:rsidR="008363CD" w:rsidRPr="00932CF0">
              <w:rPr>
                <w:color w:val="000000"/>
              </w:rPr>
              <w:t>, kuria visa apimtimi ar iš dalies išsprendžiamas Objekto ar jo dalies sukūrimo finansavimo klausimai bei Privataus subjekto ir Finansuotojo tarpusavio santykiai, atsirandantys dėl Reikalavimo teisių perleidimo, tiek kiek jie nėra išspręsti šiuo Susitarimu</w:t>
            </w:r>
            <w:r w:rsidRPr="00932CF0">
              <w:rPr>
                <w:color w:val="000000"/>
              </w:rPr>
              <w:t xml:space="preserve"> </w:t>
            </w:r>
          </w:p>
        </w:tc>
      </w:tr>
      <w:tr w:rsidR="00165D11" w:rsidRPr="00932CF0" w14:paraId="25B48031" w14:textId="77777777" w:rsidTr="00165D11">
        <w:tc>
          <w:tcPr>
            <w:tcW w:w="2148" w:type="dxa"/>
            <w:tcMar>
              <w:top w:w="113" w:type="dxa"/>
              <w:bottom w:w="113" w:type="dxa"/>
            </w:tcMar>
          </w:tcPr>
          <w:p w14:paraId="56C60400" w14:textId="77777777" w:rsidR="00165D11" w:rsidRPr="00932CF0" w:rsidRDefault="00165D11" w:rsidP="00165D11">
            <w:pPr>
              <w:spacing w:after="120" w:line="23" w:lineRule="atLeast"/>
              <w:ind w:left="284"/>
              <w:rPr>
                <w:b/>
                <w:color w:val="632423"/>
              </w:rPr>
            </w:pPr>
            <w:r w:rsidRPr="00932CF0">
              <w:rPr>
                <w:b/>
                <w:color w:val="632423"/>
              </w:rPr>
              <w:t>Pasitraukimo data</w:t>
            </w:r>
          </w:p>
        </w:tc>
        <w:tc>
          <w:tcPr>
            <w:tcW w:w="7138" w:type="dxa"/>
            <w:tcMar>
              <w:top w:w="113" w:type="dxa"/>
              <w:bottom w:w="113" w:type="dxa"/>
            </w:tcMar>
          </w:tcPr>
          <w:p w14:paraId="05944F57" w14:textId="789E75DA" w:rsidR="00165D11" w:rsidRPr="00932CF0" w:rsidRDefault="00165D11" w:rsidP="00165D11">
            <w:pPr>
              <w:spacing w:after="120" w:line="23" w:lineRule="atLeast"/>
              <w:ind w:left="262"/>
              <w:jc w:val="both"/>
              <w:rPr>
                <w:rFonts w:eastAsia="Times New Roman"/>
                <w:bCs/>
                <w:color w:val="000000"/>
                <w:w w:val="101"/>
              </w:rPr>
            </w:pPr>
            <w:r w:rsidRPr="00932CF0">
              <w:t xml:space="preserve">reiškia datą sueinančią po 30 (trisdešimt) dienų po įteikto pranešimo pagal šio Susitarimo </w:t>
            </w:r>
            <w:r w:rsidRPr="00932CF0">
              <w:fldChar w:fldCharType="begin"/>
            </w:r>
            <w:r w:rsidRPr="00932CF0">
              <w:instrText xml:space="preserve"> REF _Ref290302893 \r \h  \* MERGEFORMAT </w:instrText>
            </w:r>
            <w:r w:rsidRPr="00932CF0">
              <w:fldChar w:fldCharType="separate"/>
            </w:r>
            <w:r w:rsidR="00B87438">
              <w:t>6</w:t>
            </w:r>
            <w:r w:rsidRPr="00932CF0">
              <w:fldChar w:fldCharType="end"/>
            </w:r>
            <w:r w:rsidRPr="00932CF0">
              <w:t> punktą („Pasitraukimas“);</w:t>
            </w:r>
          </w:p>
        </w:tc>
      </w:tr>
      <w:tr w:rsidR="00165D11" w:rsidRPr="00932CF0" w14:paraId="2CAA2F9B" w14:textId="77777777" w:rsidTr="00165D11">
        <w:tc>
          <w:tcPr>
            <w:tcW w:w="2148" w:type="dxa"/>
            <w:tcMar>
              <w:top w:w="113" w:type="dxa"/>
              <w:bottom w:w="113" w:type="dxa"/>
            </w:tcMar>
          </w:tcPr>
          <w:p w14:paraId="18A6AB80" w14:textId="77777777" w:rsidR="00165D11" w:rsidRPr="00932CF0" w:rsidRDefault="00165D11" w:rsidP="00165D11">
            <w:pPr>
              <w:spacing w:after="120" w:line="23" w:lineRule="atLeast"/>
              <w:ind w:left="284"/>
              <w:rPr>
                <w:b/>
                <w:color w:val="632423"/>
              </w:rPr>
            </w:pPr>
            <w:r w:rsidRPr="00932CF0">
              <w:rPr>
                <w:b/>
                <w:color w:val="632423"/>
              </w:rPr>
              <w:lastRenderedPageBreak/>
              <w:t xml:space="preserve">Pranešimas apie sutarties nutraukimą </w:t>
            </w:r>
          </w:p>
        </w:tc>
        <w:tc>
          <w:tcPr>
            <w:tcW w:w="7138" w:type="dxa"/>
            <w:tcMar>
              <w:top w:w="113" w:type="dxa"/>
              <w:bottom w:w="113" w:type="dxa"/>
            </w:tcMar>
          </w:tcPr>
          <w:p w14:paraId="4D0DFCDB" w14:textId="3C2B2A76" w:rsidR="00165D11" w:rsidRPr="00932CF0" w:rsidRDefault="00165D11" w:rsidP="00165D11">
            <w:pPr>
              <w:spacing w:after="120" w:line="23" w:lineRule="atLeast"/>
              <w:ind w:left="262"/>
              <w:jc w:val="both"/>
            </w:pPr>
            <w:r w:rsidRPr="00932CF0">
              <w:t xml:space="preserve">reiškia Viešojo subjekto pranešimą Finansuotojui pagal šio Susitarimo </w:t>
            </w:r>
            <w:r w:rsidRPr="00932CF0">
              <w:fldChar w:fldCharType="begin"/>
            </w:r>
            <w:r w:rsidRPr="00932CF0">
              <w:instrText xml:space="preserve"> REF _Ref290303005 \r \h  \* MERGEFORMAT </w:instrText>
            </w:r>
            <w:r w:rsidRPr="00932CF0">
              <w:fldChar w:fldCharType="separate"/>
            </w:r>
            <w:r w:rsidR="00B87438">
              <w:t>3.1</w:t>
            </w:r>
            <w:r w:rsidRPr="00932CF0">
              <w:fldChar w:fldCharType="end"/>
            </w:r>
            <w:r w:rsidRPr="00932CF0">
              <w:t> punktą;</w:t>
            </w:r>
          </w:p>
        </w:tc>
      </w:tr>
      <w:tr w:rsidR="00165D11" w:rsidRPr="00932CF0" w14:paraId="4AD96B81" w14:textId="77777777" w:rsidTr="00165D11">
        <w:tc>
          <w:tcPr>
            <w:tcW w:w="2148" w:type="dxa"/>
            <w:tcMar>
              <w:top w:w="113" w:type="dxa"/>
              <w:bottom w:w="113" w:type="dxa"/>
            </w:tcMar>
          </w:tcPr>
          <w:p w14:paraId="17F1232E" w14:textId="77777777" w:rsidR="00165D11" w:rsidRPr="00932CF0" w:rsidRDefault="00165D11" w:rsidP="00165D11">
            <w:pPr>
              <w:spacing w:after="120" w:line="23" w:lineRule="atLeast"/>
              <w:ind w:left="284"/>
              <w:rPr>
                <w:b/>
                <w:color w:val="632423"/>
              </w:rPr>
            </w:pPr>
            <w:r w:rsidRPr="00932CF0">
              <w:rPr>
                <w:b/>
                <w:color w:val="632423"/>
              </w:rPr>
              <w:t>Privataus subjekto įsipareigojimų nevykdymas</w:t>
            </w:r>
          </w:p>
        </w:tc>
        <w:tc>
          <w:tcPr>
            <w:tcW w:w="7138" w:type="dxa"/>
            <w:tcMar>
              <w:top w:w="113" w:type="dxa"/>
              <w:bottom w:w="113" w:type="dxa"/>
            </w:tcMar>
          </w:tcPr>
          <w:p w14:paraId="18DF5555" w14:textId="77777777" w:rsidR="00165D11" w:rsidRPr="00932CF0" w:rsidRDefault="00165D11" w:rsidP="00D73BB3">
            <w:pPr>
              <w:spacing w:after="120" w:line="23" w:lineRule="atLeast"/>
              <w:ind w:left="262"/>
              <w:jc w:val="both"/>
            </w:pPr>
            <w:r w:rsidRPr="00932CF0">
              <w:t>reiškia Privataus subjekto įsipareigojimų pagal Sutartį nevykdymas ar netinkamas vykdymas, laikomas esminiu Sutarties pažeidimu</w:t>
            </w:r>
            <w:r w:rsidR="00D73BB3" w:rsidRPr="00932CF0">
              <w:t>;</w:t>
            </w:r>
          </w:p>
        </w:tc>
      </w:tr>
      <w:tr w:rsidR="00165D11" w:rsidRPr="00932CF0" w14:paraId="65054124" w14:textId="77777777" w:rsidTr="00165D11">
        <w:tc>
          <w:tcPr>
            <w:tcW w:w="2148" w:type="dxa"/>
            <w:tcMar>
              <w:top w:w="113" w:type="dxa"/>
              <w:bottom w:w="113" w:type="dxa"/>
            </w:tcMar>
          </w:tcPr>
          <w:p w14:paraId="11FE1499" w14:textId="77777777" w:rsidR="00165D11" w:rsidRPr="00932CF0" w:rsidRDefault="00165D11" w:rsidP="00165D11">
            <w:pPr>
              <w:spacing w:after="120" w:line="23" w:lineRule="atLeast"/>
              <w:ind w:left="284"/>
              <w:rPr>
                <w:b/>
                <w:color w:val="632423"/>
              </w:rPr>
            </w:pPr>
            <w:r w:rsidRPr="00932CF0">
              <w:rPr>
                <w:b/>
                <w:color w:val="632423"/>
              </w:rPr>
              <w:t xml:space="preserve">Reikalavimo teisių perleidimas </w:t>
            </w:r>
          </w:p>
        </w:tc>
        <w:tc>
          <w:tcPr>
            <w:tcW w:w="7138" w:type="dxa"/>
            <w:tcMar>
              <w:top w:w="113" w:type="dxa"/>
              <w:bottom w:w="113" w:type="dxa"/>
            </w:tcMar>
          </w:tcPr>
          <w:p w14:paraId="5B68F82A" w14:textId="77777777" w:rsidR="00165D11" w:rsidRPr="00932CF0" w:rsidRDefault="00165D11" w:rsidP="00D73BB3">
            <w:pPr>
              <w:spacing w:after="120" w:line="23" w:lineRule="atLeast"/>
              <w:ind w:left="262"/>
              <w:jc w:val="both"/>
            </w:pPr>
            <w:r w:rsidRPr="00932CF0">
              <w:t>reiškia Privataus subjekto prievolių užtikrinimo būdą, kai Privatus subjektas nuo šio Susitarimo pasirašymo perleidžia Finansuotojui arba Tinkamam substitutui reikalavimo teises į visus Valdžios subjekto esamus ar ateities mokėjimus be atskiro Valdžios subjekto sutikimo, išskyrus Lietuvos Respublikos teisės aktuose ar Sutartyje nustatytas išimtis</w:t>
            </w:r>
            <w:r w:rsidR="00D73BB3" w:rsidRPr="00932CF0">
              <w:t>;</w:t>
            </w:r>
          </w:p>
        </w:tc>
      </w:tr>
      <w:tr w:rsidR="00165D11" w:rsidRPr="00932CF0" w14:paraId="20B6E00A" w14:textId="77777777" w:rsidTr="00165D11">
        <w:tc>
          <w:tcPr>
            <w:tcW w:w="2148" w:type="dxa"/>
            <w:tcMar>
              <w:top w:w="113" w:type="dxa"/>
              <w:bottom w:w="113" w:type="dxa"/>
            </w:tcMar>
          </w:tcPr>
          <w:p w14:paraId="15A0F2C6" w14:textId="77777777" w:rsidR="00165D11" w:rsidRPr="00932CF0" w:rsidRDefault="00165D11" w:rsidP="00165D11">
            <w:pPr>
              <w:spacing w:after="120" w:line="23" w:lineRule="atLeast"/>
              <w:ind w:left="284"/>
              <w:rPr>
                <w:rFonts w:eastAsia="Times New Roman"/>
                <w:b/>
                <w:bCs/>
                <w:w w:val="101"/>
              </w:rPr>
            </w:pPr>
            <w:r w:rsidRPr="00932CF0">
              <w:rPr>
                <w:b/>
                <w:color w:val="632423"/>
              </w:rPr>
              <w:t>Sutartis</w:t>
            </w:r>
          </w:p>
        </w:tc>
        <w:tc>
          <w:tcPr>
            <w:tcW w:w="7138" w:type="dxa"/>
            <w:tcMar>
              <w:top w:w="113" w:type="dxa"/>
              <w:bottom w:w="113" w:type="dxa"/>
            </w:tcMar>
          </w:tcPr>
          <w:p w14:paraId="5A8E5099" w14:textId="77777777" w:rsidR="00165D11" w:rsidRPr="00932CF0" w:rsidRDefault="00165D11" w:rsidP="00165D11">
            <w:pPr>
              <w:spacing w:after="120" w:line="23" w:lineRule="atLeast"/>
              <w:ind w:left="262"/>
              <w:jc w:val="both"/>
              <w:rPr>
                <w:rFonts w:eastAsia="Times New Roman"/>
                <w:bCs/>
                <w:w w:val="101"/>
              </w:rPr>
            </w:pPr>
            <w:r w:rsidRPr="00932CF0">
              <w:t>reiškia Viešojo subjekto ir Privataus subjekto sudarytą partnerystės sutartį dėl Projekto</w:t>
            </w:r>
            <w:r w:rsidR="00D73BB3" w:rsidRPr="00932CF0">
              <w:t>;</w:t>
            </w:r>
            <w:r w:rsidRPr="00932CF0">
              <w:rPr>
                <w:i/>
                <w:iCs/>
              </w:rPr>
              <w:t xml:space="preserve"> </w:t>
            </w:r>
          </w:p>
        </w:tc>
      </w:tr>
      <w:tr w:rsidR="002F4B38" w:rsidRPr="00932CF0" w14:paraId="6B57D806" w14:textId="77777777" w:rsidTr="00165D11">
        <w:tc>
          <w:tcPr>
            <w:tcW w:w="2148" w:type="dxa"/>
            <w:tcMar>
              <w:top w:w="113" w:type="dxa"/>
              <w:bottom w:w="113" w:type="dxa"/>
            </w:tcMar>
          </w:tcPr>
          <w:p w14:paraId="22BDAD09" w14:textId="77777777" w:rsidR="002F4B38" w:rsidRPr="00932CF0" w:rsidRDefault="008363CD" w:rsidP="00165D11">
            <w:pPr>
              <w:spacing w:after="120" w:line="23" w:lineRule="atLeast"/>
              <w:ind w:left="284"/>
              <w:rPr>
                <w:b/>
                <w:color w:val="632423"/>
              </w:rPr>
            </w:pPr>
            <w:r w:rsidRPr="00932CF0">
              <w:rPr>
                <w:b/>
                <w:color w:val="632423"/>
              </w:rPr>
              <w:t>Tiesioginiai mokėjimai</w:t>
            </w:r>
          </w:p>
        </w:tc>
        <w:tc>
          <w:tcPr>
            <w:tcW w:w="7138" w:type="dxa"/>
            <w:tcMar>
              <w:top w:w="113" w:type="dxa"/>
              <w:bottom w:w="113" w:type="dxa"/>
            </w:tcMar>
          </w:tcPr>
          <w:p w14:paraId="61A3FE18" w14:textId="77777777" w:rsidR="002F4B38" w:rsidRPr="00932CF0" w:rsidRDefault="008363CD" w:rsidP="00165D11">
            <w:pPr>
              <w:spacing w:after="120" w:line="23" w:lineRule="atLeast"/>
              <w:ind w:left="262"/>
              <w:jc w:val="both"/>
            </w:pPr>
            <w:r w:rsidRPr="00932CF0">
              <w:rPr>
                <w:iCs/>
              </w:rPr>
              <w:t>reiškia Reikalavimo teisių perleidimo pagrindu atsiradusius Valdžios subjekto mokėjimus Finansuotojui, kurie mokami Sutartyje nustatyta tvarka ir sąlygomis;</w:t>
            </w:r>
          </w:p>
        </w:tc>
      </w:tr>
      <w:tr w:rsidR="00165D11" w:rsidRPr="00932CF0" w14:paraId="37AB3A81" w14:textId="77777777" w:rsidTr="00165D11">
        <w:tc>
          <w:tcPr>
            <w:tcW w:w="2148" w:type="dxa"/>
            <w:tcMar>
              <w:top w:w="113" w:type="dxa"/>
              <w:bottom w:w="113" w:type="dxa"/>
            </w:tcMar>
          </w:tcPr>
          <w:p w14:paraId="2407614E" w14:textId="77777777" w:rsidR="00165D11" w:rsidRPr="00932CF0" w:rsidRDefault="00165D11" w:rsidP="00165D11">
            <w:pPr>
              <w:spacing w:after="120" w:line="23" w:lineRule="atLeast"/>
              <w:ind w:left="284"/>
              <w:rPr>
                <w:b/>
                <w:color w:val="632423"/>
              </w:rPr>
            </w:pPr>
            <w:r w:rsidRPr="00932CF0">
              <w:rPr>
                <w:b/>
                <w:color w:val="632423"/>
              </w:rPr>
              <w:t xml:space="preserve">Tinkamas substitutas </w:t>
            </w:r>
          </w:p>
        </w:tc>
        <w:tc>
          <w:tcPr>
            <w:tcW w:w="7138" w:type="dxa"/>
            <w:tcMar>
              <w:top w:w="113" w:type="dxa"/>
              <w:bottom w:w="113" w:type="dxa"/>
            </w:tcMar>
          </w:tcPr>
          <w:p w14:paraId="4A2CC261" w14:textId="77777777" w:rsidR="00165D11" w:rsidRPr="00932CF0" w:rsidRDefault="00165D11" w:rsidP="00165D11">
            <w:pPr>
              <w:spacing w:after="120" w:line="23" w:lineRule="atLeast"/>
              <w:ind w:left="262"/>
              <w:jc w:val="both"/>
              <w:rPr>
                <w:rFonts w:eastAsia="Times New Roman"/>
                <w:bCs/>
                <w:color w:val="000000"/>
                <w:w w:val="101"/>
              </w:rPr>
            </w:pPr>
            <w:r w:rsidRPr="00932CF0">
              <w:rPr>
                <w:color w:val="000000"/>
              </w:rPr>
              <w:t>reiškia asmenį, patvirtintą Viešojo subjekto (toks patvirtinimas negali būti nepagrįstai atmetamas ar atidėliojamas)</w:t>
            </w:r>
            <w:r w:rsidR="00D73BB3" w:rsidRPr="00932CF0">
              <w:rPr>
                <w:color w:val="000000"/>
              </w:rPr>
              <w:t>,</w:t>
            </w:r>
            <w:r w:rsidRPr="00932CF0">
              <w:rPr>
                <w:color w:val="000000"/>
              </w:rPr>
              <w:t xml:space="preserve"> kuris:</w:t>
            </w:r>
          </w:p>
          <w:p w14:paraId="3229E34C" w14:textId="77777777" w:rsidR="00165D11" w:rsidRPr="00932CF0" w:rsidRDefault="00165D11" w:rsidP="003C34AC">
            <w:pPr>
              <w:numPr>
                <w:ilvl w:val="0"/>
                <w:numId w:val="18"/>
              </w:numPr>
              <w:spacing w:after="120" w:line="23" w:lineRule="atLeast"/>
              <w:ind w:left="687" w:hanging="425"/>
              <w:jc w:val="both"/>
              <w:rPr>
                <w:rFonts w:eastAsia="Times New Roman"/>
                <w:bCs/>
                <w:color w:val="000000"/>
                <w:w w:val="101"/>
              </w:rPr>
            </w:pPr>
            <w:r w:rsidRPr="00932CF0">
              <w:rPr>
                <w:color w:val="000000"/>
              </w:rPr>
              <w:t xml:space="preserve"> turi teisinį veiksnumą, kompetenciją ir įgaliojimus tapti Sutarties šalimi ir vykdyti Privataus subjekto įsipareigojimus pagal Sutartį; ir</w:t>
            </w:r>
          </w:p>
          <w:p w14:paraId="0C01AF35" w14:textId="77777777" w:rsidR="00165D11" w:rsidRPr="00932CF0" w:rsidRDefault="00165D11" w:rsidP="003C34AC">
            <w:pPr>
              <w:numPr>
                <w:ilvl w:val="0"/>
                <w:numId w:val="18"/>
              </w:numPr>
              <w:spacing w:after="120" w:line="23" w:lineRule="atLeast"/>
              <w:ind w:left="687" w:hanging="425"/>
              <w:jc w:val="both"/>
              <w:rPr>
                <w:rFonts w:eastAsia="Times New Roman"/>
                <w:bCs/>
                <w:color w:val="000000"/>
                <w:w w:val="101"/>
              </w:rPr>
            </w:pPr>
            <w:r w:rsidRPr="00932CF0">
              <w:rPr>
                <w:color w:val="000000"/>
              </w:rPr>
              <w:t>yra įdarbinęs tinkamą kvalifikaciją, patirtį ir techninę kompetenciją turinčius asmenis, galinčius naudotis išteklių šaltiniais (įskaitant finansinius išteklius ir subrangos sutartis) ir kurie yra visiškai kompetentingi įvykdyti Privataus subjekto įsipareigojimus pagal Sutartį.</w:t>
            </w:r>
          </w:p>
        </w:tc>
      </w:tr>
    </w:tbl>
    <w:p w14:paraId="3EF02DD2" w14:textId="2F9C0A7D" w:rsidR="00165D11" w:rsidRPr="00932CF0" w:rsidRDefault="00932CF0"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Jeigu sąvokos vartojimo kontekstas nenurodo kitaip, Susitarime:</w:t>
      </w:r>
    </w:p>
    <w:p w14:paraId="1F1AABA8" w14:textId="77777777" w:rsidR="00165D11" w:rsidRPr="00932CF0" w:rsidRDefault="00165D11" w:rsidP="003C34AC">
      <w:pPr>
        <w:numPr>
          <w:ilvl w:val="2"/>
          <w:numId w:val="20"/>
        </w:numPr>
        <w:suppressAutoHyphens/>
        <w:spacing w:after="120" w:line="276" w:lineRule="auto"/>
        <w:ind w:left="1440"/>
        <w:jc w:val="both"/>
        <w:rPr>
          <w:rFonts w:eastAsia="Times New Roman"/>
          <w:spacing w:val="-3"/>
        </w:rPr>
      </w:pPr>
      <w:r w:rsidRPr="00932CF0">
        <w:rPr>
          <w:rFonts w:eastAsia="Times New Roman"/>
          <w:spacing w:val="-3"/>
        </w:rPr>
        <w:t>vyriškąja gimine vartojami žodžiai apima ir žodžius, vartojamus moteriškąją gimine ir atvirkščiai;</w:t>
      </w:r>
    </w:p>
    <w:p w14:paraId="5D3801C1" w14:textId="77777777" w:rsidR="00165D11" w:rsidRPr="00932CF0" w:rsidRDefault="00165D11" w:rsidP="003C34AC">
      <w:pPr>
        <w:numPr>
          <w:ilvl w:val="2"/>
          <w:numId w:val="20"/>
        </w:numPr>
        <w:suppressAutoHyphens/>
        <w:spacing w:after="120" w:line="276" w:lineRule="auto"/>
        <w:ind w:left="1440"/>
        <w:jc w:val="both"/>
        <w:rPr>
          <w:rFonts w:eastAsia="Times New Roman"/>
          <w:spacing w:val="-3"/>
        </w:rPr>
      </w:pPr>
      <w:r w:rsidRPr="00932CF0">
        <w:rPr>
          <w:rFonts w:eastAsia="Times New Roman"/>
          <w:spacing w:val="-3"/>
        </w:rPr>
        <w:t>vienaskaitos forma vartojami žodžiai apima žodžius, vartojamus daugiskaitos forma ir atvirkščiai;</w:t>
      </w:r>
    </w:p>
    <w:p w14:paraId="48A82C05" w14:textId="77777777" w:rsidR="00165D11" w:rsidRPr="00932CF0" w:rsidRDefault="00165D11" w:rsidP="003C34AC">
      <w:pPr>
        <w:numPr>
          <w:ilvl w:val="2"/>
          <w:numId w:val="20"/>
        </w:numPr>
        <w:suppressAutoHyphens/>
        <w:spacing w:after="120" w:line="276" w:lineRule="auto"/>
        <w:ind w:left="1440"/>
        <w:jc w:val="both"/>
        <w:rPr>
          <w:rFonts w:eastAsia="Times New Roman"/>
          <w:spacing w:val="-3"/>
        </w:rPr>
      </w:pPr>
      <w:r w:rsidRPr="00932CF0">
        <w:rPr>
          <w:rFonts w:eastAsia="Times New Roman"/>
          <w:spacing w:val="-3"/>
        </w:rPr>
        <w:t>nuorodos į skyrius, punktus, lenteles ar priedus reiškia nuorodas į Susitarimo skyrius, punktus, lenteles ar priedus, nebent aiškiai nurodoma kitaip;</w:t>
      </w:r>
    </w:p>
    <w:p w14:paraId="76AD8CA9" w14:textId="77777777" w:rsidR="00165D11" w:rsidRPr="00932CF0" w:rsidRDefault="00165D11" w:rsidP="003C34AC">
      <w:pPr>
        <w:numPr>
          <w:ilvl w:val="2"/>
          <w:numId w:val="20"/>
        </w:numPr>
        <w:suppressAutoHyphens/>
        <w:spacing w:after="120" w:line="276" w:lineRule="auto"/>
        <w:ind w:left="1440"/>
        <w:jc w:val="both"/>
        <w:rPr>
          <w:rFonts w:eastAsia="Times New Roman"/>
          <w:spacing w:val="-3"/>
        </w:rPr>
      </w:pPr>
      <w:r w:rsidRPr="00932CF0">
        <w:rPr>
          <w:rFonts w:eastAsia="Times New Roman"/>
          <w:spacing w:val="-3"/>
        </w:rPr>
        <w:t>nuorodos į Susitarimą taip pat reiškia nuorodas ir į jos priedus;</w:t>
      </w:r>
    </w:p>
    <w:p w14:paraId="7AFA2F38" w14:textId="77777777" w:rsidR="00165D11" w:rsidRPr="00932CF0" w:rsidRDefault="00165D11" w:rsidP="003C34AC">
      <w:pPr>
        <w:numPr>
          <w:ilvl w:val="2"/>
          <w:numId w:val="20"/>
        </w:numPr>
        <w:suppressAutoHyphens/>
        <w:spacing w:after="120" w:line="276" w:lineRule="auto"/>
        <w:ind w:left="1440"/>
        <w:jc w:val="both"/>
        <w:rPr>
          <w:rFonts w:eastAsia="Times New Roman"/>
          <w:spacing w:val="-3"/>
        </w:rPr>
      </w:pPr>
      <w:r w:rsidRPr="00932CF0">
        <w:rPr>
          <w:rFonts w:eastAsia="Times New Roman"/>
          <w:spacing w:val="-3"/>
        </w:rPr>
        <w:t>Susitarimo ar bet kokio dokumento „sudarymas“ reiškia, kad Susitarimą ar kitą dokumentą pasirašė visos Susitarimo ar atitinkamo dokumento šalys;</w:t>
      </w:r>
    </w:p>
    <w:p w14:paraId="6AF2730C" w14:textId="77777777" w:rsidR="00165D11" w:rsidRPr="00932CF0" w:rsidRDefault="00165D11" w:rsidP="003C34AC">
      <w:pPr>
        <w:numPr>
          <w:ilvl w:val="2"/>
          <w:numId w:val="20"/>
        </w:numPr>
        <w:suppressAutoHyphens/>
        <w:spacing w:after="120" w:line="276" w:lineRule="auto"/>
        <w:ind w:left="1440"/>
        <w:jc w:val="both"/>
        <w:rPr>
          <w:rFonts w:eastAsia="Times New Roman"/>
          <w:spacing w:val="-3"/>
        </w:rPr>
      </w:pPr>
      <w:r w:rsidRPr="00932CF0">
        <w:rPr>
          <w:rFonts w:eastAsia="Times New Roman"/>
          <w:spacing w:val="-3"/>
        </w:rPr>
        <w:lastRenderedPageBreak/>
        <w:t>bet kokia nuoroda į teisės aktus suprantama kaip nuoroda į Susitarimo įgyvendinimo metu aktualią teisės aktų redakciją, išskyrus atvejus, kai aiškiai numatyta kitaip;</w:t>
      </w:r>
    </w:p>
    <w:p w14:paraId="72348F5D" w14:textId="77777777" w:rsidR="00165D11" w:rsidRPr="00932CF0" w:rsidRDefault="00165D11" w:rsidP="003C34AC">
      <w:pPr>
        <w:numPr>
          <w:ilvl w:val="2"/>
          <w:numId w:val="20"/>
        </w:numPr>
        <w:suppressAutoHyphens/>
        <w:spacing w:after="120" w:line="276" w:lineRule="auto"/>
        <w:ind w:left="1440"/>
        <w:jc w:val="both"/>
        <w:rPr>
          <w:rFonts w:eastAsia="Times New Roman"/>
          <w:spacing w:val="-3"/>
        </w:rPr>
      </w:pPr>
      <w:r w:rsidRPr="00932CF0">
        <w:rPr>
          <w:rFonts w:eastAsia="Times New Roman"/>
          <w:spacing w:val="-3"/>
        </w:rPr>
        <w:t>punktų ir kitų nuostatų pavadinimai rašomi tik patogumo sumetimais ir neturi įtakos Susitarimo aiškinimui.</w:t>
      </w:r>
    </w:p>
    <w:p w14:paraId="656CD44D"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397" w:name="_Toc515621849"/>
      <w:bookmarkStart w:id="1398" w:name="_Toc517254708"/>
      <w:bookmarkStart w:id="1399" w:name="_Toc519144689"/>
      <w:bookmarkStart w:id="1400" w:name="_Toc519658066"/>
      <w:bookmarkStart w:id="1401" w:name="_Toc519658971"/>
      <w:bookmarkStart w:id="1402" w:name="_Toc532894507"/>
      <w:bookmarkStart w:id="1403" w:name="_Toc38343084"/>
      <w:bookmarkStart w:id="1404" w:name="_Toc56423196"/>
      <w:bookmarkStart w:id="1405" w:name="_Toc60996058"/>
      <w:bookmarkStart w:id="1406" w:name="_Toc61335831"/>
      <w:bookmarkStart w:id="1407" w:name="_Toc98421485"/>
      <w:r w:rsidRPr="00932CF0">
        <w:rPr>
          <w:rFonts w:eastAsia="Times New Roman"/>
          <w:b/>
          <w:bCs/>
          <w:color w:val="943634"/>
        </w:rPr>
        <w:t xml:space="preserve">Sutikimas dėl </w:t>
      </w:r>
      <w:bookmarkEnd w:id="1397"/>
      <w:bookmarkEnd w:id="1398"/>
      <w:bookmarkEnd w:id="1399"/>
      <w:bookmarkEnd w:id="1400"/>
      <w:bookmarkEnd w:id="1401"/>
      <w:bookmarkEnd w:id="1402"/>
      <w:r w:rsidRPr="00932CF0">
        <w:rPr>
          <w:rFonts w:eastAsia="Times New Roman"/>
          <w:b/>
          <w:bCs/>
          <w:color w:val="943634"/>
        </w:rPr>
        <w:t>Reikalavimo teisių perleidimo</w:t>
      </w:r>
      <w:bookmarkEnd w:id="1403"/>
      <w:bookmarkEnd w:id="1404"/>
      <w:bookmarkEnd w:id="1405"/>
      <w:bookmarkEnd w:id="1406"/>
      <w:bookmarkEnd w:id="1407"/>
    </w:p>
    <w:p w14:paraId="1B196F02" w14:textId="6C757488" w:rsidR="00165D11" w:rsidRPr="00932CF0" w:rsidRDefault="00165D11" w:rsidP="003C34AC">
      <w:pPr>
        <w:numPr>
          <w:ilvl w:val="1"/>
          <w:numId w:val="20"/>
        </w:numPr>
        <w:spacing w:after="120" w:line="276" w:lineRule="auto"/>
        <w:ind w:left="1440"/>
        <w:jc w:val="both"/>
        <w:rPr>
          <w:rFonts w:eastAsia="Times New Roman"/>
        </w:rPr>
      </w:pPr>
      <w:bookmarkStart w:id="1408" w:name="_Toc286329101"/>
      <w:r w:rsidRPr="00932CF0">
        <w:rPr>
          <w:rFonts w:eastAsia="Times New Roman"/>
        </w:rPr>
        <w:t xml:space="preserve">Viešasis subjektas patvirtina, kad sutinka su Reikalavimo teisių perleidimu, sukurtu Finansuotojo naudai vadovaujantis šio Susitarimo </w:t>
      </w:r>
      <w:r w:rsidRPr="00932CF0">
        <w:rPr>
          <w:rFonts w:eastAsia="Times New Roman"/>
        </w:rPr>
        <w:fldChar w:fldCharType="begin"/>
      </w:r>
      <w:r w:rsidRPr="00932CF0">
        <w:rPr>
          <w:rFonts w:eastAsia="Times New Roman"/>
        </w:rPr>
        <w:instrText xml:space="preserve"> REF _Ref290302779 \r \h  \* MERGEFORMAT </w:instrText>
      </w:r>
      <w:r w:rsidRPr="00932CF0">
        <w:rPr>
          <w:rFonts w:eastAsia="Times New Roman"/>
        </w:rPr>
      </w:r>
      <w:r w:rsidRPr="00932CF0">
        <w:rPr>
          <w:rFonts w:eastAsia="Times New Roman"/>
        </w:rPr>
        <w:fldChar w:fldCharType="separate"/>
      </w:r>
      <w:r w:rsidR="00B87438">
        <w:rPr>
          <w:rFonts w:eastAsia="Times New Roman"/>
        </w:rPr>
        <w:t>8</w:t>
      </w:r>
      <w:r w:rsidRPr="00932CF0">
        <w:rPr>
          <w:rFonts w:eastAsia="Times New Roman"/>
        </w:rPr>
        <w:fldChar w:fldCharType="end"/>
      </w:r>
      <w:r w:rsidRPr="00932CF0">
        <w:rPr>
          <w:rFonts w:eastAsia="Times New Roman"/>
        </w:rPr>
        <w:t xml:space="preserve"> dalimi („Reikalavimo teisių perleidimas“), siekiant užtikrinti Privataus subjekto prievoles pagal Finansavimo sutartį </w:t>
      </w:r>
      <w:r w:rsidRPr="00932CF0">
        <w:rPr>
          <w:i/>
          <w:color w:val="FF0000"/>
        </w:rPr>
        <w:t>[jei yra su Finansuotojais sudaryta daugiau susitarimų ar kitus Finansavimo dokumentus]</w:t>
      </w:r>
      <w:r w:rsidRPr="00932CF0">
        <w:rPr>
          <w:rFonts w:eastAsia="Times New Roman"/>
        </w:rPr>
        <w:t>, kuri apriboja Privataus subjekto teises pagal Sutartį.</w:t>
      </w:r>
    </w:p>
    <w:p w14:paraId="39C45BD2" w14:textId="5C815055" w:rsidR="00165D11" w:rsidRPr="00932CF0" w:rsidRDefault="00165D11" w:rsidP="003C34AC">
      <w:pPr>
        <w:numPr>
          <w:ilvl w:val="1"/>
          <w:numId w:val="20"/>
        </w:numPr>
        <w:spacing w:after="120" w:line="276" w:lineRule="auto"/>
        <w:ind w:left="1440"/>
        <w:jc w:val="both"/>
        <w:rPr>
          <w:rFonts w:eastAsia="Times New Roman"/>
        </w:rPr>
      </w:pPr>
      <w:r w:rsidRPr="00932CF0">
        <w:rPr>
          <w:rFonts w:eastAsia="Times New Roman"/>
        </w:rPr>
        <w:t xml:space="preserve">Viešasis subjektas patvirtina, kad nėra gavęs pranešimo apie jokią kitą užtikrinimo priemonę, išskyrus </w:t>
      </w:r>
      <w:r w:rsidR="008363CD" w:rsidRPr="00932CF0">
        <w:rPr>
          <w:rFonts w:eastAsia="Times New Roman"/>
        </w:rPr>
        <w:t xml:space="preserve">tas </w:t>
      </w:r>
      <w:r w:rsidRPr="00932CF0">
        <w:rPr>
          <w:rFonts w:eastAsia="Times New Roman"/>
        </w:rPr>
        <w:t xml:space="preserve">užtikrinimo priemones, </w:t>
      </w:r>
      <w:r w:rsidR="008363CD" w:rsidRPr="00932CF0">
        <w:rPr>
          <w:rFonts w:eastAsia="Times New Roman"/>
        </w:rPr>
        <w:t xml:space="preserve">kurios </w:t>
      </w:r>
      <w:r w:rsidRPr="00932CF0">
        <w:rPr>
          <w:rFonts w:eastAsia="Times New Roman"/>
        </w:rPr>
        <w:t>numatyt</w:t>
      </w:r>
      <w:r w:rsidR="008363CD" w:rsidRPr="00932CF0">
        <w:rPr>
          <w:rFonts w:eastAsia="Times New Roman"/>
        </w:rPr>
        <w:t>o</w:t>
      </w:r>
      <w:r w:rsidRPr="00932CF0">
        <w:rPr>
          <w:rFonts w:eastAsia="Times New Roman"/>
        </w:rPr>
        <w:t xml:space="preserve">s Sutartyje, </w:t>
      </w:r>
      <w:r w:rsidR="008363CD" w:rsidRPr="00932CF0">
        <w:rPr>
          <w:rFonts w:eastAsia="Times New Roman"/>
        </w:rPr>
        <w:t>ir šiame Susitarime bei apie kurių pateikimą Finansuotojui Privatus subjektas yra informavęs Viešąjį subjektą.</w:t>
      </w:r>
    </w:p>
    <w:p w14:paraId="3D0354B1"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409" w:name="_Ref290303816"/>
      <w:bookmarkStart w:id="1410" w:name="_Toc515621850"/>
      <w:bookmarkStart w:id="1411" w:name="_Toc517254709"/>
      <w:bookmarkStart w:id="1412" w:name="_Toc519144690"/>
      <w:bookmarkStart w:id="1413" w:name="_Toc519658067"/>
      <w:bookmarkStart w:id="1414" w:name="_Toc519658972"/>
      <w:bookmarkStart w:id="1415" w:name="_Toc532894508"/>
      <w:bookmarkStart w:id="1416" w:name="_Toc38343085"/>
      <w:bookmarkStart w:id="1417" w:name="_Toc56423197"/>
      <w:bookmarkStart w:id="1418" w:name="_Toc60996059"/>
      <w:bookmarkStart w:id="1419" w:name="_Toc61335832"/>
      <w:bookmarkStart w:id="1420" w:name="_Toc98421486"/>
      <w:bookmarkEnd w:id="1408"/>
      <w:r w:rsidRPr="00932CF0">
        <w:rPr>
          <w:rFonts w:eastAsia="Times New Roman"/>
          <w:b/>
          <w:bCs/>
          <w:color w:val="943634"/>
        </w:rPr>
        <w:t>Pranešimas apie sutarties nutraukimą ir egzistuojančias prievoles</w:t>
      </w:r>
      <w:bookmarkEnd w:id="1409"/>
      <w:bookmarkEnd w:id="1410"/>
      <w:bookmarkEnd w:id="1411"/>
      <w:bookmarkEnd w:id="1412"/>
      <w:bookmarkEnd w:id="1413"/>
      <w:bookmarkEnd w:id="1414"/>
      <w:bookmarkEnd w:id="1415"/>
      <w:bookmarkEnd w:id="1416"/>
      <w:bookmarkEnd w:id="1417"/>
      <w:bookmarkEnd w:id="1418"/>
      <w:bookmarkEnd w:id="1419"/>
      <w:bookmarkEnd w:id="1420"/>
    </w:p>
    <w:p w14:paraId="43D4D621" w14:textId="77777777" w:rsidR="00165D11" w:rsidRPr="00932CF0" w:rsidRDefault="00165D11" w:rsidP="003C34AC">
      <w:pPr>
        <w:numPr>
          <w:ilvl w:val="1"/>
          <w:numId w:val="20"/>
        </w:numPr>
        <w:spacing w:after="120" w:line="276" w:lineRule="auto"/>
        <w:ind w:left="1440"/>
        <w:jc w:val="both"/>
        <w:rPr>
          <w:rFonts w:eastAsia="Times New Roman"/>
        </w:rPr>
      </w:pPr>
      <w:bookmarkStart w:id="1421" w:name="_Ref290303005"/>
      <w:bookmarkStart w:id="1422" w:name="_Toc286329103"/>
      <w:r w:rsidRPr="00932CF0">
        <w:rPr>
          <w:rFonts w:eastAsia="Times New Roman"/>
        </w:rPr>
        <w:t>Viešasis subjektas įsipareigoja nenutraukti ar nepateikti įspėjimo apie Sutarties nutraukimą dėl Privataus subjekto įsipareigojimų nevykdymo, prieš tai Finansuotojui nesuteikęs mažiausio Būtinojo laikotarpio, išsiųsdamas išankstinį rašytinį pranešimą, kuriame nurodoma siūloma Sutarties nutraukimo data ir detaliai paaiškinami Sutarties nutraukimo pagrindai (</w:t>
      </w:r>
      <w:r w:rsidRPr="00932CF0">
        <w:rPr>
          <w:rFonts w:eastAsia="Times New Roman"/>
          <w:b/>
        </w:rPr>
        <w:t>Pranešimas apie sutarties nutraukimą</w:t>
      </w:r>
      <w:r w:rsidRPr="00932CF0">
        <w:rPr>
          <w:rFonts w:eastAsia="Times New Roman"/>
        </w:rPr>
        <w:t>).</w:t>
      </w:r>
      <w:bookmarkEnd w:id="1421"/>
    </w:p>
    <w:p w14:paraId="572782EF" w14:textId="77777777" w:rsidR="00165D11" w:rsidRPr="00932CF0" w:rsidRDefault="00165D11" w:rsidP="003C34AC">
      <w:pPr>
        <w:numPr>
          <w:ilvl w:val="1"/>
          <w:numId w:val="20"/>
        </w:numPr>
        <w:spacing w:after="120" w:line="276" w:lineRule="auto"/>
        <w:ind w:left="1440"/>
        <w:jc w:val="both"/>
        <w:rPr>
          <w:rFonts w:eastAsia="Times New Roman"/>
        </w:rPr>
      </w:pPr>
      <w:bookmarkStart w:id="1423" w:name="_Ref290304677"/>
      <w:r w:rsidRPr="00932CF0">
        <w:rPr>
          <w:rFonts w:eastAsia="Times New Roman"/>
        </w:rPr>
        <w:t>Viešasis subjektas ne vėliau kaip 30 (trisdešimt) dienų po Pranešimo apie sutarties nutraukimą dienos, įsipareigoja Finansuotojui pateikti pranešimą, kuriame nurodoma informacija apie bet kokią sumą, kurią Privatus subjektas yra skolingas Viešajam subjektui ir apie visas kitas prievoles ar neįvykdytus įsipareigojimus, apie kuriuos Viešasis subjektas žino Pranešimo apie sutarties nutraukimą metu ir / ar kurie sueis Būtinojo laikotarpio metu.</w:t>
      </w:r>
      <w:bookmarkEnd w:id="1423"/>
    </w:p>
    <w:p w14:paraId="21D6E796"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424" w:name="_Ref290302483"/>
      <w:bookmarkStart w:id="1425" w:name="_Toc515621851"/>
      <w:bookmarkStart w:id="1426" w:name="_Toc517254710"/>
      <w:bookmarkStart w:id="1427" w:name="_Toc519144691"/>
      <w:bookmarkStart w:id="1428" w:name="_Toc519658068"/>
      <w:bookmarkStart w:id="1429" w:name="_Toc519658973"/>
      <w:bookmarkStart w:id="1430" w:name="_Toc532894509"/>
      <w:bookmarkStart w:id="1431" w:name="_Toc38343086"/>
      <w:bookmarkStart w:id="1432" w:name="_Toc56423198"/>
      <w:bookmarkStart w:id="1433" w:name="_Toc60996060"/>
      <w:bookmarkStart w:id="1434" w:name="_Toc61335833"/>
      <w:bookmarkStart w:id="1435" w:name="_Toc98421487"/>
      <w:bookmarkEnd w:id="1422"/>
      <w:r w:rsidRPr="00932CF0">
        <w:rPr>
          <w:rFonts w:eastAsia="Times New Roman"/>
          <w:b/>
          <w:bCs/>
          <w:color w:val="943634"/>
        </w:rPr>
        <w:t>Nelikvidi rinka</w:t>
      </w:r>
      <w:bookmarkEnd w:id="1424"/>
      <w:bookmarkEnd w:id="1425"/>
      <w:bookmarkEnd w:id="1426"/>
      <w:bookmarkEnd w:id="1427"/>
      <w:bookmarkEnd w:id="1428"/>
      <w:bookmarkEnd w:id="1429"/>
      <w:bookmarkEnd w:id="1430"/>
      <w:bookmarkEnd w:id="1431"/>
      <w:bookmarkEnd w:id="1432"/>
      <w:bookmarkEnd w:id="1433"/>
      <w:bookmarkEnd w:id="1434"/>
      <w:bookmarkEnd w:id="1435"/>
    </w:p>
    <w:p w14:paraId="4C7F3A63" w14:textId="77777777" w:rsidR="00165D11" w:rsidRPr="00932CF0" w:rsidRDefault="00165D11" w:rsidP="003C34AC">
      <w:pPr>
        <w:numPr>
          <w:ilvl w:val="1"/>
          <w:numId w:val="20"/>
        </w:numPr>
        <w:spacing w:after="120" w:line="276" w:lineRule="auto"/>
        <w:ind w:left="1440"/>
        <w:jc w:val="both"/>
        <w:rPr>
          <w:rFonts w:eastAsia="Times New Roman"/>
        </w:rPr>
      </w:pPr>
      <w:bookmarkStart w:id="1436" w:name="_Toc286329104"/>
      <w:r w:rsidRPr="00932CF0">
        <w:rPr>
          <w:rFonts w:eastAsia="Times New Roman"/>
        </w:rPr>
        <w:t>Bet kuriuo metu per Būtinąjį laikotarpį, Finansuotojas turi teisę pateikti rašytinį pranešimą („Pranešimas apie nelikvidžią rinką“) Viešajam subjektui, jame nurodant priežastis, kodėl Finansuotojas mano, kad Likvidi rinka neegzistuoja.</w:t>
      </w:r>
    </w:p>
    <w:p w14:paraId="47EFBA16" w14:textId="5295654D" w:rsidR="00165D11" w:rsidRPr="00932CF0" w:rsidRDefault="00165D11" w:rsidP="003C34AC">
      <w:pPr>
        <w:numPr>
          <w:ilvl w:val="1"/>
          <w:numId w:val="20"/>
        </w:numPr>
        <w:spacing w:after="120" w:line="276" w:lineRule="auto"/>
        <w:ind w:left="1440"/>
        <w:jc w:val="both"/>
        <w:rPr>
          <w:rFonts w:eastAsia="Times New Roman"/>
        </w:rPr>
      </w:pPr>
      <w:r w:rsidRPr="00932CF0">
        <w:rPr>
          <w:rFonts w:eastAsia="Times New Roman"/>
        </w:rPr>
        <w:t xml:space="preserve">Per 14 dienų imtinai nuo Pranešimo apie nelikvidžią rinką gavimo dienos, Viešasis subjektas turi Finansuotojui pranešti savo nuomonę, ar Likvidi rinka egzistuoja ar ne. Jei Viešasis subjektas mano, kad rinka yra likvidi, tokiu atveju pranešime turi būti nurodomos priežastys, kuriomis remdamasis Viešasis subjektas taip mano. Jei šalys nesutaria dėl to, ar egzistuoja Likvidi rinka ar ne, bet kuri iš šalių gali inicijuoti ginčo sprendimą Susitarimo </w:t>
      </w:r>
      <w:r w:rsidRPr="00932CF0">
        <w:rPr>
          <w:rFonts w:eastAsia="Times New Roman"/>
        </w:rPr>
        <w:fldChar w:fldCharType="begin"/>
      </w:r>
      <w:r w:rsidRPr="00932CF0">
        <w:rPr>
          <w:rFonts w:eastAsia="Times New Roman"/>
        </w:rPr>
        <w:instrText xml:space="preserve"> REF _Ref36646179 \r \h </w:instrText>
      </w:r>
      <w:r w:rsidR="00932CF0">
        <w:rPr>
          <w:rFonts w:eastAsia="Times New Roman"/>
        </w:rPr>
        <w:instrText xml:space="preserve"> \* MERGEFORMAT </w:instrText>
      </w:r>
      <w:r w:rsidRPr="00932CF0">
        <w:rPr>
          <w:rFonts w:eastAsia="Times New Roman"/>
        </w:rPr>
      </w:r>
      <w:r w:rsidRPr="00932CF0">
        <w:rPr>
          <w:rFonts w:eastAsia="Times New Roman"/>
        </w:rPr>
        <w:fldChar w:fldCharType="separate"/>
      </w:r>
      <w:r w:rsidR="00B87438">
        <w:rPr>
          <w:rFonts w:eastAsia="Times New Roman"/>
        </w:rPr>
        <w:t>13.1</w:t>
      </w:r>
      <w:r w:rsidRPr="00932CF0">
        <w:rPr>
          <w:rFonts w:eastAsia="Times New Roman"/>
        </w:rPr>
        <w:fldChar w:fldCharType="end"/>
      </w:r>
      <w:r w:rsidRPr="00932CF0">
        <w:rPr>
          <w:rFonts w:eastAsia="Times New Roman"/>
        </w:rPr>
        <w:t xml:space="preserve"> punkte nurodytu būdu. </w:t>
      </w:r>
    </w:p>
    <w:p w14:paraId="52C2BAD4" w14:textId="77777777" w:rsidR="00165D11" w:rsidRPr="00932CF0" w:rsidRDefault="00165D11" w:rsidP="003C34AC">
      <w:pPr>
        <w:numPr>
          <w:ilvl w:val="1"/>
          <w:numId w:val="20"/>
        </w:numPr>
        <w:spacing w:after="120" w:line="276" w:lineRule="auto"/>
        <w:ind w:left="1440"/>
        <w:jc w:val="both"/>
        <w:rPr>
          <w:rFonts w:eastAsia="Times New Roman"/>
        </w:rPr>
      </w:pPr>
      <w:r w:rsidRPr="00932CF0">
        <w:rPr>
          <w:rFonts w:eastAsia="Times New Roman"/>
        </w:rPr>
        <w:t>Jei Šalys taikiai susitaria ar išsprendus ginčą paaiškėja, kad Likvidi rinka neegzistuoja, Sutartis gali baigtis / nutrukti joje nustatyta tvarka.</w:t>
      </w:r>
    </w:p>
    <w:p w14:paraId="138632E1" w14:textId="2DF6E483" w:rsidR="00165D11" w:rsidRPr="00932CF0" w:rsidRDefault="00165D11" w:rsidP="003C34AC">
      <w:pPr>
        <w:numPr>
          <w:ilvl w:val="1"/>
          <w:numId w:val="20"/>
        </w:numPr>
        <w:spacing w:after="120" w:line="276" w:lineRule="auto"/>
        <w:ind w:left="1440"/>
        <w:jc w:val="both"/>
        <w:rPr>
          <w:rFonts w:eastAsia="Times New Roman"/>
        </w:rPr>
      </w:pPr>
      <w:r w:rsidRPr="00932CF0">
        <w:rPr>
          <w:rFonts w:eastAsia="Times New Roman"/>
        </w:rPr>
        <w:lastRenderedPageBreak/>
        <w:t xml:space="preserve">Jei bet koks ginčas, kylantis iš šio Susitarimo </w:t>
      </w:r>
      <w:r w:rsidRPr="00932CF0">
        <w:rPr>
          <w:rFonts w:eastAsia="Times New Roman"/>
        </w:rPr>
        <w:fldChar w:fldCharType="begin"/>
      </w:r>
      <w:r w:rsidRPr="00932CF0">
        <w:rPr>
          <w:rFonts w:eastAsia="Times New Roman"/>
        </w:rPr>
        <w:instrText xml:space="preserve"> REF _Ref290302483 \r \h  \* MERGEFORMAT </w:instrText>
      </w:r>
      <w:r w:rsidRPr="00932CF0">
        <w:rPr>
          <w:rFonts w:eastAsia="Times New Roman"/>
        </w:rPr>
      </w:r>
      <w:r w:rsidRPr="00932CF0">
        <w:rPr>
          <w:rFonts w:eastAsia="Times New Roman"/>
        </w:rPr>
        <w:fldChar w:fldCharType="separate"/>
      </w:r>
      <w:r w:rsidR="00B87438">
        <w:rPr>
          <w:rFonts w:eastAsia="Times New Roman"/>
        </w:rPr>
        <w:t>4</w:t>
      </w:r>
      <w:r w:rsidRPr="00932CF0">
        <w:rPr>
          <w:rFonts w:eastAsia="Times New Roman"/>
        </w:rPr>
        <w:fldChar w:fldCharType="end"/>
      </w:r>
      <w:r w:rsidRPr="00932CF0">
        <w:rPr>
          <w:rFonts w:eastAsia="Times New Roman"/>
        </w:rPr>
        <w:t xml:space="preserve"> punkto, yra sprendžiamas remiantis Susitarimo </w:t>
      </w:r>
      <w:r w:rsidRPr="00932CF0">
        <w:rPr>
          <w:rFonts w:eastAsia="Times New Roman"/>
        </w:rPr>
        <w:fldChar w:fldCharType="begin"/>
      </w:r>
      <w:r w:rsidRPr="00932CF0">
        <w:rPr>
          <w:rFonts w:eastAsia="Times New Roman"/>
        </w:rPr>
        <w:instrText xml:space="preserve"> REF _Ref57378697 \r \h </w:instrText>
      </w:r>
      <w:r w:rsidR="00932CF0">
        <w:rPr>
          <w:rFonts w:eastAsia="Times New Roman"/>
        </w:rPr>
        <w:instrText xml:space="preserve"> \* MERGEFORMAT </w:instrText>
      </w:r>
      <w:r w:rsidRPr="00932CF0">
        <w:rPr>
          <w:rFonts w:eastAsia="Times New Roman"/>
        </w:rPr>
      </w:r>
      <w:r w:rsidRPr="00932CF0">
        <w:rPr>
          <w:rFonts w:eastAsia="Times New Roman"/>
        </w:rPr>
        <w:fldChar w:fldCharType="separate"/>
      </w:r>
      <w:r w:rsidR="00B87438">
        <w:rPr>
          <w:rFonts w:eastAsia="Times New Roman"/>
        </w:rPr>
        <w:t>13</w:t>
      </w:r>
      <w:r w:rsidRPr="00932CF0">
        <w:rPr>
          <w:rFonts w:eastAsia="Times New Roman"/>
        </w:rPr>
        <w:fldChar w:fldCharType="end"/>
      </w:r>
      <w:r w:rsidRPr="00932CF0">
        <w:rPr>
          <w:rFonts w:eastAsia="Times New Roman"/>
        </w:rPr>
        <w:t xml:space="preserve"> </w:t>
      </w:r>
      <w:r w:rsidR="00D73BB3" w:rsidRPr="00932CF0">
        <w:rPr>
          <w:rFonts w:eastAsia="Times New Roman"/>
        </w:rPr>
        <w:t xml:space="preserve">punkte </w:t>
      </w:r>
      <w:r w:rsidRPr="00932CF0">
        <w:rPr>
          <w:rFonts w:eastAsia="Times New Roman"/>
        </w:rPr>
        <w:t>nurodytu būdu, Būtinasis laikotarpis pratęsiamas ginčo nagrinėjimo laikotarpiui.</w:t>
      </w:r>
    </w:p>
    <w:p w14:paraId="1E5AAFBE" w14:textId="77777777" w:rsidR="00165D11" w:rsidRPr="00932CF0" w:rsidRDefault="00165D11" w:rsidP="003C34AC">
      <w:pPr>
        <w:numPr>
          <w:ilvl w:val="1"/>
          <w:numId w:val="20"/>
        </w:numPr>
        <w:spacing w:after="120" w:line="276" w:lineRule="auto"/>
        <w:ind w:left="1440"/>
        <w:jc w:val="both"/>
        <w:rPr>
          <w:rFonts w:eastAsia="Times New Roman"/>
        </w:rPr>
      </w:pPr>
      <w:bookmarkStart w:id="1437" w:name="_Ref297654855"/>
      <w:r w:rsidRPr="00932CF0">
        <w:rPr>
          <w:rFonts w:eastAsia="Times New Roman"/>
        </w:rPr>
        <w:t>Finansuotojas laikotarpiu, kol tęsiasi Privataus subjekto įsipareigojimų nevykdymas</w:t>
      </w:r>
      <w:r w:rsidRPr="00932CF0" w:rsidDel="008F5AED">
        <w:rPr>
          <w:rFonts w:eastAsia="Times New Roman"/>
        </w:rPr>
        <w:t xml:space="preserve"> </w:t>
      </w:r>
      <w:r w:rsidRPr="00932CF0">
        <w:rPr>
          <w:rFonts w:eastAsia="Times New Roman"/>
        </w:rPr>
        <w:t>(nepriklausomai nuo to ar jam pateiktas Pranešimas apie sutarties nutraukimą) arba per Būtinąjį laikotarpį gali paskirti Įgaliotinį vykdyti Privataus subjekto įsipareigojimus ir prisiimti teises pagal Sutartį, kartu ar atskirai su Privačiu subjektu. Apie bet kokius šiame punkte nurodytus veiksmus Finansuotojas privalo Informuoti Viešąjį subjektą mažiausiai prieš 5 (penkias) dienas.</w:t>
      </w:r>
      <w:bookmarkEnd w:id="1437"/>
      <w:r w:rsidRPr="00932CF0">
        <w:rPr>
          <w:rFonts w:eastAsia="Times New Roman"/>
        </w:rPr>
        <w:t xml:space="preserve"> Aiškumo dėlei Šalys patvirtina savo supratimą, kad bet kuriuo atveju Finansuotojas turi teisę, bet ne pareigą, paskirti Įgaliotinį ar Tinkamą substitutą.</w:t>
      </w:r>
    </w:p>
    <w:p w14:paraId="1814C2E0"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438" w:name="_Ref290302824"/>
      <w:bookmarkStart w:id="1439" w:name="_Toc515621852"/>
      <w:bookmarkStart w:id="1440" w:name="_Toc517254711"/>
      <w:bookmarkStart w:id="1441" w:name="_Toc519144692"/>
      <w:bookmarkStart w:id="1442" w:name="_Toc519658069"/>
      <w:bookmarkStart w:id="1443" w:name="_Toc519658974"/>
      <w:bookmarkStart w:id="1444" w:name="_Toc532894510"/>
      <w:bookmarkStart w:id="1445" w:name="_Toc38343087"/>
      <w:bookmarkStart w:id="1446" w:name="_Toc56423199"/>
      <w:bookmarkStart w:id="1447" w:name="_Toc60996061"/>
      <w:bookmarkStart w:id="1448" w:name="_Toc61335834"/>
      <w:bookmarkStart w:id="1449" w:name="_Toc98421488"/>
      <w:bookmarkEnd w:id="1436"/>
      <w:r w:rsidRPr="00932CF0">
        <w:rPr>
          <w:rFonts w:eastAsia="Times New Roman"/>
          <w:b/>
          <w:bCs/>
          <w:color w:val="943634"/>
        </w:rPr>
        <w:t>Įstojimo laikotarpis („</w:t>
      </w:r>
      <w:proofErr w:type="spellStart"/>
      <w:r w:rsidRPr="00932CF0">
        <w:rPr>
          <w:rFonts w:eastAsia="Times New Roman"/>
          <w:b/>
          <w:bCs/>
          <w:color w:val="943634"/>
        </w:rPr>
        <w:t>Step-In</w:t>
      </w:r>
      <w:proofErr w:type="spellEnd"/>
      <w:r w:rsidRPr="00932CF0">
        <w:rPr>
          <w:rFonts w:eastAsia="Times New Roman"/>
          <w:b/>
          <w:bCs/>
          <w:color w:val="943634"/>
        </w:rPr>
        <w:t xml:space="preserve"> </w:t>
      </w:r>
      <w:proofErr w:type="spellStart"/>
      <w:r w:rsidRPr="00932CF0">
        <w:rPr>
          <w:rFonts w:eastAsia="Times New Roman"/>
          <w:b/>
          <w:bCs/>
          <w:color w:val="943634"/>
        </w:rPr>
        <w:t>Period</w:t>
      </w:r>
      <w:proofErr w:type="spellEnd"/>
      <w:r w:rsidRPr="00932CF0">
        <w:rPr>
          <w:rFonts w:eastAsia="Times New Roman"/>
          <w:b/>
          <w:bCs/>
          <w:color w:val="943634"/>
        </w:rPr>
        <w:t>“)</w:t>
      </w:r>
      <w:bookmarkEnd w:id="1438"/>
      <w:bookmarkEnd w:id="1439"/>
      <w:bookmarkEnd w:id="1440"/>
      <w:bookmarkEnd w:id="1441"/>
      <w:bookmarkEnd w:id="1442"/>
      <w:bookmarkEnd w:id="1443"/>
      <w:bookmarkEnd w:id="1444"/>
      <w:bookmarkEnd w:id="1445"/>
      <w:bookmarkEnd w:id="1446"/>
      <w:bookmarkEnd w:id="1447"/>
      <w:bookmarkEnd w:id="1448"/>
      <w:bookmarkEnd w:id="1449"/>
    </w:p>
    <w:p w14:paraId="6F84BD59" w14:textId="6C8EC57D" w:rsidR="00165D11" w:rsidRPr="00932CF0" w:rsidRDefault="00165D11" w:rsidP="003C34AC">
      <w:pPr>
        <w:numPr>
          <w:ilvl w:val="1"/>
          <w:numId w:val="20"/>
        </w:numPr>
        <w:spacing w:after="120" w:line="276" w:lineRule="auto"/>
        <w:ind w:left="1440"/>
        <w:jc w:val="both"/>
        <w:rPr>
          <w:rFonts w:eastAsia="Times New Roman"/>
        </w:rPr>
      </w:pPr>
      <w:bookmarkStart w:id="1450" w:name="_Ref290302741"/>
      <w:r w:rsidRPr="00932CF0">
        <w:rPr>
          <w:rFonts w:eastAsia="Times New Roman"/>
        </w:rPr>
        <w:t xml:space="preserve">Nepažeidžiant šio Susitarimo </w:t>
      </w:r>
      <w:r w:rsidRPr="00932CF0">
        <w:rPr>
          <w:rFonts w:eastAsia="Times New Roman"/>
        </w:rPr>
        <w:fldChar w:fldCharType="begin"/>
      </w:r>
      <w:r w:rsidRPr="00932CF0">
        <w:rPr>
          <w:rFonts w:eastAsia="Times New Roman"/>
        </w:rPr>
        <w:instrText xml:space="preserve"> REF _Ref290303816 \r \h  \* MERGEFORMAT </w:instrText>
      </w:r>
      <w:r w:rsidRPr="00932CF0">
        <w:rPr>
          <w:rFonts w:eastAsia="Times New Roman"/>
        </w:rPr>
      </w:r>
      <w:r w:rsidRPr="00932CF0">
        <w:rPr>
          <w:rFonts w:eastAsia="Times New Roman"/>
        </w:rPr>
        <w:fldChar w:fldCharType="separate"/>
      </w:r>
      <w:r w:rsidR="00B87438">
        <w:rPr>
          <w:rFonts w:eastAsia="Times New Roman"/>
        </w:rPr>
        <w:t>3</w:t>
      </w:r>
      <w:r w:rsidRPr="00932CF0">
        <w:rPr>
          <w:rFonts w:eastAsia="Times New Roman"/>
        </w:rPr>
        <w:fldChar w:fldCharType="end"/>
      </w:r>
      <w:r w:rsidRPr="00932CF0">
        <w:rPr>
          <w:rFonts w:eastAsia="Times New Roman"/>
        </w:rPr>
        <w:t xml:space="preserve"> punkto nuostatų, pagal kurias Sutarties negalima nutraukti prieš tai nepateikus Pranešimo apie sutarties nutraukimą, tačiau atsižvelgiant į Susitarimo </w:t>
      </w:r>
      <w:r w:rsidRPr="00932CF0">
        <w:rPr>
          <w:rFonts w:eastAsia="Times New Roman"/>
        </w:rPr>
        <w:fldChar w:fldCharType="begin"/>
      </w:r>
      <w:r w:rsidRPr="00932CF0">
        <w:rPr>
          <w:rFonts w:eastAsia="Times New Roman"/>
        </w:rPr>
        <w:instrText xml:space="preserve"> REF _Ref290303835 \r \h  \* MERGEFORMAT </w:instrText>
      </w:r>
      <w:r w:rsidRPr="00932CF0">
        <w:rPr>
          <w:rFonts w:eastAsia="Times New Roman"/>
        </w:rPr>
      </w:r>
      <w:r w:rsidRPr="00932CF0">
        <w:rPr>
          <w:rFonts w:eastAsia="Times New Roman"/>
        </w:rPr>
        <w:fldChar w:fldCharType="separate"/>
      </w:r>
      <w:r w:rsidR="00B87438">
        <w:rPr>
          <w:rFonts w:eastAsia="Times New Roman"/>
        </w:rPr>
        <w:t>5.2</w:t>
      </w:r>
      <w:r w:rsidRPr="00932CF0">
        <w:rPr>
          <w:rFonts w:eastAsia="Times New Roman"/>
        </w:rPr>
        <w:fldChar w:fldCharType="end"/>
      </w:r>
      <w:r w:rsidRPr="00932CF0">
        <w:rPr>
          <w:rFonts w:eastAsia="Times New Roman"/>
        </w:rPr>
        <w:t> punktą, Viešasis subjektas negali nutraukti Sutarties per Įstojimo laikotarpį</w:t>
      </w:r>
      <w:bookmarkEnd w:id="1450"/>
      <w:r w:rsidRPr="00932CF0">
        <w:rPr>
          <w:rFonts w:eastAsia="Times New Roman"/>
        </w:rPr>
        <w:t xml:space="preserve"> tuo pagrindu, kad Finansuotojas pranešė apie bet kokius veiksmus, nurodytus šio Susitarimo </w:t>
      </w:r>
      <w:r w:rsidRPr="00932CF0">
        <w:rPr>
          <w:rFonts w:eastAsia="Times New Roman"/>
        </w:rPr>
        <w:fldChar w:fldCharType="begin"/>
      </w:r>
      <w:r w:rsidRPr="00932CF0">
        <w:rPr>
          <w:rFonts w:eastAsia="Times New Roman"/>
        </w:rPr>
        <w:instrText xml:space="preserve"> REF _Ref297654855 \r \h  \* MERGEFORMAT </w:instrText>
      </w:r>
      <w:r w:rsidRPr="00932CF0">
        <w:rPr>
          <w:rFonts w:eastAsia="Times New Roman"/>
        </w:rPr>
      </w:r>
      <w:r w:rsidRPr="00932CF0">
        <w:rPr>
          <w:rFonts w:eastAsia="Times New Roman"/>
        </w:rPr>
        <w:fldChar w:fldCharType="separate"/>
      </w:r>
      <w:r w:rsidR="00B87438">
        <w:rPr>
          <w:rFonts w:eastAsia="Times New Roman"/>
        </w:rPr>
        <w:t>4.5</w:t>
      </w:r>
      <w:r w:rsidRPr="00932CF0">
        <w:rPr>
          <w:rFonts w:eastAsia="Times New Roman"/>
        </w:rPr>
        <w:fldChar w:fldCharType="end"/>
      </w:r>
      <w:r w:rsidRPr="00932CF0">
        <w:rPr>
          <w:rFonts w:eastAsia="Times New Roman"/>
        </w:rPr>
        <w:t> punkte .</w:t>
      </w:r>
    </w:p>
    <w:p w14:paraId="52610574" w14:textId="77777777" w:rsidR="00165D11" w:rsidRPr="00932CF0" w:rsidRDefault="00165D11" w:rsidP="003C34AC">
      <w:pPr>
        <w:numPr>
          <w:ilvl w:val="1"/>
          <w:numId w:val="20"/>
        </w:numPr>
        <w:spacing w:after="120" w:line="276" w:lineRule="auto"/>
        <w:ind w:left="1440"/>
        <w:jc w:val="both"/>
        <w:rPr>
          <w:rFonts w:eastAsia="Times New Roman"/>
        </w:rPr>
      </w:pPr>
      <w:bookmarkStart w:id="1451" w:name="_Ref290303835"/>
      <w:r w:rsidRPr="00932CF0">
        <w:rPr>
          <w:rFonts w:eastAsia="Times New Roman"/>
        </w:rPr>
        <w:t>Viešasis subjektas įgyja teisę nutraukti Sutartį pateikdamas rašytinį pranešimą Privačiam subjektui ir paskirtam Įgaliotiniui:</w:t>
      </w:r>
      <w:bookmarkEnd w:id="1451"/>
    </w:p>
    <w:p w14:paraId="6F1B125F" w14:textId="47A9AF5E" w:rsidR="00165D11" w:rsidRPr="00932CF0" w:rsidRDefault="00165D11" w:rsidP="0090550D">
      <w:pPr>
        <w:numPr>
          <w:ilvl w:val="2"/>
          <w:numId w:val="20"/>
        </w:numPr>
        <w:suppressAutoHyphens/>
        <w:spacing w:after="120" w:line="276" w:lineRule="auto"/>
        <w:ind w:left="1843"/>
        <w:jc w:val="both"/>
        <w:rPr>
          <w:rFonts w:eastAsia="Times New Roman"/>
          <w:spacing w:val="-3"/>
        </w:rPr>
      </w:pPr>
      <w:r w:rsidRPr="00932CF0">
        <w:rPr>
          <w:rFonts w:eastAsia="Times New Roman"/>
          <w:spacing w:val="-3"/>
        </w:rPr>
        <w:t xml:space="preserve">jei bet kokia įsipareigojimų suma, nurodyta šio Susitarimo </w:t>
      </w:r>
      <w:r w:rsidRPr="00932CF0">
        <w:rPr>
          <w:rFonts w:eastAsia="Times New Roman"/>
          <w:spacing w:val="-3"/>
        </w:rPr>
        <w:fldChar w:fldCharType="begin"/>
      </w:r>
      <w:r w:rsidRPr="00932CF0">
        <w:rPr>
          <w:rFonts w:eastAsia="Times New Roman"/>
          <w:spacing w:val="-3"/>
        </w:rPr>
        <w:instrText xml:space="preserve"> REF _Ref290304677 \r \h  \* MERGEFORMAT </w:instrText>
      </w:r>
      <w:r w:rsidRPr="00932CF0">
        <w:rPr>
          <w:rFonts w:eastAsia="Times New Roman"/>
          <w:spacing w:val="-3"/>
        </w:rPr>
      </w:r>
      <w:r w:rsidRPr="00932CF0">
        <w:rPr>
          <w:rFonts w:eastAsia="Times New Roman"/>
          <w:spacing w:val="-3"/>
        </w:rPr>
        <w:fldChar w:fldCharType="separate"/>
      </w:r>
      <w:r w:rsidR="00B87438">
        <w:rPr>
          <w:rFonts w:eastAsia="Times New Roman"/>
          <w:spacing w:val="-3"/>
        </w:rPr>
        <w:t>3.2</w:t>
      </w:r>
      <w:r w:rsidRPr="00932CF0">
        <w:rPr>
          <w:rFonts w:eastAsia="Times New Roman"/>
          <w:spacing w:val="-3"/>
        </w:rPr>
        <w:fldChar w:fldCharType="end"/>
      </w:r>
      <w:r w:rsidRPr="00932CF0">
        <w:rPr>
          <w:rFonts w:eastAsia="Times New Roman"/>
          <w:spacing w:val="-3"/>
        </w:rPr>
        <w:t> punkte, nėra sumokėta Viešajam subjektui iki Įstojimo dienos imtinai arba iki paskutinės Būtinojo periodo dienos;</w:t>
      </w:r>
    </w:p>
    <w:p w14:paraId="7C9CC18A" w14:textId="77777777" w:rsidR="00165D11" w:rsidRPr="00932CF0" w:rsidRDefault="00165D11" w:rsidP="0090550D">
      <w:pPr>
        <w:numPr>
          <w:ilvl w:val="2"/>
          <w:numId w:val="20"/>
        </w:numPr>
        <w:suppressAutoHyphens/>
        <w:spacing w:after="120" w:line="276" w:lineRule="auto"/>
        <w:ind w:left="1843"/>
        <w:jc w:val="both"/>
        <w:rPr>
          <w:rFonts w:eastAsia="Times New Roman"/>
          <w:spacing w:val="-3"/>
        </w:rPr>
      </w:pPr>
      <w:r w:rsidRPr="00932CF0">
        <w:rPr>
          <w:rFonts w:eastAsia="Times New Roman"/>
          <w:spacing w:val="-3"/>
        </w:rPr>
        <w:t>jei sumos, apie kurias Viešasis subjektas nebuvo informuotas Pranešimo apie sutarties nutraukimą ar Privataus subjekto įsipareigojimų neįvykdymo metu, vėliau tampa apmokėtinos, tačiau nėra apmokamos per 30 (trisdešimt) dienų terminą imtinai, nuo dienos, kai Įgaliotiniui buvo pranešta apie šias sumas.</w:t>
      </w:r>
    </w:p>
    <w:p w14:paraId="24B9D53A" w14:textId="265CC0E7"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Įstojimo laikotarpiu Viešasis subjektas tariasi ne su Privačiu subjektu, bet su paskirtu Įgaliotiniu. Investuotojas turi teisę dalyvauti Viešajam subjektui tariantis su Įgaliotiniu.</w:t>
      </w:r>
    </w:p>
    <w:p w14:paraId="0835E2EC" w14:textId="34168C4B"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Įstojimo laikotarpiu Įgaliotinis atsako už visus savo veiksmus, atliktus jam veikiant  kaip Privatus subjektas pagal Sutartyje numatytas sąlygas. Tuo atveju, jeigu Įgaliotinis arba Tinkamas substitutas nėra paskiriamas, Privatus subjektas ir Investuotojas lieka atsakingi už Sutartyje numatytų įsipareigojimų vykdymą.</w:t>
      </w:r>
    </w:p>
    <w:p w14:paraId="164F2AD7"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452" w:name="_Ref290302893"/>
      <w:bookmarkStart w:id="1453" w:name="_Toc515621853"/>
      <w:bookmarkStart w:id="1454" w:name="_Toc517254712"/>
      <w:bookmarkStart w:id="1455" w:name="_Toc519144693"/>
      <w:bookmarkStart w:id="1456" w:name="_Toc519658070"/>
      <w:bookmarkStart w:id="1457" w:name="_Toc519658975"/>
      <w:bookmarkStart w:id="1458" w:name="_Toc532894511"/>
      <w:bookmarkStart w:id="1459" w:name="_Toc38343088"/>
      <w:bookmarkStart w:id="1460" w:name="_Toc56423200"/>
      <w:bookmarkStart w:id="1461" w:name="_Toc60996062"/>
      <w:bookmarkStart w:id="1462" w:name="_Toc61335835"/>
      <w:bookmarkStart w:id="1463" w:name="_Toc98421489"/>
      <w:r w:rsidRPr="00932CF0">
        <w:rPr>
          <w:rFonts w:eastAsia="Times New Roman"/>
          <w:b/>
          <w:bCs/>
          <w:color w:val="943634"/>
        </w:rPr>
        <w:t>Pasitraukimas („</w:t>
      </w:r>
      <w:proofErr w:type="spellStart"/>
      <w:r w:rsidRPr="00932CF0">
        <w:rPr>
          <w:rFonts w:eastAsia="Times New Roman"/>
          <w:b/>
          <w:bCs/>
          <w:color w:val="943634"/>
        </w:rPr>
        <w:t>step-out</w:t>
      </w:r>
      <w:proofErr w:type="spellEnd"/>
      <w:r w:rsidRPr="00932CF0">
        <w:rPr>
          <w:rFonts w:eastAsia="Times New Roman"/>
          <w:b/>
          <w:bCs/>
          <w:color w:val="943634"/>
        </w:rPr>
        <w:t>“)</w:t>
      </w:r>
      <w:bookmarkEnd w:id="1452"/>
      <w:bookmarkEnd w:id="1453"/>
      <w:bookmarkEnd w:id="1454"/>
      <w:bookmarkEnd w:id="1455"/>
      <w:bookmarkEnd w:id="1456"/>
      <w:bookmarkEnd w:id="1457"/>
      <w:bookmarkEnd w:id="1458"/>
      <w:bookmarkEnd w:id="1459"/>
      <w:bookmarkEnd w:id="1460"/>
      <w:bookmarkEnd w:id="1461"/>
      <w:bookmarkEnd w:id="1462"/>
      <w:bookmarkEnd w:id="1463"/>
    </w:p>
    <w:p w14:paraId="762B28EF" w14:textId="0F82CA8D" w:rsidR="00165D11" w:rsidRPr="00932CF0" w:rsidRDefault="0090550D" w:rsidP="003C34AC">
      <w:pPr>
        <w:numPr>
          <w:ilvl w:val="1"/>
          <w:numId w:val="20"/>
        </w:numPr>
        <w:spacing w:after="120" w:line="276" w:lineRule="auto"/>
        <w:ind w:left="1440"/>
        <w:jc w:val="both"/>
        <w:rPr>
          <w:rFonts w:eastAsia="Times New Roman"/>
        </w:rPr>
      </w:pPr>
      <w:bookmarkStart w:id="1464" w:name="_Toc286329108"/>
      <w:r>
        <w:rPr>
          <w:rFonts w:eastAsia="Times New Roman"/>
        </w:rPr>
        <w:t xml:space="preserve"> </w:t>
      </w:r>
      <w:r w:rsidR="00165D11" w:rsidRPr="00932CF0">
        <w:rPr>
          <w:rFonts w:eastAsia="Times New Roman"/>
        </w:rPr>
        <w:t xml:space="preserve">Įstojimo laikotarpiu, paskirtas Įgaliotinis Finansuotojui ar paskirtam Įgaliotiniui apie tai ne vėliau kaip 30 (trisdešimt) dienų pateikus rašytinį pranešimą </w:t>
      </w:r>
      <w:proofErr w:type="spellStart"/>
      <w:r w:rsidR="00165D11" w:rsidRPr="00932CF0">
        <w:rPr>
          <w:rFonts w:eastAsia="Times New Roman"/>
        </w:rPr>
        <w:t>pranešimą</w:t>
      </w:r>
      <w:proofErr w:type="spellEnd"/>
      <w:r w:rsidR="00165D11" w:rsidRPr="00932CF0">
        <w:rPr>
          <w:rFonts w:eastAsia="Times New Roman"/>
        </w:rPr>
        <w:t xml:space="preserve"> apie pasitraukimą („</w:t>
      </w:r>
      <w:proofErr w:type="spellStart"/>
      <w:r w:rsidR="00165D11" w:rsidRPr="00932CF0">
        <w:rPr>
          <w:rFonts w:eastAsia="Times New Roman"/>
        </w:rPr>
        <w:t>step-out</w:t>
      </w:r>
      <w:proofErr w:type="spellEnd"/>
      <w:r w:rsidR="00165D11" w:rsidRPr="00932CF0">
        <w:rPr>
          <w:rFonts w:eastAsia="Times New Roman"/>
        </w:rPr>
        <w:t>“)  Viešajam subjektui, yra atleidžiamas nuo visų jo prievolių ir įsipareigojimų Viešajam subjektui, kylančių iš Sutarties ir atsiradusių iki Pasitraukimo datos, ir visos paskirto Įgaliotinio teisės prieš Viešąjį subjektą yra atšaukiamos.</w:t>
      </w:r>
    </w:p>
    <w:p w14:paraId="70CE46D1" w14:textId="51E5D973"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lastRenderedPageBreak/>
        <w:t xml:space="preserve"> </w:t>
      </w:r>
      <w:r w:rsidR="00165D11" w:rsidRPr="00932CF0">
        <w:rPr>
          <w:rFonts w:eastAsia="Times New Roman"/>
        </w:rPr>
        <w:t>Privatus subjektas toliau lieka saistomas Sutarties, neatsižvelgiant į Pasitraukimo datą.</w:t>
      </w:r>
    </w:p>
    <w:p w14:paraId="347FB2A4"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465" w:name="_Ref309215352"/>
      <w:bookmarkStart w:id="1466" w:name="_Toc515621854"/>
      <w:bookmarkStart w:id="1467" w:name="_Toc517254713"/>
      <w:bookmarkStart w:id="1468" w:name="_Toc519144694"/>
      <w:bookmarkStart w:id="1469" w:name="_Toc519658071"/>
      <w:bookmarkStart w:id="1470" w:name="_Toc519658976"/>
      <w:bookmarkStart w:id="1471" w:name="_Toc532894512"/>
      <w:bookmarkStart w:id="1472" w:name="_Toc38343089"/>
      <w:bookmarkStart w:id="1473" w:name="_Toc56423201"/>
      <w:bookmarkStart w:id="1474" w:name="_Toc60996063"/>
      <w:bookmarkStart w:id="1475" w:name="_Toc61335836"/>
      <w:bookmarkStart w:id="1476" w:name="_Toc98421490"/>
      <w:bookmarkStart w:id="1477" w:name="_Toc284496677"/>
      <w:bookmarkEnd w:id="1464"/>
      <w:r w:rsidRPr="00932CF0">
        <w:rPr>
          <w:rFonts w:eastAsia="Times New Roman"/>
          <w:b/>
          <w:bCs/>
          <w:color w:val="943634"/>
        </w:rPr>
        <w:t>Novacija</w:t>
      </w:r>
      <w:bookmarkEnd w:id="1465"/>
      <w:bookmarkEnd w:id="1466"/>
      <w:bookmarkEnd w:id="1467"/>
      <w:bookmarkEnd w:id="1468"/>
      <w:bookmarkEnd w:id="1469"/>
      <w:bookmarkEnd w:id="1470"/>
      <w:bookmarkEnd w:id="1471"/>
      <w:bookmarkEnd w:id="1472"/>
      <w:bookmarkEnd w:id="1473"/>
      <w:bookmarkEnd w:id="1474"/>
      <w:bookmarkEnd w:id="1475"/>
      <w:bookmarkEnd w:id="1476"/>
    </w:p>
    <w:p w14:paraId="21F51B04" w14:textId="015406BD" w:rsidR="00165D11" w:rsidRPr="00932CF0" w:rsidRDefault="0090550D" w:rsidP="003C34AC">
      <w:pPr>
        <w:numPr>
          <w:ilvl w:val="1"/>
          <w:numId w:val="20"/>
        </w:numPr>
        <w:spacing w:after="120" w:line="276" w:lineRule="auto"/>
        <w:ind w:left="1440"/>
        <w:jc w:val="both"/>
        <w:rPr>
          <w:rFonts w:eastAsia="Times New Roman"/>
        </w:rPr>
      </w:pPr>
      <w:bookmarkStart w:id="1478" w:name="_Ref290305024"/>
      <w:bookmarkStart w:id="1479" w:name="_Toc286329110"/>
      <w:bookmarkEnd w:id="1477"/>
      <w:r>
        <w:rPr>
          <w:rFonts w:eastAsia="Times New Roman"/>
        </w:rPr>
        <w:t xml:space="preserve"> </w:t>
      </w:r>
      <w:r w:rsidR="00165D11" w:rsidRPr="00932CF0">
        <w:rPr>
          <w:rFonts w:eastAsia="Times New Roman"/>
        </w:rPr>
        <w:t xml:space="preserve">Atsižvelgiant į šio Susitarimo </w:t>
      </w:r>
      <w:r w:rsidR="00165D11" w:rsidRPr="00932CF0">
        <w:rPr>
          <w:rFonts w:eastAsia="Times New Roman"/>
        </w:rPr>
        <w:fldChar w:fldCharType="begin"/>
      </w:r>
      <w:r w:rsidR="00165D11" w:rsidRPr="00932CF0">
        <w:rPr>
          <w:rFonts w:eastAsia="Times New Roman"/>
        </w:rPr>
        <w:instrText xml:space="preserve"> REF _Ref290304843 \r \h  \* MERGEFORMAT </w:instrText>
      </w:r>
      <w:r w:rsidR="00165D11" w:rsidRPr="00932CF0">
        <w:rPr>
          <w:rFonts w:eastAsia="Times New Roman"/>
        </w:rPr>
      </w:r>
      <w:r w:rsidR="00165D11" w:rsidRPr="00932CF0">
        <w:rPr>
          <w:rFonts w:eastAsia="Times New Roman"/>
        </w:rPr>
        <w:fldChar w:fldCharType="separate"/>
      </w:r>
      <w:r w:rsidR="00B87438">
        <w:rPr>
          <w:rFonts w:eastAsia="Times New Roman"/>
        </w:rPr>
        <w:t>7.2</w:t>
      </w:r>
      <w:r w:rsidR="00165D11" w:rsidRPr="00932CF0">
        <w:rPr>
          <w:rFonts w:eastAsia="Times New Roman"/>
        </w:rPr>
        <w:fldChar w:fldCharType="end"/>
      </w:r>
      <w:r w:rsidR="00165D11" w:rsidRPr="00932CF0">
        <w:rPr>
          <w:rFonts w:eastAsia="Times New Roman"/>
        </w:rPr>
        <w:t> punktą, laikotarpiu, kai tęsiasi Privataus subjekto įsipareigojimų nevykdymas</w:t>
      </w:r>
      <w:r w:rsidR="00165D11" w:rsidRPr="00932CF0" w:rsidDel="00225E87">
        <w:rPr>
          <w:rFonts w:eastAsia="Times New Roman"/>
        </w:rPr>
        <w:t xml:space="preserve"> </w:t>
      </w:r>
      <w:r w:rsidR="00165D11" w:rsidRPr="00932CF0">
        <w:rPr>
          <w:rFonts w:eastAsia="Times New Roman"/>
        </w:rPr>
        <w:t>ar Įstojimo laikotarpiu Finansuotojas, ne mažiau kaip prieš 30 (trisdešimt) dienų pateikęs rašytinį pranešimą Viešajam subjektui ir bet kuriam iš paskirtų Įgaliotinių, remiantis Sutartimi gali organizuoti Novaciją, Privatų subjektą pakeičiant Tinkamu substitutu.</w:t>
      </w:r>
      <w:bookmarkEnd w:id="1478"/>
    </w:p>
    <w:p w14:paraId="531A2F56" w14:textId="77777777" w:rsidR="00165D11" w:rsidRPr="00932CF0" w:rsidRDefault="00165D11" w:rsidP="003C34AC">
      <w:pPr>
        <w:numPr>
          <w:ilvl w:val="1"/>
          <w:numId w:val="20"/>
        </w:numPr>
        <w:spacing w:after="120" w:line="276" w:lineRule="auto"/>
        <w:ind w:left="1440"/>
        <w:jc w:val="both"/>
        <w:rPr>
          <w:rFonts w:eastAsia="Times New Roman"/>
        </w:rPr>
      </w:pPr>
      <w:bookmarkStart w:id="1480" w:name="_Ref290304843"/>
      <w:r w:rsidRPr="00932CF0">
        <w:rPr>
          <w:rFonts w:eastAsia="Times New Roman"/>
        </w:rPr>
        <w:t>Viešasis subjektas praneša Finansuotojui apie asmens, kuriam Finansuotojas pasiūlo perleisti Privataus subjekto teises ir įsipareigojimus pagal Sutartį, tinkamumą imtinai 30 (trisdešimt) dienų po visos pakankamos Viešojo subjekto reikalaujamos informacijos, būtinos nuspręsti, ar asmuo, kuris pakeis Privatų subjektą, yra Tinkamas substitutas, gavimo.</w:t>
      </w:r>
      <w:bookmarkEnd w:id="1480"/>
    </w:p>
    <w:p w14:paraId="2E96C9A4" w14:textId="77777777" w:rsidR="00165D11" w:rsidRPr="00932CF0" w:rsidRDefault="00165D11" w:rsidP="003C34AC">
      <w:pPr>
        <w:numPr>
          <w:ilvl w:val="1"/>
          <w:numId w:val="20"/>
        </w:numPr>
        <w:spacing w:after="120" w:line="276" w:lineRule="auto"/>
        <w:ind w:left="1440"/>
        <w:jc w:val="both"/>
        <w:rPr>
          <w:rFonts w:eastAsia="Times New Roman"/>
        </w:rPr>
      </w:pPr>
      <w:r w:rsidRPr="00932CF0">
        <w:rPr>
          <w:rFonts w:eastAsia="Times New Roman"/>
        </w:rPr>
        <w:t>Viešasis subjektas negali nepagrįstai sulaikyti ar atidėlioti savo sprendimo dėl asmens, kuriam bus perleidžiamos teisės ir pareigos, tinkamumo būti Tinkamu substitutu.</w:t>
      </w:r>
    </w:p>
    <w:p w14:paraId="69C2526C" w14:textId="553DED67"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 xml:space="preserve">Kai įsigalioja novacija pagal šio Susitarimo </w:t>
      </w:r>
      <w:r w:rsidR="00165D11" w:rsidRPr="00932CF0">
        <w:rPr>
          <w:rFonts w:eastAsia="Times New Roman"/>
        </w:rPr>
        <w:fldChar w:fldCharType="begin"/>
      </w:r>
      <w:r w:rsidR="00165D11" w:rsidRPr="00932CF0">
        <w:rPr>
          <w:rFonts w:eastAsia="Times New Roman"/>
        </w:rPr>
        <w:instrText xml:space="preserve"> REF _Ref290305024 \r \h  \* MERGEFORMAT </w:instrText>
      </w:r>
      <w:r w:rsidR="00165D11" w:rsidRPr="00932CF0">
        <w:rPr>
          <w:rFonts w:eastAsia="Times New Roman"/>
        </w:rPr>
      </w:r>
      <w:r w:rsidR="00165D11" w:rsidRPr="00932CF0">
        <w:rPr>
          <w:rFonts w:eastAsia="Times New Roman"/>
        </w:rPr>
        <w:fldChar w:fldCharType="separate"/>
      </w:r>
      <w:r w:rsidR="00B87438">
        <w:rPr>
          <w:rFonts w:eastAsia="Times New Roman"/>
        </w:rPr>
        <w:t>7.1</w:t>
      </w:r>
      <w:r w:rsidR="00165D11" w:rsidRPr="00932CF0">
        <w:rPr>
          <w:rFonts w:eastAsia="Times New Roman"/>
        </w:rPr>
        <w:fldChar w:fldCharType="end"/>
      </w:r>
      <w:r w:rsidR="00165D11" w:rsidRPr="00932CF0">
        <w:rPr>
          <w:rFonts w:eastAsia="Times New Roman"/>
        </w:rPr>
        <w:t> punktą:</w:t>
      </w:r>
    </w:p>
    <w:p w14:paraId="5EE0DBC3" w14:textId="77777777" w:rsidR="00165D11" w:rsidRPr="00932CF0" w:rsidRDefault="00165D11" w:rsidP="0090550D">
      <w:pPr>
        <w:numPr>
          <w:ilvl w:val="2"/>
          <w:numId w:val="20"/>
        </w:numPr>
        <w:suppressAutoHyphens/>
        <w:spacing w:after="120" w:line="276" w:lineRule="auto"/>
        <w:ind w:left="1843"/>
        <w:jc w:val="both"/>
        <w:rPr>
          <w:rFonts w:eastAsia="Times New Roman"/>
          <w:spacing w:val="-3"/>
        </w:rPr>
      </w:pPr>
      <w:r w:rsidRPr="00932CF0">
        <w:rPr>
          <w:rFonts w:eastAsia="Times New Roman"/>
          <w:spacing w:val="-3"/>
        </w:rPr>
        <w:t>Privatus subjektas yra atleidžiamas nuo visų įsipareigojimų, kylančių iš Sutarties nuo dienos, kai Įgaliotinis arba Tinkamas substitutas perima visas teises ir pareigas, tačiau lieka atsakingas už prievoles, kurios atsirado iki visų teisių ir pareigų perdavimo Įgaliotiniui arba Tinkamam substitutui;</w:t>
      </w:r>
    </w:p>
    <w:p w14:paraId="735BC292" w14:textId="77777777" w:rsidR="00165D11" w:rsidRPr="00932CF0" w:rsidRDefault="00165D11" w:rsidP="0090550D">
      <w:pPr>
        <w:numPr>
          <w:ilvl w:val="2"/>
          <w:numId w:val="20"/>
        </w:numPr>
        <w:suppressAutoHyphens/>
        <w:spacing w:after="120" w:line="276" w:lineRule="auto"/>
        <w:ind w:left="1843"/>
        <w:jc w:val="both"/>
        <w:rPr>
          <w:rFonts w:eastAsia="Times New Roman"/>
          <w:spacing w:val="-3"/>
        </w:rPr>
      </w:pPr>
      <w:r w:rsidRPr="00932CF0">
        <w:rPr>
          <w:rFonts w:eastAsia="Times New Roman"/>
          <w:spacing w:val="-3"/>
        </w:rPr>
        <w:t xml:space="preserve">Bet kuris egzistuojantis Sutarties nutraukimo pagrindas Viešojo subjekto yra laikomas neturintis įtakos ir bet kuris pranešimas apie Sutarties nutraukimą yra automatiškai atšaukiamas; ir </w:t>
      </w:r>
    </w:p>
    <w:p w14:paraId="2244491C" w14:textId="77777777" w:rsidR="00165D11" w:rsidRPr="00932CF0" w:rsidRDefault="00165D11" w:rsidP="0090550D">
      <w:pPr>
        <w:numPr>
          <w:ilvl w:val="2"/>
          <w:numId w:val="20"/>
        </w:numPr>
        <w:suppressAutoHyphens/>
        <w:spacing w:after="120" w:line="276" w:lineRule="auto"/>
        <w:ind w:left="1843"/>
        <w:jc w:val="both"/>
        <w:rPr>
          <w:rFonts w:eastAsia="Times New Roman"/>
          <w:spacing w:val="-3"/>
        </w:rPr>
      </w:pPr>
      <w:r w:rsidRPr="00932CF0">
        <w:rPr>
          <w:rFonts w:eastAsia="Times New Roman"/>
          <w:spacing w:val="-3"/>
        </w:rPr>
        <w:t xml:space="preserve">Viešojo subjekto tiesioginis susitarimas su Finansuotoju įsigalioja naujam Tinkamam substitutui tomis pačiomis sąlygomis ir pagrindais kaip ir šiame Susitarime. </w:t>
      </w:r>
    </w:p>
    <w:p w14:paraId="30B58A91" w14:textId="485BD660"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Privatus subjektas patvirtina, kad jis sutinka su Novacija, kuris gali būti atliekamas kaip numatyta šiame Susitarime.</w:t>
      </w:r>
    </w:p>
    <w:p w14:paraId="3F91BCE2" w14:textId="39471BEA"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 xml:space="preserve">Novacijos atveju Investuotojas gali būti keičiamas Sutarties </w:t>
      </w:r>
      <w:r w:rsidR="00D73BB3" w:rsidRPr="00932CF0">
        <w:rPr>
          <w:rFonts w:eastAsia="Times New Roman"/>
        </w:rPr>
        <w:fldChar w:fldCharType="begin"/>
      </w:r>
      <w:r w:rsidR="00D73BB3" w:rsidRPr="00932CF0">
        <w:rPr>
          <w:rFonts w:eastAsia="Times New Roman"/>
        </w:rPr>
        <w:instrText xml:space="preserve"> REF _Ref283653114 \r \h </w:instrText>
      </w:r>
      <w:r w:rsidR="00932CF0">
        <w:rPr>
          <w:rFonts w:eastAsia="Times New Roman"/>
        </w:rPr>
        <w:instrText xml:space="preserve"> \* MERGEFORMAT </w:instrText>
      </w:r>
      <w:r w:rsidR="00D73BB3" w:rsidRPr="00932CF0">
        <w:rPr>
          <w:rFonts w:eastAsia="Times New Roman"/>
        </w:rPr>
      </w:r>
      <w:r w:rsidR="00D73BB3" w:rsidRPr="00932CF0">
        <w:rPr>
          <w:rFonts w:eastAsia="Times New Roman"/>
        </w:rPr>
        <w:fldChar w:fldCharType="separate"/>
      </w:r>
      <w:r w:rsidR="00B87438">
        <w:rPr>
          <w:rFonts w:eastAsia="Times New Roman"/>
        </w:rPr>
        <w:t>27</w:t>
      </w:r>
      <w:r w:rsidR="00D73BB3" w:rsidRPr="00932CF0">
        <w:rPr>
          <w:rFonts w:eastAsia="Times New Roman"/>
        </w:rPr>
        <w:fldChar w:fldCharType="end"/>
      </w:r>
      <w:r w:rsidR="00D73BB3" w:rsidRPr="00932CF0">
        <w:rPr>
          <w:rFonts w:eastAsia="Times New Roman"/>
        </w:rPr>
        <w:t xml:space="preserve"> </w:t>
      </w:r>
      <w:r w:rsidR="00165D11" w:rsidRPr="00932CF0">
        <w:rPr>
          <w:rFonts w:eastAsia="Times New Roman"/>
        </w:rPr>
        <w:t>punkte nustatyta tvarka.</w:t>
      </w:r>
    </w:p>
    <w:p w14:paraId="55080CA2"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481" w:name="_Ref290302779"/>
      <w:bookmarkStart w:id="1482" w:name="_Toc515621855"/>
      <w:bookmarkStart w:id="1483" w:name="_Toc517254714"/>
      <w:bookmarkStart w:id="1484" w:name="_Toc519144695"/>
      <w:bookmarkStart w:id="1485" w:name="_Toc519658072"/>
      <w:bookmarkStart w:id="1486" w:name="_Toc519658977"/>
      <w:bookmarkStart w:id="1487" w:name="_Toc532894513"/>
      <w:bookmarkStart w:id="1488" w:name="_Toc38343090"/>
      <w:bookmarkStart w:id="1489" w:name="_Toc56423202"/>
      <w:bookmarkStart w:id="1490" w:name="_Toc60996064"/>
      <w:bookmarkStart w:id="1491" w:name="_Toc61335837"/>
      <w:bookmarkStart w:id="1492" w:name="_Toc98421491"/>
      <w:bookmarkEnd w:id="1479"/>
      <w:r w:rsidRPr="00932CF0">
        <w:rPr>
          <w:rFonts w:eastAsia="Times New Roman"/>
          <w:b/>
          <w:bCs/>
          <w:color w:val="943634"/>
        </w:rPr>
        <w:t>Reikalavimo teisių perleidimas</w:t>
      </w:r>
      <w:bookmarkEnd w:id="1481"/>
      <w:bookmarkEnd w:id="1482"/>
      <w:bookmarkEnd w:id="1483"/>
      <w:bookmarkEnd w:id="1484"/>
      <w:bookmarkEnd w:id="1485"/>
      <w:bookmarkEnd w:id="1486"/>
      <w:bookmarkEnd w:id="1487"/>
      <w:bookmarkEnd w:id="1488"/>
      <w:bookmarkEnd w:id="1489"/>
      <w:bookmarkEnd w:id="1490"/>
      <w:bookmarkEnd w:id="1491"/>
      <w:bookmarkEnd w:id="1492"/>
    </w:p>
    <w:p w14:paraId="30D97739" w14:textId="55D2CA9E" w:rsidR="00165D11" w:rsidRPr="00932CF0" w:rsidRDefault="0090550D" w:rsidP="003C34AC">
      <w:pPr>
        <w:numPr>
          <w:ilvl w:val="1"/>
          <w:numId w:val="20"/>
        </w:numPr>
        <w:spacing w:after="120" w:line="276" w:lineRule="auto"/>
        <w:ind w:left="1440"/>
        <w:jc w:val="both"/>
        <w:rPr>
          <w:rFonts w:eastAsia="Times New Roman"/>
        </w:rPr>
      </w:pPr>
      <w:bookmarkStart w:id="1493" w:name="_Ref514606019"/>
      <w:bookmarkStart w:id="1494" w:name="_Ref290305067"/>
      <w:bookmarkStart w:id="1495" w:name="_Toc286329111"/>
      <w:r>
        <w:rPr>
          <w:rFonts w:eastAsia="Times New Roman"/>
        </w:rPr>
        <w:t xml:space="preserve"> </w:t>
      </w:r>
      <w:r w:rsidR="00165D11" w:rsidRPr="00932CF0">
        <w:rPr>
          <w:rFonts w:eastAsia="Times New Roman"/>
        </w:rPr>
        <w:t>Finansuotojas turi teisę pasinaudoti Reikalavimo teisių perleidimu perimant reikalavimo teisių į visus esamus ir ateities Valdžios subjekto mokėjimus Privačiam subjektui pagal Sutartį arba perduodant šias teises Įgaliotiniui arba Tinkamam substitutui. Reikalavimo teisių perleidimas gali būti terminuotas Būtinojo laikotarpio arba Įstojimo laikotarpio atveju, arba visiškas Novacijos atveju ar perleidžiant Finansuotojui reikalavimo teises į būsimus Projekto piniginius srautus.</w:t>
      </w:r>
      <w:bookmarkEnd w:id="1493"/>
      <w:r w:rsidR="00165D11" w:rsidRPr="00932CF0">
        <w:rPr>
          <w:rFonts w:eastAsia="Times New Roman"/>
        </w:rPr>
        <w:t xml:space="preserve"> Aiškumo dėlei, Reikalavimo teisių perleidimu Privatus subjektas perleidžia ir teisę į Viešojo </w:t>
      </w:r>
      <w:r w:rsidR="00165D11" w:rsidRPr="00932CF0">
        <w:rPr>
          <w:rFonts w:eastAsia="Times New Roman"/>
        </w:rPr>
        <w:lastRenderedPageBreak/>
        <w:t xml:space="preserve">subjekto Sutarties nutraukimo atveju mokėtinas kompensacijas Finansavimo sutartyje numatytų ir neįvykdytų įsipareigojimų apimtimi. </w:t>
      </w:r>
    </w:p>
    <w:p w14:paraId="21BF8D6A" w14:textId="3DF11CDC"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Finansuotojo teisė gauti Viešojo subjekto mokėjimus (ar jų dalį), kurią Privatus subjektas perleidžia Finansuotojui, atsiranda iš karto, kai tik Privačiam subjektui atsiranda atitinkama teisė gauti mokėjimus iš Viešojo subjekto.</w:t>
      </w:r>
      <w:bookmarkEnd w:id="1494"/>
    </w:p>
    <w:p w14:paraId="4CA0EED4" w14:textId="124EDA8B"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 xml:space="preserve">Viešasis subjektas pareiškia, kad sutinka su Susitarimo </w:t>
      </w:r>
      <w:r w:rsidR="00165D11" w:rsidRPr="00932CF0">
        <w:rPr>
          <w:rFonts w:eastAsia="Times New Roman"/>
        </w:rPr>
        <w:fldChar w:fldCharType="begin"/>
      </w:r>
      <w:r w:rsidR="00165D11" w:rsidRPr="00932CF0">
        <w:rPr>
          <w:rFonts w:eastAsia="Times New Roman"/>
        </w:rPr>
        <w:instrText xml:space="preserve"> REF _Ref290305067 \r \h  \* MERGEFORMAT </w:instrText>
      </w:r>
      <w:r w:rsidR="00165D11" w:rsidRPr="00932CF0">
        <w:rPr>
          <w:rFonts w:eastAsia="Times New Roman"/>
        </w:rPr>
      </w:r>
      <w:r w:rsidR="00165D11" w:rsidRPr="00932CF0">
        <w:rPr>
          <w:rFonts w:eastAsia="Times New Roman"/>
        </w:rPr>
        <w:fldChar w:fldCharType="separate"/>
      </w:r>
      <w:r w:rsidR="00B87438">
        <w:rPr>
          <w:rFonts w:eastAsia="Times New Roman"/>
        </w:rPr>
        <w:t>8.1</w:t>
      </w:r>
      <w:r w:rsidR="00165D11" w:rsidRPr="00932CF0">
        <w:rPr>
          <w:rFonts w:eastAsia="Times New Roman"/>
        </w:rPr>
        <w:fldChar w:fldCharType="end"/>
      </w:r>
      <w:r w:rsidR="00165D11" w:rsidRPr="00932CF0">
        <w:rPr>
          <w:rFonts w:eastAsia="Times New Roman"/>
        </w:rPr>
        <w:t> punkte nurodytu reikalavimo teisių perleidimu ir yra tinkamai informuotas apie reikalavimo teisių perleidimą.</w:t>
      </w:r>
    </w:p>
    <w:p w14:paraId="54F71441" w14:textId="238DC888"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Pasinaudojus perleistomis reikalavimo teisėmis, Finansuotojo iš Viešojo subjekto gautos sumos bus naudojamos Privataus subjekto įsiskolinimui Finansuotojui  dengti. Už reikalavimo teisių pagal Sutartį perleidimą papildomas atlyginimas Privačiam subjektui nemokamas.</w:t>
      </w:r>
    </w:p>
    <w:p w14:paraId="25D0E844" w14:textId="5849211F"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Šalys susitaria, kad po šio Susitarimo įsigaliojimo momento visi mokėjimai, atsirandantys pagal Sutartį, kurie yra perleisti Reikalavimo teisių perleidimu, turi būti mokami tiesiogiai Finansuotojui į jo einamąją banko sąskaitą (-</w:t>
      </w:r>
      <w:proofErr w:type="spellStart"/>
      <w:r w:rsidR="00165D11" w:rsidRPr="00932CF0">
        <w:rPr>
          <w:rFonts w:eastAsia="Times New Roman"/>
        </w:rPr>
        <w:t>as</w:t>
      </w:r>
      <w:proofErr w:type="spellEnd"/>
      <w:r w:rsidR="00165D11" w:rsidRPr="00932CF0">
        <w:rPr>
          <w:rFonts w:eastAsia="Times New Roman"/>
        </w:rPr>
        <w:t>) Nr. </w:t>
      </w:r>
      <w:r w:rsidR="00165D11" w:rsidRPr="00932CF0">
        <w:rPr>
          <w:rFonts w:eastAsia="Times New Roman"/>
          <w:color w:val="FF0000"/>
        </w:rPr>
        <w:t>[</w:t>
      </w:r>
      <w:r w:rsidR="00165D11" w:rsidRPr="00932CF0">
        <w:rPr>
          <w:rFonts w:eastAsia="Times New Roman"/>
          <w:i/>
          <w:color w:val="FF0000"/>
        </w:rPr>
        <w:t>sąskaitos numeris</w:t>
      </w:r>
      <w:r w:rsidR="00165D11" w:rsidRPr="00932CF0">
        <w:rPr>
          <w:rFonts w:eastAsia="Times New Roman"/>
          <w:color w:val="FF0000"/>
        </w:rPr>
        <w:t>]</w:t>
      </w:r>
      <w:r w:rsidR="00165D11" w:rsidRPr="00932CF0">
        <w:rPr>
          <w:rFonts w:eastAsia="Times New Roman"/>
        </w:rPr>
        <w:t>,</w:t>
      </w:r>
      <w:r w:rsidR="00165D11" w:rsidRPr="00932CF0">
        <w:rPr>
          <w:rFonts w:eastAsia="Times New Roman"/>
          <w:i/>
          <w:color w:val="000000"/>
        </w:rPr>
        <w:t xml:space="preserve"> </w:t>
      </w:r>
      <w:r w:rsidR="00165D11" w:rsidRPr="00932CF0">
        <w:rPr>
          <w:rFonts w:eastAsia="Times New Roman"/>
          <w:color w:val="FF0000"/>
        </w:rPr>
        <w:t>[</w:t>
      </w:r>
      <w:r w:rsidR="00165D11" w:rsidRPr="00932CF0">
        <w:rPr>
          <w:rFonts w:eastAsia="Times New Roman"/>
          <w:i/>
          <w:color w:val="FF0000"/>
        </w:rPr>
        <w:t>banko pavadinimas</w:t>
      </w:r>
      <w:r w:rsidR="00165D11" w:rsidRPr="00932CF0">
        <w:rPr>
          <w:rFonts w:eastAsia="Times New Roman"/>
          <w:color w:val="FF0000"/>
        </w:rPr>
        <w:t>]</w:t>
      </w:r>
      <w:r w:rsidR="00165D11" w:rsidRPr="00932CF0">
        <w:rPr>
          <w:rFonts w:eastAsia="Times New Roman"/>
          <w:color w:val="00B050"/>
        </w:rPr>
        <w:t xml:space="preserve">, </w:t>
      </w:r>
      <w:r w:rsidR="00165D11" w:rsidRPr="00932CF0">
        <w:rPr>
          <w:rFonts w:eastAsia="Times New Roman"/>
        </w:rPr>
        <w:t xml:space="preserve">banko kodas </w:t>
      </w:r>
      <w:r w:rsidR="00165D11" w:rsidRPr="00932CF0">
        <w:rPr>
          <w:rFonts w:eastAsia="Times New Roman"/>
          <w:color w:val="FF0000"/>
        </w:rPr>
        <w:t>[</w:t>
      </w:r>
      <w:r w:rsidR="00165D11" w:rsidRPr="00932CF0">
        <w:rPr>
          <w:rFonts w:eastAsia="Times New Roman"/>
          <w:i/>
          <w:color w:val="FF0000"/>
        </w:rPr>
        <w:t>banko kodas</w:t>
      </w:r>
      <w:r w:rsidR="00165D11" w:rsidRPr="00932CF0">
        <w:rPr>
          <w:rFonts w:eastAsia="Times New Roman"/>
        </w:rPr>
        <w:t xml:space="preserve">].] ir šios sumos gali būti panaudotos Privataus subjekto mokėjimo įsipareigojimams pagal Finansavimo sutartį padengti Finansavimo sutartyje nustatyta tvarka. Bet kuriuo atveju, Finansuotojas negali pasinaudoti jam perleistomis teisėmis didesne apimtimi, nei reikalinga Privataus subjekto įsipareigojimų pagal Finansavimo sutartį vykdymui. </w:t>
      </w:r>
    </w:p>
    <w:p w14:paraId="5A6B4CB2" w14:textId="758ADC75" w:rsidR="008363CD" w:rsidRPr="00932CF0" w:rsidRDefault="0090550D" w:rsidP="0000188F">
      <w:pPr>
        <w:numPr>
          <w:ilvl w:val="1"/>
          <w:numId w:val="20"/>
        </w:numPr>
        <w:spacing w:after="120" w:line="276" w:lineRule="auto"/>
        <w:ind w:left="1440"/>
        <w:jc w:val="both"/>
        <w:rPr>
          <w:rFonts w:eastAsia="Times New Roman"/>
        </w:rPr>
      </w:pPr>
      <w:r>
        <w:rPr>
          <w:rFonts w:eastAsia="Times New Roman"/>
        </w:rPr>
        <w:t xml:space="preserve"> </w:t>
      </w:r>
      <w:r w:rsidR="008363CD" w:rsidRPr="00932CF0">
        <w:rPr>
          <w:rFonts w:eastAsia="Times New Roman"/>
        </w:rPr>
        <w:t>Ne vėliau kaip per 3 (tris) Darbo dienas po šio Susitarimo pasirašymo dienos Privatus subjektas pagal perdavimo-priėmimo aktą perduoda Finansuotojui Privataus subjekto turimos Sutarties ir visų su ja susijusių dokumentų, pagrindžiančių Privataus subjekto reikalavimo teisę į Viešąjį subjektą, kopijas. Bet kokios išlaidos, susijusios su šių dokumentų paruošimu ir perdavimu Finansuotojui, tenka Privačiam subjektui, nebent Privatus subjektas ir Finansuotojas susitaria kitaip.</w:t>
      </w:r>
    </w:p>
    <w:p w14:paraId="616A3A41" w14:textId="64D1C27C" w:rsidR="00165D11" w:rsidRPr="00932CF0" w:rsidRDefault="0000188F"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Privatus subjektas pareiškia ir garantuoja, kad pagal šį Susitarimą perleidžiamos reikalavimo teisės yra galiojančios. Siekiant išvengti abejonių, Privatus subjektas negarantuoja ir neatsako (i) už Viešojo subjekto įsipareigojimų pagal Sutartį neįvykdymą ar vengimą juos įvykdyti, (ii) bet kokį Viešojo subjekto ar bet kurios trečiosios šalies užtikrinimą, garantiją ar pareiškimą, susijusį su Sutartimi, (iii) Privataus subjekto ar bet kurios trečiosios šalies finansinę būklę</w:t>
      </w:r>
      <w:r w:rsidR="00D73BB3" w:rsidRPr="00932CF0">
        <w:rPr>
          <w:rFonts w:eastAsia="Times New Roman"/>
        </w:rPr>
        <w:t>,</w:t>
      </w:r>
      <w:r w:rsidR="00165D11" w:rsidRPr="00932CF0">
        <w:rPr>
          <w:rFonts w:eastAsia="Times New Roman"/>
        </w:rPr>
        <w:t xml:space="preserve"> ar kredito riziką arba (iv) Viešojo subjekto nuosavybės ar finans</w:t>
      </w:r>
      <w:r w:rsidR="007E0C85">
        <w:rPr>
          <w:rFonts w:eastAsia="Times New Roman"/>
        </w:rPr>
        <w:t>inės atskaitomybės patikrinimą.</w:t>
      </w:r>
    </w:p>
    <w:p w14:paraId="4349B78A" w14:textId="548D92AA" w:rsidR="00165D11" w:rsidRPr="00932CF0" w:rsidRDefault="0000188F"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Finansuotojas pareiškia ir patvirtina, kad jam visiškai žinoma Viešojo subjekto ūkinė-finansinė būklė, Turto, o taip pat visų kitų faktų ir aspektų visuma tokia apimtimi, kiek</w:t>
      </w:r>
      <w:r w:rsidR="00D73BB3" w:rsidRPr="00932CF0">
        <w:rPr>
          <w:rFonts w:eastAsia="Times New Roman"/>
        </w:rPr>
        <w:t>,</w:t>
      </w:r>
      <w:r w:rsidR="00165D11" w:rsidRPr="00932CF0">
        <w:rPr>
          <w:rFonts w:eastAsia="Times New Roman"/>
        </w:rPr>
        <w:t xml:space="preserve"> jo manymu</w:t>
      </w:r>
      <w:r w:rsidR="00D73BB3" w:rsidRPr="00932CF0">
        <w:rPr>
          <w:rFonts w:eastAsia="Times New Roman"/>
        </w:rPr>
        <w:t>,</w:t>
      </w:r>
      <w:r w:rsidR="00165D11" w:rsidRPr="00932CF0">
        <w:rPr>
          <w:rFonts w:eastAsia="Times New Roman"/>
        </w:rPr>
        <w:t xml:space="preserve"> reikalinga šio Susitarimo sudarymui ir įgyvendinimui</w:t>
      </w:r>
      <w:r w:rsidR="00D73BB3" w:rsidRPr="00932CF0">
        <w:rPr>
          <w:rFonts w:eastAsia="Times New Roman"/>
        </w:rPr>
        <w:t>,</w:t>
      </w:r>
      <w:r w:rsidR="00165D11" w:rsidRPr="00932CF0">
        <w:rPr>
          <w:rFonts w:eastAsia="Times New Roman"/>
        </w:rPr>
        <w:t xml:space="preserve"> ir kad jis, priimdamas sprendimus sudaryti šį Susitarimą ir jį sudarydamas, nesiremia kokiais nors Privataus subjekto ar jos atstovų pareiškimais ar patvirtinimais, nepateiktais šiame Susitarime. Išlaidos, susijusios su Reikalavimo teisių perleidimo įforminimu, tenka Privačiam subjektui.</w:t>
      </w:r>
    </w:p>
    <w:p w14:paraId="7E13007F" w14:textId="4719FC99" w:rsidR="00165D11" w:rsidRPr="00932CF0" w:rsidRDefault="0000188F" w:rsidP="003C34AC">
      <w:pPr>
        <w:numPr>
          <w:ilvl w:val="1"/>
          <w:numId w:val="20"/>
        </w:numPr>
        <w:spacing w:after="120" w:line="276" w:lineRule="auto"/>
        <w:ind w:left="1440"/>
        <w:jc w:val="both"/>
        <w:rPr>
          <w:rFonts w:eastAsia="Times New Roman"/>
        </w:rPr>
      </w:pPr>
      <w:r>
        <w:rPr>
          <w:rFonts w:eastAsia="Times New Roman"/>
        </w:rPr>
        <w:lastRenderedPageBreak/>
        <w:t xml:space="preserve"> </w:t>
      </w:r>
      <w:r w:rsidR="00165D11" w:rsidRPr="00932CF0">
        <w:rPr>
          <w:rFonts w:eastAsia="Times New Roman"/>
        </w:rPr>
        <w:t>Nuo reikalavimo teisių pagal šį Susitarimą perleidimo momento, Finansuotojas yra visiškai atsakingas už tinkamą reikalavimo teisių perleidimo įforminimą, jų įgyvendinimą ir / arba priverstinį vykdymą. Išlaidas, susijusias su Reikalavimo teisių perleidimo įforminimu apmoka Privatus subjektas.</w:t>
      </w:r>
    </w:p>
    <w:p w14:paraId="3A070066"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496" w:name="_Toc515621856"/>
      <w:bookmarkStart w:id="1497" w:name="_Toc517254715"/>
      <w:bookmarkStart w:id="1498" w:name="_Toc519144696"/>
      <w:bookmarkStart w:id="1499" w:name="_Toc519658073"/>
      <w:bookmarkStart w:id="1500" w:name="_Toc519658978"/>
      <w:bookmarkStart w:id="1501" w:name="_Toc532894514"/>
      <w:bookmarkStart w:id="1502" w:name="_Toc38343091"/>
      <w:bookmarkStart w:id="1503" w:name="_Toc56423203"/>
      <w:bookmarkStart w:id="1504" w:name="_Toc60996065"/>
      <w:bookmarkStart w:id="1505" w:name="_Toc61335838"/>
      <w:bookmarkStart w:id="1506" w:name="_Toc98421492"/>
      <w:bookmarkStart w:id="1507" w:name="_Toc286329150"/>
      <w:bookmarkEnd w:id="1495"/>
      <w:r w:rsidRPr="00932CF0">
        <w:rPr>
          <w:rFonts w:eastAsia="Times New Roman"/>
          <w:b/>
          <w:bCs/>
          <w:color w:val="943634"/>
        </w:rPr>
        <w:t>Pareiškimai ir patvirtinimai</w:t>
      </w:r>
      <w:bookmarkEnd w:id="1496"/>
      <w:bookmarkEnd w:id="1497"/>
      <w:bookmarkEnd w:id="1498"/>
      <w:bookmarkEnd w:id="1499"/>
      <w:bookmarkEnd w:id="1500"/>
      <w:bookmarkEnd w:id="1501"/>
      <w:bookmarkEnd w:id="1502"/>
      <w:bookmarkEnd w:id="1503"/>
      <w:bookmarkEnd w:id="1504"/>
      <w:bookmarkEnd w:id="1505"/>
      <w:bookmarkEnd w:id="1506"/>
    </w:p>
    <w:p w14:paraId="39A71110" w14:textId="77777777" w:rsidR="00165D11" w:rsidRPr="00932CF0" w:rsidRDefault="00165D11" w:rsidP="003C34AC">
      <w:pPr>
        <w:numPr>
          <w:ilvl w:val="1"/>
          <w:numId w:val="20"/>
        </w:numPr>
        <w:spacing w:after="120" w:line="276" w:lineRule="auto"/>
        <w:ind w:left="1440"/>
        <w:jc w:val="both"/>
        <w:rPr>
          <w:rFonts w:eastAsia="Times New Roman"/>
        </w:rPr>
      </w:pPr>
      <w:r w:rsidRPr="00932CF0">
        <w:rPr>
          <w:rFonts w:eastAsia="Times New Roman"/>
        </w:rPr>
        <w:t xml:space="preserve"> Finansuotojas įsipareigoja  iš anksto informuoti Viešąjį subjektą apie numatomą išieškojimą iš Privataus subjekto akcijų. Išankstinis raštiškas Finansuotojo pranešimas Viešajam subjektui turi būti pateiktas ne vėliau kaip prieš 30 (trisdešimt) dienų iki numatomo išieškojimo, nurodant Privataus subjekto įsiskolinimo Finansuotojui dydį.</w:t>
      </w:r>
    </w:p>
    <w:p w14:paraId="59465BA4" w14:textId="2311E7EA" w:rsidR="00165D11" w:rsidRPr="00932CF0" w:rsidRDefault="004E482E"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Finansuotojas, pasirašydamas šį Susitarimą, pareiškia ir patvirtina, kad neprieštarauja Viešojo subjekto laikino Privataus subjekto įsipareigojimų vykdymo perėmimo galimybei, kuri numatyta Sutartyje ir tokiu atveju nepasinaudos Įstojimo galimybe tol, kol nesibaigs Viešojo subjekto perimtų iš Privataus subjekto įsipareigojimų pagal Sutartį vykdymo terminas.</w:t>
      </w:r>
    </w:p>
    <w:p w14:paraId="7B3691B2" w14:textId="3C760124" w:rsidR="00165D11" w:rsidRPr="00932CF0" w:rsidRDefault="00165D11" w:rsidP="004E482E">
      <w:pPr>
        <w:numPr>
          <w:ilvl w:val="1"/>
          <w:numId w:val="20"/>
        </w:numPr>
        <w:tabs>
          <w:tab w:val="left" w:pos="1560"/>
        </w:tabs>
        <w:spacing w:after="120" w:line="276" w:lineRule="auto"/>
        <w:ind w:left="1434" w:hanging="357"/>
        <w:jc w:val="both"/>
        <w:rPr>
          <w:rFonts w:eastAsia="Times New Roman"/>
        </w:rPr>
      </w:pPr>
      <w:r w:rsidRPr="00932CF0">
        <w:rPr>
          <w:rFonts w:eastAsia="Times New Roman"/>
        </w:rPr>
        <w:t xml:space="preserve">Viešasis subjektas patvirtina, kad jis Privataus subjekto sąskaita atliks bet kuriuos veiksmus, kurie gali būti reikalingi siekiant užtikrinti, kad būtų įvykdyti Susitarime numatyti veiksmai, tai yra, bet kokia Novacija (Susitarimo </w:t>
      </w:r>
      <w:r w:rsidRPr="00932CF0">
        <w:rPr>
          <w:rFonts w:eastAsia="Times New Roman"/>
        </w:rPr>
        <w:fldChar w:fldCharType="begin"/>
      </w:r>
      <w:r w:rsidRPr="00932CF0">
        <w:rPr>
          <w:rFonts w:eastAsia="Times New Roman"/>
        </w:rPr>
        <w:instrText xml:space="preserve"> REF _Ref309215352 \r \h  \* MERGEFORMAT </w:instrText>
      </w:r>
      <w:r w:rsidRPr="00932CF0">
        <w:rPr>
          <w:rFonts w:eastAsia="Times New Roman"/>
        </w:rPr>
      </w:r>
      <w:r w:rsidRPr="00932CF0">
        <w:rPr>
          <w:rFonts w:eastAsia="Times New Roman"/>
        </w:rPr>
        <w:fldChar w:fldCharType="separate"/>
      </w:r>
      <w:r w:rsidR="00B87438">
        <w:rPr>
          <w:rFonts w:eastAsia="Times New Roman"/>
        </w:rPr>
        <w:t>7</w:t>
      </w:r>
      <w:r w:rsidRPr="00932CF0">
        <w:rPr>
          <w:rFonts w:eastAsia="Times New Roman"/>
        </w:rPr>
        <w:fldChar w:fldCharType="end"/>
      </w:r>
      <w:r w:rsidRPr="00932CF0">
        <w:rPr>
          <w:rFonts w:eastAsia="Times New Roman"/>
        </w:rPr>
        <w:t xml:space="preserve"> punktas), teisių ir pareigų perdavimas Įgaliotiniui „</w:t>
      </w:r>
      <w:proofErr w:type="spellStart"/>
      <w:r w:rsidRPr="00932CF0">
        <w:rPr>
          <w:rFonts w:eastAsia="Times New Roman"/>
        </w:rPr>
        <w:t>Step-in</w:t>
      </w:r>
      <w:proofErr w:type="spellEnd"/>
      <w:r w:rsidRPr="00932CF0">
        <w:rPr>
          <w:rFonts w:eastAsia="Times New Roman"/>
        </w:rPr>
        <w:t xml:space="preserve">“ (Susitarimo </w:t>
      </w:r>
      <w:r w:rsidRPr="00932CF0">
        <w:rPr>
          <w:rFonts w:eastAsia="Times New Roman"/>
        </w:rPr>
        <w:fldChar w:fldCharType="begin"/>
      </w:r>
      <w:r w:rsidRPr="00932CF0">
        <w:rPr>
          <w:rFonts w:eastAsia="Times New Roman"/>
        </w:rPr>
        <w:instrText xml:space="preserve"> REF _Ref297654855 \r \h  \* MERGEFORMAT </w:instrText>
      </w:r>
      <w:r w:rsidRPr="00932CF0">
        <w:rPr>
          <w:rFonts w:eastAsia="Times New Roman"/>
        </w:rPr>
      </w:r>
      <w:r w:rsidRPr="00932CF0">
        <w:rPr>
          <w:rFonts w:eastAsia="Times New Roman"/>
        </w:rPr>
        <w:fldChar w:fldCharType="separate"/>
      </w:r>
      <w:r w:rsidR="00B87438">
        <w:rPr>
          <w:rFonts w:eastAsia="Times New Roman"/>
        </w:rPr>
        <w:t>4.5</w:t>
      </w:r>
      <w:r w:rsidRPr="00932CF0">
        <w:rPr>
          <w:rFonts w:eastAsia="Times New Roman"/>
        </w:rPr>
        <w:fldChar w:fldCharType="end"/>
      </w:r>
      <w:r w:rsidRPr="00932CF0">
        <w:rPr>
          <w:rFonts w:eastAsia="Times New Roman"/>
        </w:rPr>
        <w:t xml:space="preserve"> punktas), pasitraukimas „</w:t>
      </w:r>
      <w:proofErr w:type="spellStart"/>
      <w:r w:rsidRPr="00932CF0">
        <w:rPr>
          <w:rFonts w:eastAsia="Times New Roman"/>
        </w:rPr>
        <w:t>Step-out</w:t>
      </w:r>
      <w:proofErr w:type="spellEnd"/>
      <w:r w:rsidRPr="00932CF0">
        <w:rPr>
          <w:rFonts w:eastAsia="Times New Roman"/>
        </w:rPr>
        <w:t xml:space="preserve">“ (Susitarimo </w:t>
      </w:r>
      <w:r w:rsidRPr="00932CF0">
        <w:rPr>
          <w:rFonts w:eastAsia="Times New Roman"/>
        </w:rPr>
        <w:fldChar w:fldCharType="begin"/>
      </w:r>
      <w:r w:rsidRPr="00932CF0">
        <w:rPr>
          <w:rFonts w:eastAsia="Times New Roman"/>
        </w:rPr>
        <w:instrText xml:space="preserve"> REF _Ref290302893 \r \h  \* MERGEFORMAT </w:instrText>
      </w:r>
      <w:r w:rsidRPr="00932CF0">
        <w:rPr>
          <w:rFonts w:eastAsia="Times New Roman"/>
        </w:rPr>
      </w:r>
      <w:r w:rsidRPr="00932CF0">
        <w:rPr>
          <w:rFonts w:eastAsia="Times New Roman"/>
        </w:rPr>
        <w:fldChar w:fldCharType="separate"/>
      </w:r>
      <w:r w:rsidR="00B87438">
        <w:rPr>
          <w:rFonts w:eastAsia="Times New Roman"/>
        </w:rPr>
        <w:t>6</w:t>
      </w:r>
      <w:r w:rsidRPr="00932CF0">
        <w:rPr>
          <w:rFonts w:eastAsia="Times New Roman"/>
        </w:rPr>
        <w:fldChar w:fldCharType="end"/>
      </w:r>
      <w:r w:rsidRPr="00932CF0">
        <w:rPr>
          <w:rFonts w:eastAsia="Times New Roman"/>
        </w:rPr>
        <w:t xml:space="preserve"> punktas), įskaitant pasirašyti bet kokius perleidimo dokumentus, pateikti bet kokius pranešimus, įspėjimus atliekant registracijas ir pan., kurių kiekvienu atveju gali reikalauti Finansuotojas, Įgaliotinis ar Privatus subjektas. Privatus subjektas įsipareigoja atlyginti Viešojo subjekto turėtas išlaidas, atliekant </w:t>
      </w:r>
      <w:r w:rsidRPr="00932CF0">
        <w:rPr>
          <w:rFonts w:eastAsia="Times New Roman"/>
          <w:lang w:val="en-US"/>
        </w:rPr>
        <w:t xml:space="preserve">9.3 </w:t>
      </w:r>
      <w:proofErr w:type="spellStart"/>
      <w:r w:rsidRPr="00932CF0">
        <w:rPr>
          <w:rFonts w:eastAsia="Times New Roman"/>
          <w:lang w:val="en-US"/>
        </w:rPr>
        <w:t>punkte</w:t>
      </w:r>
      <w:proofErr w:type="spellEnd"/>
      <w:r w:rsidRPr="00932CF0">
        <w:rPr>
          <w:rFonts w:eastAsia="Times New Roman"/>
          <w:lang w:val="en-US"/>
        </w:rPr>
        <w:t xml:space="preserve"> </w:t>
      </w:r>
      <w:proofErr w:type="spellStart"/>
      <w:r w:rsidRPr="00932CF0">
        <w:rPr>
          <w:rFonts w:eastAsia="Times New Roman"/>
          <w:lang w:val="en-US"/>
        </w:rPr>
        <w:t>nurodytus</w:t>
      </w:r>
      <w:proofErr w:type="spellEnd"/>
      <w:r w:rsidRPr="00932CF0">
        <w:rPr>
          <w:rFonts w:eastAsia="Times New Roman"/>
          <w:lang w:val="en-US"/>
        </w:rPr>
        <w:t xml:space="preserve"> </w:t>
      </w:r>
      <w:proofErr w:type="spellStart"/>
      <w:r w:rsidRPr="00932CF0">
        <w:rPr>
          <w:rFonts w:eastAsia="Times New Roman"/>
          <w:lang w:val="en-US"/>
        </w:rPr>
        <w:t>veiksmus</w:t>
      </w:r>
      <w:proofErr w:type="spellEnd"/>
      <w:r w:rsidRPr="00932CF0">
        <w:rPr>
          <w:rFonts w:eastAsia="Times New Roman"/>
          <w:lang w:val="en-US"/>
        </w:rPr>
        <w:t>.</w:t>
      </w:r>
    </w:p>
    <w:p w14:paraId="778041D0" w14:textId="77777777" w:rsidR="00165D11" w:rsidRPr="00932CF0" w:rsidRDefault="00165D11" w:rsidP="00165D11">
      <w:pPr>
        <w:spacing w:after="120" w:line="276" w:lineRule="auto"/>
        <w:jc w:val="both"/>
        <w:rPr>
          <w:rFonts w:eastAsia="Times New Roman"/>
        </w:rPr>
      </w:pPr>
    </w:p>
    <w:p w14:paraId="0E69B4FD" w14:textId="77777777" w:rsidR="00165D11" w:rsidRPr="00932CF0" w:rsidRDefault="00165D11" w:rsidP="004E482E">
      <w:pPr>
        <w:keepNext/>
        <w:numPr>
          <w:ilvl w:val="0"/>
          <w:numId w:val="20"/>
        </w:numPr>
        <w:spacing w:after="120" w:line="276" w:lineRule="auto"/>
        <w:ind w:hanging="357"/>
        <w:jc w:val="both"/>
        <w:outlineLvl w:val="1"/>
        <w:rPr>
          <w:rFonts w:eastAsia="Times New Roman"/>
          <w:b/>
          <w:bCs/>
          <w:color w:val="943634"/>
        </w:rPr>
      </w:pPr>
      <w:bookmarkStart w:id="1508" w:name="_Toc515621857"/>
      <w:bookmarkStart w:id="1509" w:name="_Toc517254716"/>
      <w:bookmarkStart w:id="1510" w:name="_Toc519144697"/>
      <w:bookmarkStart w:id="1511" w:name="_Toc519658074"/>
      <w:bookmarkStart w:id="1512" w:name="_Toc519658979"/>
      <w:bookmarkStart w:id="1513" w:name="_Toc532894515"/>
      <w:bookmarkStart w:id="1514" w:name="_Toc38343092"/>
      <w:bookmarkStart w:id="1515" w:name="_Toc56423204"/>
      <w:bookmarkStart w:id="1516" w:name="_Toc60996066"/>
      <w:bookmarkStart w:id="1517" w:name="_Toc61335839"/>
      <w:bookmarkStart w:id="1518" w:name="_Toc98421493"/>
      <w:r w:rsidRPr="00932CF0">
        <w:rPr>
          <w:rFonts w:eastAsia="Times New Roman"/>
          <w:b/>
          <w:bCs/>
          <w:color w:val="943634"/>
        </w:rPr>
        <w:t>Pranešimai</w:t>
      </w:r>
      <w:bookmarkEnd w:id="1507"/>
      <w:bookmarkEnd w:id="1508"/>
      <w:bookmarkEnd w:id="1509"/>
      <w:bookmarkEnd w:id="1510"/>
      <w:bookmarkEnd w:id="1511"/>
      <w:bookmarkEnd w:id="1512"/>
      <w:bookmarkEnd w:id="1513"/>
      <w:bookmarkEnd w:id="1514"/>
      <w:bookmarkEnd w:id="1515"/>
      <w:bookmarkEnd w:id="1516"/>
      <w:bookmarkEnd w:id="1517"/>
      <w:bookmarkEnd w:id="1518"/>
    </w:p>
    <w:p w14:paraId="0850FB18" w14:textId="77777777" w:rsidR="00165D11" w:rsidRPr="00932CF0" w:rsidRDefault="00165D11" w:rsidP="004E482E">
      <w:pPr>
        <w:numPr>
          <w:ilvl w:val="1"/>
          <w:numId w:val="20"/>
        </w:numPr>
        <w:tabs>
          <w:tab w:val="left" w:pos="1701"/>
        </w:tabs>
        <w:spacing w:after="120" w:line="276" w:lineRule="auto"/>
        <w:ind w:left="1440" w:hanging="357"/>
        <w:jc w:val="both"/>
        <w:rPr>
          <w:rFonts w:eastAsia="Times New Roman"/>
        </w:rPr>
      </w:pPr>
      <w:r w:rsidRPr="00932CF0">
        <w:rPr>
          <w:rFonts w:eastAsia="Times New Roman"/>
        </w:rPr>
        <w:t>Tam, kad būtų laikomi tinkamai įteiktais ir sukeltų numatytas pasekmes, su Susitarimu susiję pranešimai turi būti sudaromi raštu, lietuvių kalba (arba į ją išversti, vertimą patvirtintą vertėjo parašu ir antspaudu) ir:</w:t>
      </w:r>
    </w:p>
    <w:p w14:paraId="25BD8F81" w14:textId="77777777" w:rsidR="00165D11" w:rsidRPr="00932CF0" w:rsidRDefault="00165D11" w:rsidP="0000188F">
      <w:pPr>
        <w:numPr>
          <w:ilvl w:val="2"/>
          <w:numId w:val="20"/>
        </w:numPr>
        <w:suppressAutoHyphens/>
        <w:spacing w:after="120" w:line="276" w:lineRule="auto"/>
        <w:ind w:left="1701"/>
        <w:jc w:val="both"/>
        <w:rPr>
          <w:rFonts w:eastAsia="Times New Roman"/>
          <w:spacing w:val="-3"/>
        </w:rPr>
      </w:pPr>
      <w:r w:rsidRPr="00932CF0">
        <w:rPr>
          <w:rFonts w:eastAsia="Times New Roman"/>
          <w:spacing w:val="-3"/>
        </w:rPr>
        <w:t>įteikiami pasirašytinai, arba</w:t>
      </w:r>
    </w:p>
    <w:p w14:paraId="7436FBC9" w14:textId="77777777" w:rsidR="00165D11" w:rsidRPr="00932CF0" w:rsidRDefault="00165D11" w:rsidP="0000188F">
      <w:pPr>
        <w:numPr>
          <w:ilvl w:val="2"/>
          <w:numId w:val="20"/>
        </w:numPr>
        <w:suppressAutoHyphens/>
        <w:spacing w:after="120" w:line="276" w:lineRule="auto"/>
        <w:ind w:left="1701"/>
        <w:jc w:val="both"/>
        <w:rPr>
          <w:rFonts w:eastAsia="Times New Roman"/>
          <w:spacing w:val="-3"/>
        </w:rPr>
      </w:pPr>
      <w:r w:rsidRPr="00932CF0">
        <w:rPr>
          <w:rFonts w:eastAsia="Times New Roman"/>
          <w:spacing w:val="-3"/>
        </w:rPr>
        <w:t>siunčiami iš anksto apmokėtu registruotu paštu, arba</w:t>
      </w:r>
    </w:p>
    <w:p w14:paraId="7C66497F" w14:textId="77777777" w:rsidR="00165D11" w:rsidRPr="00932CF0" w:rsidRDefault="00165D11" w:rsidP="0000188F">
      <w:pPr>
        <w:numPr>
          <w:ilvl w:val="2"/>
          <w:numId w:val="20"/>
        </w:numPr>
        <w:suppressAutoHyphens/>
        <w:spacing w:after="120" w:line="276" w:lineRule="auto"/>
        <w:ind w:left="1701"/>
        <w:jc w:val="both"/>
        <w:rPr>
          <w:rFonts w:eastAsia="Times New Roman"/>
          <w:spacing w:val="-3"/>
        </w:rPr>
      </w:pPr>
      <w:r w:rsidRPr="00932CF0">
        <w:rPr>
          <w:rFonts w:eastAsia="Times New Roman"/>
          <w:spacing w:val="-3"/>
        </w:rPr>
        <w:t>siunčiami kurjeriu, arba</w:t>
      </w:r>
    </w:p>
    <w:p w14:paraId="7B1E9A86" w14:textId="77777777" w:rsidR="00165D11" w:rsidRPr="00932CF0" w:rsidRDefault="00165D11" w:rsidP="0000188F">
      <w:pPr>
        <w:numPr>
          <w:ilvl w:val="2"/>
          <w:numId w:val="20"/>
        </w:numPr>
        <w:suppressAutoHyphens/>
        <w:spacing w:after="120" w:line="276" w:lineRule="auto"/>
        <w:ind w:left="1701"/>
        <w:jc w:val="both"/>
        <w:rPr>
          <w:rFonts w:eastAsia="Times New Roman"/>
          <w:spacing w:val="-3"/>
        </w:rPr>
      </w:pPr>
      <w:r w:rsidRPr="00932CF0">
        <w:rPr>
          <w:rFonts w:eastAsia="Times New Roman"/>
          <w:spacing w:val="-3"/>
        </w:rPr>
        <w:t>siunčiami elektroniniu paštu (išskyrus įslaptintą informaciją).</w:t>
      </w:r>
    </w:p>
    <w:p w14:paraId="601AFD97" w14:textId="77777777" w:rsidR="00165D11" w:rsidRPr="00932CF0" w:rsidRDefault="00165D11" w:rsidP="004E482E">
      <w:pPr>
        <w:numPr>
          <w:ilvl w:val="1"/>
          <w:numId w:val="20"/>
        </w:numPr>
        <w:tabs>
          <w:tab w:val="left" w:pos="1701"/>
        </w:tabs>
        <w:spacing w:after="120" w:line="276" w:lineRule="auto"/>
        <w:ind w:left="1440"/>
        <w:jc w:val="both"/>
        <w:rPr>
          <w:rFonts w:eastAsia="Times New Roman"/>
        </w:rPr>
      </w:pPr>
      <w:r w:rsidRPr="00932CF0">
        <w:rPr>
          <w:rFonts w:eastAsia="Times New Roman"/>
        </w:rPr>
        <w:t>Visi su Susitarimu susiję pranešimai turi būti siunčiami Šalims šiais adresais:</w:t>
      </w:r>
    </w:p>
    <w:tbl>
      <w:tblPr>
        <w:tblW w:w="0" w:type="auto"/>
        <w:tblBorders>
          <w:top w:val="single" w:sz="8" w:space="0" w:color="C0504D"/>
          <w:left w:val="single" w:sz="8" w:space="0" w:color="C0504D"/>
          <w:bottom w:val="single" w:sz="8" w:space="0" w:color="C0504D"/>
          <w:right w:val="single" w:sz="8" w:space="0" w:color="C0504D"/>
        </w:tblBorders>
        <w:tblLook w:val="01E0" w:firstRow="1" w:lastRow="1" w:firstColumn="1" w:lastColumn="1" w:noHBand="0" w:noVBand="0"/>
      </w:tblPr>
      <w:tblGrid>
        <w:gridCol w:w="4503"/>
        <w:gridCol w:w="4783"/>
      </w:tblGrid>
      <w:tr w:rsidR="00165D11" w:rsidRPr="00932CF0" w14:paraId="6DAA7EC2" w14:textId="77777777" w:rsidTr="00165D11">
        <w:tc>
          <w:tcPr>
            <w:tcW w:w="4503" w:type="dxa"/>
            <w:shd w:val="clear" w:color="auto" w:fill="C0504D"/>
          </w:tcPr>
          <w:p w14:paraId="067F6DE3" w14:textId="77777777" w:rsidR="00165D11" w:rsidRPr="00932CF0" w:rsidRDefault="00165D11" w:rsidP="00165D11">
            <w:pPr>
              <w:tabs>
                <w:tab w:val="num" w:pos="495"/>
              </w:tabs>
              <w:spacing w:after="120" w:line="23" w:lineRule="atLeast"/>
              <w:ind w:left="495"/>
              <w:jc w:val="both"/>
              <w:outlineLvl w:val="2"/>
              <w:rPr>
                <w:rFonts w:eastAsia="Times New Roman"/>
                <w:b/>
                <w:bCs/>
                <w:color w:val="FFFFFF"/>
                <w:w w:val="101"/>
              </w:rPr>
            </w:pPr>
            <w:r w:rsidRPr="00932CF0">
              <w:rPr>
                <w:rFonts w:eastAsia="Times New Roman"/>
                <w:b/>
                <w:color w:val="FFFFFF"/>
                <w:w w:val="101"/>
              </w:rPr>
              <w:t>Šalis</w:t>
            </w:r>
          </w:p>
        </w:tc>
        <w:tc>
          <w:tcPr>
            <w:tcW w:w="4783" w:type="dxa"/>
            <w:shd w:val="clear" w:color="auto" w:fill="C0504D"/>
          </w:tcPr>
          <w:p w14:paraId="61A763BF" w14:textId="77777777" w:rsidR="00165D11" w:rsidRPr="00932CF0" w:rsidRDefault="00165D11" w:rsidP="00165D11">
            <w:pPr>
              <w:tabs>
                <w:tab w:val="num" w:pos="495"/>
              </w:tabs>
              <w:spacing w:after="120" w:line="23" w:lineRule="atLeast"/>
              <w:ind w:left="495"/>
              <w:jc w:val="both"/>
              <w:outlineLvl w:val="2"/>
              <w:rPr>
                <w:rFonts w:eastAsia="Times New Roman"/>
                <w:b/>
                <w:bCs/>
                <w:color w:val="FFFFFF"/>
                <w:w w:val="101"/>
                <w:lang w:eastAsia="en-GB"/>
              </w:rPr>
            </w:pPr>
            <w:r w:rsidRPr="00932CF0">
              <w:rPr>
                <w:rFonts w:eastAsia="Times New Roman"/>
                <w:b/>
                <w:color w:val="FFFFFF"/>
                <w:w w:val="101"/>
              </w:rPr>
              <w:t>Kontaktiniai duomenys</w:t>
            </w:r>
          </w:p>
        </w:tc>
      </w:tr>
      <w:tr w:rsidR="00165D11" w:rsidRPr="00932CF0" w14:paraId="6D7B268C" w14:textId="77777777" w:rsidTr="00165D11">
        <w:tc>
          <w:tcPr>
            <w:tcW w:w="4503" w:type="dxa"/>
            <w:tcBorders>
              <w:top w:val="single" w:sz="8" w:space="0" w:color="C0504D"/>
              <w:left w:val="single" w:sz="8" w:space="0" w:color="C0504D"/>
              <w:bottom w:val="single" w:sz="8" w:space="0" w:color="C0504D"/>
            </w:tcBorders>
            <w:shd w:val="clear" w:color="auto" w:fill="auto"/>
          </w:tcPr>
          <w:p w14:paraId="40CDD9A7" w14:textId="77777777" w:rsidR="00165D11" w:rsidRPr="00932CF0" w:rsidRDefault="007062DF" w:rsidP="00165D11">
            <w:pPr>
              <w:shd w:val="clear" w:color="auto" w:fill="FFFFFF"/>
              <w:tabs>
                <w:tab w:val="left" w:pos="5777"/>
              </w:tabs>
              <w:spacing w:after="120" w:line="23" w:lineRule="atLeast"/>
              <w:ind w:left="720"/>
              <w:rPr>
                <w:color w:val="000000"/>
                <w:lang w:eastAsia="en-GB"/>
              </w:rPr>
            </w:pPr>
            <w:r w:rsidRPr="00932CF0">
              <w:rPr>
                <w:b/>
              </w:rPr>
              <w:t>Klaipėdos rajono savivaldybės administracijai</w:t>
            </w:r>
          </w:p>
        </w:tc>
        <w:tc>
          <w:tcPr>
            <w:tcW w:w="4783" w:type="dxa"/>
            <w:tcBorders>
              <w:top w:val="single" w:sz="8" w:space="0" w:color="C0504D"/>
              <w:bottom w:val="single" w:sz="8" w:space="0" w:color="C0504D"/>
              <w:right w:val="single" w:sz="8" w:space="0" w:color="C0504D"/>
            </w:tcBorders>
            <w:shd w:val="clear" w:color="auto" w:fill="auto"/>
          </w:tcPr>
          <w:p w14:paraId="3423BB34" w14:textId="77777777" w:rsidR="00165D11" w:rsidRPr="00932CF0" w:rsidRDefault="00165D11" w:rsidP="00165D11">
            <w:pPr>
              <w:shd w:val="clear" w:color="auto" w:fill="FFFFFF"/>
              <w:tabs>
                <w:tab w:val="left" w:pos="5777"/>
              </w:tabs>
              <w:spacing w:after="120" w:line="23" w:lineRule="atLeast"/>
              <w:ind w:left="720"/>
              <w:rPr>
                <w:rFonts w:eastAsia="Times New Roman"/>
                <w:b/>
                <w:bCs/>
                <w:color w:val="FF0000"/>
                <w:w w:val="101"/>
              </w:rPr>
            </w:pPr>
            <w:r w:rsidRPr="00932CF0">
              <w:rPr>
                <w:b/>
                <w:bCs/>
                <w:color w:val="000000"/>
              </w:rPr>
              <w:t xml:space="preserve">Kam: </w:t>
            </w:r>
            <w:r w:rsidRPr="00932CF0">
              <w:rPr>
                <w:b/>
                <w:color w:val="FF0000"/>
              </w:rPr>
              <w:t>[</w:t>
            </w:r>
            <w:r w:rsidRPr="00932CF0">
              <w:rPr>
                <w:b/>
                <w:i/>
                <w:color w:val="FF0000"/>
              </w:rPr>
              <w:t>atsakingo asmens vardas, pavardė</w:t>
            </w:r>
            <w:r w:rsidRPr="00932CF0">
              <w:rPr>
                <w:b/>
                <w:color w:val="FF0000"/>
              </w:rPr>
              <w:t>]</w:t>
            </w:r>
          </w:p>
          <w:p w14:paraId="59D18412" w14:textId="77777777" w:rsidR="00165D11" w:rsidRPr="00932CF0" w:rsidRDefault="00165D11" w:rsidP="00165D11">
            <w:pPr>
              <w:shd w:val="clear" w:color="auto" w:fill="FFFFFF"/>
              <w:tabs>
                <w:tab w:val="left" w:pos="5777"/>
              </w:tabs>
              <w:spacing w:after="120" w:line="23" w:lineRule="atLeast"/>
              <w:ind w:left="720"/>
              <w:rPr>
                <w:rFonts w:eastAsia="Times New Roman"/>
                <w:b/>
                <w:bCs/>
                <w:color w:val="FF0000"/>
                <w:w w:val="101"/>
              </w:rPr>
            </w:pPr>
            <w:r w:rsidRPr="00932CF0">
              <w:rPr>
                <w:b/>
                <w:bCs/>
                <w:color w:val="000000"/>
              </w:rPr>
              <w:t xml:space="preserve">Adresas: </w:t>
            </w:r>
            <w:r w:rsidRPr="00932CF0">
              <w:rPr>
                <w:b/>
                <w:color w:val="FF0000"/>
              </w:rPr>
              <w:t>[</w:t>
            </w:r>
            <w:r w:rsidRPr="00932CF0">
              <w:rPr>
                <w:b/>
                <w:i/>
                <w:color w:val="FF0000"/>
              </w:rPr>
              <w:t>adresas</w:t>
            </w:r>
            <w:r w:rsidRPr="00932CF0">
              <w:rPr>
                <w:b/>
                <w:color w:val="FF0000"/>
              </w:rPr>
              <w:t>]</w:t>
            </w:r>
          </w:p>
          <w:p w14:paraId="55C479A2" w14:textId="77777777" w:rsidR="00165D11" w:rsidRPr="00932CF0" w:rsidRDefault="00165D11" w:rsidP="00165D11">
            <w:pPr>
              <w:shd w:val="clear" w:color="auto" w:fill="FFFFFF"/>
              <w:tabs>
                <w:tab w:val="left" w:pos="5777"/>
              </w:tabs>
              <w:spacing w:after="120" w:line="23" w:lineRule="atLeast"/>
              <w:ind w:left="720"/>
              <w:rPr>
                <w:rFonts w:eastAsia="Times New Roman"/>
                <w:b/>
                <w:bCs/>
                <w:color w:val="000000"/>
                <w:w w:val="101"/>
              </w:rPr>
            </w:pPr>
            <w:r w:rsidRPr="00932CF0">
              <w:rPr>
                <w:b/>
                <w:bCs/>
                <w:color w:val="000000"/>
              </w:rPr>
              <w:lastRenderedPageBreak/>
              <w:t xml:space="preserve">Elektroninio pašto adresas: </w:t>
            </w:r>
          </w:p>
        </w:tc>
      </w:tr>
      <w:tr w:rsidR="00165D11" w:rsidRPr="00932CF0" w14:paraId="70B82404" w14:textId="77777777" w:rsidTr="00165D11">
        <w:tc>
          <w:tcPr>
            <w:tcW w:w="4503" w:type="dxa"/>
            <w:tcBorders>
              <w:top w:val="single" w:sz="8" w:space="0" w:color="C0504D"/>
              <w:bottom w:val="single" w:sz="8" w:space="0" w:color="C0504D"/>
            </w:tcBorders>
            <w:shd w:val="clear" w:color="auto" w:fill="auto"/>
          </w:tcPr>
          <w:p w14:paraId="2882BBE0" w14:textId="77777777" w:rsidR="00165D11" w:rsidRPr="00932CF0" w:rsidRDefault="00165D11" w:rsidP="00165D11">
            <w:pPr>
              <w:shd w:val="clear" w:color="auto" w:fill="FFFFFF"/>
              <w:tabs>
                <w:tab w:val="left" w:pos="5777"/>
              </w:tabs>
              <w:spacing w:after="120" w:line="23" w:lineRule="atLeast"/>
              <w:ind w:left="720"/>
              <w:rPr>
                <w:rFonts w:eastAsia="Times New Roman"/>
                <w:b/>
                <w:bCs/>
                <w:color w:val="000000"/>
                <w:w w:val="101"/>
              </w:rPr>
            </w:pPr>
            <w:r w:rsidRPr="00932CF0">
              <w:rPr>
                <w:b/>
                <w:color w:val="FF0000"/>
              </w:rPr>
              <w:lastRenderedPageBreak/>
              <w:t>[</w:t>
            </w:r>
            <w:r w:rsidRPr="00932CF0">
              <w:rPr>
                <w:b/>
                <w:i/>
                <w:color w:val="FF0000"/>
              </w:rPr>
              <w:t>Finansuotojui</w:t>
            </w:r>
            <w:r w:rsidRPr="00932CF0">
              <w:rPr>
                <w:b/>
                <w:color w:val="FF0000"/>
              </w:rPr>
              <w:t>]</w:t>
            </w:r>
          </w:p>
        </w:tc>
        <w:tc>
          <w:tcPr>
            <w:tcW w:w="4783" w:type="dxa"/>
            <w:tcBorders>
              <w:top w:val="single" w:sz="8" w:space="0" w:color="C0504D"/>
              <w:bottom w:val="single" w:sz="8" w:space="0" w:color="C0504D"/>
            </w:tcBorders>
            <w:shd w:val="clear" w:color="auto" w:fill="auto"/>
          </w:tcPr>
          <w:p w14:paraId="3A6E5352" w14:textId="77777777" w:rsidR="00165D11" w:rsidRPr="00932CF0" w:rsidRDefault="00165D11" w:rsidP="00165D11">
            <w:pPr>
              <w:shd w:val="clear" w:color="auto" w:fill="FFFFFF"/>
              <w:tabs>
                <w:tab w:val="left" w:pos="5777"/>
              </w:tabs>
              <w:spacing w:after="120" w:line="23" w:lineRule="atLeast"/>
              <w:ind w:left="720"/>
              <w:rPr>
                <w:rFonts w:eastAsia="Times New Roman"/>
                <w:b/>
                <w:bCs/>
                <w:color w:val="FF0000"/>
                <w:w w:val="101"/>
              </w:rPr>
            </w:pPr>
            <w:r w:rsidRPr="00932CF0">
              <w:rPr>
                <w:b/>
                <w:bCs/>
                <w:color w:val="000000"/>
              </w:rPr>
              <w:t xml:space="preserve">Kam: </w:t>
            </w:r>
            <w:r w:rsidRPr="00932CF0">
              <w:rPr>
                <w:b/>
                <w:color w:val="FF0000"/>
              </w:rPr>
              <w:t>[</w:t>
            </w:r>
            <w:r w:rsidRPr="00932CF0">
              <w:rPr>
                <w:b/>
                <w:i/>
                <w:color w:val="FF0000"/>
              </w:rPr>
              <w:t>atsakingo asmens vardas,</w:t>
            </w:r>
            <w:r w:rsidRPr="00932CF0">
              <w:rPr>
                <w:b/>
                <w:bCs/>
                <w:i/>
                <w:color w:val="FF0000"/>
              </w:rPr>
              <w:t xml:space="preserve"> </w:t>
            </w:r>
            <w:r w:rsidRPr="00932CF0">
              <w:rPr>
                <w:b/>
                <w:i/>
                <w:color w:val="FF0000"/>
              </w:rPr>
              <w:t>pavardė</w:t>
            </w:r>
            <w:r w:rsidRPr="00932CF0">
              <w:rPr>
                <w:b/>
                <w:color w:val="FF0000"/>
              </w:rPr>
              <w:t>]</w:t>
            </w:r>
          </w:p>
          <w:p w14:paraId="357F4D8D" w14:textId="77777777" w:rsidR="00165D11" w:rsidRPr="00932CF0" w:rsidRDefault="00165D11" w:rsidP="00165D11">
            <w:pPr>
              <w:shd w:val="clear" w:color="auto" w:fill="FFFFFF"/>
              <w:tabs>
                <w:tab w:val="left" w:pos="5777"/>
              </w:tabs>
              <w:spacing w:after="120" w:line="23" w:lineRule="atLeast"/>
              <w:ind w:left="720"/>
              <w:rPr>
                <w:rFonts w:eastAsia="Times New Roman"/>
                <w:b/>
                <w:bCs/>
                <w:color w:val="FF0000"/>
                <w:w w:val="101"/>
              </w:rPr>
            </w:pPr>
            <w:r w:rsidRPr="00932CF0">
              <w:rPr>
                <w:b/>
                <w:bCs/>
                <w:color w:val="000000"/>
              </w:rPr>
              <w:t xml:space="preserve">Adresas: </w:t>
            </w:r>
            <w:r w:rsidRPr="00932CF0">
              <w:rPr>
                <w:b/>
                <w:color w:val="FF0000"/>
              </w:rPr>
              <w:t>[</w:t>
            </w:r>
            <w:r w:rsidRPr="00932CF0">
              <w:rPr>
                <w:b/>
                <w:i/>
                <w:color w:val="FF0000"/>
              </w:rPr>
              <w:t>adresas</w:t>
            </w:r>
            <w:r w:rsidRPr="00932CF0">
              <w:rPr>
                <w:b/>
                <w:color w:val="FF0000"/>
              </w:rPr>
              <w:t>]</w:t>
            </w:r>
          </w:p>
          <w:p w14:paraId="6FCEEF1D" w14:textId="77777777" w:rsidR="00165D11" w:rsidRPr="00932CF0" w:rsidRDefault="00165D11" w:rsidP="00165D11">
            <w:pPr>
              <w:shd w:val="clear" w:color="auto" w:fill="FFFFFF"/>
              <w:tabs>
                <w:tab w:val="left" w:pos="5777"/>
              </w:tabs>
              <w:spacing w:after="120" w:line="23" w:lineRule="atLeast"/>
              <w:ind w:left="720"/>
              <w:rPr>
                <w:rFonts w:eastAsia="Times New Roman"/>
                <w:b/>
                <w:bCs/>
                <w:color w:val="000000"/>
                <w:w w:val="101"/>
              </w:rPr>
            </w:pPr>
            <w:r w:rsidRPr="00932CF0">
              <w:rPr>
                <w:b/>
                <w:bCs/>
                <w:color w:val="000000"/>
              </w:rPr>
              <w:t xml:space="preserve">Elektroninio pašto adresas: </w:t>
            </w:r>
          </w:p>
        </w:tc>
      </w:tr>
      <w:tr w:rsidR="00165D11" w:rsidRPr="00932CF0" w14:paraId="1B67877C" w14:textId="77777777" w:rsidTr="00165D11">
        <w:tc>
          <w:tcPr>
            <w:tcW w:w="4503" w:type="dxa"/>
            <w:tcBorders>
              <w:top w:val="single" w:sz="8" w:space="0" w:color="C0504D"/>
              <w:left w:val="single" w:sz="8" w:space="0" w:color="C0504D"/>
              <w:bottom w:val="single" w:sz="8" w:space="0" w:color="C0504D"/>
            </w:tcBorders>
            <w:shd w:val="clear" w:color="auto" w:fill="auto"/>
          </w:tcPr>
          <w:p w14:paraId="634AB0A7" w14:textId="77777777" w:rsidR="00165D11" w:rsidRPr="00932CF0" w:rsidRDefault="007062DF" w:rsidP="00165D11">
            <w:pPr>
              <w:shd w:val="clear" w:color="auto" w:fill="FFFFFF"/>
              <w:tabs>
                <w:tab w:val="left" w:pos="5777"/>
              </w:tabs>
              <w:spacing w:after="120" w:line="23" w:lineRule="atLeast"/>
              <w:ind w:left="720"/>
              <w:rPr>
                <w:b/>
                <w:i/>
                <w:color w:val="FF0000"/>
              </w:rPr>
            </w:pPr>
            <w:r w:rsidRPr="00932CF0">
              <w:rPr>
                <w:b/>
                <w:i/>
                <w:color w:val="FF0000"/>
              </w:rPr>
              <w:t>[Privatus subjektas]</w:t>
            </w:r>
          </w:p>
          <w:p w14:paraId="4367D29B" w14:textId="77777777" w:rsidR="00165D11" w:rsidRPr="00932CF0" w:rsidRDefault="00165D11" w:rsidP="00165D11">
            <w:pPr>
              <w:shd w:val="clear" w:color="auto" w:fill="FFFFFF"/>
              <w:tabs>
                <w:tab w:val="left" w:pos="5777"/>
              </w:tabs>
              <w:spacing w:after="120" w:line="23" w:lineRule="atLeast"/>
              <w:ind w:left="720"/>
              <w:rPr>
                <w:rFonts w:eastAsia="Times New Roman"/>
                <w:b/>
                <w:bCs/>
                <w:color w:val="000000"/>
                <w:w w:val="101"/>
              </w:rPr>
            </w:pPr>
          </w:p>
        </w:tc>
        <w:tc>
          <w:tcPr>
            <w:tcW w:w="4783" w:type="dxa"/>
            <w:tcBorders>
              <w:top w:val="single" w:sz="8" w:space="0" w:color="C0504D"/>
              <w:bottom w:val="single" w:sz="8" w:space="0" w:color="C0504D"/>
              <w:right w:val="single" w:sz="8" w:space="0" w:color="C0504D"/>
            </w:tcBorders>
            <w:shd w:val="clear" w:color="auto" w:fill="auto"/>
          </w:tcPr>
          <w:p w14:paraId="01075948" w14:textId="77777777" w:rsidR="008363CD" w:rsidRPr="00932CF0" w:rsidRDefault="00165D11" w:rsidP="008363CD">
            <w:pPr>
              <w:shd w:val="clear" w:color="auto" w:fill="FFFFFF"/>
              <w:tabs>
                <w:tab w:val="left" w:pos="5777"/>
              </w:tabs>
              <w:spacing w:after="120" w:line="23" w:lineRule="atLeast"/>
              <w:ind w:left="720"/>
              <w:rPr>
                <w:rFonts w:eastAsia="Times New Roman"/>
                <w:b/>
                <w:bCs/>
                <w:color w:val="FF0000"/>
                <w:w w:val="101"/>
              </w:rPr>
            </w:pPr>
            <w:r w:rsidRPr="00932CF0">
              <w:rPr>
                <w:b/>
                <w:bCs/>
                <w:color w:val="000000"/>
              </w:rPr>
              <w:t xml:space="preserve">Kam: </w:t>
            </w:r>
            <w:r w:rsidR="008363CD" w:rsidRPr="00932CF0">
              <w:rPr>
                <w:b/>
                <w:color w:val="FF0000"/>
              </w:rPr>
              <w:t>[</w:t>
            </w:r>
            <w:r w:rsidR="008363CD" w:rsidRPr="00932CF0">
              <w:rPr>
                <w:b/>
                <w:i/>
                <w:color w:val="FF0000"/>
              </w:rPr>
              <w:t>atsakingo asmens vardas,</w:t>
            </w:r>
            <w:r w:rsidR="008363CD" w:rsidRPr="00932CF0">
              <w:rPr>
                <w:b/>
                <w:bCs/>
                <w:i/>
                <w:color w:val="FF0000"/>
              </w:rPr>
              <w:t xml:space="preserve"> </w:t>
            </w:r>
            <w:r w:rsidR="008363CD" w:rsidRPr="00932CF0">
              <w:rPr>
                <w:b/>
                <w:i/>
                <w:color w:val="FF0000"/>
              </w:rPr>
              <w:t>pavardė</w:t>
            </w:r>
            <w:r w:rsidR="008363CD" w:rsidRPr="00932CF0">
              <w:rPr>
                <w:b/>
                <w:color w:val="FF0000"/>
              </w:rPr>
              <w:t>]</w:t>
            </w:r>
          </w:p>
          <w:p w14:paraId="1198A3D2" w14:textId="77777777" w:rsidR="002F4B38" w:rsidRPr="00932CF0" w:rsidRDefault="00165D11" w:rsidP="002F4B38">
            <w:pPr>
              <w:shd w:val="clear" w:color="auto" w:fill="FFFFFF"/>
              <w:tabs>
                <w:tab w:val="left" w:pos="5777"/>
              </w:tabs>
              <w:spacing w:after="120" w:line="23" w:lineRule="atLeast"/>
              <w:ind w:left="720"/>
              <w:rPr>
                <w:rFonts w:eastAsia="Times New Roman"/>
                <w:b/>
                <w:bCs/>
                <w:color w:val="FF0000"/>
                <w:w w:val="101"/>
              </w:rPr>
            </w:pPr>
            <w:r w:rsidRPr="00932CF0">
              <w:rPr>
                <w:b/>
                <w:bCs/>
                <w:color w:val="000000"/>
              </w:rPr>
              <w:t xml:space="preserve">Adresas:  </w:t>
            </w:r>
            <w:r w:rsidR="008363CD" w:rsidRPr="00932CF0">
              <w:rPr>
                <w:b/>
                <w:color w:val="FF0000"/>
              </w:rPr>
              <w:t>[</w:t>
            </w:r>
            <w:r w:rsidR="008363CD" w:rsidRPr="00932CF0">
              <w:rPr>
                <w:b/>
                <w:i/>
                <w:color w:val="FF0000"/>
              </w:rPr>
              <w:t>adresas</w:t>
            </w:r>
            <w:r w:rsidR="008363CD" w:rsidRPr="00932CF0">
              <w:rPr>
                <w:b/>
                <w:color w:val="FF0000"/>
              </w:rPr>
              <w:t>]</w:t>
            </w:r>
          </w:p>
          <w:p w14:paraId="28DC02E3" w14:textId="77777777" w:rsidR="00165D11" w:rsidRPr="00932CF0" w:rsidRDefault="00165D11" w:rsidP="00165D11">
            <w:pPr>
              <w:shd w:val="clear" w:color="auto" w:fill="FFFFFF"/>
              <w:tabs>
                <w:tab w:val="left" w:pos="5777"/>
              </w:tabs>
              <w:spacing w:after="120" w:line="23" w:lineRule="atLeast"/>
              <w:ind w:left="720"/>
              <w:rPr>
                <w:rFonts w:eastAsia="Times New Roman"/>
                <w:b/>
                <w:bCs/>
                <w:color w:val="000000"/>
                <w:w w:val="101"/>
              </w:rPr>
            </w:pPr>
            <w:r w:rsidRPr="00932CF0">
              <w:rPr>
                <w:b/>
                <w:bCs/>
                <w:color w:val="000000"/>
              </w:rPr>
              <w:t xml:space="preserve">Elektroninio pašto adresas: </w:t>
            </w:r>
          </w:p>
        </w:tc>
      </w:tr>
    </w:tbl>
    <w:p w14:paraId="6DC5670A" w14:textId="77777777" w:rsidR="00165D11" w:rsidRPr="00932CF0" w:rsidRDefault="00165D11" w:rsidP="004E482E">
      <w:pPr>
        <w:shd w:val="clear" w:color="auto" w:fill="FFFFFF"/>
        <w:tabs>
          <w:tab w:val="left" w:pos="1701"/>
        </w:tabs>
        <w:spacing w:after="120" w:line="23" w:lineRule="atLeast"/>
        <w:ind w:left="720"/>
        <w:jc w:val="both"/>
      </w:pPr>
    </w:p>
    <w:p w14:paraId="490EDBA9" w14:textId="77777777" w:rsidR="00165D11" w:rsidRPr="00932CF0" w:rsidRDefault="00165D11" w:rsidP="0000188F">
      <w:pPr>
        <w:numPr>
          <w:ilvl w:val="1"/>
          <w:numId w:val="20"/>
        </w:numPr>
        <w:tabs>
          <w:tab w:val="left" w:pos="1134"/>
        </w:tabs>
        <w:spacing w:after="120" w:line="276" w:lineRule="auto"/>
        <w:ind w:left="993"/>
        <w:jc w:val="both"/>
        <w:rPr>
          <w:rFonts w:eastAsia="Times New Roman"/>
        </w:rPr>
      </w:pPr>
      <w:r w:rsidRPr="00932CF0">
        <w:rPr>
          <w:rFonts w:eastAsia="Times New Roman"/>
        </w:rPr>
        <w:t>Šalys apie savo kontaktinių duomenų pasikeitimą nedelsdamos, bet ne vėliau kaip per 5 (penkias) dienas informuoja viena kitą ir kitus suinteresuotus asmenis. Iki tokio informavimo nurodytais kontaktiniais duomenimis pateikti pranešimai yra laikomi tinkamai įteiktais.</w:t>
      </w:r>
    </w:p>
    <w:p w14:paraId="5A0DCFB7"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519" w:name="_Toc286329151"/>
      <w:bookmarkStart w:id="1520" w:name="_Toc515621858"/>
      <w:bookmarkStart w:id="1521" w:name="_Toc517254717"/>
      <w:bookmarkStart w:id="1522" w:name="_Toc519144698"/>
      <w:bookmarkStart w:id="1523" w:name="_Toc519658075"/>
      <w:bookmarkStart w:id="1524" w:name="_Toc519658980"/>
      <w:bookmarkStart w:id="1525" w:name="_Toc532894516"/>
      <w:bookmarkStart w:id="1526" w:name="_Toc38343093"/>
      <w:bookmarkStart w:id="1527" w:name="_Toc56423205"/>
      <w:bookmarkStart w:id="1528" w:name="_Toc60996067"/>
      <w:bookmarkStart w:id="1529" w:name="_Toc61335840"/>
      <w:bookmarkStart w:id="1530" w:name="_Toc98421494"/>
      <w:r w:rsidRPr="00932CF0">
        <w:rPr>
          <w:rFonts w:eastAsia="Times New Roman"/>
          <w:b/>
          <w:bCs/>
          <w:color w:val="943634"/>
        </w:rPr>
        <w:t>Pakeitimai</w:t>
      </w:r>
      <w:bookmarkEnd w:id="1519"/>
      <w:bookmarkEnd w:id="1520"/>
      <w:bookmarkEnd w:id="1521"/>
      <w:bookmarkEnd w:id="1522"/>
      <w:bookmarkEnd w:id="1523"/>
      <w:bookmarkEnd w:id="1524"/>
      <w:bookmarkEnd w:id="1525"/>
      <w:bookmarkEnd w:id="1526"/>
      <w:bookmarkEnd w:id="1527"/>
      <w:bookmarkEnd w:id="1528"/>
      <w:bookmarkEnd w:id="1529"/>
      <w:bookmarkEnd w:id="1530"/>
    </w:p>
    <w:p w14:paraId="5EE679D8" w14:textId="77777777" w:rsidR="00165D11" w:rsidRPr="00932CF0" w:rsidRDefault="00165D11" w:rsidP="0000188F">
      <w:pPr>
        <w:numPr>
          <w:ilvl w:val="1"/>
          <w:numId w:val="20"/>
        </w:numPr>
        <w:spacing w:after="120" w:line="276" w:lineRule="auto"/>
        <w:ind w:left="1134"/>
        <w:jc w:val="both"/>
        <w:rPr>
          <w:rFonts w:eastAsia="Times New Roman"/>
        </w:rPr>
      </w:pPr>
      <w:r w:rsidRPr="00932CF0">
        <w:rPr>
          <w:rFonts w:eastAsia="Times New Roman"/>
        </w:rPr>
        <w:t>Bet kokie Susitarimo pakeitimai, papildymai ar priedai prie jo galioja tik tuo atveju, jei jie yra įforminami vienu arba keliais rašytiniais dokumentais, kuriuos pasirašo visos Susitarimo Šalys, su kurių teisėmis ir pareigomis susiję pakeitimai, papildymai ar priedai.</w:t>
      </w:r>
    </w:p>
    <w:p w14:paraId="4ADD2F8E"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531" w:name="_Toc286329153"/>
      <w:bookmarkStart w:id="1532" w:name="_Toc515621859"/>
      <w:bookmarkStart w:id="1533" w:name="_Toc517254718"/>
      <w:bookmarkStart w:id="1534" w:name="_Toc519144699"/>
      <w:bookmarkStart w:id="1535" w:name="_Toc519658076"/>
      <w:bookmarkStart w:id="1536" w:name="_Toc519658981"/>
      <w:bookmarkStart w:id="1537" w:name="_Toc532894517"/>
      <w:bookmarkStart w:id="1538" w:name="_Toc38343094"/>
      <w:bookmarkStart w:id="1539" w:name="_Toc56423206"/>
      <w:bookmarkStart w:id="1540" w:name="_Toc60996068"/>
      <w:bookmarkStart w:id="1541" w:name="_Toc61335841"/>
      <w:bookmarkStart w:id="1542" w:name="_Toc98421495"/>
      <w:r w:rsidRPr="00932CF0">
        <w:rPr>
          <w:rFonts w:eastAsia="Times New Roman"/>
          <w:b/>
          <w:bCs/>
          <w:color w:val="943634"/>
        </w:rPr>
        <w:t>Taikoma teisė</w:t>
      </w:r>
      <w:bookmarkEnd w:id="1531"/>
      <w:bookmarkEnd w:id="1532"/>
      <w:bookmarkEnd w:id="1533"/>
      <w:bookmarkEnd w:id="1534"/>
      <w:bookmarkEnd w:id="1535"/>
      <w:bookmarkEnd w:id="1536"/>
      <w:bookmarkEnd w:id="1537"/>
      <w:bookmarkEnd w:id="1538"/>
      <w:bookmarkEnd w:id="1539"/>
      <w:bookmarkEnd w:id="1540"/>
      <w:bookmarkEnd w:id="1541"/>
      <w:bookmarkEnd w:id="1542"/>
    </w:p>
    <w:p w14:paraId="22763D7E" w14:textId="77777777" w:rsidR="00165D11" w:rsidRPr="00932CF0" w:rsidRDefault="00165D11" w:rsidP="0000188F">
      <w:pPr>
        <w:numPr>
          <w:ilvl w:val="1"/>
          <w:numId w:val="20"/>
        </w:numPr>
        <w:spacing w:after="120" w:line="276" w:lineRule="auto"/>
        <w:ind w:left="1134"/>
        <w:jc w:val="both"/>
        <w:rPr>
          <w:rFonts w:eastAsia="Times New Roman"/>
          <w:color w:val="000000"/>
          <w:w w:val="103"/>
        </w:rPr>
      </w:pPr>
      <w:r w:rsidRPr="00932CF0">
        <w:rPr>
          <w:rFonts w:eastAsia="Times New Roman"/>
          <w:w w:val="103"/>
        </w:rPr>
        <w:t>Susitarimui, iš jo kylantiems Šalių santykiams bei jų aiškinimui taikomi Lietuvos Respublikos įstatymai.</w:t>
      </w:r>
    </w:p>
    <w:p w14:paraId="2D21DB9F" w14:textId="77777777" w:rsidR="00165D11" w:rsidRPr="00932CF0" w:rsidRDefault="00165D11" w:rsidP="0000188F">
      <w:pPr>
        <w:numPr>
          <w:ilvl w:val="1"/>
          <w:numId w:val="20"/>
        </w:numPr>
        <w:spacing w:after="120" w:line="276" w:lineRule="auto"/>
        <w:ind w:left="1134"/>
        <w:jc w:val="both"/>
        <w:rPr>
          <w:rFonts w:eastAsia="Times New Roman"/>
          <w:color w:val="000000"/>
          <w:w w:val="103"/>
        </w:rPr>
      </w:pPr>
      <w:r w:rsidRPr="00932CF0">
        <w:rPr>
          <w:rFonts w:eastAsia="Times New Roman"/>
          <w:w w:val="103"/>
        </w:rPr>
        <w:t>Susitarimas ir jo pagrindu sudaromi sandoriai yra komerciniai, ne viešieji ar valstybiniai, aktai. Nei viena Šalis Susitarimo atžvilgiu neturi, o jei turi – atsisako imuniteto nuo teisinių procesų, arešto ar teismo sprendimo vykdymo savo pačios ar savo turto atžvilgiu (Viešojo subjekto atveju – tik piniginių lėšų atžvilgiu).</w:t>
      </w:r>
    </w:p>
    <w:p w14:paraId="06F33C3B"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543" w:name="_Toc286329154"/>
      <w:bookmarkStart w:id="1544" w:name="_Toc515621860"/>
      <w:bookmarkStart w:id="1545" w:name="_Toc517254719"/>
      <w:bookmarkStart w:id="1546" w:name="_Toc519144700"/>
      <w:bookmarkStart w:id="1547" w:name="_Toc519658077"/>
      <w:bookmarkStart w:id="1548" w:name="_Toc519658982"/>
      <w:bookmarkStart w:id="1549" w:name="_Toc532894518"/>
      <w:bookmarkStart w:id="1550" w:name="_Toc38343095"/>
      <w:bookmarkStart w:id="1551" w:name="_Toc56423207"/>
      <w:bookmarkStart w:id="1552" w:name="_Ref57378697"/>
      <w:bookmarkStart w:id="1553" w:name="_Toc60996069"/>
      <w:bookmarkStart w:id="1554" w:name="_Toc61335842"/>
      <w:bookmarkStart w:id="1555" w:name="_Toc98421496"/>
      <w:r w:rsidRPr="00932CF0">
        <w:rPr>
          <w:rFonts w:eastAsia="Times New Roman"/>
          <w:b/>
          <w:bCs/>
          <w:color w:val="943634"/>
        </w:rPr>
        <w:t>Ginčų sprendimas</w:t>
      </w:r>
      <w:bookmarkEnd w:id="1543"/>
      <w:bookmarkEnd w:id="1544"/>
      <w:bookmarkEnd w:id="1545"/>
      <w:bookmarkEnd w:id="1546"/>
      <w:bookmarkEnd w:id="1547"/>
      <w:bookmarkEnd w:id="1548"/>
      <w:bookmarkEnd w:id="1549"/>
      <w:bookmarkEnd w:id="1550"/>
      <w:bookmarkEnd w:id="1551"/>
      <w:bookmarkEnd w:id="1552"/>
      <w:bookmarkEnd w:id="1553"/>
      <w:bookmarkEnd w:id="1554"/>
      <w:bookmarkEnd w:id="1555"/>
    </w:p>
    <w:p w14:paraId="3C5A5244" w14:textId="77777777" w:rsidR="00165D11" w:rsidRPr="00932CF0" w:rsidRDefault="00165D11" w:rsidP="0000188F">
      <w:pPr>
        <w:numPr>
          <w:ilvl w:val="1"/>
          <w:numId w:val="20"/>
        </w:numPr>
        <w:tabs>
          <w:tab w:val="left" w:pos="1418"/>
        </w:tabs>
        <w:spacing w:after="120" w:line="276" w:lineRule="auto"/>
        <w:ind w:left="1276"/>
        <w:jc w:val="both"/>
        <w:rPr>
          <w:rFonts w:eastAsia="Times New Roman"/>
        </w:rPr>
      </w:pPr>
      <w:bookmarkStart w:id="1556" w:name="_Ref36646179"/>
      <w:r w:rsidRPr="00932CF0">
        <w:rPr>
          <w:rFonts w:eastAsia="Times New Roman"/>
          <w:w w:val="103"/>
        </w:rPr>
        <w:t>Bet kurį iš Susitarimo kylantį ginčą ar prieštaravimą Šalys bandys spręsti tarpusavio derybomis ir visapusiškai bendradarbi</w:t>
      </w:r>
      <w:r w:rsidRPr="00932CF0">
        <w:rPr>
          <w:rFonts w:eastAsia="Times New Roman"/>
          <w:w w:val="101"/>
        </w:rPr>
        <w:t>a</w:t>
      </w:r>
      <w:r w:rsidRPr="00932CF0">
        <w:rPr>
          <w:rFonts w:eastAsia="Times New Roman"/>
          <w:w w:val="103"/>
        </w:rPr>
        <w:t xml:space="preserve">udamos. Jei per 20 (dvidešimt) </w:t>
      </w:r>
      <w:r w:rsidR="00D73BB3" w:rsidRPr="00932CF0">
        <w:rPr>
          <w:rFonts w:eastAsia="Times New Roman"/>
          <w:w w:val="103"/>
        </w:rPr>
        <w:t>D</w:t>
      </w:r>
      <w:r w:rsidRPr="00932CF0">
        <w:rPr>
          <w:rFonts w:eastAsia="Times New Roman"/>
          <w:w w:val="103"/>
        </w:rPr>
        <w:t>arbo dienų nuo pranešimo kitai Šaliai apie iškilusį ginčą, prieštaravimą ar reikalavimą datos Šalys nepasieks bendro susitarimo arba nepradedamos tarpusavio derybos, bet kurį iš Susitarimo kylantį ginčą, prieštaravimą ar reikalavimą, taip pat klausimus dėl Susitarimo pažeidimo, nutraukimo ar negaliojimo spręs Lietuvos Respublikos teismas pagal Viešojo subjekto registruotos buveinės vietą.</w:t>
      </w:r>
      <w:bookmarkEnd w:id="1556"/>
    </w:p>
    <w:p w14:paraId="7012C255"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557" w:name="_Toc286329155"/>
      <w:bookmarkStart w:id="1558" w:name="_Toc515621861"/>
      <w:bookmarkStart w:id="1559" w:name="_Toc517254720"/>
      <w:bookmarkStart w:id="1560" w:name="_Toc519144701"/>
      <w:bookmarkStart w:id="1561" w:name="_Toc519658078"/>
      <w:bookmarkStart w:id="1562" w:name="_Toc519658983"/>
      <w:bookmarkStart w:id="1563" w:name="_Toc532894519"/>
      <w:bookmarkStart w:id="1564" w:name="_Toc38343096"/>
      <w:bookmarkStart w:id="1565" w:name="_Toc56423208"/>
      <w:bookmarkStart w:id="1566" w:name="_Toc60996070"/>
      <w:bookmarkStart w:id="1567" w:name="_Toc61335843"/>
      <w:bookmarkStart w:id="1568" w:name="_Toc98421497"/>
      <w:r w:rsidRPr="00932CF0">
        <w:rPr>
          <w:rFonts w:eastAsia="Times New Roman"/>
          <w:b/>
          <w:bCs/>
          <w:color w:val="943634"/>
        </w:rPr>
        <w:t>Atskirų susitarimo nuostatų negaliojimas</w:t>
      </w:r>
      <w:bookmarkEnd w:id="1557"/>
      <w:bookmarkEnd w:id="1558"/>
      <w:bookmarkEnd w:id="1559"/>
      <w:bookmarkEnd w:id="1560"/>
      <w:bookmarkEnd w:id="1561"/>
      <w:bookmarkEnd w:id="1562"/>
      <w:bookmarkEnd w:id="1563"/>
      <w:bookmarkEnd w:id="1564"/>
      <w:bookmarkEnd w:id="1565"/>
      <w:bookmarkEnd w:id="1566"/>
      <w:bookmarkEnd w:id="1567"/>
      <w:bookmarkEnd w:id="1568"/>
    </w:p>
    <w:p w14:paraId="1AB62999" w14:textId="77777777" w:rsidR="00165D11" w:rsidRPr="00932CF0" w:rsidRDefault="00165D11" w:rsidP="004E482E">
      <w:pPr>
        <w:numPr>
          <w:ilvl w:val="1"/>
          <w:numId w:val="20"/>
        </w:numPr>
        <w:tabs>
          <w:tab w:val="left" w:pos="1701"/>
        </w:tabs>
        <w:spacing w:after="120" w:line="276" w:lineRule="auto"/>
        <w:ind w:left="1440"/>
        <w:jc w:val="both"/>
        <w:rPr>
          <w:rFonts w:eastAsia="Times New Roman"/>
          <w:b/>
          <w:color w:val="000000"/>
        </w:rPr>
      </w:pPr>
      <w:r w:rsidRPr="00932CF0">
        <w:rPr>
          <w:rFonts w:eastAsia="Times New Roman"/>
        </w:rPr>
        <w:t xml:space="preserve">Jeigu kuri nors Susitarimo nuostata prieštarauja Lietuvos Respublikos teisės aktams arba dėl kurios nors priežasties tampa iš dalies arba visiškai negaliojančia, ji jokiomis sąlygomis nedaro negaliojančiomis likusių Susitarimo nuostatų. Tokiu atveju Šalys susitaria pakeisti negaliojančią nuostatą teisiškai veiksminga kita </w:t>
      </w:r>
      <w:r w:rsidRPr="00932CF0">
        <w:rPr>
          <w:rFonts w:eastAsia="Times New Roman"/>
        </w:rPr>
        <w:lastRenderedPageBreak/>
        <w:t>nuostata, kuri turėtų kiek įmanoma artimesnį teisinį ir / ar ekonominį rezultatą pakeičiamai nuostatai.</w:t>
      </w:r>
    </w:p>
    <w:p w14:paraId="596689A7"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569" w:name="_Toc515621862"/>
      <w:bookmarkStart w:id="1570" w:name="_Toc517254721"/>
      <w:bookmarkStart w:id="1571" w:name="_Toc519144702"/>
      <w:bookmarkStart w:id="1572" w:name="_Toc519658079"/>
      <w:bookmarkStart w:id="1573" w:name="_Toc519658984"/>
      <w:bookmarkStart w:id="1574" w:name="_Toc532894520"/>
      <w:bookmarkStart w:id="1575" w:name="_Toc38343097"/>
      <w:bookmarkStart w:id="1576" w:name="_Toc56423209"/>
      <w:bookmarkStart w:id="1577" w:name="_Toc60996071"/>
      <w:bookmarkStart w:id="1578" w:name="_Toc61335844"/>
      <w:bookmarkStart w:id="1579" w:name="_Toc98421498"/>
      <w:r w:rsidRPr="00932CF0">
        <w:rPr>
          <w:rFonts w:eastAsia="Times New Roman"/>
          <w:b/>
          <w:bCs/>
          <w:color w:val="943634"/>
        </w:rPr>
        <w:t>Susitarimo galiojimas</w:t>
      </w:r>
      <w:bookmarkEnd w:id="1569"/>
      <w:bookmarkEnd w:id="1570"/>
      <w:bookmarkEnd w:id="1571"/>
      <w:bookmarkEnd w:id="1572"/>
      <w:bookmarkEnd w:id="1573"/>
      <w:bookmarkEnd w:id="1574"/>
      <w:bookmarkEnd w:id="1575"/>
      <w:bookmarkEnd w:id="1576"/>
      <w:bookmarkEnd w:id="1577"/>
      <w:bookmarkEnd w:id="1578"/>
      <w:bookmarkEnd w:id="1579"/>
    </w:p>
    <w:p w14:paraId="4DBBB8EA" w14:textId="77777777" w:rsidR="00165D11" w:rsidRPr="00932CF0" w:rsidRDefault="00165D11" w:rsidP="004E482E">
      <w:pPr>
        <w:numPr>
          <w:ilvl w:val="1"/>
          <w:numId w:val="20"/>
        </w:numPr>
        <w:tabs>
          <w:tab w:val="left" w:pos="1701"/>
        </w:tabs>
        <w:spacing w:after="120" w:line="276" w:lineRule="auto"/>
        <w:ind w:left="720" w:firstLine="414"/>
        <w:jc w:val="both"/>
        <w:rPr>
          <w:rFonts w:eastAsia="Times New Roman"/>
        </w:rPr>
      </w:pPr>
      <w:r w:rsidRPr="00932CF0">
        <w:rPr>
          <w:rFonts w:eastAsia="Times New Roman"/>
        </w:rPr>
        <w:t>Jeigu Susitarimas sudaromas iki Sutarties įsigaliojimo visa apimtimi, šis Susitarimas įsigalioja tuo pačiu momentu, kai visa apimtimi įsigalioja Sutartis. Jeigu Susitarimas sudaromas po Sutartis įsigaliojimo visa apimtimi, tokiu atveju Susitarimas įsigalioja nuo tos dienos, kai jį pasirašo visos Šalys</w:t>
      </w:r>
    </w:p>
    <w:p w14:paraId="35B1BC67" w14:textId="77777777" w:rsidR="00165D11" w:rsidRPr="00932CF0" w:rsidRDefault="00165D11" w:rsidP="004E482E">
      <w:pPr>
        <w:numPr>
          <w:ilvl w:val="1"/>
          <w:numId w:val="20"/>
        </w:numPr>
        <w:tabs>
          <w:tab w:val="left" w:pos="1701"/>
        </w:tabs>
        <w:spacing w:after="120" w:line="276" w:lineRule="auto"/>
        <w:ind w:left="720" w:firstLine="414"/>
        <w:jc w:val="both"/>
        <w:rPr>
          <w:rFonts w:eastAsia="Times New Roman"/>
        </w:rPr>
      </w:pPr>
      <w:r w:rsidRPr="00932CF0">
        <w:rPr>
          <w:rFonts w:eastAsia="Times New Roman"/>
        </w:rPr>
        <w:t>Šis Susitarimas galioja iki tol, kol Viešasis subjektas atliks visus mokėjimus, kuriuos jis turi atlikti Privačiam subjektui ir / ar Finansuotojui pagal Sutarties sąlygas.</w:t>
      </w:r>
    </w:p>
    <w:p w14:paraId="7E959B9F"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580" w:name="_Toc286329156"/>
      <w:bookmarkStart w:id="1581" w:name="_Toc515621863"/>
      <w:bookmarkStart w:id="1582" w:name="_Toc517254722"/>
      <w:bookmarkStart w:id="1583" w:name="_Toc519144703"/>
      <w:bookmarkStart w:id="1584" w:name="_Toc519658080"/>
      <w:bookmarkStart w:id="1585" w:name="_Toc519658985"/>
      <w:bookmarkStart w:id="1586" w:name="_Toc532894521"/>
      <w:bookmarkStart w:id="1587" w:name="_Toc38343098"/>
      <w:bookmarkStart w:id="1588" w:name="_Toc56423210"/>
      <w:bookmarkStart w:id="1589" w:name="_Toc60996072"/>
      <w:bookmarkStart w:id="1590" w:name="_Toc61335845"/>
      <w:bookmarkStart w:id="1591" w:name="_Toc98421499"/>
      <w:r w:rsidRPr="00932CF0">
        <w:rPr>
          <w:rFonts w:eastAsia="Times New Roman"/>
          <w:b/>
          <w:bCs/>
          <w:color w:val="943634"/>
        </w:rPr>
        <w:t>Susitarimo egzemplioriai</w:t>
      </w:r>
      <w:bookmarkEnd w:id="1580"/>
      <w:bookmarkEnd w:id="1581"/>
      <w:bookmarkEnd w:id="1582"/>
      <w:bookmarkEnd w:id="1583"/>
      <w:bookmarkEnd w:id="1584"/>
      <w:bookmarkEnd w:id="1585"/>
      <w:bookmarkEnd w:id="1586"/>
      <w:bookmarkEnd w:id="1587"/>
      <w:bookmarkEnd w:id="1588"/>
      <w:bookmarkEnd w:id="1589"/>
      <w:bookmarkEnd w:id="1590"/>
      <w:bookmarkEnd w:id="1591"/>
    </w:p>
    <w:p w14:paraId="4C802BA8" w14:textId="77777777" w:rsidR="00165D11" w:rsidRPr="00932CF0" w:rsidRDefault="00165D11" w:rsidP="004E482E">
      <w:pPr>
        <w:numPr>
          <w:ilvl w:val="1"/>
          <w:numId w:val="20"/>
        </w:numPr>
        <w:tabs>
          <w:tab w:val="left" w:pos="1701"/>
        </w:tabs>
        <w:spacing w:after="120" w:line="276" w:lineRule="auto"/>
        <w:ind w:left="1440"/>
        <w:jc w:val="both"/>
        <w:rPr>
          <w:rFonts w:eastAsia="Times New Roman"/>
          <w:color w:val="000000"/>
        </w:rPr>
      </w:pPr>
      <w:r w:rsidRPr="00932CF0">
        <w:rPr>
          <w:rFonts w:eastAsia="Times New Roman"/>
        </w:rPr>
        <w:t>Susitarimas sudarytas 3 originaliais egzemplioriais lietuvių kalba po vieną kiekvienai Susitarimo Šaliai.</w:t>
      </w:r>
    </w:p>
    <w:p w14:paraId="6C17A079" w14:textId="77777777" w:rsidR="00165D11" w:rsidRPr="00932CF0" w:rsidRDefault="00165D11" w:rsidP="00165D11">
      <w:pPr>
        <w:shd w:val="clear" w:color="auto" w:fill="FFFFFF"/>
        <w:tabs>
          <w:tab w:val="num" w:pos="495"/>
        </w:tabs>
        <w:spacing w:before="240" w:after="120" w:line="23" w:lineRule="atLeast"/>
        <w:ind w:left="495" w:hanging="495"/>
        <w:jc w:val="both"/>
        <w:outlineLvl w:val="1"/>
        <w:rPr>
          <w:rFonts w:eastAsia="Times New Roman"/>
          <w:b/>
          <w:color w:val="943634"/>
        </w:rPr>
      </w:pPr>
      <w:bookmarkStart w:id="1592" w:name="_Toc515621864"/>
      <w:bookmarkStart w:id="1593" w:name="_Toc517254723"/>
      <w:bookmarkStart w:id="1594" w:name="_Toc519144704"/>
      <w:bookmarkStart w:id="1595" w:name="_Toc519658081"/>
      <w:bookmarkStart w:id="1596" w:name="_Toc519658986"/>
      <w:bookmarkStart w:id="1597" w:name="_Toc532894522"/>
      <w:bookmarkStart w:id="1598" w:name="_Toc38343099"/>
      <w:bookmarkStart w:id="1599" w:name="_Toc56423211"/>
      <w:bookmarkStart w:id="1600" w:name="_Toc60996073"/>
      <w:bookmarkStart w:id="1601" w:name="_Toc61335846"/>
      <w:bookmarkStart w:id="1602" w:name="_Toc98421500"/>
      <w:r w:rsidRPr="00932CF0">
        <w:rPr>
          <w:rFonts w:eastAsia="Times New Roman"/>
          <w:b/>
          <w:color w:val="943634"/>
        </w:rPr>
        <w:t>ŠALIŲ ATSTOVŲ PARAŠAI:</w:t>
      </w:r>
      <w:bookmarkEnd w:id="1592"/>
      <w:bookmarkEnd w:id="1593"/>
      <w:bookmarkEnd w:id="1594"/>
      <w:bookmarkEnd w:id="1595"/>
      <w:bookmarkEnd w:id="1596"/>
      <w:bookmarkEnd w:id="1597"/>
      <w:bookmarkEnd w:id="1598"/>
      <w:bookmarkEnd w:id="1599"/>
      <w:bookmarkEnd w:id="1600"/>
      <w:bookmarkEnd w:id="1601"/>
      <w:bookmarkEnd w:id="1602"/>
    </w:p>
    <w:p w14:paraId="617436FE" w14:textId="77777777" w:rsidR="00165D11" w:rsidRPr="00932CF0" w:rsidRDefault="00165D11" w:rsidP="00165D11">
      <w:pPr>
        <w:shd w:val="clear" w:color="auto" w:fill="FFFFFF"/>
        <w:spacing w:after="120" w:line="23" w:lineRule="atLeast"/>
        <w:ind w:left="720"/>
        <w:jc w:val="both"/>
      </w:pPr>
    </w:p>
    <w:tbl>
      <w:tblPr>
        <w:tblW w:w="9288" w:type="dxa"/>
        <w:tblLayout w:type="fixed"/>
        <w:tblLook w:val="01E0" w:firstRow="1" w:lastRow="1" w:firstColumn="1" w:lastColumn="1" w:noHBand="0" w:noVBand="0"/>
      </w:tblPr>
      <w:tblGrid>
        <w:gridCol w:w="4068"/>
        <w:gridCol w:w="5220"/>
      </w:tblGrid>
      <w:tr w:rsidR="00165D11" w:rsidRPr="00932CF0" w14:paraId="3479C375" w14:textId="77777777" w:rsidTr="00165D11">
        <w:tc>
          <w:tcPr>
            <w:tcW w:w="4068" w:type="dxa"/>
          </w:tcPr>
          <w:p w14:paraId="426EA3FC" w14:textId="77777777" w:rsidR="00165D11" w:rsidRPr="00932CF0" w:rsidRDefault="007062DF" w:rsidP="00165D11">
            <w:pPr>
              <w:shd w:val="clear" w:color="auto" w:fill="FFFFFF"/>
              <w:tabs>
                <w:tab w:val="left" w:pos="5777"/>
              </w:tabs>
              <w:spacing w:after="120" w:line="276" w:lineRule="auto"/>
              <w:ind w:left="720"/>
              <w:rPr>
                <w:b/>
                <w:color w:val="000000"/>
              </w:rPr>
            </w:pPr>
            <w:r w:rsidRPr="00932CF0">
              <w:rPr>
                <w:b/>
                <w:bCs/>
                <w:color w:val="943634"/>
              </w:rPr>
              <w:t xml:space="preserve">Klaipėdos rajono savivaldybės administracijos </w:t>
            </w:r>
            <w:r w:rsidR="00165D11" w:rsidRPr="00932CF0">
              <w:rPr>
                <w:b/>
                <w:color w:val="943634"/>
              </w:rPr>
              <w:t>vardu:</w:t>
            </w:r>
          </w:p>
          <w:p w14:paraId="2995E219" w14:textId="77777777" w:rsidR="00165D11" w:rsidRPr="00932CF0" w:rsidRDefault="00165D11" w:rsidP="00165D11">
            <w:pPr>
              <w:shd w:val="clear" w:color="auto" w:fill="FFFFFF"/>
              <w:tabs>
                <w:tab w:val="left" w:pos="5777"/>
              </w:tabs>
              <w:spacing w:after="120" w:line="23" w:lineRule="atLeast"/>
              <w:ind w:left="720"/>
              <w:rPr>
                <w:b/>
                <w:color w:val="000000"/>
              </w:rPr>
            </w:pPr>
          </w:p>
        </w:tc>
        <w:tc>
          <w:tcPr>
            <w:tcW w:w="5220" w:type="dxa"/>
          </w:tcPr>
          <w:p w14:paraId="760FB3F8" w14:textId="77777777" w:rsidR="00165D11" w:rsidRPr="00932CF0" w:rsidRDefault="00165D11" w:rsidP="00165D11">
            <w:pPr>
              <w:shd w:val="clear" w:color="auto" w:fill="FFFFFF"/>
              <w:tabs>
                <w:tab w:val="left" w:pos="5777"/>
              </w:tabs>
              <w:spacing w:after="120" w:line="23" w:lineRule="atLeast"/>
              <w:ind w:left="720"/>
              <w:rPr>
                <w:rFonts w:eastAsia="Times New Roman"/>
                <w:bCs/>
                <w:color w:val="FF0000"/>
                <w:w w:val="101"/>
              </w:rPr>
            </w:pPr>
            <w:r w:rsidRPr="00932CF0">
              <w:rPr>
                <w:rFonts w:eastAsia="Times New Roman"/>
                <w:color w:val="FF0000"/>
                <w:w w:val="101"/>
              </w:rPr>
              <w:t>[</w:t>
            </w:r>
            <w:r w:rsidRPr="00932CF0">
              <w:rPr>
                <w:rFonts w:eastAsia="Times New Roman"/>
                <w:i/>
                <w:color w:val="FF0000"/>
                <w:w w:val="101"/>
              </w:rPr>
              <w:t>Pareigos, vardas, pavardė</w:t>
            </w:r>
            <w:r w:rsidRPr="00932CF0">
              <w:rPr>
                <w:rFonts w:eastAsia="Times New Roman"/>
                <w:color w:val="FF0000"/>
                <w:w w:val="101"/>
              </w:rPr>
              <w:t>]</w:t>
            </w:r>
          </w:p>
          <w:p w14:paraId="53781798" w14:textId="77777777" w:rsidR="00165D11" w:rsidRPr="00932CF0" w:rsidRDefault="00165D11" w:rsidP="00165D11">
            <w:pPr>
              <w:shd w:val="clear" w:color="auto" w:fill="FFFFFF"/>
              <w:tabs>
                <w:tab w:val="left" w:pos="5777"/>
              </w:tabs>
              <w:spacing w:after="120" w:line="23" w:lineRule="atLeast"/>
              <w:ind w:left="720"/>
              <w:rPr>
                <w:color w:val="000000"/>
              </w:rPr>
            </w:pPr>
          </w:p>
          <w:p w14:paraId="412E0EA4" w14:textId="77777777"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________________________</w:t>
            </w:r>
          </w:p>
          <w:p w14:paraId="1EF47D0D" w14:textId="77777777"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parašas</w:t>
            </w:r>
          </w:p>
          <w:p w14:paraId="246E1C8A" w14:textId="77777777" w:rsidR="00165D11" w:rsidRPr="00932CF0" w:rsidRDefault="00165D11" w:rsidP="00165D11">
            <w:pPr>
              <w:shd w:val="clear" w:color="auto" w:fill="FFFFFF"/>
              <w:tabs>
                <w:tab w:val="left" w:pos="5777"/>
              </w:tabs>
              <w:spacing w:after="120" w:line="23" w:lineRule="atLeast"/>
              <w:ind w:left="720"/>
              <w:rPr>
                <w:color w:val="000000"/>
              </w:rPr>
            </w:pPr>
          </w:p>
          <w:p w14:paraId="2F49922E" w14:textId="77777777"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A.V.</w:t>
            </w:r>
          </w:p>
        </w:tc>
      </w:tr>
      <w:tr w:rsidR="00165D11" w:rsidRPr="00932CF0" w14:paraId="092E0092" w14:textId="77777777" w:rsidTr="00165D11">
        <w:tc>
          <w:tcPr>
            <w:tcW w:w="4068" w:type="dxa"/>
          </w:tcPr>
          <w:p w14:paraId="3E4C23B0" w14:textId="77777777" w:rsidR="00165D11" w:rsidRPr="00932CF0" w:rsidRDefault="00165D11" w:rsidP="00165D11">
            <w:pPr>
              <w:shd w:val="clear" w:color="auto" w:fill="FFFFFF"/>
              <w:tabs>
                <w:tab w:val="left" w:pos="5777"/>
              </w:tabs>
              <w:spacing w:after="120" w:line="23" w:lineRule="atLeast"/>
              <w:ind w:left="720"/>
              <w:rPr>
                <w:color w:val="000000"/>
              </w:rPr>
            </w:pPr>
          </w:p>
        </w:tc>
        <w:tc>
          <w:tcPr>
            <w:tcW w:w="5220" w:type="dxa"/>
          </w:tcPr>
          <w:p w14:paraId="0A01FC05" w14:textId="77777777" w:rsidR="00165D11" w:rsidRPr="00932CF0" w:rsidRDefault="00165D11" w:rsidP="00165D11">
            <w:pPr>
              <w:shd w:val="clear" w:color="auto" w:fill="FFFFFF"/>
              <w:tabs>
                <w:tab w:val="left" w:pos="5777"/>
              </w:tabs>
              <w:spacing w:after="120" w:line="23" w:lineRule="atLeast"/>
              <w:ind w:left="720"/>
              <w:rPr>
                <w:color w:val="000000"/>
              </w:rPr>
            </w:pPr>
          </w:p>
        </w:tc>
      </w:tr>
      <w:tr w:rsidR="00165D11" w:rsidRPr="00932CF0" w14:paraId="01AC62C0" w14:textId="77777777" w:rsidTr="00165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14:paraId="44D88FB8" w14:textId="77777777" w:rsidR="00165D11" w:rsidRPr="00932CF0" w:rsidRDefault="00165D11" w:rsidP="00165D11">
            <w:pPr>
              <w:shd w:val="clear" w:color="auto" w:fill="FFFFFF"/>
              <w:tabs>
                <w:tab w:val="left" w:pos="5777"/>
              </w:tabs>
              <w:spacing w:after="120" w:line="23" w:lineRule="atLeast"/>
              <w:ind w:left="720"/>
              <w:rPr>
                <w:rFonts w:eastAsia="Times New Roman"/>
                <w:b/>
                <w:bCs/>
                <w:color w:val="000000"/>
                <w:w w:val="101"/>
              </w:rPr>
            </w:pPr>
            <w:r w:rsidRPr="00932CF0">
              <w:rPr>
                <w:rFonts w:eastAsia="Times New Roman"/>
                <w:b/>
                <w:color w:val="FF0000"/>
              </w:rPr>
              <w:t>[</w:t>
            </w:r>
            <w:r w:rsidRPr="00932CF0">
              <w:rPr>
                <w:rFonts w:eastAsia="Times New Roman"/>
                <w:b/>
                <w:i/>
                <w:color w:val="FF0000"/>
              </w:rPr>
              <w:t>Finansuotojo</w:t>
            </w:r>
            <w:r w:rsidRPr="00932CF0">
              <w:rPr>
                <w:rFonts w:eastAsia="Times New Roman"/>
                <w:b/>
                <w:color w:val="FF0000"/>
              </w:rPr>
              <w:t xml:space="preserve">] </w:t>
            </w:r>
            <w:r w:rsidRPr="00932CF0">
              <w:rPr>
                <w:rFonts w:eastAsia="Times New Roman"/>
                <w:b/>
                <w:color w:val="943634"/>
              </w:rPr>
              <w:t>vardu:</w:t>
            </w:r>
          </w:p>
          <w:p w14:paraId="430E65E7" w14:textId="77777777" w:rsidR="00165D11" w:rsidRPr="00932CF0" w:rsidRDefault="00165D11" w:rsidP="00165D11">
            <w:pPr>
              <w:shd w:val="clear" w:color="auto" w:fill="FFFFFF"/>
              <w:tabs>
                <w:tab w:val="left" w:pos="5777"/>
              </w:tabs>
              <w:spacing w:after="120" w:line="23" w:lineRule="atLeast"/>
              <w:ind w:left="720"/>
              <w:rPr>
                <w:color w:val="000000"/>
              </w:rPr>
            </w:pPr>
          </w:p>
        </w:tc>
        <w:tc>
          <w:tcPr>
            <w:tcW w:w="5220" w:type="dxa"/>
            <w:tcBorders>
              <w:top w:val="nil"/>
              <w:left w:val="nil"/>
              <w:bottom w:val="nil"/>
              <w:right w:val="nil"/>
            </w:tcBorders>
          </w:tcPr>
          <w:p w14:paraId="1A682384" w14:textId="77777777" w:rsidR="00165D11" w:rsidRPr="00932CF0" w:rsidRDefault="00165D11" w:rsidP="00165D11">
            <w:pPr>
              <w:shd w:val="clear" w:color="auto" w:fill="FFFFFF"/>
              <w:tabs>
                <w:tab w:val="left" w:pos="5777"/>
              </w:tabs>
              <w:spacing w:after="120" w:line="23" w:lineRule="atLeast"/>
              <w:ind w:left="720"/>
              <w:rPr>
                <w:rFonts w:eastAsia="Times New Roman"/>
                <w:bCs/>
                <w:color w:val="FF0000"/>
                <w:w w:val="101"/>
              </w:rPr>
            </w:pPr>
            <w:r w:rsidRPr="00932CF0">
              <w:rPr>
                <w:rFonts w:eastAsia="Times New Roman"/>
                <w:color w:val="FF0000"/>
                <w:w w:val="101"/>
              </w:rPr>
              <w:t>[</w:t>
            </w:r>
            <w:r w:rsidRPr="00932CF0">
              <w:rPr>
                <w:rFonts w:eastAsia="Times New Roman"/>
                <w:i/>
                <w:color w:val="FF0000"/>
                <w:w w:val="101"/>
              </w:rPr>
              <w:t>Pareigos, vardas, pavardė</w:t>
            </w:r>
            <w:r w:rsidRPr="00932CF0">
              <w:rPr>
                <w:rFonts w:eastAsia="Times New Roman"/>
                <w:color w:val="FF0000"/>
                <w:w w:val="101"/>
              </w:rPr>
              <w:t>]</w:t>
            </w:r>
          </w:p>
          <w:p w14:paraId="28273534" w14:textId="77777777" w:rsidR="00165D11" w:rsidRPr="00932CF0" w:rsidRDefault="00165D11" w:rsidP="00165D11">
            <w:pPr>
              <w:shd w:val="clear" w:color="auto" w:fill="FFFFFF"/>
              <w:tabs>
                <w:tab w:val="left" w:pos="5777"/>
              </w:tabs>
              <w:spacing w:after="120" w:line="23" w:lineRule="atLeast"/>
              <w:ind w:left="720"/>
              <w:rPr>
                <w:color w:val="000000"/>
              </w:rPr>
            </w:pPr>
          </w:p>
          <w:p w14:paraId="0330D2DA" w14:textId="77777777"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________________________</w:t>
            </w:r>
          </w:p>
          <w:p w14:paraId="0315A933" w14:textId="77777777"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parašas</w:t>
            </w:r>
          </w:p>
          <w:p w14:paraId="7108BF40" w14:textId="77777777" w:rsidR="00165D11" w:rsidRPr="00932CF0" w:rsidRDefault="00165D11" w:rsidP="00165D11">
            <w:pPr>
              <w:shd w:val="clear" w:color="auto" w:fill="FFFFFF"/>
              <w:tabs>
                <w:tab w:val="left" w:pos="5777"/>
              </w:tabs>
              <w:spacing w:after="120" w:line="23" w:lineRule="atLeast"/>
              <w:ind w:left="720"/>
              <w:rPr>
                <w:color w:val="000000"/>
              </w:rPr>
            </w:pPr>
          </w:p>
          <w:p w14:paraId="779DF427" w14:textId="77777777"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A.V.</w:t>
            </w:r>
          </w:p>
        </w:tc>
      </w:tr>
      <w:tr w:rsidR="00165D11" w:rsidRPr="00932CF0" w14:paraId="1C563D01" w14:textId="77777777" w:rsidTr="00165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14:paraId="4D55067D" w14:textId="77777777" w:rsidR="00165D11" w:rsidRPr="00932CF0" w:rsidRDefault="00165D11" w:rsidP="00165D11">
            <w:pPr>
              <w:shd w:val="clear" w:color="auto" w:fill="FFFFFF"/>
              <w:tabs>
                <w:tab w:val="left" w:pos="5777"/>
              </w:tabs>
              <w:spacing w:after="120" w:line="23" w:lineRule="atLeast"/>
              <w:ind w:left="720"/>
              <w:rPr>
                <w:b/>
                <w:color w:val="000000"/>
              </w:rPr>
            </w:pPr>
            <w:r w:rsidRPr="00932CF0">
              <w:rPr>
                <w:rFonts w:eastAsia="Times New Roman"/>
                <w:b/>
                <w:color w:val="FF0000"/>
              </w:rPr>
              <w:t>[</w:t>
            </w:r>
            <w:r w:rsidRPr="00932CF0">
              <w:rPr>
                <w:rFonts w:eastAsia="Times New Roman"/>
                <w:b/>
                <w:i/>
                <w:color w:val="FF0000"/>
              </w:rPr>
              <w:t>Privataus subjekto</w:t>
            </w:r>
            <w:r w:rsidRPr="00932CF0">
              <w:rPr>
                <w:rFonts w:eastAsia="Times New Roman"/>
                <w:b/>
                <w:color w:val="FF0000"/>
              </w:rPr>
              <w:t xml:space="preserve">] </w:t>
            </w:r>
            <w:r w:rsidRPr="00932CF0">
              <w:rPr>
                <w:rFonts w:eastAsia="Times New Roman"/>
                <w:b/>
                <w:color w:val="943634"/>
              </w:rPr>
              <w:t>vardu:</w:t>
            </w:r>
          </w:p>
        </w:tc>
        <w:tc>
          <w:tcPr>
            <w:tcW w:w="5220" w:type="dxa"/>
            <w:tcBorders>
              <w:top w:val="nil"/>
              <w:left w:val="nil"/>
              <w:bottom w:val="nil"/>
              <w:right w:val="nil"/>
            </w:tcBorders>
          </w:tcPr>
          <w:p w14:paraId="51E6BFBB" w14:textId="77777777" w:rsidR="00165D11" w:rsidRPr="00932CF0" w:rsidRDefault="00165D11" w:rsidP="00165D11">
            <w:pPr>
              <w:shd w:val="clear" w:color="auto" w:fill="FFFFFF"/>
              <w:tabs>
                <w:tab w:val="left" w:pos="5777"/>
              </w:tabs>
              <w:spacing w:after="120" w:line="23" w:lineRule="atLeast"/>
              <w:ind w:left="720"/>
              <w:rPr>
                <w:color w:val="000000"/>
              </w:rPr>
            </w:pPr>
            <w:r w:rsidRPr="00932CF0">
              <w:rPr>
                <w:rFonts w:eastAsia="Times New Roman"/>
                <w:color w:val="FF0000"/>
                <w:w w:val="101"/>
              </w:rPr>
              <w:t>[</w:t>
            </w:r>
            <w:r w:rsidRPr="00932CF0">
              <w:rPr>
                <w:rFonts w:eastAsia="Times New Roman"/>
                <w:i/>
                <w:color w:val="FF0000"/>
                <w:w w:val="101"/>
              </w:rPr>
              <w:t>Pareigos, vardas, pavardė</w:t>
            </w:r>
            <w:r w:rsidRPr="00932CF0">
              <w:rPr>
                <w:rFonts w:eastAsia="Times New Roman"/>
                <w:color w:val="FF0000"/>
                <w:w w:val="101"/>
              </w:rPr>
              <w:t>]</w:t>
            </w:r>
          </w:p>
        </w:tc>
      </w:tr>
      <w:tr w:rsidR="00165D11" w:rsidRPr="00932CF0" w14:paraId="50E7BE92" w14:textId="77777777" w:rsidTr="00165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14:paraId="336F2190" w14:textId="77777777" w:rsidR="00165D11" w:rsidRPr="00932CF0" w:rsidRDefault="00165D11" w:rsidP="00165D11">
            <w:pPr>
              <w:shd w:val="clear" w:color="auto" w:fill="FFFFFF"/>
              <w:tabs>
                <w:tab w:val="left" w:pos="5777"/>
              </w:tabs>
              <w:spacing w:after="120" w:line="23" w:lineRule="atLeast"/>
              <w:ind w:left="720"/>
              <w:rPr>
                <w:rFonts w:eastAsia="Times New Roman"/>
                <w:b/>
                <w:bCs/>
                <w:color w:val="000000"/>
                <w:w w:val="101"/>
              </w:rPr>
            </w:pPr>
          </w:p>
        </w:tc>
        <w:tc>
          <w:tcPr>
            <w:tcW w:w="5220" w:type="dxa"/>
            <w:tcBorders>
              <w:top w:val="nil"/>
              <w:left w:val="nil"/>
              <w:bottom w:val="nil"/>
              <w:right w:val="nil"/>
            </w:tcBorders>
          </w:tcPr>
          <w:p w14:paraId="49674EC1" w14:textId="77777777" w:rsidR="00165D11" w:rsidRPr="00932CF0" w:rsidRDefault="00165D11" w:rsidP="00165D11">
            <w:pPr>
              <w:shd w:val="clear" w:color="auto" w:fill="FFFFFF"/>
              <w:tabs>
                <w:tab w:val="left" w:pos="5777"/>
              </w:tabs>
              <w:spacing w:after="120" w:line="23" w:lineRule="atLeast"/>
              <w:ind w:left="720"/>
              <w:rPr>
                <w:color w:val="000000"/>
              </w:rPr>
            </w:pPr>
          </w:p>
          <w:p w14:paraId="1B4519DB" w14:textId="77777777"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________________________</w:t>
            </w:r>
          </w:p>
          <w:p w14:paraId="44FDB4EF" w14:textId="77777777"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parašas</w:t>
            </w:r>
          </w:p>
          <w:p w14:paraId="54130E83" w14:textId="77777777" w:rsidR="00165D11" w:rsidRPr="00932CF0" w:rsidRDefault="00165D11" w:rsidP="00165D11">
            <w:pPr>
              <w:shd w:val="clear" w:color="auto" w:fill="FFFFFF"/>
              <w:tabs>
                <w:tab w:val="left" w:pos="5777"/>
              </w:tabs>
              <w:spacing w:after="120" w:line="23" w:lineRule="atLeast"/>
              <w:ind w:left="720"/>
              <w:rPr>
                <w:color w:val="000000"/>
              </w:rPr>
            </w:pPr>
          </w:p>
          <w:p w14:paraId="7A20A1AF" w14:textId="77777777"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A.V.</w:t>
            </w:r>
          </w:p>
        </w:tc>
      </w:tr>
      <w:tr w:rsidR="00165D11" w:rsidRPr="00932CF0" w14:paraId="30CB4477" w14:textId="77777777" w:rsidTr="00165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14:paraId="6586B496" w14:textId="77777777" w:rsidR="00165D11" w:rsidRPr="00932CF0" w:rsidRDefault="00165D11" w:rsidP="00165D11">
            <w:pPr>
              <w:shd w:val="clear" w:color="auto" w:fill="FFFFFF"/>
              <w:tabs>
                <w:tab w:val="left" w:pos="5777"/>
              </w:tabs>
              <w:spacing w:after="120" w:line="23" w:lineRule="atLeast"/>
              <w:ind w:left="720"/>
              <w:rPr>
                <w:rFonts w:eastAsia="Times New Roman"/>
                <w:b/>
                <w:color w:val="943634"/>
              </w:rPr>
            </w:pPr>
          </w:p>
        </w:tc>
        <w:tc>
          <w:tcPr>
            <w:tcW w:w="5220" w:type="dxa"/>
            <w:tcBorders>
              <w:top w:val="nil"/>
              <w:left w:val="nil"/>
              <w:bottom w:val="nil"/>
              <w:right w:val="nil"/>
            </w:tcBorders>
          </w:tcPr>
          <w:p w14:paraId="7BCADE9E" w14:textId="77777777" w:rsidR="00165D11" w:rsidRPr="00932CF0" w:rsidRDefault="00165D11" w:rsidP="00165D11">
            <w:pPr>
              <w:shd w:val="clear" w:color="auto" w:fill="FFFFFF"/>
              <w:tabs>
                <w:tab w:val="left" w:pos="5777"/>
              </w:tabs>
              <w:spacing w:after="120" w:line="23" w:lineRule="atLeast"/>
              <w:ind w:left="720"/>
              <w:rPr>
                <w:rFonts w:eastAsia="Times New Roman"/>
                <w:w w:val="101"/>
              </w:rPr>
            </w:pPr>
          </w:p>
        </w:tc>
      </w:tr>
    </w:tbl>
    <w:p w14:paraId="010E66D2" w14:textId="77777777" w:rsidR="007062DF" w:rsidRPr="00932CF0" w:rsidRDefault="007062DF">
      <w:pPr>
        <w:spacing w:after="200" w:line="276" w:lineRule="auto"/>
        <w:sectPr w:rsidR="007062DF" w:rsidRPr="00932CF0" w:rsidSect="00DA3AAE">
          <w:pgSz w:w="11906" w:h="16838" w:code="9"/>
          <w:pgMar w:top="1418" w:right="1274" w:bottom="1276" w:left="1134" w:header="567" w:footer="567" w:gutter="0"/>
          <w:cols w:space="708"/>
          <w:titlePg/>
          <w:docGrid w:linePitch="360"/>
        </w:sectPr>
      </w:pPr>
    </w:p>
    <w:p w14:paraId="208B34BF" w14:textId="77777777" w:rsidR="00B407B2" w:rsidRPr="00B407B2" w:rsidRDefault="00B407B2" w:rsidP="00DA3AAE"/>
    <w:p w14:paraId="17734E8B" w14:textId="77777777" w:rsidR="00DF7731" w:rsidRDefault="00DF7731" w:rsidP="003C34AC">
      <w:pPr>
        <w:pStyle w:val="Pavadinimas"/>
        <w:numPr>
          <w:ilvl w:val="0"/>
          <w:numId w:val="23"/>
        </w:numPr>
        <w:rPr>
          <w:sz w:val="24"/>
          <w:szCs w:val="24"/>
        </w:rPr>
      </w:pPr>
      <w:bookmarkStart w:id="1603" w:name="_Ref56588283"/>
      <w:bookmarkStart w:id="1604" w:name="_Ref485887609"/>
      <w:r>
        <w:rPr>
          <w:sz w:val="24"/>
          <w:szCs w:val="24"/>
        </w:rPr>
        <w:t>Sutarties priedas</w:t>
      </w:r>
      <w:bookmarkEnd w:id="1603"/>
    </w:p>
    <w:p w14:paraId="3D98F098" w14:textId="77777777" w:rsidR="00DF7731" w:rsidRDefault="00DF7731" w:rsidP="007062DF"/>
    <w:p w14:paraId="2F52BAFE" w14:textId="77777777" w:rsidR="00DF7731" w:rsidRPr="0042617A" w:rsidRDefault="00DF7731" w:rsidP="00DF7731">
      <w:pPr>
        <w:jc w:val="center"/>
        <w:rPr>
          <w:b/>
          <w:bCs/>
          <w:caps/>
          <w:color w:val="632423"/>
        </w:rPr>
      </w:pPr>
      <w:r>
        <w:rPr>
          <w:b/>
          <w:bCs/>
          <w:caps/>
          <w:color w:val="632423"/>
        </w:rPr>
        <w:t>DARBŲ VERTINIMAS IR PRIĖMIMAS</w:t>
      </w:r>
    </w:p>
    <w:p w14:paraId="13DC743F" w14:textId="77777777" w:rsidR="00DF7731" w:rsidRDefault="00DF7731" w:rsidP="007062DF">
      <w:pPr>
        <w:jc w:val="center"/>
      </w:pPr>
    </w:p>
    <w:p w14:paraId="0B6463CA" w14:textId="77777777" w:rsidR="00BE36F5" w:rsidRDefault="00BE36F5" w:rsidP="007062DF">
      <w:pPr>
        <w:jc w:val="center"/>
      </w:pPr>
    </w:p>
    <w:p w14:paraId="205AE8D7" w14:textId="151B0A14" w:rsidR="00AD36F5" w:rsidRPr="001560CD" w:rsidRDefault="00610661" w:rsidP="00AD36F5">
      <w:pPr>
        <w:pStyle w:val="Sraopastraipa"/>
        <w:numPr>
          <w:ilvl w:val="6"/>
          <w:numId w:val="25"/>
        </w:numPr>
        <w:spacing w:after="120" w:line="276" w:lineRule="auto"/>
        <w:ind w:left="993" w:hanging="426"/>
        <w:jc w:val="both"/>
      </w:pPr>
      <w:bookmarkStart w:id="1605" w:name="_Ref60762602"/>
      <w:r w:rsidRPr="00B54BF5">
        <w:t xml:space="preserve">Šio priedo </w:t>
      </w:r>
      <w:r w:rsidRPr="00B54BF5">
        <w:rPr>
          <w:i/>
        </w:rPr>
        <w:t>Darbų vertinimas ir priėmimas</w:t>
      </w:r>
      <w:r w:rsidRPr="00B54BF5">
        <w:t xml:space="preserve"> nuostatos taikomos Valdžios subjektui vertinant Privataus subjekto pateiktą Projektinę dokumentaciją, atliktus Darbus, o taip pat grąžinant / perduodant </w:t>
      </w:r>
      <w:r w:rsidR="00A74CEC" w:rsidRPr="00B54BF5">
        <w:t>Objektą</w:t>
      </w:r>
      <w:r w:rsidRPr="00B54BF5">
        <w:t xml:space="preserve"> Valdžios subjektui Sutarties </w:t>
      </w:r>
      <w:r w:rsidRPr="001560CD">
        <w:t>pabaigoje.</w:t>
      </w:r>
      <w:bookmarkEnd w:id="1605"/>
      <w:r w:rsidRPr="001560CD">
        <w:t xml:space="preserve"> </w:t>
      </w:r>
    </w:p>
    <w:p w14:paraId="480C6AE0" w14:textId="77777777" w:rsidR="00A74CEC" w:rsidRPr="00187F18" w:rsidRDefault="00A74CEC" w:rsidP="00187F18">
      <w:pPr>
        <w:pStyle w:val="Sraopastraipa"/>
        <w:numPr>
          <w:ilvl w:val="0"/>
          <w:numId w:val="41"/>
        </w:numPr>
        <w:spacing w:after="120" w:line="276" w:lineRule="auto"/>
        <w:ind w:left="993" w:hanging="426"/>
        <w:jc w:val="both"/>
      </w:pPr>
      <w:bookmarkStart w:id="1606" w:name="_Ref58410477"/>
      <w:r w:rsidRPr="00187F18">
        <w:t>Projektinės dokumentacijos vertinimas</w:t>
      </w:r>
      <w:r w:rsidR="00D73BB3">
        <w:t>:</w:t>
      </w:r>
      <w:bookmarkEnd w:id="1606"/>
    </w:p>
    <w:p w14:paraId="1F6CF7A2" w14:textId="4792B469" w:rsidR="00DF7731" w:rsidRPr="00B54BF5" w:rsidRDefault="00DF7731" w:rsidP="00187F18">
      <w:pPr>
        <w:pStyle w:val="Sraopastraipa"/>
        <w:numPr>
          <w:ilvl w:val="1"/>
          <w:numId w:val="41"/>
        </w:numPr>
        <w:spacing w:after="120" w:line="276" w:lineRule="auto"/>
        <w:jc w:val="both"/>
      </w:pPr>
      <w:r w:rsidRPr="001560CD">
        <w:t xml:space="preserve">Pateikdamas Projektinę dokumentaciją Valdžios subjektui </w:t>
      </w:r>
      <w:r w:rsidR="00FC3638" w:rsidRPr="00B54BF5">
        <w:t>vertinimui</w:t>
      </w:r>
      <w:r w:rsidRPr="00B54BF5">
        <w:t xml:space="preserve"> bei pastabų ir (ar) pasiūlymų pateikimui, Privatus subjektas kartu su Projektine dokumentacija pateikia</w:t>
      </w:r>
      <w:r w:rsidR="00AC6C8D" w:rsidRPr="00B54BF5">
        <w:t xml:space="preserve"> </w:t>
      </w:r>
      <w:r w:rsidR="00352E14">
        <w:t xml:space="preserve">Valdžios subjektui tikrinimo formą, parengtą pagal </w:t>
      </w:r>
      <w:r w:rsidRPr="00B54BF5">
        <w:t xml:space="preserve"> </w:t>
      </w:r>
      <w:r w:rsidR="00FC3638" w:rsidRPr="00B54BF5">
        <w:t xml:space="preserve">šio priedo </w:t>
      </w:r>
      <w:r w:rsidR="00FC3638" w:rsidRPr="00B54BF5">
        <w:fldChar w:fldCharType="begin"/>
      </w:r>
      <w:r w:rsidR="00FC3638" w:rsidRPr="00B54BF5">
        <w:instrText xml:space="preserve"> REF _Ref58402219 \r \h </w:instrText>
      </w:r>
      <w:r w:rsidR="00B54BF5" w:rsidRPr="00B54BF5">
        <w:instrText xml:space="preserve"> \* MERGEFORMAT </w:instrText>
      </w:r>
      <w:r w:rsidR="00FC3638" w:rsidRPr="00B54BF5">
        <w:fldChar w:fldCharType="separate"/>
      </w:r>
      <w:r w:rsidR="00B87438">
        <w:t>2.3</w:t>
      </w:r>
      <w:r w:rsidR="00FC3638" w:rsidRPr="00B54BF5">
        <w:fldChar w:fldCharType="end"/>
      </w:r>
      <w:r w:rsidRPr="00B54BF5">
        <w:t xml:space="preserve"> </w:t>
      </w:r>
      <w:r w:rsidR="00FC3638" w:rsidRPr="00B54BF5">
        <w:t xml:space="preserve">punkte </w:t>
      </w:r>
      <w:r w:rsidR="00352E14">
        <w:t>nustatytą tvarką</w:t>
      </w:r>
      <w:r w:rsidR="00FC3638" w:rsidRPr="00B54BF5">
        <w:t xml:space="preserve">, </w:t>
      </w:r>
      <w:r w:rsidRPr="00B54BF5">
        <w:t>patvirtindamas, kad Privataus subjektas įvykdė Specifikacijų</w:t>
      </w:r>
      <w:r w:rsidR="00FC3638" w:rsidRPr="001560CD">
        <w:t>, Pasiūlymo ir teisės aktų reikalavimus</w:t>
      </w:r>
      <w:r w:rsidRPr="00B54BF5">
        <w:t>.</w:t>
      </w:r>
    </w:p>
    <w:p w14:paraId="3264B6AD" w14:textId="7CB034CE" w:rsidR="00212363" w:rsidRPr="00B54BF5" w:rsidRDefault="00352E14" w:rsidP="00404905">
      <w:pPr>
        <w:pStyle w:val="Sraopastraipa"/>
        <w:numPr>
          <w:ilvl w:val="1"/>
          <w:numId w:val="41"/>
        </w:numPr>
        <w:jc w:val="both"/>
      </w:pPr>
      <w:bookmarkStart w:id="1607" w:name="_Ref58402219"/>
      <w:r w:rsidRPr="00352E14">
        <w:t xml:space="preserve"> Projektinės dokumentacijos vertinimo metu tikrinimo formą (detalizuojant tikrinimo elementus, apimtį) pagal žemiau pateiktą pavyzdį, parengi</w:t>
      </w:r>
      <w:r>
        <w:t xml:space="preserve">a komisija nurodyta Sutarties </w:t>
      </w:r>
      <w:r>
        <w:fldChar w:fldCharType="begin"/>
      </w:r>
      <w:r>
        <w:instrText xml:space="preserve"> REF _Ref286319572 \r \h </w:instrText>
      </w:r>
      <w:r>
        <w:fldChar w:fldCharType="separate"/>
      </w:r>
      <w:r w:rsidR="00B87438">
        <w:t>51</w:t>
      </w:r>
      <w:r>
        <w:fldChar w:fldCharType="end"/>
      </w:r>
      <w:r w:rsidRPr="00352E14">
        <w:t xml:space="preserve"> punkte ne vėliau kaip likus 30 (trisdešimt) Darbo dienų iki Projektinės dokumentacijos pateikimo Valdžios subjektui.</w:t>
      </w:r>
      <w:bookmarkEnd w:id="1607"/>
      <w:r w:rsidR="00212363" w:rsidRPr="00B54BF5">
        <w:t xml:space="preserve"> </w:t>
      </w:r>
    </w:p>
    <w:p w14:paraId="5CC0E6DC" w14:textId="3B2B19A5" w:rsidR="00212363" w:rsidRPr="00B54BF5" w:rsidRDefault="00964A87" w:rsidP="00187F18">
      <w:pPr>
        <w:spacing w:after="120" w:line="276" w:lineRule="auto"/>
        <w:ind w:left="709"/>
        <w:jc w:val="both"/>
        <w:rPr>
          <w:i/>
        </w:rPr>
      </w:pPr>
      <w:r w:rsidRPr="00B54BF5">
        <w:rPr>
          <w:i/>
        </w:rPr>
        <w:t>(toliau pateikiama</w:t>
      </w:r>
      <w:r w:rsidR="00A67029" w:rsidRPr="00B54BF5">
        <w:rPr>
          <w:i/>
        </w:rPr>
        <w:t xml:space="preserve"> preliminari </w:t>
      </w:r>
      <w:r w:rsidR="002F2308" w:rsidRPr="00B54BF5">
        <w:rPr>
          <w:i/>
        </w:rPr>
        <w:t xml:space="preserve">Projektinės dokumentacijos </w:t>
      </w:r>
      <w:r w:rsidR="00A67029" w:rsidRPr="00B54BF5">
        <w:rPr>
          <w:i/>
        </w:rPr>
        <w:t>tikrinimo apimtis)</w:t>
      </w:r>
    </w:p>
    <w:p w14:paraId="6F6561DB" w14:textId="77777777" w:rsidR="00426255" w:rsidRPr="00B54BF5" w:rsidRDefault="00426255" w:rsidP="00187F18">
      <w:pPr>
        <w:spacing w:after="120" w:line="276" w:lineRule="auto"/>
        <w:ind w:left="709"/>
        <w:jc w:val="both"/>
        <w:rPr>
          <w:i/>
          <w:color w:val="FF0000"/>
        </w:rPr>
      </w:pPr>
    </w:p>
    <w:tbl>
      <w:tblPr>
        <w:tblStyle w:val="Lentelstinklelis"/>
        <w:tblW w:w="0" w:type="auto"/>
        <w:tblInd w:w="567" w:type="dxa"/>
        <w:tblLook w:val="04A0" w:firstRow="1" w:lastRow="0" w:firstColumn="1" w:lastColumn="0" w:noHBand="0" w:noVBand="1"/>
      </w:tblPr>
      <w:tblGrid>
        <w:gridCol w:w="1682"/>
        <w:gridCol w:w="1818"/>
        <w:gridCol w:w="2108"/>
        <w:gridCol w:w="1697"/>
        <w:gridCol w:w="1616"/>
      </w:tblGrid>
      <w:tr w:rsidR="00426255" w:rsidRPr="00B54BF5" w14:paraId="1F5A65A0" w14:textId="77777777" w:rsidTr="00426255">
        <w:tc>
          <w:tcPr>
            <w:tcW w:w="1684" w:type="dxa"/>
          </w:tcPr>
          <w:p w14:paraId="1F6809E5" w14:textId="77777777" w:rsidR="00426255" w:rsidRPr="00B54BF5" w:rsidRDefault="00426255" w:rsidP="00187F18">
            <w:pPr>
              <w:spacing w:after="120" w:line="276" w:lineRule="auto"/>
              <w:jc w:val="center"/>
              <w:rPr>
                <w:b/>
              </w:rPr>
            </w:pPr>
            <w:r w:rsidRPr="00B54BF5">
              <w:rPr>
                <w:b/>
              </w:rPr>
              <w:t>Tikrinami Objekto elementai</w:t>
            </w:r>
          </w:p>
        </w:tc>
        <w:tc>
          <w:tcPr>
            <w:tcW w:w="1824" w:type="dxa"/>
          </w:tcPr>
          <w:p w14:paraId="75504911" w14:textId="77777777" w:rsidR="00426255" w:rsidRPr="00B54BF5" w:rsidRDefault="00426255" w:rsidP="00187F18">
            <w:pPr>
              <w:spacing w:after="120" w:line="276" w:lineRule="auto"/>
              <w:jc w:val="center"/>
              <w:rPr>
                <w:b/>
              </w:rPr>
            </w:pPr>
            <w:r w:rsidRPr="00B54BF5">
              <w:rPr>
                <w:b/>
              </w:rPr>
              <w:t>Tikrinimo apimtis</w:t>
            </w:r>
          </w:p>
        </w:tc>
        <w:tc>
          <w:tcPr>
            <w:tcW w:w="2116" w:type="dxa"/>
          </w:tcPr>
          <w:p w14:paraId="240FF7D4" w14:textId="77777777" w:rsidR="00426255" w:rsidRPr="00B54BF5" w:rsidRDefault="00426255" w:rsidP="00187F18">
            <w:pPr>
              <w:spacing w:after="120" w:line="276" w:lineRule="auto"/>
              <w:jc w:val="center"/>
              <w:rPr>
                <w:b/>
              </w:rPr>
            </w:pPr>
            <w:r w:rsidRPr="00B54BF5">
              <w:rPr>
                <w:b/>
              </w:rPr>
              <w:t xml:space="preserve">Nurodyta </w:t>
            </w:r>
            <w:r w:rsidR="00A74CEC" w:rsidRPr="00B54BF5">
              <w:rPr>
                <w:b/>
              </w:rPr>
              <w:t>Specifikacijoje /</w:t>
            </w:r>
            <w:r w:rsidRPr="00B54BF5">
              <w:rPr>
                <w:b/>
              </w:rPr>
              <w:t>Pasiūlyme</w:t>
            </w:r>
          </w:p>
          <w:p w14:paraId="13A3542A" w14:textId="77777777" w:rsidR="00426255" w:rsidRPr="00B54BF5" w:rsidRDefault="00426255" w:rsidP="00187F18">
            <w:pPr>
              <w:spacing w:after="120" w:line="276" w:lineRule="auto"/>
              <w:jc w:val="center"/>
              <w:rPr>
                <w:b/>
              </w:rPr>
            </w:pPr>
            <w:r w:rsidRPr="00B54BF5">
              <w:rPr>
                <w:b/>
                <w:i/>
              </w:rPr>
              <w:t>(pildo Privatus subjektas)</w:t>
            </w:r>
          </w:p>
        </w:tc>
        <w:tc>
          <w:tcPr>
            <w:tcW w:w="1675" w:type="dxa"/>
          </w:tcPr>
          <w:p w14:paraId="7BE0820E" w14:textId="77777777" w:rsidR="00426255" w:rsidRPr="00B54BF5" w:rsidRDefault="00426255" w:rsidP="00187F18">
            <w:pPr>
              <w:spacing w:after="120" w:line="276" w:lineRule="auto"/>
              <w:jc w:val="center"/>
              <w:rPr>
                <w:b/>
              </w:rPr>
            </w:pPr>
            <w:r w:rsidRPr="00B54BF5">
              <w:rPr>
                <w:b/>
              </w:rPr>
              <w:t>Suprojektuota</w:t>
            </w:r>
          </w:p>
          <w:p w14:paraId="6EEA5921" w14:textId="77777777" w:rsidR="00426255" w:rsidRPr="00B54BF5" w:rsidRDefault="00426255" w:rsidP="00187F18">
            <w:pPr>
              <w:spacing w:after="120" w:line="276" w:lineRule="auto"/>
              <w:jc w:val="center"/>
              <w:rPr>
                <w:b/>
              </w:rPr>
            </w:pPr>
            <w:r w:rsidRPr="00B54BF5">
              <w:rPr>
                <w:b/>
                <w:i/>
              </w:rPr>
              <w:t>(pildo Privatus subjektas)</w:t>
            </w:r>
          </w:p>
        </w:tc>
        <w:tc>
          <w:tcPr>
            <w:tcW w:w="1622" w:type="dxa"/>
          </w:tcPr>
          <w:p w14:paraId="2F6A458B" w14:textId="77777777" w:rsidR="00426255" w:rsidRPr="00B54BF5" w:rsidRDefault="00426255" w:rsidP="00187F18">
            <w:pPr>
              <w:spacing w:after="120" w:line="276" w:lineRule="auto"/>
              <w:jc w:val="center"/>
              <w:rPr>
                <w:b/>
              </w:rPr>
            </w:pPr>
            <w:r w:rsidRPr="00B54BF5">
              <w:rPr>
                <w:b/>
              </w:rPr>
              <w:t xml:space="preserve">Valdžios subjekto vertinimas </w:t>
            </w:r>
          </w:p>
          <w:p w14:paraId="1AFAB765" w14:textId="77777777" w:rsidR="00426255" w:rsidRPr="00B54BF5" w:rsidRDefault="00426255" w:rsidP="00187F18">
            <w:pPr>
              <w:spacing w:after="120" w:line="276" w:lineRule="auto"/>
              <w:jc w:val="center"/>
              <w:rPr>
                <w:b/>
              </w:rPr>
            </w:pPr>
            <w:r w:rsidRPr="00B54BF5">
              <w:rPr>
                <w:b/>
                <w:i/>
              </w:rPr>
              <w:t>(pildo Valdžios subjektas)</w:t>
            </w:r>
          </w:p>
        </w:tc>
      </w:tr>
      <w:tr w:rsidR="00426255" w:rsidRPr="00B54BF5" w14:paraId="4E0FCF9C" w14:textId="77777777" w:rsidTr="00426255">
        <w:tc>
          <w:tcPr>
            <w:tcW w:w="1684" w:type="dxa"/>
          </w:tcPr>
          <w:p w14:paraId="69F96CFC" w14:textId="77777777" w:rsidR="00426255" w:rsidRPr="00B54BF5" w:rsidRDefault="00426255" w:rsidP="00187F18">
            <w:pPr>
              <w:spacing w:after="120" w:line="276" w:lineRule="auto"/>
              <w:jc w:val="both"/>
            </w:pPr>
            <w:r w:rsidRPr="00B54BF5">
              <w:t>Objekto dalys (pastatai, statiniai, priklausiniai ir pan.)</w:t>
            </w:r>
          </w:p>
        </w:tc>
        <w:tc>
          <w:tcPr>
            <w:tcW w:w="1824" w:type="dxa"/>
          </w:tcPr>
          <w:p w14:paraId="20D6F2CA" w14:textId="77777777" w:rsidR="00426255" w:rsidRPr="00B54BF5" w:rsidRDefault="00426255" w:rsidP="00187F18">
            <w:pPr>
              <w:spacing w:after="120" w:line="276" w:lineRule="auto"/>
              <w:jc w:val="both"/>
            </w:pPr>
            <w:r w:rsidRPr="00B54BF5">
              <w:t>Kiekis, plotas ir paskirtis</w:t>
            </w:r>
          </w:p>
        </w:tc>
        <w:tc>
          <w:tcPr>
            <w:tcW w:w="2116" w:type="dxa"/>
          </w:tcPr>
          <w:p w14:paraId="712CF0CB" w14:textId="77777777" w:rsidR="00426255" w:rsidRPr="00B54BF5" w:rsidRDefault="00426255" w:rsidP="00187F18">
            <w:pPr>
              <w:spacing w:after="120" w:line="276" w:lineRule="auto"/>
              <w:jc w:val="both"/>
            </w:pPr>
          </w:p>
        </w:tc>
        <w:tc>
          <w:tcPr>
            <w:tcW w:w="1675" w:type="dxa"/>
          </w:tcPr>
          <w:p w14:paraId="641E8B8A" w14:textId="77777777" w:rsidR="00426255" w:rsidRPr="00B54BF5" w:rsidRDefault="00426255" w:rsidP="00187F18">
            <w:pPr>
              <w:spacing w:after="120" w:line="276" w:lineRule="auto"/>
              <w:jc w:val="both"/>
            </w:pPr>
          </w:p>
        </w:tc>
        <w:tc>
          <w:tcPr>
            <w:tcW w:w="1622" w:type="dxa"/>
          </w:tcPr>
          <w:p w14:paraId="02DC0747" w14:textId="77777777" w:rsidR="00426255" w:rsidRPr="00B54BF5" w:rsidRDefault="00426255" w:rsidP="00187F18">
            <w:pPr>
              <w:spacing w:after="120" w:line="276" w:lineRule="auto"/>
              <w:jc w:val="both"/>
            </w:pPr>
          </w:p>
        </w:tc>
      </w:tr>
      <w:tr w:rsidR="00426255" w:rsidRPr="00B54BF5" w14:paraId="78C490CD" w14:textId="77777777" w:rsidTr="00426255">
        <w:tc>
          <w:tcPr>
            <w:tcW w:w="1684" w:type="dxa"/>
          </w:tcPr>
          <w:p w14:paraId="4F9C82F1" w14:textId="77777777" w:rsidR="00426255" w:rsidRPr="00B54BF5" w:rsidRDefault="00426255" w:rsidP="00187F18">
            <w:pPr>
              <w:spacing w:after="120" w:line="276" w:lineRule="auto"/>
              <w:jc w:val="both"/>
            </w:pPr>
            <w:r w:rsidRPr="00B54BF5">
              <w:t>Objekto bendras plotas</w:t>
            </w:r>
          </w:p>
        </w:tc>
        <w:tc>
          <w:tcPr>
            <w:tcW w:w="1824" w:type="dxa"/>
          </w:tcPr>
          <w:p w14:paraId="42583E47" w14:textId="77777777" w:rsidR="00426255" w:rsidRPr="00B54BF5" w:rsidRDefault="00426255" w:rsidP="00187F18">
            <w:pPr>
              <w:spacing w:after="120" w:line="276" w:lineRule="auto"/>
              <w:jc w:val="both"/>
            </w:pPr>
            <w:r w:rsidRPr="00B54BF5">
              <w:t>Plotas (</w:t>
            </w:r>
            <w:proofErr w:type="spellStart"/>
            <w:r w:rsidRPr="00B54BF5">
              <w:t>kv.m</w:t>
            </w:r>
            <w:proofErr w:type="spellEnd"/>
            <w:r w:rsidRPr="00B54BF5">
              <w:t>.)</w:t>
            </w:r>
          </w:p>
        </w:tc>
        <w:tc>
          <w:tcPr>
            <w:tcW w:w="2116" w:type="dxa"/>
          </w:tcPr>
          <w:p w14:paraId="4E5A04C1" w14:textId="77777777" w:rsidR="00426255" w:rsidRPr="00B54BF5" w:rsidRDefault="00426255" w:rsidP="00187F18">
            <w:pPr>
              <w:spacing w:after="120" w:line="276" w:lineRule="auto"/>
              <w:jc w:val="both"/>
            </w:pPr>
          </w:p>
        </w:tc>
        <w:tc>
          <w:tcPr>
            <w:tcW w:w="1675" w:type="dxa"/>
          </w:tcPr>
          <w:p w14:paraId="6E754D95" w14:textId="77777777" w:rsidR="00426255" w:rsidRPr="00B54BF5" w:rsidRDefault="00426255" w:rsidP="00187F18">
            <w:pPr>
              <w:spacing w:after="120" w:line="276" w:lineRule="auto"/>
              <w:jc w:val="both"/>
            </w:pPr>
          </w:p>
        </w:tc>
        <w:tc>
          <w:tcPr>
            <w:tcW w:w="1622" w:type="dxa"/>
          </w:tcPr>
          <w:p w14:paraId="252E356E" w14:textId="77777777" w:rsidR="00426255" w:rsidRPr="00B54BF5" w:rsidRDefault="00426255" w:rsidP="00187F18">
            <w:pPr>
              <w:spacing w:after="120" w:line="276" w:lineRule="auto"/>
              <w:jc w:val="both"/>
            </w:pPr>
          </w:p>
        </w:tc>
      </w:tr>
      <w:tr w:rsidR="00426255" w:rsidRPr="00B54BF5" w14:paraId="7CD2F4A5" w14:textId="77777777" w:rsidTr="00426255">
        <w:tc>
          <w:tcPr>
            <w:tcW w:w="1684" w:type="dxa"/>
          </w:tcPr>
          <w:p w14:paraId="27F4127E" w14:textId="77777777" w:rsidR="00426255" w:rsidRPr="00B54BF5" w:rsidRDefault="00426255" w:rsidP="00187F18">
            <w:pPr>
              <w:spacing w:after="120" w:line="276" w:lineRule="auto"/>
              <w:jc w:val="both"/>
            </w:pPr>
            <w:r w:rsidRPr="00B54BF5">
              <w:t>Automobilių parkavimo aikštelė sklypo ribose</w:t>
            </w:r>
          </w:p>
        </w:tc>
        <w:tc>
          <w:tcPr>
            <w:tcW w:w="1824" w:type="dxa"/>
          </w:tcPr>
          <w:p w14:paraId="597635BA" w14:textId="77777777" w:rsidR="00426255" w:rsidRPr="00B54BF5" w:rsidRDefault="00426255" w:rsidP="00187F18">
            <w:pPr>
              <w:spacing w:after="120" w:line="276" w:lineRule="auto"/>
              <w:jc w:val="both"/>
            </w:pPr>
            <w:r w:rsidRPr="00B54BF5">
              <w:t xml:space="preserve">Parkavimo vietų skaičius </w:t>
            </w:r>
          </w:p>
        </w:tc>
        <w:tc>
          <w:tcPr>
            <w:tcW w:w="2116" w:type="dxa"/>
          </w:tcPr>
          <w:p w14:paraId="26F80520" w14:textId="77777777" w:rsidR="00426255" w:rsidRPr="00B54BF5" w:rsidRDefault="00426255" w:rsidP="00187F18">
            <w:pPr>
              <w:spacing w:after="120" w:line="276" w:lineRule="auto"/>
              <w:jc w:val="both"/>
            </w:pPr>
          </w:p>
        </w:tc>
        <w:tc>
          <w:tcPr>
            <w:tcW w:w="1675" w:type="dxa"/>
          </w:tcPr>
          <w:p w14:paraId="13E96D53" w14:textId="77777777" w:rsidR="00426255" w:rsidRPr="00B54BF5" w:rsidRDefault="00426255" w:rsidP="00187F18">
            <w:pPr>
              <w:spacing w:after="120" w:line="276" w:lineRule="auto"/>
              <w:jc w:val="both"/>
            </w:pPr>
          </w:p>
        </w:tc>
        <w:tc>
          <w:tcPr>
            <w:tcW w:w="1622" w:type="dxa"/>
          </w:tcPr>
          <w:p w14:paraId="7D13D4AD" w14:textId="77777777" w:rsidR="00426255" w:rsidRPr="00B54BF5" w:rsidRDefault="00426255" w:rsidP="00187F18">
            <w:pPr>
              <w:spacing w:after="120" w:line="276" w:lineRule="auto"/>
              <w:jc w:val="both"/>
            </w:pPr>
          </w:p>
        </w:tc>
      </w:tr>
      <w:tr w:rsidR="00426255" w:rsidRPr="00B54BF5" w14:paraId="3AF34435" w14:textId="77777777" w:rsidTr="00426255">
        <w:tc>
          <w:tcPr>
            <w:tcW w:w="1684" w:type="dxa"/>
          </w:tcPr>
          <w:p w14:paraId="44004B43" w14:textId="77777777" w:rsidR="00426255" w:rsidRPr="00B54BF5" w:rsidRDefault="00426255" w:rsidP="00187F18">
            <w:pPr>
              <w:spacing w:after="120" w:line="276" w:lineRule="auto"/>
              <w:jc w:val="both"/>
            </w:pPr>
            <w:r w:rsidRPr="00B54BF5">
              <w:t>Automobilių parkavimo aikštelės danga</w:t>
            </w:r>
          </w:p>
        </w:tc>
        <w:tc>
          <w:tcPr>
            <w:tcW w:w="1824" w:type="dxa"/>
          </w:tcPr>
          <w:p w14:paraId="5A5423C7" w14:textId="77777777" w:rsidR="00426255" w:rsidRPr="00B54BF5" w:rsidRDefault="00426255" w:rsidP="00187F18">
            <w:pPr>
              <w:spacing w:after="120" w:line="276" w:lineRule="auto"/>
              <w:jc w:val="both"/>
            </w:pPr>
            <w:r w:rsidRPr="00B54BF5">
              <w:t>Dangos konstrukcija, tipas, medžiaga, plotas</w:t>
            </w:r>
          </w:p>
        </w:tc>
        <w:tc>
          <w:tcPr>
            <w:tcW w:w="2116" w:type="dxa"/>
          </w:tcPr>
          <w:p w14:paraId="68ED6C59" w14:textId="77777777" w:rsidR="00426255" w:rsidRPr="00B54BF5" w:rsidRDefault="00426255" w:rsidP="00187F18">
            <w:pPr>
              <w:spacing w:after="120" w:line="276" w:lineRule="auto"/>
              <w:jc w:val="both"/>
            </w:pPr>
          </w:p>
        </w:tc>
        <w:tc>
          <w:tcPr>
            <w:tcW w:w="1675" w:type="dxa"/>
          </w:tcPr>
          <w:p w14:paraId="7762711D" w14:textId="77777777" w:rsidR="00426255" w:rsidRPr="00B54BF5" w:rsidRDefault="00426255" w:rsidP="00187F18">
            <w:pPr>
              <w:spacing w:after="120" w:line="276" w:lineRule="auto"/>
              <w:jc w:val="both"/>
            </w:pPr>
          </w:p>
        </w:tc>
        <w:tc>
          <w:tcPr>
            <w:tcW w:w="1622" w:type="dxa"/>
          </w:tcPr>
          <w:p w14:paraId="169A5D20" w14:textId="77777777" w:rsidR="00426255" w:rsidRPr="00B54BF5" w:rsidRDefault="00426255" w:rsidP="00187F18">
            <w:pPr>
              <w:spacing w:after="120" w:line="276" w:lineRule="auto"/>
              <w:jc w:val="both"/>
            </w:pPr>
          </w:p>
        </w:tc>
      </w:tr>
      <w:tr w:rsidR="00426255" w:rsidRPr="00B54BF5" w14:paraId="45752AC1" w14:textId="77777777" w:rsidTr="00426255">
        <w:tc>
          <w:tcPr>
            <w:tcW w:w="1684" w:type="dxa"/>
          </w:tcPr>
          <w:p w14:paraId="218C65D8" w14:textId="77777777" w:rsidR="00426255" w:rsidRPr="00B54BF5" w:rsidRDefault="00426255" w:rsidP="00187F18">
            <w:pPr>
              <w:spacing w:after="120" w:line="276" w:lineRule="auto"/>
              <w:jc w:val="both"/>
            </w:pPr>
            <w:r w:rsidRPr="00B54BF5">
              <w:lastRenderedPageBreak/>
              <w:t>Važiuojamoji dalis</w:t>
            </w:r>
          </w:p>
        </w:tc>
        <w:tc>
          <w:tcPr>
            <w:tcW w:w="1824" w:type="dxa"/>
          </w:tcPr>
          <w:p w14:paraId="222BD8FA" w14:textId="77777777" w:rsidR="00426255" w:rsidRPr="00B54BF5" w:rsidRDefault="00426255" w:rsidP="00187F18">
            <w:pPr>
              <w:spacing w:after="120" w:line="276" w:lineRule="auto"/>
              <w:jc w:val="both"/>
            </w:pPr>
            <w:r w:rsidRPr="00B54BF5">
              <w:t>Dangos konstrukcija, tipas, medžiaga, plotas</w:t>
            </w:r>
          </w:p>
        </w:tc>
        <w:tc>
          <w:tcPr>
            <w:tcW w:w="2116" w:type="dxa"/>
          </w:tcPr>
          <w:p w14:paraId="072FA991" w14:textId="77777777" w:rsidR="00426255" w:rsidRPr="00B54BF5" w:rsidRDefault="00426255" w:rsidP="00187F18">
            <w:pPr>
              <w:spacing w:after="120" w:line="276" w:lineRule="auto"/>
              <w:jc w:val="both"/>
            </w:pPr>
          </w:p>
        </w:tc>
        <w:tc>
          <w:tcPr>
            <w:tcW w:w="1675" w:type="dxa"/>
          </w:tcPr>
          <w:p w14:paraId="4A88E2BC" w14:textId="77777777" w:rsidR="00426255" w:rsidRPr="00B54BF5" w:rsidRDefault="00426255" w:rsidP="00187F18">
            <w:pPr>
              <w:spacing w:after="120" w:line="276" w:lineRule="auto"/>
              <w:jc w:val="both"/>
            </w:pPr>
          </w:p>
        </w:tc>
        <w:tc>
          <w:tcPr>
            <w:tcW w:w="1622" w:type="dxa"/>
          </w:tcPr>
          <w:p w14:paraId="006F35F2" w14:textId="77777777" w:rsidR="00426255" w:rsidRPr="00B54BF5" w:rsidRDefault="00426255" w:rsidP="00187F18">
            <w:pPr>
              <w:spacing w:after="120" w:line="276" w:lineRule="auto"/>
              <w:jc w:val="both"/>
            </w:pPr>
          </w:p>
        </w:tc>
      </w:tr>
      <w:tr w:rsidR="00426255" w:rsidRPr="00B54BF5" w14:paraId="236AE55C" w14:textId="77777777" w:rsidTr="00426255">
        <w:tc>
          <w:tcPr>
            <w:tcW w:w="1684" w:type="dxa"/>
          </w:tcPr>
          <w:p w14:paraId="3AF5FD8A" w14:textId="77777777" w:rsidR="00426255" w:rsidRPr="00B54BF5" w:rsidRDefault="00426255" w:rsidP="00187F18">
            <w:pPr>
              <w:spacing w:after="120" w:line="276" w:lineRule="auto"/>
              <w:jc w:val="both"/>
            </w:pPr>
            <w:r w:rsidRPr="00B54BF5">
              <w:t>Pėsčiųjų takai</w:t>
            </w:r>
          </w:p>
        </w:tc>
        <w:tc>
          <w:tcPr>
            <w:tcW w:w="1824" w:type="dxa"/>
          </w:tcPr>
          <w:p w14:paraId="0A0C6AC2" w14:textId="77777777" w:rsidR="00426255" w:rsidRPr="00B54BF5" w:rsidRDefault="00426255" w:rsidP="00187F18">
            <w:pPr>
              <w:spacing w:after="120" w:line="276" w:lineRule="auto"/>
              <w:jc w:val="both"/>
            </w:pPr>
            <w:r w:rsidRPr="00B54BF5">
              <w:t>Dangos konstrukcija, tipas, medžiaga, plotas</w:t>
            </w:r>
          </w:p>
        </w:tc>
        <w:tc>
          <w:tcPr>
            <w:tcW w:w="2116" w:type="dxa"/>
          </w:tcPr>
          <w:p w14:paraId="19683CDE" w14:textId="77777777" w:rsidR="00426255" w:rsidRPr="00B54BF5" w:rsidRDefault="00426255" w:rsidP="00187F18">
            <w:pPr>
              <w:spacing w:after="120" w:line="276" w:lineRule="auto"/>
              <w:jc w:val="both"/>
            </w:pPr>
          </w:p>
        </w:tc>
        <w:tc>
          <w:tcPr>
            <w:tcW w:w="1675" w:type="dxa"/>
          </w:tcPr>
          <w:p w14:paraId="4EF3C074" w14:textId="77777777" w:rsidR="00426255" w:rsidRPr="00B54BF5" w:rsidRDefault="00426255" w:rsidP="00187F18">
            <w:pPr>
              <w:spacing w:after="120" w:line="276" w:lineRule="auto"/>
              <w:jc w:val="both"/>
            </w:pPr>
          </w:p>
        </w:tc>
        <w:tc>
          <w:tcPr>
            <w:tcW w:w="1622" w:type="dxa"/>
          </w:tcPr>
          <w:p w14:paraId="782AF7A1" w14:textId="77777777" w:rsidR="00426255" w:rsidRPr="00B54BF5" w:rsidRDefault="00426255" w:rsidP="00187F18">
            <w:pPr>
              <w:spacing w:after="120" w:line="276" w:lineRule="auto"/>
              <w:jc w:val="both"/>
            </w:pPr>
          </w:p>
        </w:tc>
      </w:tr>
      <w:tr w:rsidR="00426255" w:rsidRPr="00B54BF5" w14:paraId="16728A59" w14:textId="77777777" w:rsidTr="00426255">
        <w:tc>
          <w:tcPr>
            <w:tcW w:w="1684" w:type="dxa"/>
          </w:tcPr>
          <w:p w14:paraId="56EDB64A" w14:textId="77777777" w:rsidR="00426255" w:rsidRPr="00B54BF5" w:rsidRDefault="00426255" w:rsidP="00187F18">
            <w:pPr>
              <w:spacing w:after="120" w:line="276" w:lineRule="auto"/>
              <w:jc w:val="both"/>
            </w:pPr>
            <w:r w:rsidRPr="00B54BF5">
              <w:t>Teritorijos sprendiniai (apželdinimas, apšvietimas, stoginės, suoliukai ir kt.)</w:t>
            </w:r>
          </w:p>
        </w:tc>
        <w:tc>
          <w:tcPr>
            <w:tcW w:w="1824" w:type="dxa"/>
          </w:tcPr>
          <w:p w14:paraId="787713BD" w14:textId="77777777" w:rsidR="00426255" w:rsidRPr="00B54BF5" w:rsidRDefault="00426255" w:rsidP="00187F18">
            <w:pPr>
              <w:spacing w:after="120" w:line="276" w:lineRule="auto"/>
              <w:jc w:val="both"/>
            </w:pPr>
            <w:r w:rsidRPr="00B54BF5">
              <w:t xml:space="preserve">Elementai, medžiaga (rūšis), kiekis (plotas, </w:t>
            </w:r>
            <w:proofErr w:type="spellStart"/>
            <w:r w:rsidRPr="00B54BF5">
              <w:t>vnt</w:t>
            </w:r>
            <w:proofErr w:type="spellEnd"/>
            <w:r w:rsidRPr="00B54BF5">
              <w:t>, ir pan.), spalva</w:t>
            </w:r>
          </w:p>
        </w:tc>
        <w:tc>
          <w:tcPr>
            <w:tcW w:w="2116" w:type="dxa"/>
          </w:tcPr>
          <w:p w14:paraId="0B3D3838" w14:textId="77777777" w:rsidR="00426255" w:rsidRPr="00B54BF5" w:rsidRDefault="00426255" w:rsidP="00187F18">
            <w:pPr>
              <w:spacing w:after="120" w:line="276" w:lineRule="auto"/>
              <w:jc w:val="both"/>
            </w:pPr>
          </w:p>
        </w:tc>
        <w:tc>
          <w:tcPr>
            <w:tcW w:w="1675" w:type="dxa"/>
          </w:tcPr>
          <w:p w14:paraId="46A267E1" w14:textId="77777777" w:rsidR="00426255" w:rsidRPr="00B54BF5" w:rsidRDefault="00426255" w:rsidP="00187F18">
            <w:pPr>
              <w:spacing w:after="120" w:line="276" w:lineRule="auto"/>
              <w:jc w:val="both"/>
            </w:pPr>
          </w:p>
        </w:tc>
        <w:tc>
          <w:tcPr>
            <w:tcW w:w="1622" w:type="dxa"/>
          </w:tcPr>
          <w:p w14:paraId="5F77EAAB" w14:textId="77777777" w:rsidR="00426255" w:rsidRPr="00B54BF5" w:rsidRDefault="00426255" w:rsidP="00187F18">
            <w:pPr>
              <w:spacing w:after="120" w:line="276" w:lineRule="auto"/>
              <w:jc w:val="both"/>
            </w:pPr>
          </w:p>
        </w:tc>
      </w:tr>
      <w:tr w:rsidR="00426255" w:rsidRPr="00B54BF5" w14:paraId="201720ED" w14:textId="77777777" w:rsidTr="00426255">
        <w:tc>
          <w:tcPr>
            <w:tcW w:w="1684" w:type="dxa"/>
          </w:tcPr>
          <w:p w14:paraId="43324535" w14:textId="77777777" w:rsidR="00426255" w:rsidRPr="00B54BF5" w:rsidRDefault="00426255" w:rsidP="00187F18">
            <w:pPr>
              <w:spacing w:after="120" w:line="276" w:lineRule="auto"/>
              <w:jc w:val="both"/>
            </w:pPr>
            <w:r w:rsidRPr="00B54BF5">
              <w:t>Teritorijos lauko inžineriniai tinklai</w:t>
            </w:r>
          </w:p>
        </w:tc>
        <w:tc>
          <w:tcPr>
            <w:tcW w:w="1824" w:type="dxa"/>
          </w:tcPr>
          <w:p w14:paraId="7A95EA07" w14:textId="77777777" w:rsidR="00426255" w:rsidRPr="00B54BF5" w:rsidRDefault="00426255" w:rsidP="00187F18">
            <w:pPr>
              <w:spacing w:after="120" w:line="276" w:lineRule="auto"/>
              <w:jc w:val="both"/>
            </w:pPr>
            <w:r w:rsidRPr="00B54BF5">
              <w:t>Pavadinimas, tipas, medžiagos, rodikliai</w:t>
            </w:r>
          </w:p>
        </w:tc>
        <w:tc>
          <w:tcPr>
            <w:tcW w:w="2116" w:type="dxa"/>
          </w:tcPr>
          <w:p w14:paraId="643FFE56" w14:textId="77777777" w:rsidR="00426255" w:rsidRPr="00B54BF5" w:rsidRDefault="00426255" w:rsidP="00187F18">
            <w:pPr>
              <w:spacing w:after="120" w:line="276" w:lineRule="auto"/>
              <w:jc w:val="both"/>
            </w:pPr>
          </w:p>
        </w:tc>
        <w:tc>
          <w:tcPr>
            <w:tcW w:w="1675" w:type="dxa"/>
          </w:tcPr>
          <w:p w14:paraId="060D0363" w14:textId="77777777" w:rsidR="00426255" w:rsidRPr="00B54BF5" w:rsidRDefault="00426255" w:rsidP="00187F18">
            <w:pPr>
              <w:spacing w:after="120" w:line="276" w:lineRule="auto"/>
              <w:jc w:val="both"/>
            </w:pPr>
          </w:p>
        </w:tc>
        <w:tc>
          <w:tcPr>
            <w:tcW w:w="1622" w:type="dxa"/>
          </w:tcPr>
          <w:p w14:paraId="3C478DC9" w14:textId="77777777" w:rsidR="00426255" w:rsidRPr="00B54BF5" w:rsidRDefault="00426255" w:rsidP="00187F18">
            <w:pPr>
              <w:spacing w:after="120" w:line="276" w:lineRule="auto"/>
              <w:jc w:val="both"/>
            </w:pPr>
          </w:p>
        </w:tc>
      </w:tr>
      <w:tr w:rsidR="00426255" w:rsidRPr="00B54BF5" w14:paraId="359403D3" w14:textId="77777777" w:rsidTr="00426255">
        <w:tc>
          <w:tcPr>
            <w:tcW w:w="1684" w:type="dxa"/>
          </w:tcPr>
          <w:p w14:paraId="3256F3D3" w14:textId="77777777" w:rsidR="00426255" w:rsidRPr="00B54BF5" w:rsidRDefault="00426255" w:rsidP="00187F18">
            <w:pPr>
              <w:spacing w:after="120" w:line="276" w:lineRule="auto"/>
              <w:jc w:val="both"/>
            </w:pPr>
            <w:r w:rsidRPr="00B54BF5">
              <w:t>Statinio</w:t>
            </w:r>
            <w:r w:rsidRPr="00B54BF5" w:rsidDel="003801BE">
              <w:t xml:space="preserve"> </w:t>
            </w:r>
            <w:r w:rsidRPr="00B54BF5">
              <w:t>išorinė apdaila (cokolis, sienos, stogas, langai, išorės durys ir kt.)</w:t>
            </w:r>
          </w:p>
        </w:tc>
        <w:tc>
          <w:tcPr>
            <w:tcW w:w="1824" w:type="dxa"/>
          </w:tcPr>
          <w:p w14:paraId="4CD4A351" w14:textId="77777777" w:rsidR="00426255" w:rsidRPr="00B54BF5" w:rsidRDefault="00426255" w:rsidP="00187F18">
            <w:pPr>
              <w:spacing w:after="120" w:line="276" w:lineRule="auto"/>
              <w:jc w:val="both"/>
            </w:pPr>
            <w:r w:rsidRPr="00B54BF5">
              <w:t>Konstrukcija, tipas, medžiagos, spalva</w:t>
            </w:r>
          </w:p>
        </w:tc>
        <w:tc>
          <w:tcPr>
            <w:tcW w:w="2116" w:type="dxa"/>
          </w:tcPr>
          <w:p w14:paraId="148A4713" w14:textId="77777777" w:rsidR="00426255" w:rsidRPr="00B54BF5" w:rsidRDefault="00426255" w:rsidP="00187F18">
            <w:pPr>
              <w:spacing w:after="120" w:line="276" w:lineRule="auto"/>
              <w:jc w:val="both"/>
            </w:pPr>
          </w:p>
        </w:tc>
        <w:tc>
          <w:tcPr>
            <w:tcW w:w="1675" w:type="dxa"/>
          </w:tcPr>
          <w:p w14:paraId="17D565EB" w14:textId="77777777" w:rsidR="00426255" w:rsidRPr="00B54BF5" w:rsidRDefault="00426255" w:rsidP="00187F18">
            <w:pPr>
              <w:spacing w:after="120" w:line="276" w:lineRule="auto"/>
              <w:jc w:val="both"/>
            </w:pPr>
          </w:p>
        </w:tc>
        <w:tc>
          <w:tcPr>
            <w:tcW w:w="1622" w:type="dxa"/>
          </w:tcPr>
          <w:p w14:paraId="70B39CD1" w14:textId="77777777" w:rsidR="00426255" w:rsidRPr="00B54BF5" w:rsidRDefault="00426255" w:rsidP="00187F18">
            <w:pPr>
              <w:spacing w:after="120" w:line="276" w:lineRule="auto"/>
              <w:jc w:val="both"/>
            </w:pPr>
          </w:p>
        </w:tc>
      </w:tr>
      <w:tr w:rsidR="00426255" w:rsidRPr="00B54BF5" w14:paraId="4B75F81D" w14:textId="77777777" w:rsidTr="00426255">
        <w:tc>
          <w:tcPr>
            <w:tcW w:w="1684" w:type="dxa"/>
          </w:tcPr>
          <w:p w14:paraId="0A637FE9" w14:textId="77777777" w:rsidR="00426255" w:rsidRPr="00B54BF5" w:rsidRDefault="00426255" w:rsidP="00187F18">
            <w:pPr>
              <w:spacing w:after="120" w:line="276" w:lineRule="auto"/>
              <w:jc w:val="both"/>
            </w:pPr>
            <w:r w:rsidRPr="00B54BF5">
              <w:t>Statinio vidaus apdaila (grindys, sienos, lubos durys ir kt.)</w:t>
            </w:r>
          </w:p>
        </w:tc>
        <w:tc>
          <w:tcPr>
            <w:tcW w:w="1824" w:type="dxa"/>
          </w:tcPr>
          <w:p w14:paraId="262EC159" w14:textId="77777777" w:rsidR="00426255" w:rsidRPr="00B54BF5" w:rsidRDefault="00426255" w:rsidP="00187F18">
            <w:pPr>
              <w:spacing w:after="120" w:line="276" w:lineRule="auto"/>
              <w:jc w:val="both"/>
            </w:pPr>
            <w:r w:rsidRPr="00B54BF5">
              <w:t>Konstrukcija, tipas, medžiagos, spalva</w:t>
            </w:r>
            <w:r w:rsidRPr="00B54BF5" w:rsidDel="003801BE">
              <w:t xml:space="preserve"> </w:t>
            </w:r>
          </w:p>
        </w:tc>
        <w:tc>
          <w:tcPr>
            <w:tcW w:w="2116" w:type="dxa"/>
          </w:tcPr>
          <w:p w14:paraId="6ABC338B" w14:textId="77777777" w:rsidR="00426255" w:rsidRPr="00B54BF5" w:rsidRDefault="00426255" w:rsidP="00187F18">
            <w:pPr>
              <w:spacing w:after="120" w:line="276" w:lineRule="auto"/>
              <w:jc w:val="both"/>
            </w:pPr>
          </w:p>
        </w:tc>
        <w:tc>
          <w:tcPr>
            <w:tcW w:w="1675" w:type="dxa"/>
          </w:tcPr>
          <w:p w14:paraId="51124EE3" w14:textId="77777777" w:rsidR="00426255" w:rsidRPr="00B54BF5" w:rsidRDefault="00426255" w:rsidP="00187F18">
            <w:pPr>
              <w:spacing w:after="120" w:line="276" w:lineRule="auto"/>
              <w:jc w:val="both"/>
            </w:pPr>
          </w:p>
        </w:tc>
        <w:tc>
          <w:tcPr>
            <w:tcW w:w="1622" w:type="dxa"/>
          </w:tcPr>
          <w:p w14:paraId="466929D0" w14:textId="77777777" w:rsidR="00426255" w:rsidRPr="00B54BF5" w:rsidRDefault="00426255" w:rsidP="00187F18">
            <w:pPr>
              <w:spacing w:after="120" w:line="276" w:lineRule="auto"/>
              <w:jc w:val="both"/>
            </w:pPr>
          </w:p>
        </w:tc>
      </w:tr>
      <w:tr w:rsidR="00426255" w:rsidRPr="00B54BF5" w14:paraId="3022F892" w14:textId="77777777" w:rsidTr="00426255">
        <w:tc>
          <w:tcPr>
            <w:tcW w:w="1684" w:type="dxa"/>
          </w:tcPr>
          <w:p w14:paraId="07BC4B6D" w14:textId="77777777" w:rsidR="00426255" w:rsidRPr="00B54BF5" w:rsidRDefault="00426255" w:rsidP="00187F18">
            <w:pPr>
              <w:spacing w:after="120" w:line="276" w:lineRule="auto"/>
              <w:jc w:val="both"/>
            </w:pPr>
            <w:r w:rsidRPr="00B54BF5">
              <w:t>Statinio vidaus inžinerinės sistemos</w:t>
            </w:r>
          </w:p>
        </w:tc>
        <w:tc>
          <w:tcPr>
            <w:tcW w:w="1824" w:type="dxa"/>
          </w:tcPr>
          <w:p w14:paraId="5DA654BC" w14:textId="77777777" w:rsidR="00426255" w:rsidRPr="00B54BF5" w:rsidRDefault="00426255" w:rsidP="00187F18">
            <w:pPr>
              <w:spacing w:after="120" w:line="276" w:lineRule="auto"/>
              <w:jc w:val="both"/>
            </w:pPr>
            <w:r w:rsidRPr="00B54BF5">
              <w:t>Pavadinimas, tipas, medžiagos, rodikliai</w:t>
            </w:r>
          </w:p>
        </w:tc>
        <w:tc>
          <w:tcPr>
            <w:tcW w:w="2116" w:type="dxa"/>
          </w:tcPr>
          <w:p w14:paraId="510D9CB8" w14:textId="77777777" w:rsidR="00426255" w:rsidRPr="00B54BF5" w:rsidRDefault="00426255" w:rsidP="00187F18">
            <w:pPr>
              <w:spacing w:after="120" w:line="276" w:lineRule="auto"/>
              <w:jc w:val="both"/>
            </w:pPr>
          </w:p>
        </w:tc>
        <w:tc>
          <w:tcPr>
            <w:tcW w:w="1675" w:type="dxa"/>
          </w:tcPr>
          <w:p w14:paraId="12421251" w14:textId="77777777" w:rsidR="00426255" w:rsidRPr="00B54BF5" w:rsidRDefault="00426255" w:rsidP="00187F18">
            <w:pPr>
              <w:spacing w:after="120" w:line="276" w:lineRule="auto"/>
              <w:jc w:val="both"/>
            </w:pPr>
          </w:p>
        </w:tc>
        <w:tc>
          <w:tcPr>
            <w:tcW w:w="1622" w:type="dxa"/>
          </w:tcPr>
          <w:p w14:paraId="0BC56E3E" w14:textId="77777777" w:rsidR="00426255" w:rsidRPr="00B54BF5" w:rsidRDefault="00426255" w:rsidP="00187F18">
            <w:pPr>
              <w:spacing w:after="120" w:line="276" w:lineRule="auto"/>
              <w:jc w:val="both"/>
            </w:pPr>
          </w:p>
        </w:tc>
      </w:tr>
      <w:tr w:rsidR="00426255" w:rsidRPr="00B54BF5" w14:paraId="5D6EA5AA" w14:textId="77777777" w:rsidTr="00426255">
        <w:tc>
          <w:tcPr>
            <w:tcW w:w="1684" w:type="dxa"/>
          </w:tcPr>
          <w:p w14:paraId="48A6CDC8" w14:textId="77777777" w:rsidR="00426255" w:rsidRPr="00B54BF5" w:rsidRDefault="00426255" w:rsidP="00187F18">
            <w:pPr>
              <w:spacing w:after="120" w:line="276" w:lineRule="auto"/>
              <w:jc w:val="both"/>
            </w:pPr>
            <w:r w:rsidRPr="00B54BF5">
              <w:t>Kt. elementai atsižvelgiant į Projekto specifiką</w:t>
            </w:r>
          </w:p>
        </w:tc>
        <w:tc>
          <w:tcPr>
            <w:tcW w:w="1824" w:type="dxa"/>
          </w:tcPr>
          <w:p w14:paraId="42315C34" w14:textId="77777777" w:rsidR="00426255" w:rsidRPr="00B54BF5" w:rsidRDefault="00426255" w:rsidP="00187F18">
            <w:pPr>
              <w:spacing w:after="120" w:line="276" w:lineRule="auto"/>
              <w:jc w:val="both"/>
            </w:pPr>
          </w:p>
        </w:tc>
        <w:tc>
          <w:tcPr>
            <w:tcW w:w="2116" w:type="dxa"/>
          </w:tcPr>
          <w:p w14:paraId="7AAB1BF7" w14:textId="77777777" w:rsidR="00426255" w:rsidRPr="00B54BF5" w:rsidRDefault="00426255" w:rsidP="00187F18">
            <w:pPr>
              <w:spacing w:after="120" w:line="276" w:lineRule="auto"/>
              <w:jc w:val="both"/>
            </w:pPr>
          </w:p>
        </w:tc>
        <w:tc>
          <w:tcPr>
            <w:tcW w:w="1675" w:type="dxa"/>
          </w:tcPr>
          <w:p w14:paraId="115CD436" w14:textId="77777777" w:rsidR="00426255" w:rsidRPr="00B54BF5" w:rsidRDefault="00426255" w:rsidP="00187F18">
            <w:pPr>
              <w:spacing w:after="120" w:line="276" w:lineRule="auto"/>
              <w:jc w:val="both"/>
            </w:pPr>
          </w:p>
        </w:tc>
        <w:tc>
          <w:tcPr>
            <w:tcW w:w="1622" w:type="dxa"/>
          </w:tcPr>
          <w:p w14:paraId="3145CA4C" w14:textId="77777777" w:rsidR="00426255" w:rsidRPr="00B54BF5" w:rsidRDefault="00426255" w:rsidP="00187F18">
            <w:pPr>
              <w:spacing w:after="120" w:line="276" w:lineRule="auto"/>
              <w:jc w:val="both"/>
            </w:pPr>
          </w:p>
        </w:tc>
      </w:tr>
    </w:tbl>
    <w:p w14:paraId="78D665B6" w14:textId="77777777" w:rsidR="00212363" w:rsidRPr="00B54BF5" w:rsidRDefault="00212363" w:rsidP="00187F18">
      <w:pPr>
        <w:spacing w:after="120" w:line="276" w:lineRule="auto"/>
        <w:ind w:left="567"/>
        <w:jc w:val="both"/>
      </w:pPr>
    </w:p>
    <w:p w14:paraId="776F31AC" w14:textId="2AE909C9" w:rsidR="00FC3638" w:rsidRPr="00B54BF5" w:rsidRDefault="00FC3638" w:rsidP="00187F18">
      <w:pPr>
        <w:pStyle w:val="Sraopastraipa"/>
        <w:numPr>
          <w:ilvl w:val="1"/>
          <w:numId w:val="41"/>
        </w:numPr>
        <w:spacing w:after="120" w:line="276" w:lineRule="auto"/>
        <w:jc w:val="both"/>
      </w:pPr>
      <w:bookmarkStart w:id="1608" w:name="_Ref60927026"/>
      <w:bookmarkStart w:id="1609" w:name="_Ref58410414"/>
      <w:r w:rsidRPr="001560CD">
        <w:t xml:space="preserve">Valdžios subjektas </w:t>
      </w:r>
      <w:r w:rsidRPr="00B54BF5">
        <w:t>ne vėliau kaip per 15 (penkiolika) Darbo dienų nuo Projektinės dokumentacijos gavimo raštu informuoja Privatų subjektą apie vertinimą.</w:t>
      </w:r>
      <w:bookmarkEnd w:id="1608"/>
      <w:r w:rsidRPr="00B54BF5">
        <w:t xml:space="preserve"> </w:t>
      </w:r>
      <w:bookmarkEnd w:id="1609"/>
    </w:p>
    <w:p w14:paraId="7FD19435" w14:textId="77777777" w:rsidR="00BE36F5" w:rsidRPr="00B54BF5" w:rsidRDefault="00FC3638" w:rsidP="00187F18">
      <w:pPr>
        <w:pStyle w:val="Sraopastraipa"/>
        <w:numPr>
          <w:ilvl w:val="1"/>
          <w:numId w:val="41"/>
        </w:numPr>
        <w:spacing w:after="120" w:line="276" w:lineRule="auto"/>
        <w:jc w:val="both"/>
      </w:pPr>
      <w:r w:rsidRPr="00B54BF5">
        <w:lastRenderedPageBreak/>
        <w:t xml:space="preserve"> </w:t>
      </w:r>
      <w:r w:rsidR="00BE36F5" w:rsidRPr="00B54BF5">
        <w:t>Jeigu tikrinant Projektinę dokumentaciją Valdžios subjektas nustato neat</w:t>
      </w:r>
      <w:r w:rsidR="00A74CEC" w:rsidRPr="00B54BF5">
        <w:t>itikimus Specifikacijoms,</w:t>
      </w:r>
      <w:r w:rsidR="00BE36F5" w:rsidRPr="00B54BF5">
        <w:t xml:space="preserve"> Pasiūlymui</w:t>
      </w:r>
      <w:r w:rsidR="00A74CEC" w:rsidRPr="00B54BF5">
        <w:t xml:space="preserve"> ar teisės aktų reikalavimams</w:t>
      </w:r>
      <w:r w:rsidR="00BE36F5" w:rsidRPr="00B54BF5">
        <w:t xml:space="preserve">, teikdamas pastabas </w:t>
      </w:r>
      <w:r w:rsidRPr="00B54BF5">
        <w:t>Valdžios subjektas</w:t>
      </w:r>
      <w:r w:rsidR="00BE36F5" w:rsidRPr="00B54BF5">
        <w:t xml:space="preserve"> turi nurodyti argumentus, kuriais grindžiamos pastabos</w:t>
      </w:r>
      <w:r w:rsidR="00D73BB3">
        <w:t>,</w:t>
      </w:r>
      <w:r w:rsidR="00BE36F5" w:rsidRPr="00B54BF5">
        <w:t xml:space="preserve"> bei detalizuo</w:t>
      </w:r>
      <w:r w:rsidRPr="00B54BF5">
        <w:t>ti kurioms Specifikacijų,</w:t>
      </w:r>
      <w:r w:rsidR="00BE36F5" w:rsidRPr="00B54BF5">
        <w:t xml:space="preserve"> Pasiūlymo </w:t>
      </w:r>
      <w:r w:rsidRPr="00B54BF5">
        <w:t>ar teisės aktų reikalavimams</w:t>
      </w:r>
      <w:r w:rsidR="00BE36F5" w:rsidRPr="00B54BF5">
        <w:t xml:space="preserve"> neatitinka Projektinė dokumentacija ar jos dalis. </w:t>
      </w:r>
    </w:p>
    <w:p w14:paraId="262FB7DB" w14:textId="7E0E3E01" w:rsidR="00BE36F5" w:rsidRPr="00B54BF5" w:rsidRDefault="00BE36F5" w:rsidP="00187F18">
      <w:pPr>
        <w:pStyle w:val="Sraopastraipa"/>
        <w:numPr>
          <w:ilvl w:val="1"/>
          <w:numId w:val="41"/>
        </w:numPr>
        <w:spacing w:after="120" w:line="276" w:lineRule="auto"/>
        <w:jc w:val="both"/>
      </w:pPr>
      <w:r w:rsidRPr="00B54BF5">
        <w:t xml:space="preserve"> Jeigu Valdžios subjektas neturi pastabų Projektinei dokumentacijai ar jos daliai Privatus subjektas, gavęs iš Valdžios subjekto atsakymą per </w:t>
      </w:r>
      <w:r w:rsidR="00FC3638" w:rsidRPr="00B54BF5">
        <w:t xml:space="preserve">šio priedo </w:t>
      </w:r>
      <w:r w:rsidR="00FC3638" w:rsidRPr="00B54BF5">
        <w:fldChar w:fldCharType="begin"/>
      </w:r>
      <w:r w:rsidR="00FC3638" w:rsidRPr="00B54BF5">
        <w:instrText xml:space="preserve"> REF _Ref58410414 \r \h </w:instrText>
      </w:r>
      <w:r w:rsidR="00B54BF5" w:rsidRPr="00B54BF5">
        <w:instrText xml:space="preserve"> \* MERGEFORMAT </w:instrText>
      </w:r>
      <w:r w:rsidR="00FC3638" w:rsidRPr="00B54BF5">
        <w:fldChar w:fldCharType="separate"/>
      </w:r>
      <w:r w:rsidR="00B87438">
        <w:t>2.4</w:t>
      </w:r>
      <w:r w:rsidR="00FC3638" w:rsidRPr="00B54BF5">
        <w:fldChar w:fldCharType="end"/>
      </w:r>
      <w:r w:rsidRPr="00B54BF5">
        <w:t xml:space="preserve"> punkte nustatytą terminą, toliau vykdo Darbus. </w:t>
      </w:r>
    </w:p>
    <w:p w14:paraId="0FAD171E" w14:textId="77777777" w:rsidR="00BE36F5" w:rsidRPr="00B54BF5" w:rsidRDefault="00BE36F5" w:rsidP="00187F18">
      <w:pPr>
        <w:pStyle w:val="Sraopastraipa"/>
        <w:numPr>
          <w:ilvl w:val="1"/>
          <w:numId w:val="41"/>
        </w:numPr>
        <w:spacing w:after="120" w:line="276" w:lineRule="auto"/>
        <w:jc w:val="both"/>
      </w:pPr>
      <w:r w:rsidRPr="001560CD">
        <w:t>Jeigu Valdžios subjektas turi pastabų Projektinei dokumentacijai ar atskirai jos daliai, Privatus subjektas ne vėliau, kaip per 10 (dešimt) Darbo dienų nuo tokių pastabų gavimo dienos, turi patikslinti Projektinę dokumentaciją ar atskirą jos dalį ir pat</w:t>
      </w:r>
      <w:r w:rsidRPr="00B54BF5">
        <w:t>eikti Valdžios subjekto pakartotinia</w:t>
      </w:r>
      <w:r w:rsidR="00A74CEC" w:rsidRPr="00B54BF5">
        <w:t xml:space="preserve">m </w:t>
      </w:r>
      <w:r w:rsidRPr="00B54BF5">
        <w:t xml:space="preserve">vertinimui. </w:t>
      </w:r>
      <w:r w:rsidR="00404905" w:rsidRPr="00404905">
        <w:t xml:space="preserve">Jei tikslinamos Projektinės dokumentacijos apimtis yra didelė, terminas gali būti pratęstas 5 (penkioms) Darbo dienoms. </w:t>
      </w:r>
      <w:r w:rsidRPr="00404905">
        <w:t>Raštą dėl tokio pakartotinio vertinimo Valdžio</w:t>
      </w:r>
      <w:r w:rsidRPr="00B54BF5">
        <w:t>s subjektas turi pateikti ne vėliau, kaip per 5 (penkias) Darbo dienas.</w:t>
      </w:r>
    </w:p>
    <w:p w14:paraId="7E5C831B" w14:textId="50B5769E" w:rsidR="0090459F" w:rsidRPr="00B54BF5" w:rsidRDefault="0090459F" w:rsidP="00187F18">
      <w:pPr>
        <w:pStyle w:val="Sraopastraipa"/>
        <w:numPr>
          <w:ilvl w:val="1"/>
          <w:numId w:val="41"/>
        </w:numPr>
        <w:spacing w:after="120" w:line="276" w:lineRule="auto"/>
        <w:jc w:val="both"/>
      </w:pPr>
      <w:r w:rsidRPr="00B54BF5">
        <w:t xml:space="preserve"> Tuo atveju, kai Valdžios subjekto pastabų įgyvendinimui būtina keisti Specifikacijas arba Pasiūlymą, šiuos klausimus Šalys sprendžia Sutarties </w:t>
      </w:r>
      <w:r w:rsidRPr="00B54BF5">
        <w:fldChar w:fldCharType="begin"/>
      </w:r>
      <w:r w:rsidRPr="00B54BF5">
        <w:instrText xml:space="preserve"> REF _Ref406573742 \r \h </w:instrText>
      </w:r>
      <w:r w:rsidR="00B54BF5" w:rsidRPr="00B54BF5">
        <w:instrText xml:space="preserve"> \* MERGEFORMAT </w:instrText>
      </w:r>
      <w:r w:rsidRPr="00B54BF5">
        <w:fldChar w:fldCharType="separate"/>
      </w:r>
      <w:r w:rsidR="00B87438">
        <w:t>16</w:t>
      </w:r>
      <w:r w:rsidRPr="00B54BF5">
        <w:fldChar w:fldCharType="end"/>
      </w:r>
      <w:r w:rsidRPr="00B54BF5">
        <w:t xml:space="preserve"> ir / ar </w:t>
      </w:r>
      <w:r w:rsidRPr="00B54BF5">
        <w:fldChar w:fldCharType="begin"/>
      </w:r>
      <w:r w:rsidRPr="00B54BF5">
        <w:instrText xml:space="preserve"> REF _Ref58390627 \r \h </w:instrText>
      </w:r>
      <w:r w:rsidR="00B54BF5" w:rsidRPr="00B54BF5">
        <w:instrText xml:space="preserve"> \* MERGEFORMAT </w:instrText>
      </w:r>
      <w:r w:rsidRPr="00B54BF5">
        <w:fldChar w:fldCharType="separate"/>
      </w:r>
      <w:r w:rsidR="00B87438">
        <w:t>36</w:t>
      </w:r>
      <w:r w:rsidRPr="00B54BF5">
        <w:fldChar w:fldCharType="end"/>
      </w:r>
      <w:r w:rsidRPr="00B54BF5">
        <w:t xml:space="preserve"> punktuose nustatyta tvarka. </w:t>
      </w:r>
    </w:p>
    <w:p w14:paraId="3E1E9F44" w14:textId="4256254F" w:rsidR="00FC3638" w:rsidRPr="001560CD" w:rsidRDefault="00FC3638" w:rsidP="00187F18">
      <w:pPr>
        <w:pStyle w:val="Sraopastraipa"/>
        <w:numPr>
          <w:ilvl w:val="1"/>
          <w:numId w:val="41"/>
        </w:numPr>
        <w:spacing w:after="120" w:line="276" w:lineRule="auto"/>
        <w:jc w:val="both"/>
      </w:pPr>
      <w:r w:rsidRPr="001560CD">
        <w:t xml:space="preserve">Valdžios subjekto teigiamas arba neigiamas įvertinimas nesukelia Šalims jokių tiesioginių pasekmių. </w:t>
      </w:r>
      <w:r w:rsidRPr="00B54BF5">
        <w:t xml:space="preserve">Šio priedo </w:t>
      </w:r>
      <w:r w:rsidR="00C570A6" w:rsidRPr="00B54BF5">
        <w:fldChar w:fldCharType="begin"/>
      </w:r>
      <w:r w:rsidR="00C570A6" w:rsidRPr="00B54BF5">
        <w:instrText xml:space="preserve"> REF _Ref58410477 \r \h </w:instrText>
      </w:r>
      <w:r w:rsidR="00B54BF5" w:rsidRPr="00B54BF5">
        <w:instrText xml:space="preserve"> \* MERGEFORMAT </w:instrText>
      </w:r>
      <w:r w:rsidR="00C570A6" w:rsidRPr="00B54BF5">
        <w:fldChar w:fldCharType="separate"/>
      </w:r>
      <w:r w:rsidR="00B87438">
        <w:t>2</w:t>
      </w:r>
      <w:r w:rsidR="00C570A6" w:rsidRPr="00B54BF5">
        <w:fldChar w:fldCharType="end"/>
      </w:r>
      <w:r w:rsidR="00C570A6" w:rsidRPr="00B54BF5">
        <w:t xml:space="preserve"> </w:t>
      </w:r>
      <w:r w:rsidRPr="00B54BF5">
        <w:t xml:space="preserve">punkte nustatytais terminais negavus Valdžios subjekto rašytinio atsakymo bus vertinama, kad Valdžios subjektas neturi pastabų Privataus subjekto pateiktai </w:t>
      </w:r>
      <w:r w:rsidRPr="001560CD">
        <w:t>Projektinei dokumentacijai.</w:t>
      </w:r>
    </w:p>
    <w:p w14:paraId="37D0C24E" w14:textId="64B51941" w:rsidR="00BE36F5" w:rsidRPr="00B54BF5" w:rsidRDefault="00BE36F5" w:rsidP="00187F18">
      <w:pPr>
        <w:pStyle w:val="Sraopastraipa"/>
        <w:numPr>
          <w:ilvl w:val="1"/>
          <w:numId w:val="41"/>
        </w:numPr>
        <w:spacing w:after="120" w:line="276" w:lineRule="auto"/>
        <w:jc w:val="both"/>
      </w:pPr>
      <w:r w:rsidRPr="00B54BF5">
        <w:t xml:space="preserve">Ginčai dėl Projektinės dokumentacijos vertinimo sprendžiami Sutarties </w:t>
      </w:r>
      <w:r w:rsidRPr="00B54BF5">
        <w:fldChar w:fldCharType="begin"/>
      </w:r>
      <w:r w:rsidRPr="00B54BF5">
        <w:instrText xml:space="preserve"> REF _Ref286319572 \r \h </w:instrText>
      </w:r>
      <w:r w:rsidR="00B54BF5" w:rsidRPr="00B54BF5">
        <w:instrText xml:space="preserve"> \* MERGEFORMAT </w:instrText>
      </w:r>
      <w:r w:rsidRPr="00B54BF5">
        <w:fldChar w:fldCharType="separate"/>
      </w:r>
      <w:r w:rsidR="00B87438">
        <w:t>51</w:t>
      </w:r>
      <w:r w:rsidRPr="00B54BF5">
        <w:fldChar w:fldCharType="end"/>
      </w:r>
      <w:r w:rsidRPr="00B54BF5">
        <w:t xml:space="preserve"> punkte nustatyta tvarka.  </w:t>
      </w:r>
    </w:p>
    <w:p w14:paraId="44F88269" w14:textId="762C077C" w:rsidR="00FC3638" w:rsidRPr="00B54BF5" w:rsidRDefault="00FC3638" w:rsidP="00AD36F5">
      <w:pPr>
        <w:pStyle w:val="Sraopastraipa"/>
        <w:numPr>
          <w:ilvl w:val="1"/>
          <w:numId w:val="41"/>
        </w:numPr>
        <w:spacing w:after="120" w:line="276" w:lineRule="auto"/>
        <w:jc w:val="both"/>
      </w:pPr>
      <w:r w:rsidRPr="001560CD">
        <w:t xml:space="preserve">Jei Darbai </w:t>
      </w:r>
      <w:r w:rsidR="00C570A6" w:rsidRPr="00B54BF5">
        <w:t xml:space="preserve">atitinka keliamus reikalavimus </w:t>
      </w:r>
      <w:r w:rsidRPr="00B54BF5">
        <w:t>Valdžios subjektas per 5 (penkias) Darbo dienas nuo patikrinimo atlikimo išduoda raštišką atitikimo Specifikacijoms ir Pasiūlymui patvirtinimo aktą.</w:t>
      </w:r>
    </w:p>
    <w:p w14:paraId="0CAFD8E7" w14:textId="77777777" w:rsidR="00BE36F5" w:rsidRPr="00B54BF5" w:rsidRDefault="00BE36F5" w:rsidP="00187F18">
      <w:pPr>
        <w:pStyle w:val="Sraopastraipa"/>
        <w:numPr>
          <w:ilvl w:val="0"/>
          <w:numId w:val="41"/>
        </w:numPr>
        <w:spacing w:after="120" w:line="276" w:lineRule="auto"/>
        <w:ind w:left="993" w:hanging="426"/>
        <w:jc w:val="both"/>
      </w:pPr>
      <w:bookmarkStart w:id="1610" w:name="_Ref58392220"/>
      <w:r w:rsidRPr="00187F18">
        <w:t xml:space="preserve">Atliktų Darbų </w:t>
      </w:r>
      <w:r w:rsidR="00A74CEC" w:rsidRPr="00187F18">
        <w:t>vertinimas</w:t>
      </w:r>
      <w:r w:rsidR="00D73BB3">
        <w:t>:</w:t>
      </w:r>
      <w:bookmarkEnd w:id="1610"/>
      <w:r w:rsidRPr="00B54BF5">
        <w:t xml:space="preserve"> </w:t>
      </w:r>
    </w:p>
    <w:p w14:paraId="5120D8D4" w14:textId="1CD97AC1" w:rsidR="00AC6C8D" w:rsidRPr="00B54BF5" w:rsidRDefault="00FC3638" w:rsidP="006D7DFF">
      <w:pPr>
        <w:pStyle w:val="Sraopastraipa"/>
        <w:numPr>
          <w:ilvl w:val="1"/>
          <w:numId w:val="42"/>
        </w:numPr>
        <w:spacing w:after="120" w:line="276" w:lineRule="auto"/>
        <w:jc w:val="both"/>
      </w:pPr>
      <w:r w:rsidRPr="001560CD">
        <w:t>Privačiam subjektui u</w:t>
      </w:r>
      <w:r w:rsidR="0090459F" w:rsidRPr="00B54BF5">
        <w:t xml:space="preserve">žbaigus Darbus </w:t>
      </w:r>
      <w:r w:rsidRPr="00B54BF5">
        <w:t xml:space="preserve">ir apie tai pranešus Valdžios subjektui, </w:t>
      </w:r>
      <w:r w:rsidR="0090459F" w:rsidRPr="00B54BF5">
        <w:t xml:space="preserve">Valdžios subjektas </w:t>
      </w:r>
      <w:r w:rsidRPr="00B54BF5">
        <w:t>per 15 (penkiolika) Darbo dienų</w:t>
      </w:r>
      <w:r w:rsidRPr="00B54BF5">
        <w:rPr>
          <w:color w:val="FF0000"/>
        </w:rPr>
        <w:t xml:space="preserve"> </w:t>
      </w:r>
      <w:r w:rsidRPr="00B54BF5">
        <w:t xml:space="preserve">nuo Privataus subjekto pranešimo apie Darbų užbaigimą gavimo dienos </w:t>
      </w:r>
      <w:r w:rsidR="0090459F" w:rsidRPr="00B54BF5">
        <w:t>patikrina Darbų ir sukurto Objekto atitikimą Specifikacijose</w:t>
      </w:r>
      <w:r w:rsidRPr="00B54BF5">
        <w:t xml:space="preserve">, </w:t>
      </w:r>
      <w:r w:rsidR="0090459F" w:rsidRPr="00B54BF5">
        <w:t>Pasiūlyme nurodyt</w:t>
      </w:r>
      <w:r w:rsidRPr="00B54BF5">
        <w:t>iems</w:t>
      </w:r>
      <w:r w:rsidR="0090459F" w:rsidRPr="00B54BF5">
        <w:t xml:space="preserve"> kiekybės ir kokybės reikalavimus </w:t>
      </w:r>
      <w:r w:rsidRPr="00B54BF5">
        <w:t>bei Projektinei dokumentacijai</w:t>
      </w:r>
      <w:r w:rsidR="0090459F" w:rsidRPr="00B54BF5">
        <w:t>.</w:t>
      </w:r>
      <w:r w:rsidR="006D7DFF" w:rsidRPr="006D7DFF">
        <w:t xml:space="preserve"> Privatus subjektus gali  kviesti Valdžios subjektą tikrinti atliktus Darbus etapais, atsižvelgiant į Darbų plane numatytus terminus, tokiam patikrinimui pasirašomi tarpiniai patikros aktai. Likus ne</w:t>
      </w:r>
      <w:r w:rsidR="006D7DFF">
        <w:t xml:space="preserve"> </w:t>
      </w:r>
      <w:r w:rsidR="006D7DFF" w:rsidRPr="006D7DFF">
        <w:t xml:space="preserve">mažiau kaip 15 (penkiolika) Darbo dienų iki Eksploatacijos pradžios Valdžios subjektas išduoda galutinį raštišką </w:t>
      </w:r>
      <w:r w:rsidR="006D7DFF">
        <w:t>Objekto</w:t>
      </w:r>
      <w:r w:rsidR="006D7DFF" w:rsidRPr="006D7DFF">
        <w:t xml:space="preserve"> atitikimo Specifikacijoms, Pasiūlymui ir Projektinei dokumentacijai patvirtinimo aktą nurodyta šio priedo </w:t>
      </w:r>
      <w:r w:rsidR="006D7DFF">
        <w:fldChar w:fldCharType="begin"/>
      </w:r>
      <w:r w:rsidR="006D7DFF">
        <w:instrText xml:space="preserve"> REF _Ref87621825 \r \h </w:instrText>
      </w:r>
      <w:r w:rsidR="006D7DFF">
        <w:fldChar w:fldCharType="separate"/>
      </w:r>
      <w:r w:rsidR="00B87438">
        <w:t>3.4</w:t>
      </w:r>
      <w:r w:rsidR="006D7DFF">
        <w:fldChar w:fldCharType="end"/>
      </w:r>
      <w:r w:rsidR="006D7DFF">
        <w:t xml:space="preserve"> </w:t>
      </w:r>
      <w:r w:rsidR="006D7DFF" w:rsidRPr="006D7DFF">
        <w:t xml:space="preserve">punkte.  </w:t>
      </w:r>
    </w:p>
    <w:p w14:paraId="742B1EB8" w14:textId="07ABF725" w:rsidR="00BE36F5" w:rsidRPr="00B54BF5" w:rsidRDefault="00AC6C8D" w:rsidP="00404905">
      <w:pPr>
        <w:pStyle w:val="Sraopastraipa"/>
        <w:numPr>
          <w:ilvl w:val="1"/>
          <w:numId w:val="42"/>
        </w:numPr>
        <w:jc w:val="both"/>
      </w:pPr>
      <w:r w:rsidRPr="00B54BF5">
        <w:t xml:space="preserve">Kartu su pranešimu apie Darbų užbaigimą, Privatus subjektas turi pateikti Valdžios subjektui šio priedo </w:t>
      </w:r>
      <w:r w:rsidR="00AD36F5">
        <w:fldChar w:fldCharType="begin"/>
      </w:r>
      <w:r w:rsidR="00AD36F5">
        <w:instrText xml:space="preserve"> REF _Ref98427231 \r \h </w:instrText>
      </w:r>
      <w:r w:rsidR="00AD36F5">
        <w:fldChar w:fldCharType="separate"/>
      </w:r>
      <w:r w:rsidR="00AD36F5">
        <w:t>3.3</w:t>
      </w:r>
      <w:r w:rsidR="00AD36F5">
        <w:fldChar w:fldCharType="end"/>
      </w:r>
      <w:r w:rsidR="00AD36F5">
        <w:t xml:space="preserve"> </w:t>
      </w:r>
      <w:r w:rsidRPr="00B54BF5">
        <w:t>punkte nurodytą lentelę</w:t>
      </w:r>
      <w:r w:rsidR="006D7DFF" w:rsidRPr="006D7DFF">
        <w:t xml:space="preserve"> detalizuojant tikrinamus elementus bei apimtis (jei Privatus subjektas kviečia Valdžios subjektą tikrinti Darbus etapais, šio priedo </w:t>
      </w:r>
      <w:r w:rsidR="00AD36F5">
        <w:fldChar w:fldCharType="begin"/>
      </w:r>
      <w:r w:rsidR="00AD36F5">
        <w:instrText xml:space="preserve"> REF _Ref98427231 \r \h </w:instrText>
      </w:r>
      <w:r w:rsidR="00AD36F5">
        <w:fldChar w:fldCharType="separate"/>
      </w:r>
      <w:r w:rsidR="00AD36F5">
        <w:t>3.3</w:t>
      </w:r>
      <w:r w:rsidR="00AD36F5">
        <w:fldChar w:fldCharType="end"/>
      </w:r>
      <w:r w:rsidR="00AD36F5">
        <w:t xml:space="preserve"> </w:t>
      </w:r>
      <w:r w:rsidR="006D7DFF" w:rsidRPr="006D7DFF">
        <w:t>punkte nurodytos lentelės dalys, aktualios tarpiniam priėmimui, pateikiam</w:t>
      </w:r>
      <w:r w:rsidR="006D7DFF">
        <w:t>os prieš Darbų etapo užbaigimą)</w:t>
      </w:r>
      <w:r w:rsidRPr="00B54BF5">
        <w:t>.</w:t>
      </w:r>
      <w:r w:rsidR="0090459F" w:rsidRPr="00B54BF5">
        <w:t xml:space="preserve"> </w:t>
      </w:r>
    </w:p>
    <w:p w14:paraId="354673A7" w14:textId="3F87095A" w:rsidR="0090459F" w:rsidRPr="00B54BF5" w:rsidRDefault="006D7DFF" w:rsidP="00404905">
      <w:pPr>
        <w:pStyle w:val="Sraopastraipa"/>
        <w:numPr>
          <w:ilvl w:val="1"/>
          <w:numId w:val="42"/>
        </w:numPr>
        <w:jc w:val="both"/>
      </w:pPr>
      <w:bookmarkStart w:id="1611" w:name="_Ref98427231"/>
      <w:r w:rsidRPr="006D7DFF">
        <w:t>Galutinę Darbų patikros formą pagal žemiau pateiktą pavyzdį (detalizuojant tikrinimo elementus, apimtį) parengia</w:t>
      </w:r>
      <w:r>
        <w:t xml:space="preserve"> komisija, nurodyta Sutarties </w:t>
      </w:r>
      <w:r>
        <w:fldChar w:fldCharType="begin"/>
      </w:r>
      <w:r>
        <w:instrText xml:space="preserve"> REF _Ref286319572 \r \h </w:instrText>
      </w:r>
      <w:r>
        <w:fldChar w:fldCharType="separate"/>
      </w:r>
      <w:r w:rsidR="00B87438">
        <w:t>51</w:t>
      </w:r>
      <w:r>
        <w:fldChar w:fldCharType="end"/>
      </w:r>
      <w:r w:rsidRPr="006D7DFF">
        <w:t xml:space="preserve"> punkte ne vėliau kaip lik</w:t>
      </w:r>
      <w:r>
        <w:t xml:space="preserve">us 30 (trisdešimt) Darbo dienų </w:t>
      </w:r>
      <w:r w:rsidRPr="006D7DFF">
        <w:t>iki Darbų atlikimo pabaigos.</w:t>
      </w:r>
      <w:bookmarkEnd w:id="1611"/>
    </w:p>
    <w:p w14:paraId="6ACF9C6A" w14:textId="77777777" w:rsidR="0090459F" w:rsidRPr="00B54BF5" w:rsidRDefault="0090459F" w:rsidP="00187F18">
      <w:pPr>
        <w:pStyle w:val="Sraopastraipa"/>
        <w:spacing w:after="120" w:line="276" w:lineRule="auto"/>
        <w:jc w:val="both"/>
        <w:rPr>
          <w:i/>
        </w:rPr>
      </w:pPr>
      <w:r w:rsidRPr="00B54BF5">
        <w:rPr>
          <w:i/>
        </w:rPr>
        <w:lastRenderedPageBreak/>
        <w:t>(toliau pateikiamas preliminari Darbų ir Objekto elementų tikrinimo apimtis)</w:t>
      </w:r>
    </w:p>
    <w:tbl>
      <w:tblPr>
        <w:tblStyle w:val="Lentelstinklelis"/>
        <w:tblW w:w="0" w:type="auto"/>
        <w:tblInd w:w="567" w:type="dxa"/>
        <w:tblLook w:val="04A0" w:firstRow="1" w:lastRow="0" w:firstColumn="1" w:lastColumn="0" w:noHBand="0" w:noVBand="1"/>
      </w:tblPr>
      <w:tblGrid>
        <w:gridCol w:w="1684"/>
        <w:gridCol w:w="1824"/>
        <w:gridCol w:w="2116"/>
        <w:gridCol w:w="1675"/>
        <w:gridCol w:w="1622"/>
      </w:tblGrid>
      <w:tr w:rsidR="00817664" w:rsidRPr="00B54BF5" w14:paraId="70669643" w14:textId="77777777" w:rsidTr="007062DF">
        <w:tc>
          <w:tcPr>
            <w:tcW w:w="1684" w:type="dxa"/>
          </w:tcPr>
          <w:p w14:paraId="39B08B0A" w14:textId="77777777" w:rsidR="00817664" w:rsidRPr="00B54BF5" w:rsidRDefault="00817664" w:rsidP="00187F18">
            <w:pPr>
              <w:spacing w:after="120" w:line="276" w:lineRule="auto"/>
              <w:jc w:val="center"/>
              <w:rPr>
                <w:b/>
              </w:rPr>
            </w:pPr>
            <w:r w:rsidRPr="00B54BF5">
              <w:rPr>
                <w:b/>
              </w:rPr>
              <w:t>Tikrinami Objekto elementai</w:t>
            </w:r>
          </w:p>
        </w:tc>
        <w:tc>
          <w:tcPr>
            <w:tcW w:w="1824" w:type="dxa"/>
          </w:tcPr>
          <w:p w14:paraId="44D2D447" w14:textId="77777777" w:rsidR="00817664" w:rsidRPr="00B54BF5" w:rsidRDefault="00817664" w:rsidP="00187F18">
            <w:pPr>
              <w:spacing w:after="120" w:line="276" w:lineRule="auto"/>
              <w:jc w:val="center"/>
              <w:rPr>
                <w:b/>
              </w:rPr>
            </w:pPr>
            <w:r w:rsidRPr="00B54BF5">
              <w:rPr>
                <w:b/>
              </w:rPr>
              <w:t>Tikrinimo apimtis</w:t>
            </w:r>
          </w:p>
        </w:tc>
        <w:tc>
          <w:tcPr>
            <w:tcW w:w="2116" w:type="dxa"/>
          </w:tcPr>
          <w:p w14:paraId="672672DE" w14:textId="77777777" w:rsidR="00817664" w:rsidRPr="00B54BF5" w:rsidRDefault="00817664" w:rsidP="00187F18">
            <w:pPr>
              <w:spacing w:after="120" w:line="276" w:lineRule="auto"/>
              <w:jc w:val="center"/>
              <w:rPr>
                <w:b/>
              </w:rPr>
            </w:pPr>
            <w:r w:rsidRPr="00B54BF5">
              <w:rPr>
                <w:b/>
              </w:rPr>
              <w:t xml:space="preserve">Nurodyta Projektinėje dokumentacijoje </w:t>
            </w:r>
            <w:r w:rsidRPr="00B54BF5">
              <w:rPr>
                <w:b/>
                <w:i/>
              </w:rPr>
              <w:t>(pildo Privatus subjektas)</w:t>
            </w:r>
          </w:p>
        </w:tc>
        <w:tc>
          <w:tcPr>
            <w:tcW w:w="1675" w:type="dxa"/>
          </w:tcPr>
          <w:p w14:paraId="4911AF00" w14:textId="77777777" w:rsidR="00817664" w:rsidRPr="00B54BF5" w:rsidRDefault="00817664" w:rsidP="00187F18">
            <w:pPr>
              <w:spacing w:after="120" w:line="276" w:lineRule="auto"/>
              <w:jc w:val="center"/>
              <w:rPr>
                <w:b/>
              </w:rPr>
            </w:pPr>
            <w:r w:rsidRPr="00B54BF5">
              <w:rPr>
                <w:b/>
              </w:rPr>
              <w:t>Pastatyta</w:t>
            </w:r>
          </w:p>
          <w:p w14:paraId="4673729C" w14:textId="77777777" w:rsidR="00817664" w:rsidRPr="00B54BF5" w:rsidRDefault="00817664" w:rsidP="00187F18">
            <w:pPr>
              <w:spacing w:after="120" w:line="276" w:lineRule="auto"/>
              <w:jc w:val="center"/>
              <w:rPr>
                <w:b/>
              </w:rPr>
            </w:pPr>
            <w:r w:rsidRPr="00B54BF5">
              <w:rPr>
                <w:b/>
                <w:i/>
              </w:rPr>
              <w:t>(pildo Privatus subjektas)</w:t>
            </w:r>
          </w:p>
        </w:tc>
        <w:tc>
          <w:tcPr>
            <w:tcW w:w="1622" w:type="dxa"/>
          </w:tcPr>
          <w:p w14:paraId="56009BD1" w14:textId="77777777" w:rsidR="00817664" w:rsidRPr="00B54BF5" w:rsidRDefault="00817664" w:rsidP="00187F18">
            <w:pPr>
              <w:spacing w:after="120" w:line="276" w:lineRule="auto"/>
              <w:jc w:val="center"/>
              <w:rPr>
                <w:b/>
              </w:rPr>
            </w:pPr>
            <w:r w:rsidRPr="00B54BF5">
              <w:rPr>
                <w:b/>
              </w:rPr>
              <w:t xml:space="preserve">Valdžios subjekto vertinimas </w:t>
            </w:r>
            <w:r w:rsidRPr="00B54BF5">
              <w:rPr>
                <w:b/>
                <w:i/>
              </w:rPr>
              <w:t>(pildo Valdžios subjektas)</w:t>
            </w:r>
          </w:p>
        </w:tc>
      </w:tr>
      <w:tr w:rsidR="00817664" w:rsidRPr="00B54BF5" w14:paraId="5AC89571" w14:textId="77777777" w:rsidTr="007062DF">
        <w:tc>
          <w:tcPr>
            <w:tcW w:w="1684" w:type="dxa"/>
          </w:tcPr>
          <w:p w14:paraId="2A9F736A" w14:textId="77777777" w:rsidR="00817664" w:rsidRPr="00B54BF5" w:rsidRDefault="00817664" w:rsidP="00187F18">
            <w:pPr>
              <w:spacing w:after="120" w:line="276" w:lineRule="auto"/>
              <w:jc w:val="both"/>
            </w:pPr>
            <w:r w:rsidRPr="00B54BF5">
              <w:t>Objekto dalys (</w:t>
            </w:r>
            <w:r w:rsidR="00426255" w:rsidRPr="00B54BF5">
              <w:t xml:space="preserve">pastatai, </w:t>
            </w:r>
            <w:r w:rsidRPr="00B54BF5">
              <w:t>statiniai, priklausiniai ir pan.)</w:t>
            </w:r>
          </w:p>
        </w:tc>
        <w:tc>
          <w:tcPr>
            <w:tcW w:w="1824" w:type="dxa"/>
          </w:tcPr>
          <w:p w14:paraId="421B72B7" w14:textId="77777777" w:rsidR="00817664" w:rsidRPr="00B54BF5" w:rsidRDefault="00817664" w:rsidP="00187F18">
            <w:pPr>
              <w:spacing w:after="120" w:line="276" w:lineRule="auto"/>
              <w:jc w:val="both"/>
            </w:pPr>
            <w:r w:rsidRPr="00B54BF5">
              <w:t>Kiekis</w:t>
            </w:r>
            <w:r w:rsidR="00426255" w:rsidRPr="00B54BF5">
              <w:t>, plotas</w:t>
            </w:r>
            <w:r w:rsidRPr="00B54BF5">
              <w:t xml:space="preserve"> ir paskirtis</w:t>
            </w:r>
          </w:p>
        </w:tc>
        <w:tc>
          <w:tcPr>
            <w:tcW w:w="2116" w:type="dxa"/>
          </w:tcPr>
          <w:p w14:paraId="320C9BB7" w14:textId="77777777" w:rsidR="00817664" w:rsidRPr="00B54BF5" w:rsidRDefault="00817664" w:rsidP="00187F18">
            <w:pPr>
              <w:spacing w:after="120" w:line="276" w:lineRule="auto"/>
              <w:jc w:val="both"/>
            </w:pPr>
          </w:p>
        </w:tc>
        <w:tc>
          <w:tcPr>
            <w:tcW w:w="1675" w:type="dxa"/>
          </w:tcPr>
          <w:p w14:paraId="28BE8F07" w14:textId="77777777" w:rsidR="00817664" w:rsidRPr="00B54BF5" w:rsidRDefault="00817664" w:rsidP="00187F18">
            <w:pPr>
              <w:spacing w:after="120" w:line="276" w:lineRule="auto"/>
              <w:jc w:val="both"/>
            </w:pPr>
          </w:p>
        </w:tc>
        <w:tc>
          <w:tcPr>
            <w:tcW w:w="1622" w:type="dxa"/>
          </w:tcPr>
          <w:p w14:paraId="3181C753" w14:textId="77777777" w:rsidR="00817664" w:rsidRPr="00B54BF5" w:rsidRDefault="00817664" w:rsidP="00187F18">
            <w:pPr>
              <w:spacing w:after="120" w:line="276" w:lineRule="auto"/>
              <w:jc w:val="both"/>
            </w:pPr>
          </w:p>
        </w:tc>
      </w:tr>
      <w:tr w:rsidR="00426255" w:rsidRPr="00B54BF5" w14:paraId="34EA75FA" w14:textId="77777777" w:rsidTr="00817664">
        <w:tc>
          <w:tcPr>
            <w:tcW w:w="1684" w:type="dxa"/>
          </w:tcPr>
          <w:p w14:paraId="5C19E52B" w14:textId="77777777" w:rsidR="00426255" w:rsidRPr="00B54BF5" w:rsidRDefault="00426255" w:rsidP="00187F18">
            <w:pPr>
              <w:spacing w:after="120" w:line="276" w:lineRule="auto"/>
              <w:jc w:val="both"/>
            </w:pPr>
            <w:r w:rsidRPr="00B54BF5">
              <w:t>Objekto bendras plotas</w:t>
            </w:r>
          </w:p>
        </w:tc>
        <w:tc>
          <w:tcPr>
            <w:tcW w:w="1824" w:type="dxa"/>
          </w:tcPr>
          <w:p w14:paraId="687989A5" w14:textId="77777777" w:rsidR="00426255" w:rsidRPr="00B54BF5" w:rsidRDefault="00426255" w:rsidP="00187F18">
            <w:pPr>
              <w:spacing w:after="120" w:line="276" w:lineRule="auto"/>
              <w:jc w:val="both"/>
            </w:pPr>
            <w:r w:rsidRPr="00B54BF5">
              <w:t>Plotas (</w:t>
            </w:r>
            <w:proofErr w:type="spellStart"/>
            <w:r w:rsidRPr="00B54BF5">
              <w:t>kv.m</w:t>
            </w:r>
            <w:proofErr w:type="spellEnd"/>
            <w:r w:rsidRPr="00B54BF5">
              <w:t>.)</w:t>
            </w:r>
          </w:p>
        </w:tc>
        <w:tc>
          <w:tcPr>
            <w:tcW w:w="2116" w:type="dxa"/>
          </w:tcPr>
          <w:p w14:paraId="19A275C8" w14:textId="77777777" w:rsidR="00426255" w:rsidRPr="00B54BF5" w:rsidRDefault="00426255" w:rsidP="00187F18">
            <w:pPr>
              <w:spacing w:after="120" w:line="276" w:lineRule="auto"/>
              <w:jc w:val="both"/>
            </w:pPr>
          </w:p>
        </w:tc>
        <w:tc>
          <w:tcPr>
            <w:tcW w:w="1675" w:type="dxa"/>
          </w:tcPr>
          <w:p w14:paraId="088D3048" w14:textId="77777777" w:rsidR="00426255" w:rsidRPr="00B54BF5" w:rsidRDefault="00426255" w:rsidP="00187F18">
            <w:pPr>
              <w:spacing w:after="120" w:line="276" w:lineRule="auto"/>
              <w:jc w:val="both"/>
            </w:pPr>
          </w:p>
        </w:tc>
        <w:tc>
          <w:tcPr>
            <w:tcW w:w="1622" w:type="dxa"/>
          </w:tcPr>
          <w:p w14:paraId="2B81FD98" w14:textId="77777777" w:rsidR="00426255" w:rsidRPr="00B54BF5" w:rsidRDefault="00426255" w:rsidP="00187F18">
            <w:pPr>
              <w:spacing w:after="120" w:line="276" w:lineRule="auto"/>
              <w:jc w:val="both"/>
            </w:pPr>
          </w:p>
        </w:tc>
      </w:tr>
      <w:tr w:rsidR="00426255" w:rsidRPr="00B54BF5" w14:paraId="3AF88A77" w14:textId="77777777" w:rsidTr="007062DF">
        <w:tc>
          <w:tcPr>
            <w:tcW w:w="1684" w:type="dxa"/>
          </w:tcPr>
          <w:p w14:paraId="21BCD5C8" w14:textId="77777777" w:rsidR="00426255" w:rsidRPr="00B54BF5" w:rsidRDefault="00426255" w:rsidP="00187F18">
            <w:pPr>
              <w:spacing w:after="120" w:line="276" w:lineRule="auto"/>
              <w:jc w:val="both"/>
            </w:pPr>
            <w:r w:rsidRPr="00B54BF5">
              <w:t>Automobilių parkavimo aikštelė sklypo ribose</w:t>
            </w:r>
          </w:p>
        </w:tc>
        <w:tc>
          <w:tcPr>
            <w:tcW w:w="1824" w:type="dxa"/>
          </w:tcPr>
          <w:p w14:paraId="64622AF4" w14:textId="77777777" w:rsidR="00426255" w:rsidRPr="00B54BF5" w:rsidRDefault="00426255" w:rsidP="00187F18">
            <w:pPr>
              <w:spacing w:after="120" w:line="276" w:lineRule="auto"/>
              <w:jc w:val="both"/>
            </w:pPr>
            <w:r w:rsidRPr="00B54BF5">
              <w:t xml:space="preserve">Parkavimo vietų skaičius </w:t>
            </w:r>
          </w:p>
        </w:tc>
        <w:tc>
          <w:tcPr>
            <w:tcW w:w="2116" w:type="dxa"/>
          </w:tcPr>
          <w:p w14:paraId="2516AF8E" w14:textId="77777777" w:rsidR="00426255" w:rsidRPr="00B54BF5" w:rsidRDefault="00426255" w:rsidP="00187F18">
            <w:pPr>
              <w:spacing w:after="120" w:line="276" w:lineRule="auto"/>
              <w:jc w:val="both"/>
            </w:pPr>
          </w:p>
        </w:tc>
        <w:tc>
          <w:tcPr>
            <w:tcW w:w="1675" w:type="dxa"/>
          </w:tcPr>
          <w:p w14:paraId="7259970D" w14:textId="77777777" w:rsidR="00426255" w:rsidRPr="00B54BF5" w:rsidRDefault="00426255" w:rsidP="00187F18">
            <w:pPr>
              <w:spacing w:after="120" w:line="276" w:lineRule="auto"/>
              <w:jc w:val="both"/>
            </w:pPr>
          </w:p>
        </w:tc>
        <w:tc>
          <w:tcPr>
            <w:tcW w:w="1622" w:type="dxa"/>
          </w:tcPr>
          <w:p w14:paraId="7204BDF6" w14:textId="77777777" w:rsidR="00426255" w:rsidRPr="00B54BF5" w:rsidRDefault="00426255" w:rsidP="00187F18">
            <w:pPr>
              <w:spacing w:after="120" w:line="276" w:lineRule="auto"/>
              <w:jc w:val="both"/>
            </w:pPr>
          </w:p>
        </w:tc>
      </w:tr>
      <w:tr w:rsidR="00426255" w:rsidRPr="00B54BF5" w14:paraId="6C7ECED9" w14:textId="77777777" w:rsidTr="00817664">
        <w:tc>
          <w:tcPr>
            <w:tcW w:w="1684" w:type="dxa"/>
          </w:tcPr>
          <w:p w14:paraId="6BE4DA0F" w14:textId="77777777" w:rsidR="00426255" w:rsidRPr="00B54BF5" w:rsidRDefault="00426255" w:rsidP="00187F18">
            <w:pPr>
              <w:spacing w:after="120" w:line="276" w:lineRule="auto"/>
              <w:jc w:val="both"/>
            </w:pPr>
            <w:r w:rsidRPr="00B54BF5">
              <w:t>Automobilių parkavimo aikštelės danga</w:t>
            </w:r>
          </w:p>
        </w:tc>
        <w:tc>
          <w:tcPr>
            <w:tcW w:w="1824" w:type="dxa"/>
          </w:tcPr>
          <w:p w14:paraId="458E61B1" w14:textId="77777777" w:rsidR="00426255" w:rsidRPr="00B54BF5" w:rsidRDefault="00426255" w:rsidP="00187F18">
            <w:pPr>
              <w:spacing w:after="120" w:line="276" w:lineRule="auto"/>
              <w:jc w:val="both"/>
            </w:pPr>
            <w:r w:rsidRPr="00B54BF5">
              <w:t>Dangos konstrukcija, tipas, medžiaga, plotas</w:t>
            </w:r>
          </w:p>
        </w:tc>
        <w:tc>
          <w:tcPr>
            <w:tcW w:w="2116" w:type="dxa"/>
          </w:tcPr>
          <w:p w14:paraId="0246A10A" w14:textId="77777777" w:rsidR="00426255" w:rsidRPr="00B54BF5" w:rsidRDefault="00426255" w:rsidP="00187F18">
            <w:pPr>
              <w:spacing w:after="120" w:line="276" w:lineRule="auto"/>
              <w:jc w:val="both"/>
            </w:pPr>
          </w:p>
        </w:tc>
        <w:tc>
          <w:tcPr>
            <w:tcW w:w="1675" w:type="dxa"/>
          </w:tcPr>
          <w:p w14:paraId="6A9CB906" w14:textId="77777777" w:rsidR="00426255" w:rsidRPr="00B54BF5" w:rsidRDefault="00426255" w:rsidP="00187F18">
            <w:pPr>
              <w:spacing w:after="120" w:line="276" w:lineRule="auto"/>
              <w:jc w:val="both"/>
            </w:pPr>
          </w:p>
        </w:tc>
        <w:tc>
          <w:tcPr>
            <w:tcW w:w="1622" w:type="dxa"/>
          </w:tcPr>
          <w:p w14:paraId="19730475" w14:textId="77777777" w:rsidR="00426255" w:rsidRPr="00B54BF5" w:rsidRDefault="00426255" w:rsidP="00187F18">
            <w:pPr>
              <w:spacing w:after="120" w:line="276" w:lineRule="auto"/>
              <w:jc w:val="both"/>
            </w:pPr>
          </w:p>
        </w:tc>
      </w:tr>
      <w:tr w:rsidR="00426255" w:rsidRPr="00B54BF5" w14:paraId="473C1622" w14:textId="77777777" w:rsidTr="00817664">
        <w:tc>
          <w:tcPr>
            <w:tcW w:w="1684" w:type="dxa"/>
          </w:tcPr>
          <w:p w14:paraId="57D24C92" w14:textId="77777777" w:rsidR="00426255" w:rsidRPr="00B54BF5" w:rsidRDefault="00426255" w:rsidP="00187F18">
            <w:pPr>
              <w:spacing w:after="120" w:line="276" w:lineRule="auto"/>
              <w:jc w:val="both"/>
            </w:pPr>
            <w:r w:rsidRPr="00B54BF5">
              <w:t>Važiuojamoji dalis</w:t>
            </w:r>
          </w:p>
        </w:tc>
        <w:tc>
          <w:tcPr>
            <w:tcW w:w="1824" w:type="dxa"/>
          </w:tcPr>
          <w:p w14:paraId="39D0730D" w14:textId="77777777" w:rsidR="00426255" w:rsidRPr="00B54BF5" w:rsidRDefault="00426255" w:rsidP="00187F18">
            <w:pPr>
              <w:spacing w:after="120" w:line="276" w:lineRule="auto"/>
              <w:jc w:val="both"/>
            </w:pPr>
            <w:r w:rsidRPr="00B54BF5">
              <w:t>Dangos konstrukcija, tipas, medžiaga, plotas</w:t>
            </w:r>
          </w:p>
        </w:tc>
        <w:tc>
          <w:tcPr>
            <w:tcW w:w="2116" w:type="dxa"/>
          </w:tcPr>
          <w:p w14:paraId="0CDA96C9" w14:textId="77777777" w:rsidR="00426255" w:rsidRPr="00B54BF5" w:rsidRDefault="00426255" w:rsidP="00187F18">
            <w:pPr>
              <w:spacing w:after="120" w:line="276" w:lineRule="auto"/>
              <w:jc w:val="both"/>
            </w:pPr>
          </w:p>
        </w:tc>
        <w:tc>
          <w:tcPr>
            <w:tcW w:w="1675" w:type="dxa"/>
          </w:tcPr>
          <w:p w14:paraId="38D7676D" w14:textId="77777777" w:rsidR="00426255" w:rsidRPr="00B54BF5" w:rsidRDefault="00426255" w:rsidP="00187F18">
            <w:pPr>
              <w:spacing w:after="120" w:line="276" w:lineRule="auto"/>
              <w:jc w:val="both"/>
            </w:pPr>
          </w:p>
        </w:tc>
        <w:tc>
          <w:tcPr>
            <w:tcW w:w="1622" w:type="dxa"/>
          </w:tcPr>
          <w:p w14:paraId="3AA7823C" w14:textId="77777777" w:rsidR="00426255" w:rsidRPr="00B54BF5" w:rsidRDefault="00426255" w:rsidP="00187F18">
            <w:pPr>
              <w:spacing w:after="120" w:line="276" w:lineRule="auto"/>
              <w:jc w:val="both"/>
            </w:pPr>
          </w:p>
        </w:tc>
      </w:tr>
      <w:tr w:rsidR="00426255" w:rsidRPr="00B54BF5" w14:paraId="55913A6E" w14:textId="77777777" w:rsidTr="00817664">
        <w:tc>
          <w:tcPr>
            <w:tcW w:w="1684" w:type="dxa"/>
          </w:tcPr>
          <w:p w14:paraId="6729E420" w14:textId="77777777" w:rsidR="00426255" w:rsidRPr="00B54BF5" w:rsidRDefault="00426255" w:rsidP="00187F18">
            <w:pPr>
              <w:spacing w:after="120" w:line="276" w:lineRule="auto"/>
              <w:jc w:val="both"/>
            </w:pPr>
            <w:r w:rsidRPr="00B54BF5">
              <w:t>Pėsčiųjų takai</w:t>
            </w:r>
          </w:p>
        </w:tc>
        <w:tc>
          <w:tcPr>
            <w:tcW w:w="1824" w:type="dxa"/>
          </w:tcPr>
          <w:p w14:paraId="4D218E4B" w14:textId="77777777" w:rsidR="00426255" w:rsidRPr="00B54BF5" w:rsidRDefault="00426255" w:rsidP="00187F18">
            <w:pPr>
              <w:spacing w:after="120" w:line="276" w:lineRule="auto"/>
              <w:jc w:val="both"/>
            </w:pPr>
            <w:r w:rsidRPr="00B54BF5">
              <w:t>Dangos konstrukcija, tipas, medžiaga, plotas</w:t>
            </w:r>
          </w:p>
        </w:tc>
        <w:tc>
          <w:tcPr>
            <w:tcW w:w="2116" w:type="dxa"/>
          </w:tcPr>
          <w:p w14:paraId="1B5CB7F4" w14:textId="77777777" w:rsidR="00426255" w:rsidRPr="00B54BF5" w:rsidRDefault="00426255" w:rsidP="00187F18">
            <w:pPr>
              <w:spacing w:after="120" w:line="276" w:lineRule="auto"/>
              <w:jc w:val="both"/>
            </w:pPr>
          </w:p>
        </w:tc>
        <w:tc>
          <w:tcPr>
            <w:tcW w:w="1675" w:type="dxa"/>
          </w:tcPr>
          <w:p w14:paraId="4F09C3E9" w14:textId="77777777" w:rsidR="00426255" w:rsidRPr="00B54BF5" w:rsidRDefault="00426255" w:rsidP="00187F18">
            <w:pPr>
              <w:spacing w:after="120" w:line="276" w:lineRule="auto"/>
              <w:jc w:val="both"/>
            </w:pPr>
          </w:p>
        </w:tc>
        <w:tc>
          <w:tcPr>
            <w:tcW w:w="1622" w:type="dxa"/>
          </w:tcPr>
          <w:p w14:paraId="44ADAB4B" w14:textId="77777777" w:rsidR="00426255" w:rsidRPr="00B54BF5" w:rsidRDefault="00426255" w:rsidP="00187F18">
            <w:pPr>
              <w:spacing w:after="120" w:line="276" w:lineRule="auto"/>
              <w:jc w:val="both"/>
            </w:pPr>
          </w:p>
        </w:tc>
      </w:tr>
      <w:tr w:rsidR="00426255" w:rsidRPr="00B54BF5" w14:paraId="63A18D22" w14:textId="77777777" w:rsidTr="00817664">
        <w:tc>
          <w:tcPr>
            <w:tcW w:w="1684" w:type="dxa"/>
          </w:tcPr>
          <w:p w14:paraId="3F7B742A" w14:textId="77777777" w:rsidR="00426255" w:rsidRPr="00B54BF5" w:rsidRDefault="00426255" w:rsidP="00187F18">
            <w:pPr>
              <w:spacing w:after="120" w:line="276" w:lineRule="auto"/>
              <w:jc w:val="both"/>
            </w:pPr>
            <w:r w:rsidRPr="00B54BF5">
              <w:t>Teritorijos sprendiniai (apželdinimas, apšvietimas, stoginės, suoliukai ir kt.)</w:t>
            </w:r>
          </w:p>
        </w:tc>
        <w:tc>
          <w:tcPr>
            <w:tcW w:w="1824" w:type="dxa"/>
          </w:tcPr>
          <w:p w14:paraId="7E243FCD" w14:textId="77777777" w:rsidR="00426255" w:rsidRPr="00B54BF5" w:rsidRDefault="00426255" w:rsidP="00187F18">
            <w:pPr>
              <w:spacing w:after="120" w:line="276" w:lineRule="auto"/>
              <w:jc w:val="both"/>
            </w:pPr>
            <w:r w:rsidRPr="00B54BF5">
              <w:t xml:space="preserve">Elementai, medžiaga (rūšis), kiekis (plotas, </w:t>
            </w:r>
            <w:proofErr w:type="spellStart"/>
            <w:r w:rsidRPr="00B54BF5">
              <w:t>vnt</w:t>
            </w:r>
            <w:proofErr w:type="spellEnd"/>
            <w:r w:rsidRPr="00B54BF5">
              <w:t>, ir pan.), spalva</w:t>
            </w:r>
          </w:p>
        </w:tc>
        <w:tc>
          <w:tcPr>
            <w:tcW w:w="2116" w:type="dxa"/>
          </w:tcPr>
          <w:p w14:paraId="4FB0A5CA" w14:textId="77777777" w:rsidR="00426255" w:rsidRPr="00B54BF5" w:rsidRDefault="00426255" w:rsidP="00187F18">
            <w:pPr>
              <w:spacing w:after="120" w:line="276" w:lineRule="auto"/>
              <w:jc w:val="both"/>
            </w:pPr>
          </w:p>
        </w:tc>
        <w:tc>
          <w:tcPr>
            <w:tcW w:w="1675" w:type="dxa"/>
          </w:tcPr>
          <w:p w14:paraId="46D51C36" w14:textId="77777777" w:rsidR="00426255" w:rsidRPr="00B54BF5" w:rsidRDefault="00426255" w:rsidP="00187F18">
            <w:pPr>
              <w:spacing w:after="120" w:line="276" w:lineRule="auto"/>
              <w:jc w:val="both"/>
            </w:pPr>
          </w:p>
        </w:tc>
        <w:tc>
          <w:tcPr>
            <w:tcW w:w="1622" w:type="dxa"/>
          </w:tcPr>
          <w:p w14:paraId="78A817AF" w14:textId="77777777" w:rsidR="00426255" w:rsidRPr="00B54BF5" w:rsidRDefault="00426255" w:rsidP="00187F18">
            <w:pPr>
              <w:spacing w:after="120" w:line="276" w:lineRule="auto"/>
              <w:jc w:val="both"/>
            </w:pPr>
          </w:p>
        </w:tc>
      </w:tr>
      <w:tr w:rsidR="00426255" w:rsidRPr="00B54BF5" w14:paraId="4D00F2E8" w14:textId="77777777" w:rsidTr="00817664">
        <w:tc>
          <w:tcPr>
            <w:tcW w:w="1684" w:type="dxa"/>
          </w:tcPr>
          <w:p w14:paraId="47B0353B" w14:textId="77777777" w:rsidR="00426255" w:rsidRPr="00B54BF5" w:rsidRDefault="00426255" w:rsidP="00187F18">
            <w:pPr>
              <w:spacing w:after="120" w:line="276" w:lineRule="auto"/>
              <w:jc w:val="both"/>
            </w:pPr>
            <w:r w:rsidRPr="00B54BF5">
              <w:t>Teritorijos lauko inžineriniai tinklai</w:t>
            </w:r>
          </w:p>
        </w:tc>
        <w:tc>
          <w:tcPr>
            <w:tcW w:w="1824" w:type="dxa"/>
          </w:tcPr>
          <w:p w14:paraId="4DF6F724" w14:textId="77777777" w:rsidR="00426255" w:rsidRPr="00B54BF5" w:rsidRDefault="00426255" w:rsidP="00187F18">
            <w:pPr>
              <w:spacing w:after="120" w:line="276" w:lineRule="auto"/>
              <w:jc w:val="both"/>
            </w:pPr>
            <w:r w:rsidRPr="00B54BF5">
              <w:t>Pavadinimas, tipas, medžiagos, rodikliai</w:t>
            </w:r>
          </w:p>
        </w:tc>
        <w:tc>
          <w:tcPr>
            <w:tcW w:w="2116" w:type="dxa"/>
          </w:tcPr>
          <w:p w14:paraId="167410B3" w14:textId="77777777" w:rsidR="00426255" w:rsidRPr="00B54BF5" w:rsidRDefault="00426255" w:rsidP="00187F18">
            <w:pPr>
              <w:spacing w:after="120" w:line="276" w:lineRule="auto"/>
              <w:jc w:val="both"/>
            </w:pPr>
          </w:p>
        </w:tc>
        <w:tc>
          <w:tcPr>
            <w:tcW w:w="1675" w:type="dxa"/>
          </w:tcPr>
          <w:p w14:paraId="7DB156B9" w14:textId="77777777" w:rsidR="00426255" w:rsidRPr="00B54BF5" w:rsidRDefault="00426255" w:rsidP="00187F18">
            <w:pPr>
              <w:spacing w:after="120" w:line="276" w:lineRule="auto"/>
              <w:jc w:val="both"/>
            </w:pPr>
          </w:p>
        </w:tc>
        <w:tc>
          <w:tcPr>
            <w:tcW w:w="1622" w:type="dxa"/>
          </w:tcPr>
          <w:p w14:paraId="17590426" w14:textId="77777777" w:rsidR="00426255" w:rsidRPr="00B54BF5" w:rsidRDefault="00426255" w:rsidP="00187F18">
            <w:pPr>
              <w:spacing w:after="120" w:line="276" w:lineRule="auto"/>
              <w:jc w:val="both"/>
            </w:pPr>
          </w:p>
        </w:tc>
      </w:tr>
      <w:tr w:rsidR="00426255" w:rsidRPr="00B54BF5" w14:paraId="1193751B" w14:textId="77777777" w:rsidTr="007062DF">
        <w:tc>
          <w:tcPr>
            <w:tcW w:w="1684" w:type="dxa"/>
          </w:tcPr>
          <w:p w14:paraId="38738499" w14:textId="77777777" w:rsidR="00426255" w:rsidRPr="00B54BF5" w:rsidRDefault="00426255" w:rsidP="00187F18">
            <w:pPr>
              <w:spacing w:after="120" w:line="276" w:lineRule="auto"/>
              <w:jc w:val="both"/>
            </w:pPr>
            <w:r w:rsidRPr="00B54BF5">
              <w:lastRenderedPageBreak/>
              <w:t>Statinio</w:t>
            </w:r>
            <w:r w:rsidRPr="00B54BF5" w:rsidDel="003801BE">
              <w:t xml:space="preserve"> </w:t>
            </w:r>
            <w:r w:rsidRPr="00B54BF5">
              <w:t>išorinė apdaila (cokolis, sienos, stogas, langai, išorės durys ir kt.)</w:t>
            </w:r>
          </w:p>
        </w:tc>
        <w:tc>
          <w:tcPr>
            <w:tcW w:w="1824" w:type="dxa"/>
          </w:tcPr>
          <w:p w14:paraId="42B2C503" w14:textId="77777777" w:rsidR="00426255" w:rsidRPr="00B54BF5" w:rsidRDefault="00426255" w:rsidP="00187F18">
            <w:pPr>
              <w:spacing w:after="120" w:line="276" w:lineRule="auto"/>
              <w:jc w:val="both"/>
            </w:pPr>
            <w:r w:rsidRPr="00B54BF5">
              <w:t>Konstrukcija, tipas, medžiagos, spalva</w:t>
            </w:r>
          </w:p>
        </w:tc>
        <w:tc>
          <w:tcPr>
            <w:tcW w:w="2116" w:type="dxa"/>
          </w:tcPr>
          <w:p w14:paraId="5F3CDF5A" w14:textId="77777777" w:rsidR="00426255" w:rsidRPr="00B54BF5" w:rsidRDefault="00426255" w:rsidP="00187F18">
            <w:pPr>
              <w:spacing w:after="120" w:line="276" w:lineRule="auto"/>
              <w:jc w:val="both"/>
            </w:pPr>
          </w:p>
        </w:tc>
        <w:tc>
          <w:tcPr>
            <w:tcW w:w="1675" w:type="dxa"/>
          </w:tcPr>
          <w:p w14:paraId="3D5162AD" w14:textId="77777777" w:rsidR="00426255" w:rsidRPr="00B54BF5" w:rsidRDefault="00426255" w:rsidP="00187F18">
            <w:pPr>
              <w:spacing w:after="120" w:line="276" w:lineRule="auto"/>
              <w:jc w:val="both"/>
            </w:pPr>
          </w:p>
        </w:tc>
        <w:tc>
          <w:tcPr>
            <w:tcW w:w="1622" w:type="dxa"/>
          </w:tcPr>
          <w:p w14:paraId="76435EA9" w14:textId="77777777" w:rsidR="00426255" w:rsidRPr="00B54BF5" w:rsidRDefault="00426255" w:rsidP="00187F18">
            <w:pPr>
              <w:spacing w:after="120" w:line="276" w:lineRule="auto"/>
              <w:jc w:val="both"/>
            </w:pPr>
          </w:p>
        </w:tc>
      </w:tr>
      <w:tr w:rsidR="00426255" w:rsidRPr="00B54BF5" w14:paraId="3E0C71D4" w14:textId="77777777" w:rsidTr="00817664">
        <w:tc>
          <w:tcPr>
            <w:tcW w:w="1684" w:type="dxa"/>
          </w:tcPr>
          <w:p w14:paraId="61003C16" w14:textId="77777777" w:rsidR="00426255" w:rsidRPr="00B54BF5" w:rsidRDefault="00426255" w:rsidP="00187F18">
            <w:pPr>
              <w:spacing w:after="120" w:line="276" w:lineRule="auto"/>
              <w:jc w:val="both"/>
            </w:pPr>
            <w:r w:rsidRPr="00B54BF5">
              <w:t>Statinio vidaus apdaila (grindys, sienos, lubos durys ir kt.)</w:t>
            </w:r>
          </w:p>
        </w:tc>
        <w:tc>
          <w:tcPr>
            <w:tcW w:w="1824" w:type="dxa"/>
          </w:tcPr>
          <w:p w14:paraId="610E096F" w14:textId="77777777" w:rsidR="00426255" w:rsidRPr="00B54BF5" w:rsidRDefault="00426255" w:rsidP="00187F18">
            <w:pPr>
              <w:spacing w:after="120" w:line="276" w:lineRule="auto"/>
              <w:jc w:val="both"/>
            </w:pPr>
            <w:r w:rsidRPr="00B54BF5">
              <w:t>Konstrukcija, tipas, medžiagos, spalva</w:t>
            </w:r>
            <w:r w:rsidRPr="00B54BF5" w:rsidDel="003801BE">
              <w:t xml:space="preserve"> </w:t>
            </w:r>
          </w:p>
        </w:tc>
        <w:tc>
          <w:tcPr>
            <w:tcW w:w="2116" w:type="dxa"/>
          </w:tcPr>
          <w:p w14:paraId="728CC14F" w14:textId="77777777" w:rsidR="00426255" w:rsidRPr="00B54BF5" w:rsidRDefault="00426255" w:rsidP="00187F18">
            <w:pPr>
              <w:spacing w:after="120" w:line="276" w:lineRule="auto"/>
              <w:jc w:val="both"/>
            </w:pPr>
          </w:p>
        </w:tc>
        <w:tc>
          <w:tcPr>
            <w:tcW w:w="1675" w:type="dxa"/>
          </w:tcPr>
          <w:p w14:paraId="1CE0F9AC" w14:textId="77777777" w:rsidR="00426255" w:rsidRPr="00B54BF5" w:rsidRDefault="00426255" w:rsidP="00187F18">
            <w:pPr>
              <w:spacing w:after="120" w:line="276" w:lineRule="auto"/>
              <w:jc w:val="both"/>
            </w:pPr>
          </w:p>
        </w:tc>
        <w:tc>
          <w:tcPr>
            <w:tcW w:w="1622" w:type="dxa"/>
          </w:tcPr>
          <w:p w14:paraId="7DD70CA1" w14:textId="77777777" w:rsidR="00426255" w:rsidRPr="00B54BF5" w:rsidRDefault="00426255" w:rsidP="00187F18">
            <w:pPr>
              <w:spacing w:after="120" w:line="276" w:lineRule="auto"/>
              <w:jc w:val="both"/>
            </w:pPr>
          </w:p>
        </w:tc>
      </w:tr>
      <w:tr w:rsidR="00426255" w:rsidRPr="00B54BF5" w14:paraId="14F4555B" w14:textId="77777777" w:rsidTr="00817664">
        <w:tc>
          <w:tcPr>
            <w:tcW w:w="1684" w:type="dxa"/>
          </w:tcPr>
          <w:p w14:paraId="7E7796DF" w14:textId="77777777" w:rsidR="00426255" w:rsidRPr="00B54BF5" w:rsidRDefault="00426255" w:rsidP="00187F18">
            <w:pPr>
              <w:spacing w:after="120" w:line="276" w:lineRule="auto"/>
              <w:jc w:val="both"/>
            </w:pPr>
            <w:r w:rsidRPr="00B54BF5">
              <w:t>Statinio vidaus inžinerinės sistemos</w:t>
            </w:r>
          </w:p>
        </w:tc>
        <w:tc>
          <w:tcPr>
            <w:tcW w:w="1824" w:type="dxa"/>
          </w:tcPr>
          <w:p w14:paraId="4CE3E671" w14:textId="77777777" w:rsidR="00426255" w:rsidRPr="00B54BF5" w:rsidRDefault="00426255" w:rsidP="00187F18">
            <w:pPr>
              <w:spacing w:after="120" w:line="276" w:lineRule="auto"/>
              <w:jc w:val="both"/>
            </w:pPr>
            <w:r w:rsidRPr="00B54BF5">
              <w:t>Pavadinimas, tipas, medžiagos, rodikliai</w:t>
            </w:r>
          </w:p>
        </w:tc>
        <w:tc>
          <w:tcPr>
            <w:tcW w:w="2116" w:type="dxa"/>
          </w:tcPr>
          <w:p w14:paraId="5E0C5996" w14:textId="77777777" w:rsidR="00426255" w:rsidRPr="00B54BF5" w:rsidRDefault="00426255" w:rsidP="00187F18">
            <w:pPr>
              <w:spacing w:after="120" w:line="276" w:lineRule="auto"/>
              <w:jc w:val="both"/>
            </w:pPr>
          </w:p>
        </w:tc>
        <w:tc>
          <w:tcPr>
            <w:tcW w:w="1675" w:type="dxa"/>
          </w:tcPr>
          <w:p w14:paraId="1AD5B5D9" w14:textId="77777777" w:rsidR="00426255" w:rsidRPr="00B54BF5" w:rsidRDefault="00426255" w:rsidP="00187F18">
            <w:pPr>
              <w:spacing w:after="120" w:line="276" w:lineRule="auto"/>
              <w:jc w:val="both"/>
            </w:pPr>
          </w:p>
        </w:tc>
        <w:tc>
          <w:tcPr>
            <w:tcW w:w="1622" w:type="dxa"/>
          </w:tcPr>
          <w:p w14:paraId="13ADFDF5" w14:textId="77777777" w:rsidR="00426255" w:rsidRPr="00B54BF5" w:rsidRDefault="00426255" w:rsidP="00187F18">
            <w:pPr>
              <w:spacing w:after="120" w:line="276" w:lineRule="auto"/>
              <w:jc w:val="both"/>
            </w:pPr>
          </w:p>
        </w:tc>
      </w:tr>
      <w:tr w:rsidR="00817664" w:rsidRPr="00B54BF5" w14:paraId="2A098387" w14:textId="77777777" w:rsidTr="007062DF">
        <w:tc>
          <w:tcPr>
            <w:tcW w:w="1684" w:type="dxa"/>
          </w:tcPr>
          <w:p w14:paraId="7C7B441E" w14:textId="77777777" w:rsidR="00817664" w:rsidRPr="00B54BF5" w:rsidRDefault="00817664" w:rsidP="00187F18">
            <w:pPr>
              <w:spacing w:after="120" w:line="276" w:lineRule="auto"/>
              <w:jc w:val="both"/>
            </w:pPr>
            <w:r w:rsidRPr="00B54BF5">
              <w:t>Kt. elementai atsižvelgiant į Projekto specifiką</w:t>
            </w:r>
          </w:p>
        </w:tc>
        <w:tc>
          <w:tcPr>
            <w:tcW w:w="1824" w:type="dxa"/>
          </w:tcPr>
          <w:p w14:paraId="1FF13EB8" w14:textId="77777777" w:rsidR="00817664" w:rsidRPr="00B54BF5" w:rsidRDefault="00817664" w:rsidP="00187F18">
            <w:pPr>
              <w:spacing w:after="120" w:line="276" w:lineRule="auto"/>
              <w:jc w:val="both"/>
            </w:pPr>
          </w:p>
        </w:tc>
        <w:tc>
          <w:tcPr>
            <w:tcW w:w="2116" w:type="dxa"/>
          </w:tcPr>
          <w:p w14:paraId="04FFCA3A" w14:textId="77777777" w:rsidR="00817664" w:rsidRPr="00B54BF5" w:rsidRDefault="00817664" w:rsidP="00187F18">
            <w:pPr>
              <w:spacing w:after="120" w:line="276" w:lineRule="auto"/>
              <w:jc w:val="both"/>
            </w:pPr>
          </w:p>
        </w:tc>
        <w:tc>
          <w:tcPr>
            <w:tcW w:w="1675" w:type="dxa"/>
          </w:tcPr>
          <w:p w14:paraId="63FDBB15" w14:textId="77777777" w:rsidR="00817664" w:rsidRPr="00B54BF5" w:rsidRDefault="00817664" w:rsidP="00187F18">
            <w:pPr>
              <w:spacing w:after="120" w:line="276" w:lineRule="auto"/>
              <w:jc w:val="both"/>
            </w:pPr>
          </w:p>
        </w:tc>
        <w:tc>
          <w:tcPr>
            <w:tcW w:w="1622" w:type="dxa"/>
          </w:tcPr>
          <w:p w14:paraId="17FEEE52" w14:textId="77777777" w:rsidR="00817664" w:rsidRPr="00B54BF5" w:rsidRDefault="00817664" w:rsidP="00187F18">
            <w:pPr>
              <w:spacing w:after="120" w:line="276" w:lineRule="auto"/>
              <w:jc w:val="both"/>
            </w:pPr>
          </w:p>
        </w:tc>
      </w:tr>
    </w:tbl>
    <w:p w14:paraId="4A078D50" w14:textId="77777777" w:rsidR="0090459F" w:rsidRPr="00B54BF5" w:rsidRDefault="0090459F" w:rsidP="00187F18">
      <w:pPr>
        <w:spacing w:after="120" w:line="276" w:lineRule="auto"/>
        <w:ind w:left="567"/>
        <w:jc w:val="both"/>
      </w:pPr>
    </w:p>
    <w:p w14:paraId="072597EF" w14:textId="3CFA866E" w:rsidR="00FC3638" w:rsidRPr="00B54BF5" w:rsidRDefault="00FC3638" w:rsidP="00AD36F5">
      <w:pPr>
        <w:pStyle w:val="Sraopastraipa"/>
        <w:numPr>
          <w:ilvl w:val="1"/>
          <w:numId w:val="42"/>
        </w:numPr>
        <w:tabs>
          <w:tab w:val="left" w:pos="1134"/>
        </w:tabs>
        <w:spacing w:after="120" w:line="276" w:lineRule="auto"/>
        <w:ind w:left="993" w:hanging="284"/>
        <w:jc w:val="both"/>
      </w:pPr>
      <w:bookmarkStart w:id="1612" w:name="_Ref87621825"/>
      <w:r w:rsidRPr="00B54BF5">
        <w:t xml:space="preserve">Jei Darbai ir Objektas atitinka keliamus reikalavimus, įskaitant </w:t>
      </w:r>
      <w:r w:rsidR="00AC6C8D" w:rsidRPr="00B54BF5">
        <w:t xml:space="preserve">šio priedo </w:t>
      </w:r>
      <w:r w:rsidR="00AC6C8D" w:rsidRPr="00B54BF5">
        <w:fldChar w:fldCharType="begin"/>
      </w:r>
      <w:r w:rsidR="00AC6C8D" w:rsidRPr="00B54BF5">
        <w:instrText xml:space="preserve"> REF _Ref58412021 \r \h </w:instrText>
      </w:r>
      <w:r w:rsidR="00B54BF5" w:rsidRPr="00B54BF5">
        <w:instrText xml:space="preserve"> \* MERGEFORMAT </w:instrText>
      </w:r>
      <w:r w:rsidR="00AC6C8D" w:rsidRPr="00B54BF5">
        <w:fldChar w:fldCharType="separate"/>
      </w:r>
      <w:r w:rsidR="00B87438">
        <w:t>3.6</w:t>
      </w:r>
      <w:r w:rsidR="00AC6C8D" w:rsidRPr="00B54BF5">
        <w:fldChar w:fldCharType="end"/>
      </w:r>
      <w:r w:rsidR="00AC6C8D" w:rsidRPr="00B54BF5">
        <w:t xml:space="preserve"> </w:t>
      </w:r>
      <w:r w:rsidR="006D7DFF">
        <w:t xml:space="preserve"> </w:t>
      </w:r>
      <w:r w:rsidR="00AC6C8D" w:rsidRPr="00B54BF5">
        <w:t>punkte</w:t>
      </w:r>
      <w:r w:rsidRPr="00B54BF5">
        <w:t xml:space="preserve"> nurodytą atvejį, Valdžios subjektas per </w:t>
      </w:r>
      <w:r w:rsidRPr="001560CD">
        <w:t>5</w:t>
      </w:r>
      <w:r w:rsidRPr="00B54BF5">
        <w:t xml:space="preserve"> (penkias) Darbo dienas nuo patikrinimo atlikimo išduoda raštišką atitikimo Specif</w:t>
      </w:r>
      <w:r w:rsidR="00AC6C8D" w:rsidRPr="00B54BF5">
        <w:t>ikacijoms,</w:t>
      </w:r>
      <w:r w:rsidRPr="00B54BF5">
        <w:t xml:space="preserve"> Pasiūlymui </w:t>
      </w:r>
      <w:r w:rsidR="00AC6C8D" w:rsidRPr="00B54BF5">
        <w:t xml:space="preserve">ir Projektinei dokumentacijai </w:t>
      </w:r>
      <w:r w:rsidRPr="00B54BF5">
        <w:t>patvirtinimo aktą</w:t>
      </w:r>
      <w:r w:rsidR="00AC6C8D" w:rsidRPr="00B54BF5">
        <w:t>.</w:t>
      </w:r>
      <w:bookmarkEnd w:id="1612"/>
    </w:p>
    <w:p w14:paraId="48425449" w14:textId="05664BA8" w:rsidR="00AC6C8D" w:rsidRPr="00B54BF5" w:rsidRDefault="00AC6C8D" w:rsidP="00AD36F5">
      <w:pPr>
        <w:pStyle w:val="Sraopastraipa"/>
        <w:numPr>
          <w:ilvl w:val="1"/>
          <w:numId w:val="42"/>
        </w:numPr>
        <w:tabs>
          <w:tab w:val="left" w:pos="1134"/>
        </w:tabs>
        <w:spacing w:after="120" w:line="276" w:lineRule="auto"/>
        <w:ind w:left="993" w:hanging="284"/>
        <w:jc w:val="both"/>
      </w:pPr>
      <w:r w:rsidRPr="00B54BF5">
        <w:t xml:space="preserve">Jei Darbai neatitinka jiems keliamų esminių reikalavimų, nustatytų Specifikacijose ir / ar Pasiūlyme, </w:t>
      </w:r>
      <w:proofErr w:type="spellStart"/>
      <w:r w:rsidRPr="00B54BF5">
        <w:t>t.y</w:t>
      </w:r>
      <w:proofErr w:type="spellEnd"/>
      <w:r w:rsidRPr="00B54BF5">
        <w:t>. Valdžios subjektas</w:t>
      </w:r>
      <w:r w:rsidR="006D7DFF">
        <w:t>/ Švietimo įstaiga</w:t>
      </w:r>
      <w:r w:rsidRPr="00B54BF5">
        <w:t xml:space="preserve"> Objekte negali </w:t>
      </w:r>
      <w:r w:rsidRPr="00326936">
        <w:t xml:space="preserve">vykdyti Lietuvos Respublikos teisės aktais jam pavestų funkcijų ir (ar) negali būti teikiamos Paslaugos, </w:t>
      </w:r>
      <w:r w:rsidR="004D0D16" w:rsidRPr="00326936">
        <w:t xml:space="preserve">kurios atitinka Specifikacijas ir Pasiūlymą. </w:t>
      </w:r>
      <w:r w:rsidRPr="00326936">
        <w:t>Valdžios subjektas gali motyvuotai atsisakyti išduoti prašomą patvirtinimą dėl</w:t>
      </w:r>
      <w:r w:rsidRPr="00B54BF5">
        <w:t xml:space="preserve"> Darbų  ir Objekto atitikimo reikalavimams. Tokiu atveju esminiai neatitikimai užfiksuojami rašytiniu aktu, kurį pasirašo Valdžios subjekto ir Privataus subjekto atstovai ir kuris tampa neatskiriama Sutarties dalimi. Patvirtinimo dėl Darbų ir Objekto, atitikimo Specifikacijų ir / ar Pasiūlymo bei Projektinės dokumentacijos reikalavimams išdavimas atidedamas iki tada, kada Privatus subjektas ištaisys užfiksuotus esminius neatitikimus. Kiti neatitikimai, neatitinkantys aukščiau nurodytų aplinkybių, laikytini neesminiais.</w:t>
      </w:r>
    </w:p>
    <w:p w14:paraId="5D92324C" w14:textId="7760CE0D" w:rsidR="002F2308" w:rsidRPr="00B54BF5" w:rsidRDefault="00AC6C8D" w:rsidP="00AD36F5">
      <w:pPr>
        <w:pStyle w:val="Sraopastraipa"/>
        <w:numPr>
          <w:ilvl w:val="1"/>
          <w:numId w:val="42"/>
        </w:numPr>
        <w:spacing w:after="120" w:line="276" w:lineRule="auto"/>
        <w:ind w:hanging="76"/>
        <w:jc w:val="both"/>
      </w:pPr>
      <w:bookmarkStart w:id="1613" w:name="_Ref58412021"/>
      <w:r w:rsidRPr="00B54BF5">
        <w:t>Jeigu Valdžios subjektas nustato neesminius Darbų ir Objekto</w:t>
      </w:r>
      <w:r w:rsidRPr="00074855">
        <w:rPr>
          <w:color w:val="3333FF"/>
        </w:rPr>
        <w:t xml:space="preserve"> </w:t>
      </w:r>
      <w:r w:rsidRPr="00B54BF5">
        <w:t>neatitikimus Specifikacijoms ir / ar Pasiūlymui ar Projektinei dokumentacijai, netrukdančius Privačiam subjektui vadovaujantis teisės aktais užbaigti Darbus, šie neatitikimai užfiksuojami išduodamame atitikimo Specifikacijoms ir / ar Pasiūlymui patvirtinimo akte</w:t>
      </w:r>
      <w:r w:rsidR="00074855">
        <w:t>,</w:t>
      </w:r>
      <w:r w:rsidR="00074855" w:rsidRPr="00074855">
        <w:t xml:space="preserve"> </w:t>
      </w:r>
      <w:bookmarkStart w:id="1614" w:name="_Hlk90539233"/>
      <w:r w:rsidR="00074855" w:rsidRPr="00074855">
        <w:t>tač</w:t>
      </w:r>
      <w:r w:rsidR="00074855">
        <w:t>iau tai nestabdo Darbų ir (ar) į</w:t>
      </w:r>
      <w:r w:rsidR="00074855" w:rsidRPr="00074855">
        <w:t>rengimo darbų rezultato perdavimo Valdžios subjek</w:t>
      </w:r>
      <w:r w:rsidR="00074855">
        <w:t>tui bei Eksploatacijos pradžios</w:t>
      </w:r>
      <w:r w:rsidRPr="00B54BF5">
        <w:t>.</w:t>
      </w:r>
      <w:bookmarkEnd w:id="1614"/>
      <w:r w:rsidRPr="00B54BF5">
        <w:t xml:space="preserve"> Privatus subjektas privalo ištaisyti tokius neesminius </w:t>
      </w:r>
      <w:r w:rsidRPr="00B54BF5">
        <w:lastRenderedPageBreak/>
        <w:t>neatitikimus per atitikimo patvirtinimo akte nurodytą protingą laikotarpį</w:t>
      </w:r>
      <w:r w:rsidR="00684B3D" w:rsidRPr="00B54BF5">
        <w:t>.</w:t>
      </w:r>
      <w:bookmarkEnd w:id="1613"/>
      <w:r w:rsidR="00684B3D" w:rsidRPr="00B54BF5">
        <w:t xml:space="preserve"> </w:t>
      </w:r>
      <w:r w:rsidR="0075523D" w:rsidRPr="00B54BF5">
        <w:t xml:space="preserve">Ginčai dėl Darbų ir Objekto vertinimo sprendžiami Sutarties </w:t>
      </w:r>
      <w:r w:rsidR="0075523D" w:rsidRPr="00B54BF5">
        <w:fldChar w:fldCharType="begin"/>
      </w:r>
      <w:r w:rsidR="0075523D" w:rsidRPr="00B54BF5">
        <w:instrText xml:space="preserve"> REF _Ref286319572 \r \h </w:instrText>
      </w:r>
      <w:r w:rsidR="00B54BF5" w:rsidRPr="00B54BF5">
        <w:instrText xml:space="preserve"> \* MERGEFORMAT </w:instrText>
      </w:r>
      <w:r w:rsidR="0075523D" w:rsidRPr="00B54BF5">
        <w:fldChar w:fldCharType="separate"/>
      </w:r>
      <w:r w:rsidR="00B87438">
        <w:t>51</w:t>
      </w:r>
      <w:r w:rsidR="0075523D" w:rsidRPr="00B54BF5">
        <w:fldChar w:fldCharType="end"/>
      </w:r>
      <w:r w:rsidR="0075523D" w:rsidRPr="00B54BF5">
        <w:t xml:space="preserve"> punkte nustatyta tvarka.  </w:t>
      </w:r>
    </w:p>
    <w:p w14:paraId="4CA06C51" w14:textId="77777777" w:rsidR="002F2308" w:rsidRPr="00B54BF5" w:rsidRDefault="002F2308" w:rsidP="00187F18">
      <w:pPr>
        <w:pStyle w:val="Sraopastraipa"/>
        <w:numPr>
          <w:ilvl w:val="0"/>
          <w:numId w:val="42"/>
        </w:numPr>
        <w:spacing w:after="120" w:line="276" w:lineRule="auto"/>
        <w:ind w:left="851" w:hanging="284"/>
        <w:jc w:val="both"/>
        <w:rPr>
          <w:lang w:val="en-GB"/>
        </w:rPr>
      </w:pPr>
      <w:bookmarkStart w:id="1615" w:name="_Ref58413137"/>
      <w:proofErr w:type="spellStart"/>
      <w:r w:rsidRPr="00187F18">
        <w:rPr>
          <w:lang w:val="en-GB"/>
        </w:rPr>
        <w:t>Grąžinamo</w:t>
      </w:r>
      <w:proofErr w:type="spellEnd"/>
      <w:r w:rsidRPr="00187F18">
        <w:rPr>
          <w:lang w:val="en-GB"/>
        </w:rPr>
        <w:t xml:space="preserve"> </w:t>
      </w:r>
      <w:proofErr w:type="spellStart"/>
      <w:r w:rsidRPr="00187F18">
        <w:rPr>
          <w:lang w:val="en-GB"/>
        </w:rPr>
        <w:t>Objekto</w:t>
      </w:r>
      <w:proofErr w:type="spellEnd"/>
      <w:r w:rsidRPr="00187F18">
        <w:rPr>
          <w:lang w:val="en-GB"/>
        </w:rPr>
        <w:t xml:space="preserve"> </w:t>
      </w:r>
      <w:proofErr w:type="spellStart"/>
      <w:r w:rsidRPr="00187F18">
        <w:rPr>
          <w:lang w:val="en-GB"/>
        </w:rPr>
        <w:t>vertinimas</w:t>
      </w:r>
      <w:proofErr w:type="spellEnd"/>
      <w:r w:rsidRPr="00B54BF5">
        <w:rPr>
          <w:lang w:val="en-GB"/>
        </w:rPr>
        <w:t>.</w:t>
      </w:r>
      <w:bookmarkEnd w:id="1615"/>
      <w:r w:rsidRPr="00B54BF5">
        <w:rPr>
          <w:lang w:val="en-GB"/>
        </w:rPr>
        <w:t xml:space="preserve"> </w:t>
      </w:r>
    </w:p>
    <w:p w14:paraId="4168500B" w14:textId="746E0D38" w:rsidR="002F2308" w:rsidRPr="00B54BF5" w:rsidRDefault="002F2308" w:rsidP="00AD36F5">
      <w:pPr>
        <w:pStyle w:val="Sraopastraipa"/>
        <w:numPr>
          <w:ilvl w:val="1"/>
          <w:numId w:val="42"/>
        </w:numPr>
        <w:spacing w:after="120" w:line="276" w:lineRule="auto"/>
        <w:ind w:left="1134" w:hanging="218"/>
        <w:jc w:val="both"/>
      </w:pPr>
      <w:r w:rsidRPr="00B54BF5">
        <w:t xml:space="preserve">Grąžinamo / perduodamo Objekto atitikimas Sutarties reikalavimams vertinamas  Sutarties </w:t>
      </w:r>
      <w:r w:rsidRPr="00B54BF5">
        <w:fldChar w:fldCharType="begin"/>
      </w:r>
      <w:r w:rsidRPr="00B54BF5">
        <w:instrText xml:space="preserve"> REF _Ref485815647 \r \h </w:instrText>
      </w:r>
      <w:r w:rsidR="00B54BF5" w:rsidRPr="00B54BF5">
        <w:instrText xml:space="preserve"> \* MERGEFORMAT </w:instrText>
      </w:r>
      <w:r w:rsidRPr="00B54BF5">
        <w:fldChar w:fldCharType="separate"/>
      </w:r>
      <w:r w:rsidR="00B87438">
        <w:t>10</w:t>
      </w:r>
      <w:r w:rsidRPr="00B54BF5">
        <w:fldChar w:fldCharType="end"/>
      </w:r>
      <w:r w:rsidRPr="00B54BF5">
        <w:t xml:space="preserve"> punkte nustatyta tvarka. </w:t>
      </w:r>
    </w:p>
    <w:p w14:paraId="59D3900F" w14:textId="4516019C" w:rsidR="002F2308" w:rsidRPr="001560CD" w:rsidRDefault="002F2308" w:rsidP="00AD36F5">
      <w:pPr>
        <w:pStyle w:val="Sraopastraipa"/>
        <w:numPr>
          <w:ilvl w:val="1"/>
          <w:numId w:val="42"/>
        </w:numPr>
        <w:ind w:left="1276"/>
        <w:jc w:val="both"/>
      </w:pPr>
      <w:bookmarkStart w:id="1616" w:name="_Ref62225203"/>
      <w:r w:rsidRPr="001560CD">
        <w:t>Tikrinant</w:t>
      </w:r>
      <w:r w:rsidR="00D73BB3">
        <w:t>,</w:t>
      </w:r>
      <w:r w:rsidRPr="001560CD">
        <w:t xml:space="preserve"> ar grąžinamas / perduodamas Objektas atitinka Sutarties reikalavimus, </w:t>
      </w:r>
      <w:r w:rsidR="0004154F" w:rsidRPr="0004154F">
        <w:t>komisija, n</w:t>
      </w:r>
      <w:r w:rsidR="0004154F">
        <w:t xml:space="preserve">urodyta Sutarties </w:t>
      </w:r>
      <w:r w:rsidR="0004154F">
        <w:fldChar w:fldCharType="begin"/>
      </w:r>
      <w:r w:rsidR="0004154F">
        <w:instrText xml:space="preserve"> REF _Ref286319572 \r \h </w:instrText>
      </w:r>
      <w:r w:rsidR="0004154F">
        <w:fldChar w:fldCharType="separate"/>
      </w:r>
      <w:r w:rsidR="00B87438">
        <w:t>51</w:t>
      </w:r>
      <w:r w:rsidR="0004154F">
        <w:fldChar w:fldCharType="end"/>
      </w:r>
      <w:r w:rsidR="0004154F" w:rsidRPr="0004154F">
        <w:t xml:space="preserve"> punkte, parengia tikrinimo formą pagal žemiau pateiktą pavyzdį detalizuodama tikrinimo elementus bei apimtį ne vėliau kaip likus 30 (trisdešimt) Darbo dienų iki Turto būklės patikrinimo, nurodyto Sutarties </w:t>
      </w:r>
      <w:r w:rsidR="0004154F">
        <w:fldChar w:fldCharType="begin"/>
      </w:r>
      <w:r w:rsidR="0004154F">
        <w:instrText xml:space="preserve"> REF _Ref407611085 \r \h </w:instrText>
      </w:r>
      <w:r w:rsidR="0004154F">
        <w:fldChar w:fldCharType="separate"/>
      </w:r>
      <w:r w:rsidR="00B87438">
        <w:t>10.5</w:t>
      </w:r>
      <w:r w:rsidR="0004154F">
        <w:fldChar w:fldCharType="end"/>
      </w:r>
      <w:r w:rsidR="0004154F">
        <w:t xml:space="preserve"> </w:t>
      </w:r>
      <w:r w:rsidR="0004154F" w:rsidRPr="0004154F">
        <w:t>punkte.</w:t>
      </w:r>
      <w:bookmarkEnd w:id="1616"/>
    </w:p>
    <w:p w14:paraId="244A7607" w14:textId="77777777" w:rsidR="002F2308" w:rsidRPr="00B54BF5" w:rsidRDefault="002F2308" w:rsidP="00187F18">
      <w:pPr>
        <w:pStyle w:val="Sraopastraipa"/>
        <w:spacing w:after="120" w:line="276" w:lineRule="auto"/>
        <w:jc w:val="both"/>
        <w:rPr>
          <w:i/>
        </w:rPr>
      </w:pPr>
      <w:r w:rsidRPr="00B54BF5">
        <w:rPr>
          <w:i/>
        </w:rPr>
        <w:t>(toliau pateikiamas preliminari Objekto elementų tikrinimo apimtis)</w:t>
      </w:r>
    </w:p>
    <w:p w14:paraId="579EB791" w14:textId="77777777" w:rsidR="002F2308" w:rsidRPr="00B54BF5" w:rsidRDefault="002F2308" w:rsidP="00187F18">
      <w:pPr>
        <w:pStyle w:val="Sraopastraipa"/>
        <w:spacing w:after="120" w:line="276" w:lineRule="auto"/>
        <w:ind w:left="851"/>
        <w:jc w:val="both"/>
      </w:pPr>
    </w:p>
    <w:tbl>
      <w:tblPr>
        <w:tblStyle w:val="Lentelstinklelis"/>
        <w:tblW w:w="9067" w:type="dxa"/>
        <w:tblInd w:w="567" w:type="dxa"/>
        <w:tblLook w:val="04A0" w:firstRow="1" w:lastRow="0" w:firstColumn="1" w:lastColumn="0" w:noHBand="0" w:noVBand="1"/>
      </w:tblPr>
      <w:tblGrid>
        <w:gridCol w:w="2122"/>
        <w:gridCol w:w="2268"/>
        <w:gridCol w:w="2126"/>
        <w:gridCol w:w="2551"/>
      </w:tblGrid>
      <w:tr w:rsidR="002F2308" w:rsidRPr="00B54BF5" w14:paraId="5559B455" w14:textId="77777777" w:rsidTr="007062DF">
        <w:tc>
          <w:tcPr>
            <w:tcW w:w="2122" w:type="dxa"/>
          </w:tcPr>
          <w:p w14:paraId="7EF52B62" w14:textId="77777777" w:rsidR="002F2308" w:rsidRPr="00B54BF5" w:rsidRDefault="002F2308" w:rsidP="00187F18">
            <w:pPr>
              <w:spacing w:after="120" w:line="276" w:lineRule="auto"/>
              <w:jc w:val="center"/>
              <w:rPr>
                <w:b/>
              </w:rPr>
            </w:pPr>
            <w:r w:rsidRPr="00B54BF5">
              <w:rPr>
                <w:b/>
              </w:rPr>
              <w:t>Tikrinami Objekto elementai</w:t>
            </w:r>
          </w:p>
        </w:tc>
        <w:tc>
          <w:tcPr>
            <w:tcW w:w="2268" w:type="dxa"/>
          </w:tcPr>
          <w:p w14:paraId="1E8E5C85" w14:textId="77777777" w:rsidR="002F2308" w:rsidRPr="00B54BF5" w:rsidRDefault="002F2308" w:rsidP="00187F18">
            <w:pPr>
              <w:spacing w:after="120" w:line="276" w:lineRule="auto"/>
              <w:jc w:val="center"/>
              <w:rPr>
                <w:b/>
              </w:rPr>
            </w:pPr>
            <w:r w:rsidRPr="00B54BF5">
              <w:rPr>
                <w:b/>
              </w:rPr>
              <w:t>Tikrinimo apimtis</w:t>
            </w:r>
          </w:p>
        </w:tc>
        <w:tc>
          <w:tcPr>
            <w:tcW w:w="2126" w:type="dxa"/>
          </w:tcPr>
          <w:p w14:paraId="56800EFD" w14:textId="77777777" w:rsidR="002F2308" w:rsidRPr="00B54BF5" w:rsidRDefault="002F2308" w:rsidP="00187F18">
            <w:pPr>
              <w:spacing w:after="120" w:line="276" w:lineRule="auto"/>
              <w:jc w:val="center"/>
              <w:rPr>
                <w:b/>
              </w:rPr>
            </w:pPr>
            <w:r w:rsidRPr="00B54BF5">
              <w:rPr>
                <w:b/>
              </w:rPr>
              <w:t>Nurodyta Specifikacijoje /Pasiūlyme</w:t>
            </w:r>
          </w:p>
          <w:p w14:paraId="09CBF45A" w14:textId="77777777" w:rsidR="002F2308" w:rsidRPr="00B54BF5" w:rsidRDefault="002F2308" w:rsidP="00187F18">
            <w:pPr>
              <w:spacing w:after="120" w:line="276" w:lineRule="auto"/>
              <w:jc w:val="center"/>
              <w:rPr>
                <w:b/>
              </w:rPr>
            </w:pPr>
            <w:r w:rsidRPr="00B54BF5">
              <w:rPr>
                <w:b/>
                <w:i/>
              </w:rPr>
              <w:t>(pildo Privatus subjektas)</w:t>
            </w:r>
          </w:p>
        </w:tc>
        <w:tc>
          <w:tcPr>
            <w:tcW w:w="2551" w:type="dxa"/>
          </w:tcPr>
          <w:p w14:paraId="7069DE82" w14:textId="77777777" w:rsidR="002F2308" w:rsidRPr="00B54BF5" w:rsidRDefault="002F2308" w:rsidP="00187F18">
            <w:pPr>
              <w:spacing w:after="120" w:line="276" w:lineRule="auto"/>
              <w:jc w:val="center"/>
              <w:rPr>
                <w:b/>
              </w:rPr>
            </w:pPr>
            <w:r w:rsidRPr="00B54BF5">
              <w:rPr>
                <w:b/>
              </w:rPr>
              <w:t xml:space="preserve">Valdžios subjekto vertinimas </w:t>
            </w:r>
          </w:p>
          <w:p w14:paraId="288A1BD0" w14:textId="77777777" w:rsidR="002F2308" w:rsidRPr="00B54BF5" w:rsidRDefault="002F2308" w:rsidP="00187F18">
            <w:pPr>
              <w:spacing w:after="120" w:line="276" w:lineRule="auto"/>
              <w:jc w:val="center"/>
              <w:rPr>
                <w:b/>
              </w:rPr>
            </w:pPr>
            <w:r w:rsidRPr="00B54BF5">
              <w:rPr>
                <w:b/>
                <w:i/>
              </w:rPr>
              <w:t>(pildo Valdžios subjektas)</w:t>
            </w:r>
          </w:p>
        </w:tc>
      </w:tr>
      <w:tr w:rsidR="002F2308" w:rsidRPr="00B54BF5" w14:paraId="41D1CA4B" w14:textId="77777777" w:rsidTr="007062DF">
        <w:tc>
          <w:tcPr>
            <w:tcW w:w="2122" w:type="dxa"/>
          </w:tcPr>
          <w:p w14:paraId="6D67FC70" w14:textId="77777777" w:rsidR="002F2308" w:rsidRPr="00B54BF5" w:rsidRDefault="002F2308" w:rsidP="00187F18">
            <w:pPr>
              <w:spacing w:after="120" w:line="276" w:lineRule="auto"/>
              <w:jc w:val="both"/>
            </w:pPr>
            <w:r w:rsidRPr="00B54BF5">
              <w:t>Objekto dalys (pastatai, statiniai, priklausiniai ir pan.)</w:t>
            </w:r>
          </w:p>
        </w:tc>
        <w:tc>
          <w:tcPr>
            <w:tcW w:w="2268" w:type="dxa"/>
          </w:tcPr>
          <w:p w14:paraId="494C538A" w14:textId="77777777" w:rsidR="002F2308" w:rsidRPr="00B54BF5" w:rsidRDefault="002F2308" w:rsidP="00187F18">
            <w:pPr>
              <w:spacing w:after="120" w:line="276" w:lineRule="auto"/>
              <w:jc w:val="both"/>
            </w:pPr>
            <w:r w:rsidRPr="00B54BF5">
              <w:t>Kiekis, plotas ir paskirtis</w:t>
            </w:r>
          </w:p>
        </w:tc>
        <w:tc>
          <w:tcPr>
            <w:tcW w:w="2126" w:type="dxa"/>
          </w:tcPr>
          <w:p w14:paraId="102DC2E8" w14:textId="77777777" w:rsidR="002F2308" w:rsidRPr="00B54BF5" w:rsidRDefault="002F2308" w:rsidP="00187F18">
            <w:pPr>
              <w:spacing w:after="120" w:line="276" w:lineRule="auto"/>
              <w:jc w:val="both"/>
            </w:pPr>
          </w:p>
        </w:tc>
        <w:tc>
          <w:tcPr>
            <w:tcW w:w="2551" w:type="dxa"/>
          </w:tcPr>
          <w:p w14:paraId="469AF5BA" w14:textId="77777777" w:rsidR="002F2308" w:rsidRPr="00B54BF5" w:rsidRDefault="002F2308" w:rsidP="00187F18">
            <w:pPr>
              <w:spacing w:after="120" w:line="276" w:lineRule="auto"/>
              <w:jc w:val="both"/>
            </w:pPr>
          </w:p>
        </w:tc>
      </w:tr>
      <w:tr w:rsidR="002F2308" w:rsidRPr="00B54BF5" w14:paraId="22780C61" w14:textId="77777777" w:rsidTr="007062DF">
        <w:tc>
          <w:tcPr>
            <w:tcW w:w="2122" w:type="dxa"/>
          </w:tcPr>
          <w:p w14:paraId="284A8467" w14:textId="77777777" w:rsidR="002F2308" w:rsidRPr="00B54BF5" w:rsidRDefault="002F2308" w:rsidP="00187F18">
            <w:pPr>
              <w:spacing w:after="120" w:line="276" w:lineRule="auto"/>
              <w:jc w:val="both"/>
            </w:pPr>
            <w:r w:rsidRPr="00B54BF5">
              <w:t>Objekto bendras plotas</w:t>
            </w:r>
          </w:p>
        </w:tc>
        <w:tc>
          <w:tcPr>
            <w:tcW w:w="2268" w:type="dxa"/>
          </w:tcPr>
          <w:p w14:paraId="4DC61F23" w14:textId="77777777" w:rsidR="002F2308" w:rsidRPr="00B54BF5" w:rsidRDefault="002F2308" w:rsidP="00187F18">
            <w:pPr>
              <w:spacing w:after="120" w:line="276" w:lineRule="auto"/>
              <w:jc w:val="both"/>
            </w:pPr>
            <w:r w:rsidRPr="00B54BF5">
              <w:t>Plotas (</w:t>
            </w:r>
            <w:proofErr w:type="spellStart"/>
            <w:r w:rsidRPr="00B54BF5">
              <w:t>kv.m</w:t>
            </w:r>
            <w:proofErr w:type="spellEnd"/>
            <w:r w:rsidRPr="00B54BF5">
              <w:t>.)</w:t>
            </w:r>
          </w:p>
        </w:tc>
        <w:tc>
          <w:tcPr>
            <w:tcW w:w="2126" w:type="dxa"/>
          </w:tcPr>
          <w:p w14:paraId="44A552A3" w14:textId="77777777" w:rsidR="002F2308" w:rsidRPr="00B54BF5" w:rsidRDefault="002F2308" w:rsidP="00187F18">
            <w:pPr>
              <w:spacing w:after="120" w:line="276" w:lineRule="auto"/>
              <w:jc w:val="both"/>
            </w:pPr>
          </w:p>
        </w:tc>
        <w:tc>
          <w:tcPr>
            <w:tcW w:w="2551" w:type="dxa"/>
          </w:tcPr>
          <w:p w14:paraId="156017A7" w14:textId="77777777" w:rsidR="002F2308" w:rsidRPr="00B54BF5" w:rsidRDefault="002F2308" w:rsidP="00187F18">
            <w:pPr>
              <w:spacing w:after="120" w:line="276" w:lineRule="auto"/>
              <w:jc w:val="both"/>
            </w:pPr>
          </w:p>
        </w:tc>
      </w:tr>
      <w:tr w:rsidR="002F2308" w:rsidRPr="00B54BF5" w14:paraId="2378205B" w14:textId="77777777" w:rsidTr="007062DF">
        <w:tc>
          <w:tcPr>
            <w:tcW w:w="2122" w:type="dxa"/>
          </w:tcPr>
          <w:p w14:paraId="727FAD3E" w14:textId="77777777" w:rsidR="002F2308" w:rsidRPr="00B54BF5" w:rsidRDefault="002F2308" w:rsidP="00187F18">
            <w:pPr>
              <w:spacing w:after="120" w:line="276" w:lineRule="auto"/>
              <w:jc w:val="both"/>
            </w:pPr>
            <w:r w:rsidRPr="00B54BF5">
              <w:t>Automobilių parkavimo aikštelė sklypo ribose</w:t>
            </w:r>
          </w:p>
        </w:tc>
        <w:tc>
          <w:tcPr>
            <w:tcW w:w="2268" w:type="dxa"/>
          </w:tcPr>
          <w:p w14:paraId="272612B8" w14:textId="77777777" w:rsidR="002F2308" w:rsidRPr="00B54BF5" w:rsidRDefault="002F2308" w:rsidP="00187F18">
            <w:pPr>
              <w:spacing w:after="120" w:line="276" w:lineRule="auto"/>
              <w:jc w:val="both"/>
            </w:pPr>
            <w:r w:rsidRPr="00B54BF5">
              <w:t xml:space="preserve">Parkavimo vietų skaičius </w:t>
            </w:r>
          </w:p>
        </w:tc>
        <w:tc>
          <w:tcPr>
            <w:tcW w:w="2126" w:type="dxa"/>
          </w:tcPr>
          <w:p w14:paraId="7AA8E599" w14:textId="77777777" w:rsidR="002F2308" w:rsidRPr="00B54BF5" w:rsidRDefault="002F2308" w:rsidP="00187F18">
            <w:pPr>
              <w:spacing w:after="120" w:line="276" w:lineRule="auto"/>
              <w:jc w:val="both"/>
            </w:pPr>
          </w:p>
        </w:tc>
        <w:tc>
          <w:tcPr>
            <w:tcW w:w="2551" w:type="dxa"/>
          </w:tcPr>
          <w:p w14:paraId="3C7D06BC" w14:textId="77777777" w:rsidR="002F2308" w:rsidRPr="00B54BF5" w:rsidRDefault="002F2308" w:rsidP="00187F18">
            <w:pPr>
              <w:spacing w:after="120" w:line="276" w:lineRule="auto"/>
              <w:jc w:val="both"/>
            </w:pPr>
          </w:p>
        </w:tc>
      </w:tr>
      <w:tr w:rsidR="002F2308" w:rsidRPr="00B54BF5" w14:paraId="2342EE1C" w14:textId="77777777" w:rsidTr="007062DF">
        <w:tc>
          <w:tcPr>
            <w:tcW w:w="2122" w:type="dxa"/>
          </w:tcPr>
          <w:p w14:paraId="527E1687" w14:textId="77777777" w:rsidR="002F2308" w:rsidRPr="00B54BF5" w:rsidRDefault="002F2308" w:rsidP="00187F18">
            <w:pPr>
              <w:spacing w:after="120" w:line="276" w:lineRule="auto"/>
              <w:jc w:val="both"/>
            </w:pPr>
            <w:r w:rsidRPr="00B54BF5">
              <w:t>Automobilių parkavimo aikštelės danga</w:t>
            </w:r>
          </w:p>
        </w:tc>
        <w:tc>
          <w:tcPr>
            <w:tcW w:w="2268" w:type="dxa"/>
          </w:tcPr>
          <w:p w14:paraId="4A332038" w14:textId="77777777" w:rsidR="002F2308" w:rsidRPr="00B54BF5" w:rsidRDefault="002F2308" w:rsidP="00187F18">
            <w:pPr>
              <w:spacing w:after="120" w:line="276" w:lineRule="auto"/>
              <w:jc w:val="both"/>
            </w:pPr>
            <w:r w:rsidRPr="00B54BF5">
              <w:t>Dangos konstrukcija, tipas, medžiaga, plotas</w:t>
            </w:r>
          </w:p>
        </w:tc>
        <w:tc>
          <w:tcPr>
            <w:tcW w:w="2126" w:type="dxa"/>
          </w:tcPr>
          <w:p w14:paraId="2667E2C1" w14:textId="77777777" w:rsidR="002F2308" w:rsidRPr="00B54BF5" w:rsidRDefault="002F2308" w:rsidP="00187F18">
            <w:pPr>
              <w:spacing w:after="120" w:line="276" w:lineRule="auto"/>
              <w:jc w:val="both"/>
            </w:pPr>
          </w:p>
        </w:tc>
        <w:tc>
          <w:tcPr>
            <w:tcW w:w="2551" w:type="dxa"/>
          </w:tcPr>
          <w:p w14:paraId="7A72DADB" w14:textId="77777777" w:rsidR="002F2308" w:rsidRPr="00B54BF5" w:rsidRDefault="002F2308" w:rsidP="00187F18">
            <w:pPr>
              <w:spacing w:after="120" w:line="276" w:lineRule="auto"/>
              <w:jc w:val="both"/>
            </w:pPr>
          </w:p>
        </w:tc>
      </w:tr>
      <w:tr w:rsidR="002F2308" w:rsidRPr="00B54BF5" w14:paraId="1C83CB50" w14:textId="77777777" w:rsidTr="007062DF">
        <w:tc>
          <w:tcPr>
            <w:tcW w:w="2122" w:type="dxa"/>
          </w:tcPr>
          <w:p w14:paraId="59B56709" w14:textId="77777777" w:rsidR="002F2308" w:rsidRPr="00B54BF5" w:rsidRDefault="002F2308" w:rsidP="00187F18">
            <w:pPr>
              <w:spacing w:after="120" w:line="276" w:lineRule="auto"/>
              <w:jc w:val="both"/>
            </w:pPr>
            <w:r w:rsidRPr="00B54BF5">
              <w:t>Važiuojamoji dalis</w:t>
            </w:r>
          </w:p>
        </w:tc>
        <w:tc>
          <w:tcPr>
            <w:tcW w:w="2268" w:type="dxa"/>
          </w:tcPr>
          <w:p w14:paraId="1F3EAD52" w14:textId="77777777" w:rsidR="002F2308" w:rsidRPr="00B54BF5" w:rsidRDefault="002F2308" w:rsidP="00187F18">
            <w:pPr>
              <w:spacing w:after="120" w:line="276" w:lineRule="auto"/>
              <w:jc w:val="both"/>
            </w:pPr>
            <w:r w:rsidRPr="00B54BF5">
              <w:t>Dangos konstrukcija, tipas, medžiaga, plotas</w:t>
            </w:r>
          </w:p>
        </w:tc>
        <w:tc>
          <w:tcPr>
            <w:tcW w:w="2126" w:type="dxa"/>
          </w:tcPr>
          <w:p w14:paraId="428BEF97" w14:textId="77777777" w:rsidR="002F2308" w:rsidRPr="00B54BF5" w:rsidRDefault="002F2308" w:rsidP="00187F18">
            <w:pPr>
              <w:spacing w:after="120" w:line="276" w:lineRule="auto"/>
              <w:jc w:val="both"/>
            </w:pPr>
          </w:p>
        </w:tc>
        <w:tc>
          <w:tcPr>
            <w:tcW w:w="2551" w:type="dxa"/>
          </w:tcPr>
          <w:p w14:paraId="0D7354AB" w14:textId="77777777" w:rsidR="002F2308" w:rsidRPr="00B54BF5" w:rsidRDefault="002F2308" w:rsidP="00187F18">
            <w:pPr>
              <w:spacing w:after="120" w:line="276" w:lineRule="auto"/>
              <w:jc w:val="both"/>
            </w:pPr>
          </w:p>
        </w:tc>
      </w:tr>
      <w:tr w:rsidR="002F2308" w:rsidRPr="00B54BF5" w14:paraId="173A0CFF" w14:textId="77777777" w:rsidTr="007062DF">
        <w:tc>
          <w:tcPr>
            <w:tcW w:w="2122" w:type="dxa"/>
          </w:tcPr>
          <w:p w14:paraId="071B6F78" w14:textId="77777777" w:rsidR="002F2308" w:rsidRPr="00B54BF5" w:rsidRDefault="002F2308" w:rsidP="00187F18">
            <w:pPr>
              <w:spacing w:after="120" w:line="276" w:lineRule="auto"/>
              <w:jc w:val="both"/>
            </w:pPr>
            <w:r w:rsidRPr="00B54BF5">
              <w:t>Pėsčiųjų takai</w:t>
            </w:r>
          </w:p>
        </w:tc>
        <w:tc>
          <w:tcPr>
            <w:tcW w:w="2268" w:type="dxa"/>
          </w:tcPr>
          <w:p w14:paraId="428FF2EF" w14:textId="77777777" w:rsidR="002F2308" w:rsidRPr="00B54BF5" w:rsidRDefault="002F2308" w:rsidP="00187F18">
            <w:pPr>
              <w:spacing w:after="120" w:line="276" w:lineRule="auto"/>
              <w:jc w:val="both"/>
            </w:pPr>
            <w:r w:rsidRPr="00B54BF5">
              <w:t>Dangos konstrukcija, tipas, medžiaga, plotas</w:t>
            </w:r>
          </w:p>
        </w:tc>
        <w:tc>
          <w:tcPr>
            <w:tcW w:w="2126" w:type="dxa"/>
          </w:tcPr>
          <w:p w14:paraId="27679856" w14:textId="77777777" w:rsidR="002F2308" w:rsidRPr="00B54BF5" w:rsidRDefault="002F2308" w:rsidP="00187F18">
            <w:pPr>
              <w:spacing w:after="120" w:line="276" w:lineRule="auto"/>
              <w:jc w:val="both"/>
            </w:pPr>
          </w:p>
        </w:tc>
        <w:tc>
          <w:tcPr>
            <w:tcW w:w="2551" w:type="dxa"/>
          </w:tcPr>
          <w:p w14:paraId="4C4BE918" w14:textId="77777777" w:rsidR="002F2308" w:rsidRPr="00B54BF5" w:rsidRDefault="002F2308" w:rsidP="00187F18">
            <w:pPr>
              <w:spacing w:after="120" w:line="276" w:lineRule="auto"/>
              <w:jc w:val="both"/>
            </w:pPr>
          </w:p>
        </w:tc>
      </w:tr>
      <w:tr w:rsidR="002F2308" w:rsidRPr="00B54BF5" w14:paraId="794FEEBB" w14:textId="77777777" w:rsidTr="007062DF">
        <w:tc>
          <w:tcPr>
            <w:tcW w:w="2122" w:type="dxa"/>
          </w:tcPr>
          <w:p w14:paraId="29114CDC" w14:textId="77777777" w:rsidR="002F2308" w:rsidRPr="00B54BF5" w:rsidRDefault="002F2308" w:rsidP="00187F18">
            <w:pPr>
              <w:spacing w:after="120" w:line="276" w:lineRule="auto"/>
              <w:jc w:val="both"/>
            </w:pPr>
            <w:r w:rsidRPr="00B54BF5">
              <w:t>Teritorijos sprendiniai (apželdinimas, apšvietimas, stoginės, suoliukai ir kt.)</w:t>
            </w:r>
          </w:p>
        </w:tc>
        <w:tc>
          <w:tcPr>
            <w:tcW w:w="2268" w:type="dxa"/>
          </w:tcPr>
          <w:p w14:paraId="17BE4C92" w14:textId="77777777" w:rsidR="002F2308" w:rsidRPr="00B54BF5" w:rsidRDefault="002F2308" w:rsidP="00187F18">
            <w:pPr>
              <w:spacing w:after="120" w:line="276" w:lineRule="auto"/>
              <w:jc w:val="both"/>
            </w:pPr>
            <w:r w:rsidRPr="00B54BF5">
              <w:t xml:space="preserve">Elementai, medžiaga (rūšis), kiekis (plotas, </w:t>
            </w:r>
            <w:proofErr w:type="spellStart"/>
            <w:r w:rsidRPr="00B54BF5">
              <w:t>vnt</w:t>
            </w:r>
            <w:proofErr w:type="spellEnd"/>
            <w:r w:rsidRPr="00B54BF5">
              <w:t>, ir pan.), spalva</w:t>
            </w:r>
          </w:p>
        </w:tc>
        <w:tc>
          <w:tcPr>
            <w:tcW w:w="2126" w:type="dxa"/>
          </w:tcPr>
          <w:p w14:paraId="7A8C3CCD" w14:textId="77777777" w:rsidR="002F2308" w:rsidRPr="00B54BF5" w:rsidRDefault="002F2308" w:rsidP="00187F18">
            <w:pPr>
              <w:spacing w:after="120" w:line="276" w:lineRule="auto"/>
              <w:jc w:val="both"/>
            </w:pPr>
          </w:p>
        </w:tc>
        <w:tc>
          <w:tcPr>
            <w:tcW w:w="2551" w:type="dxa"/>
          </w:tcPr>
          <w:p w14:paraId="7105746A" w14:textId="77777777" w:rsidR="002F2308" w:rsidRPr="00B54BF5" w:rsidRDefault="002F2308" w:rsidP="00187F18">
            <w:pPr>
              <w:spacing w:after="120" w:line="276" w:lineRule="auto"/>
              <w:jc w:val="both"/>
            </w:pPr>
          </w:p>
        </w:tc>
      </w:tr>
      <w:tr w:rsidR="002F2308" w:rsidRPr="00B54BF5" w14:paraId="412D5902" w14:textId="77777777" w:rsidTr="007062DF">
        <w:tc>
          <w:tcPr>
            <w:tcW w:w="2122" w:type="dxa"/>
          </w:tcPr>
          <w:p w14:paraId="0A866F40" w14:textId="77777777" w:rsidR="002F2308" w:rsidRPr="00B54BF5" w:rsidRDefault="002F2308" w:rsidP="00187F18">
            <w:pPr>
              <w:spacing w:after="120" w:line="276" w:lineRule="auto"/>
              <w:jc w:val="both"/>
            </w:pPr>
            <w:r w:rsidRPr="00B54BF5">
              <w:lastRenderedPageBreak/>
              <w:t>Teritorijos lauko inžineriniai tinklai</w:t>
            </w:r>
          </w:p>
        </w:tc>
        <w:tc>
          <w:tcPr>
            <w:tcW w:w="2268" w:type="dxa"/>
          </w:tcPr>
          <w:p w14:paraId="6266B2B4" w14:textId="77777777" w:rsidR="002F2308" w:rsidRPr="00B54BF5" w:rsidRDefault="002F2308" w:rsidP="00187F18">
            <w:pPr>
              <w:spacing w:after="120" w:line="276" w:lineRule="auto"/>
              <w:jc w:val="both"/>
            </w:pPr>
            <w:r w:rsidRPr="00B54BF5">
              <w:t>Pavadinimas, tipas, medžiagos, rodikliai</w:t>
            </w:r>
          </w:p>
        </w:tc>
        <w:tc>
          <w:tcPr>
            <w:tcW w:w="2126" w:type="dxa"/>
          </w:tcPr>
          <w:p w14:paraId="18E29609" w14:textId="77777777" w:rsidR="002F2308" w:rsidRPr="00B54BF5" w:rsidRDefault="002F2308" w:rsidP="00187F18">
            <w:pPr>
              <w:spacing w:after="120" w:line="276" w:lineRule="auto"/>
              <w:jc w:val="both"/>
            </w:pPr>
          </w:p>
        </w:tc>
        <w:tc>
          <w:tcPr>
            <w:tcW w:w="2551" w:type="dxa"/>
          </w:tcPr>
          <w:p w14:paraId="47A2874C" w14:textId="77777777" w:rsidR="002F2308" w:rsidRPr="00B54BF5" w:rsidRDefault="002F2308" w:rsidP="00187F18">
            <w:pPr>
              <w:spacing w:after="120" w:line="276" w:lineRule="auto"/>
              <w:jc w:val="both"/>
            </w:pPr>
          </w:p>
        </w:tc>
      </w:tr>
      <w:tr w:rsidR="002F2308" w:rsidRPr="00B54BF5" w14:paraId="66F11DBD" w14:textId="77777777" w:rsidTr="007062DF">
        <w:tc>
          <w:tcPr>
            <w:tcW w:w="2122" w:type="dxa"/>
          </w:tcPr>
          <w:p w14:paraId="03BC78DF" w14:textId="77777777" w:rsidR="002F2308" w:rsidRPr="00B54BF5" w:rsidRDefault="002F2308" w:rsidP="00187F18">
            <w:pPr>
              <w:spacing w:after="120" w:line="276" w:lineRule="auto"/>
              <w:jc w:val="both"/>
            </w:pPr>
            <w:r w:rsidRPr="00B54BF5">
              <w:t>Statinio</w:t>
            </w:r>
            <w:r w:rsidRPr="00B54BF5" w:rsidDel="003801BE">
              <w:t xml:space="preserve"> </w:t>
            </w:r>
            <w:r w:rsidRPr="00B54BF5">
              <w:t>išorinė apdaila (cokolis, sienos, stogas, langai, išorės durys ir kt.)</w:t>
            </w:r>
          </w:p>
        </w:tc>
        <w:tc>
          <w:tcPr>
            <w:tcW w:w="2268" w:type="dxa"/>
          </w:tcPr>
          <w:p w14:paraId="7075C000" w14:textId="77777777" w:rsidR="002F2308" w:rsidRPr="00B54BF5" w:rsidRDefault="002F2308" w:rsidP="00187F18">
            <w:pPr>
              <w:spacing w:after="120" w:line="276" w:lineRule="auto"/>
              <w:jc w:val="both"/>
            </w:pPr>
            <w:r w:rsidRPr="00B54BF5">
              <w:t>Konstrukcija, tipas, medžiagos, spalva</w:t>
            </w:r>
          </w:p>
        </w:tc>
        <w:tc>
          <w:tcPr>
            <w:tcW w:w="2126" w:type="dxa"/>
          </w:tcPr>
          <w:p w14:paraId="7053BAA8" w14:textId="77777777" w:rsidR="002F2308" w:rsidRPr="00B54BF5" w:rsidRDefault="002F2308" w:rsidP="00187F18">
            <w:pPr>
              <w:spacing w:after="120" w:line="276" w:lineRule="auto"/>
              <w:jc w:val="both"/>
            </w:pPr>
          </w:p>
        </w:tc>
        <w:tc>
          <w:tcPr>
            <w:tcW w:w="2551" w:type="dxa"/>
          </w:tcPr>
          <w:p w14:paraId="572CA635" w14:textId="77777777" w:rsidR="002F2308" w:rsidRPr="00B54BF5" w:rsidRDefault="002F2308" w:rsidP="00187F18">
            <w:pPr>
              <w:spacing w:after="120" w:line="276" w:lineRule="auto"/>
              <w:jc w:val="both"/>
            </w:pPr>
          </w:p>
        </w:tc>
      </w:tr>
      <w:tr w:rsidR="002F2308" w:rsidRPr="00B54BF5" w14:paraId="6812046C" w14:textId="77777777" w:rsidTr="007062DF">
        <w:tc>
          <w:tcPr>
            <w:tcW w:w="2122" w:type="dxa"/>
          </w:tcPr>
          <w:p w14:paraId="4B0EB75F" w14:textId="77777777" w:rsidR="002F2308" w:rsidRPr="00B54BF5" w:rsidRDefault="002F2308" w:rsidP="00187F18">
            <w:pPr>
              <w:spacing w:after="120" w:line="276" w:lineRule="auto"/>
              <w:jc w:val="both"/>
            </w:pPr>
            <w:r w:rsidRPr="00B54BF5">
              <w:t>Statinio vidaus apdaila (grindys, sienos, lubos durys ir kt.)</w:t>
            </w:r>
          </w:p>
        </w:tc>
        <w:tc>
          <w:tcPr>
            <w:tcW w:w="2268" w:type="dxa"/>
          </w:tcPr>
          <w:p w14:paraId="0E9D9DF1" w14:textId="77777777" w:rsidR="002F2308" w:rsidRPr="00B54BF5" w:rsidRDefault="002F2308" w:rsidP="00187F18">
            <w:pPr>
              <w:spacing w:after="120" w:line="276" w:lineRule="auto"/>
              <w:jc w:val="both"/>
            </w:pPr>
            <w:r w:rsidRPr="00B54BF5">
              <w:t>Konstrukcija, tipas, medžiagos, spalva</w:t>
            </w:r>
            <w:r w:rsidRPr="00B54BF5" w:rsidDel="003801BE">
              <w:t xml:space="preserve"> </w:t>
            </w:r>
          </w:p>
        </w:tc>
        <w:tc>
          <w:tcPr>
            <w:tcW w:w="2126" w:type="dxa"/>
          </w:tcPr>
          <w:p w14:paraId="4FC0E5A4" w14:textId="77777777" w:rsidR="002F2308" w:rsidRPr="00B54BF5" w:rsidRDefault="002F2308" w:rsidP="00187F18">
            <w:pPr>
              <w:spacing w:after="120" w:line="276" w:lineRule="auto"/>
              <w:jc w:val="both"/>
            </w:pPr>
          </w:p>
        </w:tc>
        <w:tc>
          <w:tcPr>
            <w:tcW w:w="2551" w:type="dxa"/>
          </w:tcPr>
          <w:p w14:paraId="36369C2C" w14:textId="77777777" w:rsidR="002F2308" w:rsidRPr="00B54BF5" w:rsidRDefault="002F2308" w:rsidP="00187F18">
            <w:pPr>
              <w:spacing w:after="120" w:line="276" w:lineRule="auto"/>
              <w:jc w:val="both"/>
            </w:pPr>
          </w:p>
        </w:tc>
      </w:tr>
      <w:tr w:rsidR="002F2308" w:rsidRPr="00B54BF5" w14:paraId="7D07EC0F" w14:textId="77777777" w:rsidTr="007062DF">
        <w:tc>
          <w:tcPr>
            <w:tcW w:w="2122" w:type="dxa"/>
          </w:tcPr>
          <w:p w14:paraId="1640852B" w14:textId="77777777" w:rsidR="002F2308" w:rsidRPr="00B54BF5" w:rsidRDefault="002F2308" w:rsidP="00187F18">
            <w:pPr>
              <w:spacing w:after="120" w:line="276" w:lineRule="auto"/>
              <w:jc w:val="both"/>
            </w:pPr>
            <w:r w:rsidRPr="00B54BF5">
              <w:t>Statinio vidaus inžinerinės sistemos</w:t>
            </w:r>
          </w:p>
        </w:tc>
        <w:tc>
          <w:tcPr>
            <w:tcW w:w="2268" w:type="dxa"/>
          </w:tcPr>
          <w:p w14:paraId="4441859B" w14:textId="77777777" w:rsidR="002F2308" w:rsidRPr="00B54BF5" w:rsidRDefault="002F2308" w:rsidP="00187F18">
            <w:pPr>
              <w:spacing w:after="120" w:line="276" w:lineRule="auto"/>
              <w:jc w:val="both"/>
            </w:pPr>
            <w:r w:rsidRPr="00B54BF5">
              <w:t>Pavadinimas, tipas, medžiagos, rodikliai</w:t>
            </w:r>
          </w:p>
        </w:tc>
        <w:tc>
          <w:tcPr>
            <w:tcW w:w="2126" w:type="dxa"/>
          </w:tcPr>
          <w:p w14:paraId="20AF73FC" w14:textId="77777777" w:rsidR="002F2308" w:rsidRPr="00B54BF5" w:rsidRDefault="002F2308" w:rsidP="00187F18">
            <w:pPr>
              <w:spacing w:after="120" w:line="276" w:lineRule="auto"/>
              <w:jc w:val="both"/>
            </w:pPr>
          </w:p>
        </w:tc>
        <w:tc>
          <w:tcPr>
            <w:tcW w:w="2551" w:type="dxa"/>
          </w:tcPr>
          <w:p w14:paraId="06015AE0" w14:textId="77777777" w:rsidR="002F2308" w:rsidRPr="00B54BF5" w:rsidRDefault="002F2308" w:rsidP="00187F18">
            <w:pPr>
              <w:spacing w:after="120" w:line="276" w:lineRule="auto"/>
              <w:jc w:val="both"/>
            </w:pPr>
          </w:p>
        </w:tc>
      </w:tr>
      <w:tr w:rsidR="002F2308" w:rsidRPr="00B54BF5" w14:paraId="664292B3" w14:textId="77777777" w:rsidTr="007062DF">
        <w:tc>
          <w:tcPr>
            <w:tcW w:w="2122" w:type="dxa"/>
          </w:tcPr>
          <w:p w14:paraId="33F7ED7E" w14:textId="77777777" w:rsidR="002F2308" w:rsidRPr="00B54BF5" w:rsidRDefault="002F2308" w:rsidP="00187F18">
            <w:pPr>
              <w:spacing w:after="120" w:line="276" w:lineRule="auto"/>
              <w:jc w:val="both"/>
            </w:pPr>
            <w:r w:rsidRPr="00B54BF5">
              <w:t>Kt. elementai atsižvelgiant į Projekto specifiką</w:t>
            </w:r>
          </w:p>
        </w:tc>
        <w:tc>
          <w:tcPr>
            <w:tcW w:w="2268" w:type="dxa"/>
          </w:tcPr>
          <w:p w14:paraId="495EBFEF" w14:textId="77777777" w:rsidR="002F2308" w:rsidRPr="00B54BF5" w:rsidRDefault="002F2308" w:rsidP="00187F18">
            <w:pPr>
              <w:spacing w:after="120" w:line="276" w:lineRule="auto"/>
              <w:jc w:val="both"/>
            </w:pPr>
          </w:p>
        </w:tc>
        <w:tc>
          <w:tcPr>
            <w:tcW w:w="2126" w:type="dxa"/>
          </w:tcPr>
          <w:p w14:paraId="52F60066" w14:textId="77777777" w:rsidR="002F2308" w:rsidRPr="00B54BF5" w:rsidRDefault="002F2308" w:rsidP="00187F18">
            <w:pPr>
              <w:spacing w:after="120" w:line="276" w:lineRule="auto"/>
              <w:jc w:val="both"/>
            </w:pPr>
          </w:p>
        </w:tc>
        <w:tc>
          <w:tcPr>
            <w:tcW w:w="2551" w:type="dxa"/>
          </w:tcPr>
          <w:p w14:paraId="427A3B52" w14:textId="77777777" w:rsidR="002F2308" w:rsidRPr="00B54BF5" w:rsidRDefault="002F2308" w:rsidP="00187F18">
            <w:pPr>
              <w:spacing w:after="120" w:line="276" w:lineRule="auto"/>
              <w:jc w:val="both"/>
            </w:pPr>
          </w:p>
        </w:tc>
      </w:tr>
    </w:tbl>
    <w:p w14:paraId="2302DC08" w14:textId="77777777" w:rsidR="0075523D" w:rsidRPr="00B54BF5" w:rsidRDefault="0075523D" w:rsidP="00B54BF5">
      <w:pPr>
        <w:pStyle w:val="paragrafesraas"/>
        <w:numPr>
          <w:ilvl w:val="0"/>
          <w:numId w:val="0"/>
        </w:numPr>
        <w:tabs>
          <w:tab w:val="left" w:pos="993"/>
          <w:tab w:val="num" w:pos="2422"/>
        </w:tabs>
        <w:ind w:left="927"/>
        <w:rPr>
          <w:sz w:val="24"/>
          <w:szCs w:val="24"/>
          <w:lang w:val="en-GB"/>
        </w:rPr>
      </w:pPr>
    </w:p>
    <w:p w14:paraId="420730F3" w14:textId="77777777" w:rsidR="00F6698F" w:rsidRDefault="00F6698F" w:rsidP="00F6698F">
      <w:pPr>
        <w:pStyle w:val="paragrafesraas"/>
        <w:numPr>
          <w:ilvl w:val="0"/>
          <w:numId w:val="0"/>
        </w:numPr>
        <w:tabs>
          <w:tab w:val="left" w:pos="993"/>
        </w:tabs>
        <w:ind w:left="927"/>
        <w:rPr>
          <w:sz w:val="24"/>
          <w:szCs w:val="24"/>
          <w:lang w:val="en-GB"/>
        </w:rPr>
        <w:sectPr w:rsidR="00F6698F" w:rsidSect="00DA3AAE">
          <w:pgSz w:w="11906" w:h="16838" w:code="9"/>
          <w:pgMar w:top="1418" w:right="1274" w:bottom="1276" w:left="1134" w:header="567" w:footer="567" w:gutter="0"/>
          <w:cols w:space="708"/>
          <w:titlePg/>
          <w:docGrid w:linePitch="360"/>
        </w:sectPr>
      </w:pPr>
    </w:p>
    <w:p w14:paraId="28EDA283" w14:textId="77777777" w:rsidR="00F6698F" w:rsidRPr="00B54BF5" w:rsidRDefault="00F6698F" w:rsidP="00404905">
      <w:pPr>
        <w:pStyle w:val="paragrafesraas"/>
        <w:numPr>
          <w:ilvl w:val="0"/>
          <w:numId w:val="0"/>
        </w:numPr>
        <w:tabs>
          <w:tab w:val="left" w:pos="993"/>
        </w:tabs>
        <w:ind w:left="927"/>
        <w:rPr>
          <w:sz w:val="24"/>
          <w:szCs w:val="24"/>
          <w:lang w:val="en-GB"/>
        </w:rPr>
      </w:pPr>
    </w:p>
    <w:p w14:paraId="3F8032F6" w14:textId="77777777" w:rsidR="00426255" w:rsidRPr="00B54BF5" w:rsidRDefault="00426255" w:rsidP="00187F18">
      <w:pPr>
        <w:spacing w:after="120" w:line="276" w:lineRule="auto"/>
        <w:ind w:left="522"/>
        <w:jc w:val="both"/>
      </w:pPr>
    </w:p>
    <w:bookmarkEnd w:id="1366"/>
    <w:bookmarkEnd w:id="1367"/>
    <w:bookmarkEnd w:id="1369"/>
    <w:bookmarkEnd w:id="1604"/>
    <w:p w14:paraId="342FEA20" w14:textId="77777777" w:rsidR="00404905" w:rsidRPr="00B54BF5" w:rsidRDefault="00404905" w:rsidP="00404905">
      <w:pPr>
        <w:spacing w:after="120" w:line="276" w:lineRule="auto"/>
        <w:ind w:left="522"/>
        <w:jc w:val="both"/>
      </w:pPr>
    </w:p>
    <w:p w14:paraId="2D35908A" w14:textId="77777777" w:rsidR="00404905" w:rsidRPr="00404905" w:rsidRDefault="00404905" w:rsidP="00404905">
      <w:pPr>
        <w:pStyle w:val="Pavadinimas"/>
        <w:numPr>
          <w:ilvl w:val="0"/>
          <w:numId w:val="23"/>
        </w:numPr>
        <w:rPr>
          <w:sz w:val="24"/>
          <w:szCs w:val="24"/>
        </w:rPr>
      </w:pPr>
      <w:bookmarkStart w:id="1617" w:name="_Ref90551901"/>
      <w:r w:rsidRPr="00404905">
        <w:rPr>
          <w:sz w:val="24"/>
          <w:szCs w:val="24"/>
        </w:rPr>
        <w:t>Sutarties priedas</w:t>
      </w:r>
      <w:bookmarkEnd w:id="1617"/>
    </w:p>
    <w:p w14:paraId="7AF6B979" w14:textId="77777777" w:rsidR="00404905" w:rsidRPr="00404905" w:rsidRDefault="00404905" w:rsidP="00404905"/>
    <w:p w14:paraId="663651C3" w14:textId="77777777" w:rsidR="00404905" w:rsidRPr="00404905" w:rsidRDefault="00404905" w:rsidP="00404905"/>
    <w:p w14:paraId="4CEB9AF4" w14:textId="77777777" w:rsidR="00404905" w:rsidRPr="00404905" w:rsidRDefault="00404905" w:rsidP="00404905">
      <w:pPr>
        <w:tabs>
          <w:tab w:val="left" w:pos="0"/>
        </w:tabs>
        <w:spacing w:after="120" w:line="276" w:lineRule="auto"/>
        <w:jc w:val="center"/>
        <w:rPr>
          <w:b/>
          <w:color w:val="632423" w:themeColor="accent2" w:themeShade="80"/>
        </w:rPr>
      </w:pPr>
      <w:r w:rsidRPr="00404905">
        <w:rPr>
          <w:b/>
          <w:color w:val="632423" w:themeColor="accent2" w:themeShade="80"/>
        </w:rPr>
        <w:t>PRIEVOLIŲ ĮVYKDYMO UŽTIKRINIMO FORMOS</w:t>
      </w:r>
    </w:p>
    <w:p w14:paraId="05A458D0" w14:textId="77777777" w:rsidR="00404905" w:rsidRPr="00404905" w:rsidRDefault="00404905" w:rsidP="00404905">
      <w:pPr>
        <w:tabs>
          <w:tab w:val="left" w:pos="0"/>
        </w:tabs>
        <w:spacing w:after="120" w:line="276" w:lineRule="auto"/>
        <w:rPr>
          <w:rFonts w:eastAsia="Times New Roman"/>
        </w:rPr>
      </w:pPr>
      <w:r w:rsidRPr="00404905">
        <w:rPr>
          <w:rFonts w:eastAsia="Times New Roman"/>
        </w:rPr>
        <w:t>Pridedamos:</w:t>
      </w:r>
    </w:p>
    <w:p w14:paraId="0CEFD2B2" w14:textId="77777777" w:rsidR="00404905" w:rsidRPr="00404905" w:rsidRDefault="00404905" w:rsidP="00404905">
      <w:pPr>
        <w:numPr>
          <w:ilvl w:val="0"/>
          <w:numId w:val="59"/>
        </w:numPr>
        <w:tabs>
          <w:tab w:val="left" w:pos="0"/>
        </w:tabs>
        <w:spacing w:after="120" w:line="276" w:lineRule="auto"/>
        <w:ind w:firstLine="0"/>
        <w:rPr>
          <w:rFonts w:eastAsia="Times New Roman"/>
        </w:rPr>
      </w:pPr>
      <w:r w:rsidRPr="00404905">
        <w:rPr>
          <w:rFonts w:eastAsia="Times New Roman"/>
        </w:rPr>
        <w:t>Prievolių įvykdymo užtikrinimo forma (Garantija);</w:t>
      </w:r>
    </w:p>
    <w:p w14:paraId="6772B3CE" w14:textId="77777777" w:rsidR="00404905" w:rsidRPr="00404905" w:rsidRDefault="00404905" w:rsidP="00404905">
      <w:pPr>
        <w:numPr>
          <w:ilvl w:val="0"/>
          <w:numId w:val="59"/>
        </w:numPr>
        <w:tabs>
          <w:tab w:val="left" w:pos="0"/>
        </w:tabs>
        <w:spacing w:after="120" w:line="276" w:lineRule="auto"/>
        <w:ind w:firstLine="0"/>
        <w:rPr>
          <w:rFonts w:eastAsia="Times New Roman"/>
        </w:rPr>
      </w:pPr>
      <w:r w:rsidRPr="00404905">
        <w:rPr>
          <w:rFonts w:eastAsia="Times New Roman"/>
        </w:rPr>
        <w:t>Prievolių įvykdymo užtikrinimo forma (Laidavimas).</w:t>
      </w:r>
    </w:p>
    <w:p w14:paraId="3668C811" w14:textId="77777777" w:rsidR="00F6698F" w:rsidRPr="00404905" w:rsidRDefault="00F6698F" w:rsidP="00F6698F">
      <w:pPr>
        <w:rPr>
          <w:highlight w:val="yellow"/>
        </w:rPr>
      </w:pPr>
    </w:p>
    <w:p w14:paraId="6CD01308" w14:textId="77777777" w:rsidR="00F6698F" w:rsidRPr="00404905" w:rsidRDefault="00F6698F" w:rsidP="00F6698F">
      <w:pPr>
        <w:rPr>
          <w:highlight w:val="yellow"/>
        </w:rPr>
      </w:pPr>
    </w:p>
    <w:p w14:paraId="05771877" w14:textId="77777777" w:rsidR="00F6698F" w:rsidRDefault="00F6698F" w:rsidP="00F6698F">
      <w:pPr>
        <w:tabs>
          <w:tab w:val="left" w:pos="0"/>
        </w:tabs>
        <w:spacing w:after="120" w:line="276" w:lineRule="auto"/>
        <w:rPr>
          <w:rFonts w:eastAsia="Times New Roman"/>
        </w:rPr>
      </w:pPr>
    </w:p>
    <w:p w14:paraId="44F238C4" w14:textId="77777777" w:rsidR="00F467EC" w:rsidRDefault="00F467EC" w:rsidP="00B54BF5">
      <w:pPr>
        <w:pStyle w:val="Pavadinimas"/>
        <w:jc w:val="left"/>
        <w:rPr>
          <w:sz w:val="24"/>
          <w:szCs w:val="24"/>
        </w:rPr>
      </w:pPr>
    </w:p>
    <w:p w14:paraId="1B787F23" w14:textId="77777777" w:rsidR="00404905" w:rsidRDefault="00404905" w:rsidP="00404905"/>
    <w:p w14:paraId="78B22393" w14:textId="77777777" w:rsidR="00404905" w:rsidRDefault="00404905" w:rsidP="00404905"/>
    <w:p w14:paraId="650BB1A4" w14:textId="77777777" w:rsidR="00404905" w:rsidRDefault="00404905" w:rsidP="00404905"/>
    <w:p w14:paraId="0CAAC882" w14:textId="77777777" w:rsidR="00404905" w:rsidRDefault="00404905" w:rsidP="00404905"/>
    <w:p w14:paraId="0EDAD43C" w14:textId="77777777" w:rsidR="00404905" w:rsidRDefault="00404905" w:rsidP="00404905"/>
    <w:p w14:paraId="7C0CAD54" w14:textId="77777777" w:rsidR="00404905" w:rsidRDefault="00404905" w:rsidP="00404905"/>
    <w:p w14:paraId="0D625DD0" w14:textId="77777777" w:rsidR="00404905" w:rsidRDefault="00404905" w:rsidP="00404905"/>
    <w:p w14:paraId="11B5B66D" w14:textId="77777777" w:rsidR="00404905" w:rsidRDefault="00404905" w:rsidP="00404905"/>
    <w:p w14:paraId="0324407A" w14:textId="77777777" w:rsidR="00404905" w:rsidRDefault="00404905" w:rsidP="00404905"/>
    <w:p w14:paraId="20CA49BC" w14:textId="77777777" w:rsidR="00404905" w:rsidRDefault="00404905" w:rsidP="00404905"/>
    <w:p w14:paraId="0B7B7ABC" w14:textId="77777777" w:rsidR="00404905" w:rsidRDefault="00404905" w:rsidP="00404905"/>
    <w:p w14:paraId="1B2022B7" w14:textId="77777777" w:rsidR="00404905" w:rsidRDefault="00404905" w:rsidP="00404905"/>
    <w:p w14:paraId="3AE08499" w14:textId="77777777" w:rsidR="00404905" w:rsidRDefault="00404905" w:rsidP="00404905"/>
    <w:p w14:paraId="524BAB50" w14:textId="77777777" w:rsidR="00404905" w:rsidRDefault="00404905" w:rsidP="00404905"/>
    <w:p w14:paraId="3BF7EBB6" w14:textId="77777777" w:rsidR="00404905" w:rsidRDefault="00404905" w:rsidP="00404905"/>
    <w:p w14:paraId="311A822E" w14:textId="77777777" w:rsidR="00404905" w:rsidRDefault="00404905" w:rsidP="00404905"/>
    <w:p w14:paraId="6100E91D" w14:textId="77777777" w:rsidR="00404905" w:rsidRDefault="00404905" w:rsidP="00404905"/>
    <w:p w14:paraId="7AFBE588" w14:textId="77777777" w:rsidR="00404905" w:rsidRDefault="00404905" w:rsidP="00404905"/>
    <w:p w14:paraId="2CA1971B" w14:textId="77777777" w:rsidR="00404905" w:rsidRDefault="00404905" w:rsidP="00404905"/>
    <w:p w14:paraId="4E2EB4A9" w14:textId="77777777" w:rsidR="00404905" w:rsidRDefault="00404905" w:rsidP="00404905"/>
    <w:p w14:paraId="70D586AA" w14:textId="77777777" w:rsidR="00404905" w:rsidRDefault="00404905" w:rsidP="00404905"/>
    <w:p w14:paraId="4A9C2EB4" w14:textId="77777777" w:rsidR="00404905" w:rsidRDefault="00404905" w:rsidP="00404905"/>
    <w:p w14:paraId="64B88E79" w14:textId="77777777" w:rsidR="00404905" w:rsidRDefault="00404905" w:rsidP="00404905"/>
    <w:p w14:paraId="173EA50E" w14:textId="77777777" w:rsidR="00404905" w:rsidRDefault="00404905" w:rsidP="00404905"/>
    <w:p w14:paraId="594ECF8B" w14:textId="77777777" w:rsidR="00404905" w:rsidRDefault="00404905" w:rsidP="00404905"/>
    <w:p w14:paraId="3F7CEFF2" w14:textId="77777777" w:rsidR="00404905" w:rsidRDefault="00404905" w:rsidP="00404905"/>
    <w:p w14:paraId="370DF8B2" w14:textId="77777777" w:rsidR="00404905" w:rsidRDefault="00404905" w:rsidP="00404905"/>
    <w:p w14:paraId="2E0AA014" w14:textId="77777777" w:rsidR="00404905" w:rsidRDefault="00404905" w:rsidP="00404905"/>
    <w:p w14:paraId="68ABE9D1" w14:textId="77777777" w:rsidR="00404905" w:rsidRDefault="00404905" w:rsidP="00404905"/>
    <w:p w14:paraId="2635ECDD" w14:textId="77777777" w:rsidR="00404905" w:rsidRDefault="00404905" w:rsidP="00404905"/>
    <w:p w14:paraId="7DCCB060" w14:textId="77777777" w:rsidR="00404905" w:rsidRDefault="00404905" w:rsidP="00404905"/>
    <w:p w14:paraId="309747C4" w14:textId="77777777" w:rsidR="00404905" w:rsidRPr="0044416F" w:rsidRDefault="00404905" w:rsidP="00404905">
      <w:pPr>
        <w:tabs>
          <w:tab w:val="left" w:pos="0"/>
        </w:tabs>
        <w:spacing w:after="120" w:line="276" w:lineRule="auto"/>
        <w:rPr>
          <w:rFonts w:eastAsia="Times New Roman"/>
        </w:rPr>
        <w:sectPr w:rsidR="00404905" w:rsidRPr="0044416F" w:rsidSect="00DA3AAE">
          <w:pgSz w:w="11906" w:h="16838" w:code="9"/>
          <w:pgMar w:top="1418" w:right="1274" w:bottom="1276" w:left="1134" w:header="567" w:footer="567" w:gutter="0"/>
          <w:cols w:space="708"/>
          <w:titlePg/>
          <w:docGrid w:linePitch="360"/>
        </w:sectPr>
      </w:pPr>
    </w:p>
    <w:tbl>
      <w:tblPr>
        <w:tblW w:w="9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425"/>
        <w:gridCol w:w="391"/>
        <w:gridCol w:w="3153"/>
        <w:gridCol w:w="958"/>
        <w:gridCol w:w="459"/>
        <w:gridCol w:w="1666"/>
      </w:tblGrid>
      <w:tr w:rsidR="00404905" w:rsidRPr="0044416F" w14:paraId="11ED2550" w14:textId="77777777" w:rsidTr="00C52A08">
        <w:tc>
          <w:tcPr>
            <w:tcW w:w="2694" w:type="dxa"/>
            <w:tcBorders>
              <w:top w:val="nil"/>
              <w:left w:val="nil"/>
              <w:bottom w:val="nil"/>
              <w:right w:val="nil"/>
            </w:tcBorders>
            <w:shd w:val="clear" w:color="auto" w:fill="auto"/>
          </w:tcPr>
          <w:p w14:paraId="36A8EB77" w14:textId="77777777" w:rsidR="00404905" w:rsidRPr="0044416F" w:rsidRDefault="00404905" w:rsidP="00C52A08">
            <w:pPr>
              <w:tabs>
                <w:tab w:val="left" w:pos="0"/>
              </w:tabs>
              <w:spacing w:line="276" w:lineRule="auto"/>
              <w:jc w:val="center"/>
            </w:pPr>
          </w:p>
        </w:tc>
        <w:tc>
          <w:tcPr>
            <w:tcW w:w="5386" w:type="dxa"/>
            <w:gridSpan w:val="5"/>
            <w:tcBorders>
              <w:top w:val="nil"/>
              <w:left w:val="nil"/>
              <w:bottom w:val="nil"/>
              <w:right w:val="nil"/>
            </w:tcBorders>
            <w:shd w:val="clear" w:color="auto" w:fill="auto"/>
          </w:tcPr>
          <w:p w14:paraId="095E1617" w14:textId="77777777" w:rsidR="00404905" w:rsidRPr="0044416F" w:rsidRDefault="00404905" w:rsidP="00C52A08">
            <w:pPr>
              <w:tabs>
                <w:tab w:val="left" w:pos="0"/>
              </w:tabs>
              <w:spacing w:line="276" w:lineRule="auto"/>
              <w:jc w:val="center"/>
            </w:pPr>
            <w:r w:rsidRPr="0044416F">
              <w:rPr>
                <w:b/>
              </w:rPr>
              <w:t>PRIEVOLIŲ ĮVYKDYMO UŽTIKRINIMAS (Garantija)</w:t>
            </w:r>
          </w:p>
        </w:tc>
        <w:tc>
          <w:tcPr>
            <w:tcW w:w="1666" w:type="dxa"/>
            <w:tcBorders>
              <w:top w:val="nil"/>
              <w:left w:val="nil"/>
              <w:bottom w:val="nil"/>
              <w:right w:val="nil"/>
            </w:tcBorders>
            <w:shd w:val="clear" w:color="auto" w:fill="auto"/>
          </w:tcPr>
          <w:p w14:paraId="79822C5F" w14:textId="77777777" w:rsidR="00404905" w:rsidRPr="0044416F" w:rsidRDefault="00404905" w:rsidP="00C52A08">
            <w:pPr>
              <w:tabs>
                <w:tab w:val="left" w:pos="0"/>
              </w:tabs>
              <w:spacing w:line="276" w:lineRule="auto"/>
              <w:jc w:val="center"/>
            </w:pPr>
          </w:p>
        </w:tc>
      </w:tr>
      <w:tr w:rsidR="00404905" w:rsidRPr="0044416F" w14:paraId="1A775888" w14:textId="77777777" w:rsidTr="00C52A08">
        <w:tc>
          <w:tcPr>
            <w:tcW w:w="3119" w:type="dxa"/>
            <w:gridSpan w:val="2"/>
            <w:tcBorders>
              <w:top w:val="nil"/>
              <w:left w:val="nil"/>
              <w:bottom w:val="nil"/>
              <w:right w:val="nil"/>
            </w:tcBorders>
            <w:shd w:val="clear" w:color="auto" w:fill="auto"/>
          </w:tcPr>
          <w:p w14:paraId="51BD17A6" w14:textId="77777777" w:rsidR="00404905" w:rsidRPr="0044416F" w:rsidRDefault="00404905" w:rsidP="00C52A08">
            <w:pPr>
              <w:tabs>
                <w:tab w:val="left" w:pos="0"/>
              </w:tabs>
              <w:spacing w:line="276" w:lineRule="auto"/>
              <w:jc w:val="center"/>
            </w:pPr>
          </w:p>
        </w:tc>
        <w:tc>
          <w:tcPr>
            <w:tcW w:w="3544" w:type="dxa"/>
            <w:gridSpan w:val="2"/>
            <w:tcBorders>
              <w:top w:val="nil"/>
              <w:left w:val="nil"/>
              <w:right w:val="nil"/>
            </w:tcBorders>
            <w:shd w:val="clear" w:color="auto" w:fill="auto"/>
          </w:tcPr>
          <w:p w14:paraId="5E410DE0" w14:textId="77777777" w:rsidR="00404905" w:rsidRPr="0044416F" w:rsidRDefault="00404905" w:rsidP="00C52A08">
            <w:pPr>
              <w:tabs>
                <w:tab w:val="left" w:pos="0"/>
              </w:tabs>
              <w:spacing w:line="276" w:lineRule="auto"/>
              <w:jc w:val="center"/>
            </w:pPr>
          </w:p>
        </w:tc>
        <w:tc>
          <w:tcPr>
            <w:tcW w:w="3083" w:type="dxa"/>
            <w:gridSpan w:val="3"/>
            <w:tcBorders>
              <w:top w:val="nil"/>
              <w:left w:val="nil"/>
              <w:bottom w:val="nil"/>
              <w:right w:val="nil"/>
            </w:tcBorders>
            <w:shd w:val="clear" w:color="auto" w:fill="auto"/>
          </w:tcPr>
          <w:p w14:paraId="00BE2AA9" w14:textId="77777777" w:rsidR="00404905" w:rsidRPr="0044416F" w:rsidRDefault="00404905" w:rsidP="00C52A08">
            <w:pPr>
              <w:tabs>
                <w:tab w:val="left" w:pos="0"/>
              </w:tabs>
              <w:spacing w:line="276" w:lineRule="auto"/>
              <w:jc w:val="center"/>
            </w:pPr>
          </w:p>
        </w:tc>
      </w:tr>
      <w:tr w:rsidR="00404905" w:rsidRPr="0044416F" w14:paraId="2AC4FAD8" w14:textId="77777777" w:rsidTr="00C52A08">
        <w:tc>
          <w:tcPr>
            <w:tcW w:w="3510" w:type="dxa"/>
            <w:gridSpan w:val="3"/>
            <w:tcBorders>
              <w:top w:val="nil"/>
              <w:left w:val="nil"/>
              <w:bottom w:val="nil"/>
              <w:right w:val="nil"/>
            </w:tcBorders>
            <w:shd w:val="clear" w:color="auto" w:fill="auto"/>
          </w:tcPr>
          <w:p w14:paraId="6F8C29A7" w14:textId="77777777" w:rsidR="00404905" w:rsidRPr="0044416F" w:rsidRDefault="00404905" w:rsidP="00C52A08">
            <w:pPr>
              <w:tabs>
                <w:tab w:val="left" w:pos="0"/>
              </w:tabs>
              <w:spacing w:line="276" w:lineRule="auto"/>
              <w:jc w:val="center"/>
            </w:pPr>
          </w:p>
        </w:tc>
        <w:tc>
          <w:tcPr>
            <w:tcW w:w="4111" w:type="dxa"/>
            <w:gridSpan w:val="2"/>
            <w:tcBorders>
              <w:left w:val="nil"/>
              <w:bottom w:val="single" w:sz="4" w:space="0" w:color="auto"/>
              <w:right w:val="nil"/>
            </w:tcBorders>
            <w:shd w:val="clear" w:color="auto" w:fill="auto"/>
          </w:tcPr>
          <w:p w14:paraId="6F26E59C" w14:textId="77777777" w:rsidR="00404905" w:rsidRPr="0044416F" w:rsidRDefault="00404905" w:rsidP="00C52A08">
            <w:pPr>
              <w:tabs>
                <w:tab w:val="left" w:pos="0"/>
              </w:tabs>
              <w:spacing w:line="276" w:lineRule="auto"/>
              <w:jc w:val="center"/>
            </w:pPr>
            <w:r w:rsidRPr="0044416F">
              <w:t>(Data) (numeris)</w:t>
            </w:r>
          </w:p>
          <w:p w14:paraId="42439685" w14:textId="77777777" w:rsidR="00404905" w:rsidRPr="0044416F" w:rsidRDefault="00404905" w:rsidP="00C52A08">
            <w:pPr>
              <w:tabs>
                <w:tab w:val="left" w:pos="0"/>
              </w:tabs>
              <w:spacing w:line="276" w:lineRule="auto"/>
              <w:jc w:val="center"/>
            </w:pPr>
          </w:p>
        </w:tc>
        <w:tc>
          <w:tcPr>
            <w:tcW w:w="2125" w:type="dxa"/>
            <w:gridSpan w:val="2"/>
            <w:tcBorders>
              <w:top w:val="nil"/>
              <w:left w:val="nil"/>
              <w:bottom w:val="nil"/>
              <w:right w:val="nil"/>
            </w:tcBorders>
            <w:shd w:val="clear" w:color="auto" w:fill="auto"/>
          </w:tcPr>
          <w:p w14:paraId="35F2481B" w14:textId="77777777" w:rsidR="00404905" w:rsidRPr="0044416F" w:rsidRDefault="00404905" w:rsidP="00C52A08">
            <w:pPr>
              <w:tabs>
                <w:tab w:val="left" w:pos="0"/>
              </w:tabs>
              <w:spacing w:line="276" w:lineRule="auto"/>
              <w:jc w:val="center"/>
            </w:pPr>
          </w:p>
        </w:tc>
      </w:tr>
      <w:tr w:rsidR="00404905" w:rsidRPr="0044416F" w14:paraId="336FFFA8" w14:textId="77777777" w:rsidTr="00C52A08">
        <w:tc>
          <w:tcPr>
            <w:tcW w:w="9746" w:type="dxa"/>
            <w:gridSpan w:val="7"/>
            <w:tcBorders>
              <w:top w:val="nil"/>
              <w:left w:val="nil"/>
              <w:bottom w:val="nil"/>
              <w:right w:val="nil"/>
            </w:tcBorders>
            <w:shd w:val="clear" w:color="auto" w:fill="auto"/>
          </w:tcPr>
          <w:p w14:paraId="61D7EB70" w14:textId="77777777" w:rsidR="00404905" w:rsidRPr="0044416F" w:rsidRDefault="00404905" w:rsidP="00C52A08">
            <w:pPr>
              <w:tabs>
                <w:tab w:val="left" w:pos="0"/>
              </w:tabs>
              <w:spacing w:line="276" w:lineRule="auto"/>
              <w:jc w:val="center"/>
            </w:pPr>
            <w:r w:rsidRPr="0044416F">
              <w:t>(Vieta)</w:t>
            </w:r>
          </w:p>
        </w:tc>
      </w:tr>
    </w:tbl>
    <w:p w14:paraId="6AAF8CF2" w14:textId="77777777" w:rsidR="00404905" w:rsidRPr="0044416F" w:rsidRDefault="00404905" w:rsidP="00404905">
      <w:pPr>
        <w:tabs>
          <w:tab w:val="left" w:pos="0"/>
        </w:tabs>
        <w:spacing w:line="276" w:lineRule="auto"/>
        <w:jc w:val="both"/>
        <w:rPr>
          <w:i/>
        </w:rPr>
      </w:pPr>
      <w:r w:rsidRPr="0044416F">
        <w:t xml:space="preserve">Kliento </w:t>
      </w:r>
      <w:r w:rsidRPr="0044416F">
        <w:rPr>
          <w:color w:val="FF0000"/>
        </w:rPr>
        <w:t>[</w:t>
      </w:r>
      <w:r w:rsidRPr="0044416F">
        <w:rPr>
          <w:i/>
          <w:color w:val="FF0000"/>
        </w:rPr>
        <w:t>įrašyti Privataus subjekto pavadinimą, įmonės kodą, adresą</w:t>
      </w:r>
      <w:r w:rsidRPr="0044416F">
        <w:rPr>
          <w:color w:val="FF0000"/>
        </w:rPr>
        <w:t>]</w:t>
      </w:r>
      <w:r w:rsidRPr="0044416F">
        <w:t xml:space="preserve"> įsipareigojimai pagal su </w:t>
      </w:r>
      <w:r w:rsidRPr="0044416F">
        <w:rPr>
          <w:noProof/>
          <w:color w:val="FF0000"/>
        </w:rPr>
        <w:t>[</w:t>
      </w:r>
      <w:r w:rsidRPr="0044416F">
        <w:rPr>
          <w:i/>
          <w:noProof/>
          <w:color w:val="FF0000"/>
        </w:rPr>
        <w:t>Valdžios subjekto pavadinimas</w:t>
      </w:r>
      <w:r w:rsidRPr="0044416F">
        <w:rPr>
          <w:noProof/>
          <w:color w:val="FF0000"/>
        </w:rPr>
        <w:t>]</w:t>
      </w:r>
      <w:r w:rsidRPr="0044416F">
        <w:t xml:space="preserve"> (toliau – Institucija) pasirašytą  Sutartį Nr. </w:t>
      </w:r>
      <w:r w:rsidRPr="0044416F">
        <w:rPr>
          <w:color w:val="FF0000"/>
        </w:rPr>
        <w:t>[</w:t>
      </w:r>
      <w:r w:rsidRPr="0044416F">
        <w:rPr>
          <w:i/>
          <w:color w:val="FF0000"/>
        </w:rPr>
        <w:t>numeris</w:t>
      </w:r>
      <w:r w:rsidRPr="0044416F">
        <w:rPr>
          <w:color w:val="FF0000"/>
        </w:rPr>
        <w:t>]</w:t>
      </w:r>
      <w:r w:rsidRPr="0044416F">
        <w:t xml:space="preserve"> (toliau – Sutartis) dėl </w:t>
      </w:r>
      <w:r w:rsidRPr="0044416F">
        <w:rPr>
          <w:color w:val="FF0000"/>
        </w:rPr>
        <w:t>[</w:t>
      </w:r>
      <w:r w:rsidRPr="0044416F">
        <w:rPr>
          <w:i/>
          <w:color w:val="FF0000"/>
        </w:rPr>
        <w:t xml:space="preserve">Sutarties pavadinimas </w:t>
      </w:r>
      <w:r w:rsidRPr="0044416F">
        <w:rPr>
          <w:color w:val="FF0000"/>
        </w:rPr>
        <w:t>]</w:t>
      </w:r>
      <w:r w:rsidRPr="0044416F">
        <w:t xml:space="preserve"> turi būti užtikrinti Sutarties įvykdymo garantija.</w:t>
      </w:r>
    </w:p>
    <w:p w14:paraId="6BBF139A" w14:textId="77777777" w:rsidR="00404905" w:rsidRPr="0044416F" w:rsidRDefault="00404905" w:rsidP="00404905">
      <w:pPr>
        <w:tabs>
          <w:tab w:val="left" w:pos="0"/>
        </w:tabs>
        <w:spacing w:line="276" w:lineRule="auto"/>
        <w:jc w:val="both"/>
      </w:pPr>
      <w:r w:rsidRPr="0044416F">
        <w:rPr>
          <w:color w:val="FF0000"/>
        </w:rPr>
        <w:t>[</w:t>
      </w:r>
      <w:r w:rsidRPr="0044416F">
        <w:rPr>
          <w:i/>
          <w:color w:val="FF0000"/>
        </w:rPr>
        <w:t>Garanto pavadinimas, įmonės kodas</w:t>
      </w:r>
      <w:r w:rsidRPr="0044416F">
        <w:rPr>
          <w:color w:val="FF0000"/>
        </w:rPr>
        <w:t>]</w:t>
      </w:r>
      <w:r w:rsidRPr="0044416F">
        <w:t xml:space="preserve"> [, atstovaujamas</w:t>
      </w:r>
      <w:r w:rsidRPr="0044416F">
        <w:rPr>
          <w:color w:val="009900"/>
        </w:rPr>
        <w:t xml:space="preserve"> </w:t>
      </w:r>
      <w:r w:rsidRPr="0044416F">
        <w:rPr>
          <w:color w:val="FF0000"/>
        </w:rPr>
        <w:t>[</w:t>
      </w:r>
      <w:r w:rsidRPr="0044416F">
        <w:rPr>
          <w:i/>
          <w:color w:val="FF0000"/>
        </w:rPr>
        <w:t>filialo pavadinimas</w:t>
      </w:r>
      <w:r w:rsidRPr="0044416F">
        <w:rPr>
          <w:color w:val="FF0000"/>
        </w:rPr>
        <w:t>]</w:t>
      </w:r>
      <w:r w:rsidRPr="0044416F">
        <w:rPr>
          <w:color w:val="009900"/>
        </w:rPr>
        <w:t xml:space="preserve"> </w:t>
      </w:r>
      <w:r w:rsidRPr="0044416F">
        <w:t xml:space="preserve">filialo,] </w:t>
      </w:r>
      <w:r w:rsidRPr="0044416F">
        <w:rPr>
          <w:color w:val="FF0000"/>
        </w:rPr>
        <w:t>[</w:t>
      </w:r>
      <w:r w:rsidRPr="0044416F">
        <w:rPr>
          <w:i/>
          <w:color w:val="FF0000"/>
        </w:rPr>
        <w:t>adresas</w:t>
      </w:r>
      <w:r w:rsidRPr="0044416F">
        <w:rPr>
          <w:color w:val="FF0000"/>
        </w:rPr>
        <w:t>]</w:t>
      </w:r>
      <w:r w:rsidRPr="0044416F">
        <w:t xml:space="preserve"> (toliau – Garantas), šioje garantijoje nustatytomis sąlygomis neatšaukiamai  įsipareigoja sumokėti Institucijai ne daugiau kaip </w:t>
      </w:r>
      <w:r w:rsidRPr="0044416F">
        <w:rPr>
          <w:color w:val="FF0000"/>
        </w:rPr>
        <w:t>[</w:t>
      </w:r>
      <w:r w:rsidRPr="0044416F">
        <w:rPr>
          <w:i/>
          <w:color w:val="FF0000"/>
        </w:rPr>
        <w:t>suma skaičiais</w:t>
      </w:r>
      <w:r w:rsidRPr="0044416F">
        <w:rPr>
          <w:color w:val="FF0000"/>
        </w:rPr>
        <w:t>]</w:t>
      </w:r>
      <w:r w:rsidRPr="0044416F">
        <w:t>, (</w:t>
      </w:r>
      <w:r w:rsidRPr="0044416F">
        <w:rPr>
          <w:color w:val="FF0000"/>
        </w:rPr>
        <w:t>[</w:t>
      </w:r>
      <w:r w:rsidRPr="0044416F">
        <w:rPr>
          <w:i/>
          <w:color w:val="FF0000"/>
        </w:rPr>
        <w:t>suma žodžiais</w:t>
      </w:r>
      <w:r w:rsidRPr="0044416F">
        <w:rPr>
          <w:color w:val="FF0000"/>
        </w:rPr>
        <w:t>]</w:t>
      </w:r>
      <w:r w:rsidRPr="0044416F">
        <w:t>) EUR, gavęs pirmus raštišką Institucijos reikalavimą mokėti (originalą), kuriame nurodytas garantijos Nr. </w:t>
      </w:r>
      <w:r w:rsidRPr="0044416F">
        <w:rPr>
          <w:color w:val="FF0000"/>
        </w:rPr>
        <w:t>[</w:t>
      </w:r>
      <w:r w:rsidRPr="0044416F">
        <w:rPr>
          <w:i/>
          <w:color w:val="FF0000"/>
        </w:rPr>
        <w:t>nurodyti garantijos numerį</w:t>
      </w:r>
      <w:r w:rsidRPr="0044416F">
        <w:rPr>
          <w:color w:val="FF0000"/>
        </w:rPr>
        <w:t>],</w:t>
      </w:r>
      <w:r w:rsidRPr="0044416F">
        <w:t xml:space="preserve"> patvirtinantis, kad Klientas neįvykdė ar netinkamai įvykdė prievoles pagal Sutartį, nurodant kokios prievolės nebuvo įvykdytos ar įvykdytos netinkamai. </w:t>
      </w:r>
    </w:p>
    <w:p w14:paraId="1C5FE62C" w14:textId="77777777" w:rsidR="00404905" w:rsidRPr="0044416F" w:rsidRDefault="00404905" w:rsidP="00404905">
      <w:pPr>
        <w:tabs>
          <w:tab w:val="left" w:pos="0"/>
        </w:tabs>
        <w:spacing w:line="276" w:lineRule="auto"/>
        <w:jc w:val="both"/>
      </w:pPr>
      <w:r w:rsidRPr="0044416F">
        <w:t xml:space="preserve">Šis įsipareigojimas privalomas Garantui ir jo teisių perėmėjams ir patvirtintas Garanto antspaudu </w:t>
      </w:r>
      <w:r w:rsidRPr="0044416F">
        <w:rPr>
          <w:color w:val="FF0000"/>
        </w:rPr>
        <w:t>[</w:t>
      </w:r>
      <w:r w:rsidRPr="0044416F">
        <w:rPr>
          <w:i/>
          <w:color w:val="FF0000"/>
        </w:rPr>
        <w:t>garantijos išdavimo data</w:t>
      </w:r>
      <w:r w:rsidRPr="0044416F">
        <w:rPr>
          <w:color w:val="FF0000"/>
        </w:rPr>
        <w:t>]</w:t>
      </w:r>
      <w:r w:rsidRPr="0044416F">
        <w:t>.</w:t>
      </w:r>
    </w:p>
    <w:p w14:paraId="260DD6C4" w14:textId="77777777" w:rsidR="00404905" w:rsidRPr="0044416F" w:rsidRDefault="00404905" w:rsidP="00404905">
      <w:pPr>
        <w:tabs>
          <w:tab w:val="left" w:pos="0"/>
        </w:tabs>
        <w:spacing w:line="276" w:lineRule="auto"/>
        <w:jc w:val="both"/>
      </w:pPr>
      <w:r w:rsidRPr="0044416F">
        <w:t>Garantas įsipareigoja tik Institucijai, todėl ši garantija yra neperleistina ir neįkeistina.</w:t>
      </w:r>
    </w:p>
    <w:p w14:paraId="7BF4DA31" w14:textId="77777777" w:rsidR="00404905" w:rsidRPr="0044416F" w:rsidRDefault="00404905" w:rsidP="00404905">
      <w:pPr>
        <w:pStyle w:val="Pagrindiniotekstotrauka2"/>
        <w:tabs>
          <w:tab w:val="left" w:pos="0"/>
        </w:tabs>
        <w:spacing w:line="276" w:lineRule="auto"/>
        <w:ind w:left="0"/>
        <w:jc w:val="both"/>
        <w:rPr>
          <w:i/>
        </w:rPr>
      </w:pPr>
      <w:r w:rsidRPr="0044416F">
        <w:rPr>
          <w:i/>
        </w:rPr>
        <w:t>Bet kokius raštiškus pranešimus Institucija turi pateikti Garantui kartu su Instituciją aptarnaujančio banko patvirtinimu, kad parašas yra autentiškas.</w:t>
      </w:r>
    </w:p>
    <w:p w14:paraId="7B638475" w14:textId="77777777" w:rsidR="00404905" w:rsidRPr="0044416F" w:rsidRDefault="00404905" w:rsidP="00404905">
      <w:pPr>
        <w:tabs>
          <w:tab w:val="left" w:pos="0"/>
        </w:tabs>
        <w:spacing w:line="276" w:lineRule="auto"/>
        <w:jc w:val="both"/>
      </w:pPr>
      <w:r w:rsidRPr="0044416F">
        <w:t xml:space="preserve">Ši garantija galioja nuo </w:t>
      </w:r>
      <w:r w:rsidRPr="0044416F">
        <w:rPr>
          <w:i/>
          <w:color w:val="FF0000"/>
        </w:rPr>
        <w:t>[įrašoma data]</w:t>
      </w:r>
      <w:r w:rsidRPr="0044416F">
        <w:rPr>
          <w:color w:val="FF0000"/>
        </w:rPr>
        <w:t xml:space="preserve"> </w:t>
      </w:r>
      <w:r w:rsidRPr="0044416F">
        <w:t xml:space="preserve">iki </w:t>
      </w:r>
      <w:r w:rsidRPr="0044416F">
        <w:rPr>
          <w:color w:val="FF0000"/>
        </w:rPr>
        <w:t>[</w:t>
      </w:r>
      <w:r w:rsidRPr="0044416F">
        <w:rPr>
          <w:i/>
          <w:color w:val="FF0000"/>
        </w:rPr>
        <w:t>įrašoma</w:t>
      </w:r>
      <w:r w:rsidRPr="0044416F">
        <w:rPr>
          <w:color w:val="FF0000"/>
        </w:rPr>
        <w:t xml:space="preserve"> </w:t>
      </w:r>
      <w:r w:rsidRPr="0044416F">
        <w:rPr>
          <w:i/>
          <w:color w:val="FF0000"/>
        </w:rPr>
        <w:t>data</w:t>
      </w:r>
      <w:r w:rsidRPr="0044416F">
        <w:rPr>
          <w:color w:val="FF0000"/>
        </w:rPr>
        <w:t>]</w:t>
      </w:r>
      <w:r w:rsidRPr="0044416F">
        <w:t>.</w:t>
      </w:r>
    </w:p>
    <w:p w14:paraId="33DD63AE" w14:textId="77777777" w:rsidR="00404905" w:rsidRPr="0044416F" w:rsidRDefault="00404905" w:rsidP="00404905">
      <w:pPr>
        <w:tabs>
          <w:tab w:val="left" w:pos="0"/>
        </w:tabs>
        <w:spacing w:line="276" w:lineRule="auto"/>
      </w:pPr>
      <w:r w:rsidRPr="0044416F">
        <w:t>Visi Garanto įsipareigojimai pagal šią garantiją baigiasi, jei:</w:t>
      </w:r>
    </w:p>
    <w:p w14:paraId="4F45E8B2" w14:textId="77777777" w:rsidR="00404905" w:rsidRPr="0044416F" w:rsidRDefault="00404905" w:rsidP="00404905">
      <w:pPr>
        <w:pStyle w:val="Pagrindiniotekstotrauka3"/>
        <w:tabs>
          <w:tab w:val="left" w:pos="0"/>
        </w:tabs>
        <w:spacing w:after="0" w:line="276" w:lineRule="auto"/>
        <w:jc w:val="both"/>
        <w:rPr>
          <w:sz w:val="24"/>
          <w:szCs w:val="24"/>
        </w:rPr>
      </w:pPr>
      <w:r w:rsidRPr="0044416F">
        <w:rPr>
          <w:sz w:val="24"/>
          <w:szCs w:val="24"/>
        </w:rPr>
        <w:t>1. Iki paskutinės garantijos galiojimo dienos imtinai Garantas aukščiau nurodytu adresu nebus gavęs Institucijos raštiškų reikalavimų mokėti (originalo) ir Instituciją aptarnaujančio banko patvirtinimo, kad parašas yra autentiškas;</w:t>
      </w:r>
    </w:p>
    <w:p w14:paraId="47FCD060" w14:textId="77777777" w:rsidR="00404905" w:rsidRPr="0044416F" w:rsidRDefault="00404905" w:rsidP="00404905">
      <w:pPr>
        <w:pStyle w:val="Pagrindiniotekstotrauka3"/>
        <w:tabs>
          <w:tab w:val="left" w:pos="0"/>
        </w:tabs>
        <w:spacing w:after="0" w:line="276" w:lineRule="auto"/>
        <w:jc w:val="both"/>
        <w:rPr>
          <w:sz w:val="24"/>
          <w:szCs w:val="24"/>
        </w:rPr>
      </w:pPr>
      <w:r w:rsidRPr="0044416F">
        <w:rPr>
          <w:sz w:val="24"/>
          <w:szCs w:val="24"/>
        </w:rPr>
        <w:t>2. Garantui yra grąžinamas garantijos originalas su Institucijos prierašu, kad:</w:t>
      </w:r>
    </w:p>
    <w:p w14:paraId="48D2D94D" w14:textId="77777777" w:rsidR="00404905" w:rsidRPr="0044416F" w:rsidRDefault="00404905" w:rsidP="00404905">
      <w:pPr>
        <w:pStyle w:val="Pagrindiniotekstotrauka3"/>
        <w:tabs>
          <w:tab w:val="left" w:pos="0"/>
        </w:tabs>
        <w:spacing w:after="0" w:line="276" w:lineRule="auto"/>
        <w:jc w:val="both"/>
        <w:rPr>
          <w:sz w:val="24"/>
          <w:szCs w:val="24"/>
        </w:rPr>
      </w:pPr>
      <w:r w:rsidRPr="0044416F">
        <w:rPr>
          <w:sz w:val="24"/>
          <w:szCs w:val="24"/>
        </w:rPr>
        <w:t>2.1. Institucija atsisako savo teisių pagal šią garantiją; arba</w:t>
      </w:r>
    </w:p>
    <w:p w14:paraId="5BE7446D" w14:textId="77777777" w:rsidR="00404905" w:rsidRPr="0044416F" w:rsidRDefault="00404905" w:rsidP="00404905">
      <w:pPr>
        <w:pStyle w:val="Pagrindiniotekstotrauka3"/>
        <w:tabs>
          <w:tab w:val="left" w:pos="0"/>
        </w:tabs>
        <w:spacing w:after="0" w:line="276" w:lineRule="auto"/>
        <w:jc w:val="both"/>
        <w:rPr>
          <w:sz w:val="24"/>
          <w:szCs w:val="24"/>
        </w:rPr>
      </w:pPr>
      <w:r w:rsidRPr="0044416F">
        <w:rPr>
          <w:sz w:val="24"/>
          <w:szCs w:val="24"/>
        </w:rPr>
        <w:t>2.2. Klientas įvykdė šioje garantijoje nurodytus įsipareigojimus;</w:t>
      </w:r>
    </w:p>
    <w:p w14:paraId="5238E130" w14:textId="77777777" w:rsidR="00404905" w:rsidRPr="0044416F" w:rsidRDefault="00404905" w:rsidP="00404905">
      <w:pPr>
        <w:tabs>
          <w:tab w:val="left" w:pos="0"/>
        </w:tabs>
        <w:spacing w:line="276" w:lineRule="auto"/>
        <w:jc w:val="both"/>
      </w:pPr>
      <w:r w:rsidRPr="0044416F">
        <w:t xml:space="preserve">Bet kokie Institucijos reikalavimai mokėti nebus vykdomi, jeigu jie bus gauti aukščiau nurodytu Garanto adresu pasibaigus garantijos galiojimo laikotarpiui. </w:t>
      </w:r>
    </w:p>
    <w:p w14:paraId="6B23D53D" w14:textId="77777777" w:rsidR="00404905" w:rsidRPr="0044416F" w:rsidRDefault="00404905" w:rsidP="00404905">
      <w:pPr>
        <w:pStyle w:val="Pagrindiniotekstotrauka"/>
        <w:tabs>
          <w:tab w:val="left" w:pos="0"/>
        </w:tabs>
        <w:spacing w:line="276" w:lineRule="auto"/>
        <w:rPr>
          <w:i/>
        </w:rPr>
      </w:pPr>
      <w:r w:rsidRPr="0044416F">
        <w:rPr>
          <w:i/>
        </w:rPr>
        <w:t>Šiai garantijai taikytina Lietuvos Respublikos teisė. Šalių ginčai sprendžiami Lietuvos Respublikos įstatymų nustatyta tvarka.</w:t>
      </w:r>
    </w:p>
    <w:p w14:paraId="58B86717" w14:textId="77777777" w:rsidR="00404905" w:rsidRPr="0044416F" w:rsidRDefault="00404905" w:rsidP="00404905">
      <w:pPr>
        <w:pStyle w:val="Pagrindiniotekstotrauka"/>
        <w:tabs>
          <w:tab w:val="left" w:pos="0"/>
        </w:tabs>
        <w:spacing w:line="276" w:lineRule="auto"/>
        <w:rPr>
          <w:i/>
        </w:rPr>
      </w:pPr>
    </w:p>
    <w:p w14:paraId="3557C6C8" w14:textId="77777777" w:rsidR="00404905" w:rsidRPr="0044416F" w:rsidRDefault="00404905" w:rsidP="00404905">
      <w:pPr>
        <w:tabs>
          <w:tab w:val="left" w:pos="0"/>
        </w:tabs>
        <w:spacing w:after="120"/>
      </w:pPr>
    </w:p>
    <w:tbl>
      <w:tblPr>
        <w:tblW w:w="0" w:type="auto"/>
        <w:tblLayout w:type="fixed"/>
        <w:tblLook w:val="04A0" w:firstRow="1" w:lastRow="0" w:firstColumn="1" w:lastColumn="0" w:noHBand="0" w:noVBand="1"/>
      </w:tblPr>
      <w:tblGrid>
        <w:gridCol w:w="3284"/>
        <w:gridCol w:w="604"/>
        <w:gridCol w:w="1980"/>
        <w:gridCol w:w="701"/>
        <w:gridCol w:w="2611"/>
        <w:gridCol w:w="648"/>
      </w:tblGrid>
      <w:tr w:rsidR="00404905" w:rsidRPr="0044416F" w14:paraId="51AD8C67" w14:textId="77777777" w:rsidTr="00C52A08">
        <w:trPr>
          <w:trHeight w:val="186"/>
        </w:trPr>
        <w:tc>
          <w:tcPr>
            <w:tcW w:w="3284" w:type="dxa"/>
            <w:tcBorders>
              <w:top w:val="single" w:sz="4" w:space="0" w:color="auto"/>
              <w:left w:val="nil"/>
              <w:bottom w:val="nil"/>
              <w:right w:val="nil"/>
            </w:tcBorders>
          </w:tcPr>
          <w:p w14:paraId="0371AFF1" w14:textId="77777777" w:rsidR="00404905" w:rsidRPr="0044416F" w:rsidRDefault="00404905" w:rsidP="00C52A08">
            <w:pPr>
              <w:pStyle w:val="Pagrindinistekstas1"/>
              <w:tabs>
                <w:tab w:val="left" w:pos="0"/>
              </w:tabs>
              <w:spacing w:after="120" w:line="276" w:lineRule="auto"/>
              <w:ind w:firstLine="0"/>
              <w:rPr>
                <w:rFonts w:ascii="Times New Roman" w:hAnsi="Times New Roman"/>
                <w:i/>
                <w:noProof/>
                <w:position w:val="6"/>
                <w:sz w:val="24"/>
                <w:szCs w:val="24"/>
                <w:vertAlign w:val="superscript"/>
                <w:lang w:val="lt-LT"/>
              </w:rPr>
            </w:pPr>
            <w:r w:rsidRPr="0044416F">
              <w:rPr>
                <w:rFonts w:ascii="Times New Roman" w:hAnsi="Times New Roman"/>
                <w:i/>
                <w:noProof/>
                <w:position w:val="6"/>
                <w:sz w:val="24"/>
                <w:szCs w:val="24"/>
                <w:vertAlign w:val="superscript"/>
                <w:lang w:val="lt-LT"/>
              </w:rPr>
              <w:t xml:space="preserve"> (įgalioto asmens pareigos)</w:t>
            </w:r>
          </w:p>
        </w:tc>
        <w:tc>
          <w:tcPr>
            <w:tcW w:w="604" w:type="dxa"/>
          </w:tcPr>
          <w:p w14:paraId="3B775664" w14:textId="77777777" w:rsidR="00404905" w:rsidRPr="0044416F" w:rsidRDefault="00404905" w:rsidP="00C52A08">
            <w:pPr>
              <w:tabs>
                <w:tab w:val="left" w:pos="0"/>
              </w:tabs>
              <w:spacing w:after="120" w:line="276" w:lineRule="auto"/>
              <w:ind w:right="-1"/>
              <w:jc w:val="center"/>
              <w:rPr>
                <w:i/>
                <w:noProof/>
                <w:vertAlign w:val="superscript"/>
              </w:rPr>
            </w:pPr>
          </w:p>
        </w:tc>
        <w:tc>
          <w:tcPr>
            <w:tcW w:w="1980" w:type="dxa"/>
            <w:tcBorders>
              <w:top w:val="single" w:sz="4" w:space="0" w:color="auto"/>
              <w:left w:val="nil"/>
              <w:bottom w:val="nil"/>
              <w:right w:val="nil"/>
            </w:tcBorders>
          </w:tcPr>
          <w:p w14:paraId="6C3A09C0" w14:textId="77777777" w:rsidR="00404905" w:rsidRPr="0044416F" w:rsidRDefault="00404905" w:rsidP="00C52A08">
            <w:pPr>
              <w:tabs>
                <w:tab w:val="left" w:pos="0"/>
              </w:tabs>
              <w:spacing w:after="120" w:line="276" w:lineRule="auto"/>
              <w:ind w:right="-1"/>
              <w:jc w:val="center"/>
              <w:rPr>
                <w:i/>
                <w:noProof/>
                <w:vertAlign w:val="superscript"/>
              </w:rPr>
            </w:pPr>
            <w:r w:rsidRPr="0044416F">
              <w:rPr>
                <w:i/>
                <w:noProof/>
                <w:position w:val="6"/>
                <w:vertAlign w:val="superscript"/>
              </w:rPr>
              <w:t>(Parašas)</w:t>
            </w:r>
          </w:p>
        </w:tc>
        <w:tc>
          <w:tcPr>
            <w:tcW w:w="701" w:type="dxa"/>
          </w:tcPr>
          <w:p w14:paraId="0994F946" w14:textId="77777777" w:rsidR="00404905" w:rsidRPr="0044416F" w:rsidRDefault="00404905" w:rsidP="00C52A08">
            <w:pPr>
              <w:tabs>
                <w:tab w:val="left" w:pos="0"/>
              </w:tabs>
              <w:spacing w:after="120" w:line="276" w:lineRule="auto"/>
              <w:ind w:right="-1"/>
              <w:jc w:val="center"/>
              <w:rPr>
                <w:i/>
                <w:noProof/>
                <w:vertAlign w:val="superscript"/>
              </w:rPr>
            </w:pPr>
          </w:p>
        </w:tc>
        <w:tc>
          <w:tcPr>
            <w:tcW w:w="2611" w:type="dxa"/>
            <w:tcBorders>
              <w:top w:val="single" w:sz="4" w:space="0" w:color="auto"/>
              <w:left w:val="nil"/>
              <w:bottom w:val="nil"/>
              <w:right w:val="nil"/>
            </w:tcBorders>
          </w:tcPr>
          <w:p w14:paraId="332BA2E9" w14:textId="77777777" w:rsidR="00404905" w:rsidRPr="0044416F" w:rsidRDefault="00404905" w:rsidP="00C52A08">
            <w:pPr>
              <w:tabs>
                <w:tab w:val="left" w:pos="0"/>
              </w:tabs>
              <w:spacing w:after="120" w:line="276" w:lineRule="auto"/>
              <w:ind w:right="-1"/>
              <w:jc w:val="center"/>
              <w:rPr>
                <w:i/>
                <w:noProof/>
                <w:vertAlign w:val="superscript"/>
              </w:rPr>
            </w:pPr>
            <w:r w:rsidRPr="0044416F">
              <w:rPr>
                <w:i/>
                <w:noProof/>
                <w:position w:val="6"/>
                <w:vertAlign w:val="superscript"/>
              </w:rPr>
              <w:t>(vardo raidė ir pavardė)</w:t>
            </w:r>
            <w:r w:rsidRPr="0044416F">
              <w:rPr>
                <w:i/>
                <w:noProof/>
                <w:vertAlign w:val="superscript"/>
              </w:rPr>
              <w:t xml:space="preserve"> </w:t>
            </w:r>
          </w:p>
        </w:tc>
        <w:tc>
          <w:tcPr>
            <w:tcW w:w="648" w:type="dxa"/>
          </w:tcPr>
          <w:p w14:paraId="2C158C21" w14:textId="77777777" w:rsidR="00404905" w:rsidRPr="0044416F" w:rsidRDefault="00404905" w:rsidP="00C52A08">
            <w:pPr>
              <w:tabs>
                <w:tab w:val="left" w:pos="0"/>
              </w:tabs>
              <w:spacing w:after="120" w:line="276" w:lineRule="auto"/>
              <w:ind w:right="-1"/>
              <w:jc w:val="center"/>
              <w:rPr>
                <w:noProof/>
                <w:vertAlign w:val="superscript"/>
              </w:rPr>
            </w:pPr>
          </w:p>
        </w:tc>
      </w:tr>
    </w:tbl>
    <w:p w14:paraId="09F03106" w14:textId="77777777" w:rsidR="00404905" w:rsidRPr="0044416F" w:rsidRDefault="00404905" w:rsidP="00404905">
      <w:pPr>
        <w:tabs>
          <w:tab w:val="left" w:pos="0"/>
        </w:tabs>
        <w:spacing w:after="120"/>
      </w:pPr>
    </w:p>
    <w:p w14:paraId="5E957258" w14:textId="77777777" w:rsidR="00404905" w:rsidRPr="0044416F" w:rsidRDefault="00404905" w:rsidP="00404905">
      <w:pPr>
        <w:tabs>
          <w:tab w:val="left" w:pos="0"/>
        </w:tabs>
      </w:pPr>
      <w:r w:rsidRPr="0044416F">
        <w:br w:type="page"/>
      </w:r>
    </w:p>
    <w:p w14:paraId="26507888" w14:textId="77777777" w:rsidR="00404905" w:rsidRPr="0044416F" w:rsidRDefault="00404905" w:rsidP="00404905">
      <w:pPr>
        <w:tabs>
          <w:tab w:val="left" w:pos="0"/>
        </w:tabs>
        <w:spacing w:after="120"/>
        <w:rPr>
          <w:color w:val="FF0000"/>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310"/>
        <w:gridCol w:w="425"/>
        <w:gridCol w:w="391"/>
        <w:gridCol w:w="3153"/>
        <w:gridCol w:w="958"/>
        <w:gridCol w:w="459"/>
        <w:gridCol w:w="1526"/>
        <w:gridCol w:w="140"/>
        <w:gridCol w:w="675"/>
      </w:tblGrid>
      <w:tr w:rsidR="00404905" w:rsidRPr="0044416F" w14:paraId="319023F1" w14:textId="77777777" w:rsidTr="00C52A08">
        <w:trPr>
          <w:gridAfter w:val="1"/>
          <w:wAfter w:w="675" w:type="dxa"/>
        </w:trPr>
        <w:tc>
          <w:tcPr>
            <w:tcW w:w="2694" w:type="dxa"/>
            <w:gridSpan w:val="2"/>
            <w:tcBorders>
              <w:top w:val="nil"/>
              <w:left w:val="nil"/>
              <w:bottom w:val="nil"/>
              <w:right w:val="nil"/>
            </w:tcBorders>
            <w:shd w:val="clear" w:color="auto" w:fill="auto"/>
          </w:tcPr>
          <w:p w14:paraId="782CB5B8" w14:textId="77777777" w:rsidR="00404905" w:rsidRPr="0044416F" w:rsidRDefault="00404905" w:rsidP="00C52A08">
            <w:pPr>
              <w:tabs>
                <w:tab w:val="left" w:pos="0"/>
              </w:tabs>
              <w:spacing w:line="276" w:lineRule="auto"/>
              <w:jc w:val="center"/>
            </w:pPr>
          </w:p>
        </w:tc>
        <w:tc>
          <w:tcPr>
            <w:tcW w:w="5386" w:type="dxa"/>
            <w:gridSpan w:val="5"/>
            <w:tcBorders>
              <w:top w:val="nil"/>
              <w:left w:val="nil"/>
              <w:bottom w:val="nil"/>
              <w:right w:val="nil"/>
            </w:tcBorders>
            <w:shd w:val="clear" w:color="auto" w:fill="auto"/>
          </w:tcPr>
          <w:p w14:paraId="66445C83" w14:textId="77777777" w:rsidR="00404905" w:rsidRPr="0044416F" w:rsidRDefault="00404905" w:rsidP="00C52A08">
            <w:pPr>
              <w:tabs>
                <w:tab w:val="left" w:pos="0"/>
              </w:tabs>
              <w:spacing w:line="276" w:lineRule="auto"/>
              <w:jc w:val="center"/>
            </w:pPr>
            <w:r w:rsidRPr="0044416F">
              <w:rPr>
                <w:b/>
              </w:rPr>
              <w:t>PRIEVOLIŲ ĮVYKDYMO UŽTIKRINIMAS (Laidavimas)</w:t>
            </w:r>
          </w:p>
        </w:tc>
        <w:tc>
          <w:tcPr>
            <w:tcW w:w="1666" w:type="dxa"/>
            <w:gridSpan w:val="2"/>
            <w:tcBorders>
              <w:top w:val="nil"/>
              <w:left w:val="nil"/>
              <w:bottom w:val="nil"/>
              <w:right w:val="nil"/>
            </w:tcBorders>
            <w:shd w:val="clear" w:color="auto" w:fill="auto"/>
          </w:tcPr>
          <w:p w14:paraId="679DF36A" w14:textId="77777777" w:rsidR="00404905" w:rsidRPr="0044416F" w:rsidRDefault="00404905" w:rsidP="00C52A08">
            <w:pPr>
              <w:tabs>
                <w:tab w:val="left" w:pos="0"/>
              </w:tabs>
              <w:spacing w:line="276" w:lineRule="auto"/>
              <w:jc w:val="center"/>
            </w:pPr>
          </w:p>
        </w:tc>
      </w:tr>
      <w:tr w:rsidR="00404905" w:rsidRPr="0044416F" w14:paraId="3B2DE5E0" w14:textId="77777777" w:rsidTr="00C52A08">
        <w:trPr>
          <w:gridAfter w:val="1"/>
          <w:wAfter w:w="675" w:type="dxa"/>
        </w:trPr>
        <w:tc>
          <w:tcPr>
            <w:tcW w:w="3119" w:type="dxa"/>
            <w:gridSpan w:val="3"/>
            <w:tcBorders>
              <w:top w:val="nil"/>
              <w:left w:val="nil"/>
              <w:bottom w:val="nil"/>
              <w:right w:val="nil"/>
            </w:tcBorders>
            <w:shd w:val="clear" w:color="auto" w:fill="auto"/>
          </w:tcPr>
          <w:p w14:paraId="01BFA6C0" w14:textId="77777777" w:rsidR="00404905" w:rsidRPr="0044416F" w:rsidRDefault="00404905" w:rsidP="00C52A08">
            <w:pPr>
              <w:tabs>
                <w:tab w:val="left" w:pos="0"/>
              </w:tabs>
              <w:spacing w:line="276" w:lineRule="auto"/>
              <w:jc w:val="center"/>
            </w:pPr>
          </w:p>
        </w:tc>
        <w:tc>
          <w:tcPr>
            <w:tcW w:w="3544" w:type="dxa"/>
            <w:gridSpan w:val="2"/>
            <w:tcBorders>
              <w:top w:val="nil"/>
              <w:left w:val="nil"/>
              <w:right w:val="nil"/>
            </w:tcBorders>
            <w:shd w:val="clear" w:color="auto" w:fill="auto"/>
          </w:tcPr>
          <w:p w14:paraId="306CD131" w14:textId="77777777" w:rsidR="00404905" w:rsidRPr="0044416F" w:rsidRDefault="00404905" w:rsidP="00C52A08">
            <w:pPr>
              <w:tabs>
                <w:tab w:val="left" w:pos="0"/>
              </w:tabs>
              <w:spacing w:line="276" w:lineRule="auto"/>
              <w:jc w:val="center"/>
            </w:pPr>
          </w:p>
        </w:tc>
        <w:tc>
          <w:tcPr>
            <w:tcW w:w="3083" w:type="dxa"/>
            <w:gridSpan w:val="4"/>
            <w:tcBorders>
              <w:top w:val="nil"/>
              <w:left w:val="nil"/>
              <w:bottom w:val="nil"/>
              <w:right w:val="nil"/>
            </w:tcBorders>
            <w:shd w:val="clear" w:color="auto" w:fill="auto"/>
          </w:tcPr>
          <w:p w14:paraId="59A21C8B" w14:textId="77777777" w:rsidR="00404905" w:rsidRPr="0044416F" w:rsidRDefault="00404905" w:rsidP="00C52A08">
            <w:pPr>
              <w:tabs>
                <w:tab w:val="left" w:pos="0"/>
              </w:tabs>
              <w:spacing w:line="276" w:lineRule="auto"/>
              <w:jc w:val="center"/>
            </w:pPr>
          </w:p>
        </w:tc>
      </w:tr>
      <w:tr w:rsidR="00404905" w:rsidRPr="0044416F" w14:paraId="0B64E81C" w14:textId="77777777" w:rsidTr="00C52A08">
        <w:tc>
          <w:tcPr>
            <w:tcW w:w="3510" w:type="dxa"/>
            <w:gridSpan w:val="4"/>
            <w:tcBorders>
              <w:top w:val="nil"/>
              <w:left w:val="nil"/>
              <w:bottom w:val="nil"/>
              <w:right w:val="nil"/>
            </w:tcBorders>
            <w:shd w:val="clear" w:color="auto" w:fill="auto"/>
          </w:tcPr>
          <w:p w14:paraId="6AD892FF" w14:textId="77777777" w:rsidR="00404905" w:rsidRPr="0044416F" w:rsidRDefault="00404905" w:rsidP="00C52A08">
            <w:pPr>
              <w:tabs>
                <w:tab w:val="left" w:pos="0"/>
              </w:tabs>
              <w:spacing w:line="276" w:lineRule="auto"/>
              <w:jc w:val="center"/>
            </w:pPr>
          </w:p>
        </w:tc>
        <w:tc>
          <w:tcPr>
            <w:tcW w:w="4111" w:type="dxa"/>
            <w:gridSpan w:val="2"/>
            <w:tcBorders>
              <w:left w:val="nil"/>
              <w:bottom w:val="single" w:sz="4" w:space="0" w:color="auto"/>
              <w:right w:val="nil"/>
            </w:tcBorders>
            <w:shd w:val="clear" w:color="auto" w:fill="auto"/>
          </w:tcPr>
          <w:p w14:paraId="118C2B90" w14:textId="77777777" w:rsidR="00404905" w:rsidRPr="0044416F" w:rsidRDefault="00404905" w:rsidP="00C52A08">
            <w:pPr>
              <w:tabs>
                <w:tab w:val="left" w:pos="0"/>
              </w:tabs>
              <w:spacing w:line="276" w:lineRule="auto"/>
              <w:jc w:val="center"/>
            </w:pPr>
            <w:r w:rsidRPr="0044416F">
              <w:t>(Data) (numeris)</w:t>
            </w:r>
          </w:p>
          <w:p w14:paraId="496FEE95" w14:textId="77777777" w:rsidR="00404905" w:rsidRPr="0044416F" w:rsidRDefault="00404905" w:rsidP="00C52A08">
            <w:pPr>
              <w:tabs>
                <w:tab w:val="left" w:pos="0"/>
              </w:tabs>
              <w:spacing w:line="276" w:lineRule="auto"/>
              <w:jc w:val="center"/>
            </w:pPr>
          </w:p>
        </w:tc>
        <w:tc>
          <w:tcPr>
            <w:tcW w:w="2800" w:type="dxa"/>
            <w:gridSpan w:val="4"/>
            <w:tcBorders>
              <w:top w:val="nil"/>
              <w:left w:val="nil"/>
              <w:bottom w:val="nil"/>
              <w:right w:val="nil"/>
            </w:tcBorders>
            <w:shd w:val="clear" w:color="auto" w:fill="auto"/>
          </w:tcPr>
          <w:p w14:paraId="6620979A" w14:textId="77777777" w:rsidR="00404905" w:rsidRPr="0044416F" w:rsidRDefault="00404905" w:rsidP="00C52A08">
            <w:pPr>
              <w:tabs>
                <w:tab w:val="left" w:pos="0"/>
              </w:tabs>
              <w:spacing w:line="276" w:lineRule="auto"/>
              <w:jc w:val="center"/>
            </w:pPr>
          </w:p>
        </w:tc>
      </w:tr>
      <w:tr w:rsidR="00404905" w:rsidRPr="0044416F" w14:paraId="22A4C230" w14:textId="77777777" w:rsidTr="00C52A08">
        <w:tc>
          <w:tcPr>
            <w:tcW w:w="1384" w:type="dxa"/>
            <w:tcBorders>
              <w:top w:val="nil"/>
              <w:left w:val="nil"/>
              <w:bottom w:val="nil"/>
              <w:right w:val="nil"/>
            </w:tcBorders>
            <w:shd w:val="clear" w:color="auto" w:fill="auto"/>
          </w:tcPr>
          <w:p w14:paraId="392922A2" w14:textId="77777777" w:rsidR="00404905" w:rsidRPr="0044416F" w:rsidRDefault="00404905" w:rsidP="00C52A08">
            <w:pPr>
              <w:tabs>
                <w:tab w:val="left" w:pos="0"/>
              </w:tabs>
              <w:spacing w:line="276" w:lineRule="auto"/>
              <w:jc w:val="center"/>
            </w:pPr>
          </w:p>
        </w:tc>
        <w:tc>
          <w:tcPr>
            <w:tcW w:w="8222" w:type="dxa"/>
            <w:gridSpan w:val="7"/>
            <w:tcBorders>
              <w:top w:val="nil"/>
              <w:left w:val="nil"/>
              <w:bottom w:val="nil"/>
              <w:right w:val="nil"/>
            </w:tcBorders>
            <w:shd w:val="clear" w:color="auto" w:fill="auto"/>
          </w:tcPr>
          <w:p w14:paraId="7A227DFC" w14:textId="77777777" w:rsidR="00404905" w:rsidRPr="0044416F" w:rsidRDefault="00404905" w:rsidP="00C52A08">
            <w:pPr>
              <w:tabs>
                <w:tab w:val="left" w:pos="0"/>
              </w:tabs>
              <w:spacing w:line="276" w:lineRule="auto"/>
              <w:jc w:val="center"/>
            </w:pPr>
            <w:r w:rsidRPr="0044416F">
              <w:t>(Vieta)</w:t>
            </w:r>
          </w:p>
        </w:tc>
        <w:tc>
          <w:tcPr>
            <w:tcW w:w="815" w:type="dxa"/>
            <w:gridSpan w:val="2"/>
            <w:tcBorders>
              <w:top w:val="nil"/>
              <w:left w:val="nil"/>
              <w:bottom w:val="nil"/>
              <w:right w:val="nil"/>
            </w:tcBorders>
            <w:shd w:val="clear" w:color="auto" w:fill="auto"/>
          </w:tcPr>
          <w:p w14:paraId="18482449" w14:textId="77777777" w:rsidR="00404905" w:rsidRPr="0044416F" w:rsidRDefault="00404905" w:rsidP="00C52A08">
            <w:pPr>
              <w:tabs>
                <w:tab w:val="left" w:pos="0"/>
              </w:tabs>
              <w:spacing w:line="276" w:lineRule="auto"/>
              <w:jc w:val="center"/>
            </w:pPr>
          </w:p>
        </w:tc>
      </w:tr>
    </w:tbl>
    <w:p w14:paraId="25BA71B9" w14:textId="77777777" w:rsidR="00404905" w:rsidRPr="0044416F" w:rsidRDefault="00404905" w:rsidP="00404905">
      <w:pPr>
        <w:tabs>
          <w:tab w:val="left" w:pos="0"/>
        </w:tabs>
        <w:spacing w:line="276" w:lineRule="auto"/>
        <w:jc w:val="both"/>
      </w:pPr>
      <w:r w:rsidRPr="0044416F">
        <w:t>Šis laidavimo raštas galioja tik su Draudimo sutartimi Nr. </w:t>
      </w:r>
      <w:r w:rsidRPr="0044416F">
        <w:rPr>
          <w:color w:val="FF0000"/>
        </w:rPr>
        <w:t>[</w:t>
      </w:r>
      <w:r w:rsidRPr="0044416F">
        <w:rPr>
          <w:i/>
          <w:color w:val="FF0000"/>
        </w:rPr>
        <w:t>įrašyti draudimo sutarties numerį</w:t>
      </w:r>
      <w:r w:rsidRPr="0044416F">
        <w:rPr>
          <w:color w:val="FF0000"/>
        </w:rPr>
        <w:t>]</w:t>
      </w:r>
      <w:r w:rsidRPr="0044416F">
        <w:t>.</w:t>
      </w:r>
    </w:p>
    <w:p w14:paraId="7CA98837" w14:textId="77777777" w:rsidR="00404905" w:rsidRPr="0044416F" w:rsidRDefault="00404905" w:rsidP="00404905">
      <w:pPr>
        <w:tabs>
          <w:tab w:val="left" w:pos="0"/>
        </w:tabs>
        <w:spacing w:line="276" w:lineRule="auto"/>
        <w:jc w:val="both"/>
      </w:pPr>
    </w:p>
    <w:p w14:paraId="1BA88911" w14:textId="12B23409" w:rsidR="00404905" w:rsidRPr="00AD36F5" w:rsidRDefault="00404905" w:rsidP="00404905">
      <w:pPr>
        <w:tabs>
          <w:tab w:val="left" w:pos="0"/>
        </w:tabs>
        <w:spacing w:line="276" w:lineRule="auto"/>
        <w:jc w:val="both"/>
        <w:rPr>
          <w:i/>
        </w:rPr>
      </w:pPr>
      <w:r w:rsidRPr="0044416F">
        <w:t xml:space="preserve">Kliento </w:t>
      </w:r>
      <w:r w:rsidRPr="0044416F">
        <w:rPr>
          <w:color w:val="FF0000"/>
        </w:rPr>
        <w:t>[</w:t>
      </w:r>
      <w:r w:rsidRPr="0044416F">
        <w:rPr>
          <w:i/>
          <w:color w:val="FF0000"/>
        </w:rPr>
        <w:t>įrašyti Privataus subjekto pavadinimą, įmonės kodą, adresą</w:t>
      </w:r>
      <w:r w:rsidRPr="0044416F">
        <w:rPr>
          <w:color w:val="FF0000"/>
        </w:rPr>
        <w:t>]</w:t>
      </w:r>
      <w:r w:rsidRPr="0044416F">
        <w:t xml:space="preserve"> įsipareigojimai pagal su </w:t>
      </w:r>
      <w:r w:rsidRPr="0044416F">
        <w:rPr>
          <w:noProof/>
          <w:color w:val="FF0000"/>
        </w:rPr>
        <w:t>[</w:t>
      </w:r>
      <w:r w:rsidRPr="0044416F">
        <w:rPr>
          <w:i/>
          <w:noProof/>
          <w:color w:val="FF0000"/>
        </w:rPr>
        <w:t>Valdžios subjekto pavadinimas</w:t>
      </w:r>
      <w:r w:rsidRPr="0044416F">
        <w:rPr>
          <w:noProof/>
          <w:color w:val="FF0000"/>
        </w:rPr>
        <w:t>]</w:t>
      </w:r>
      <w:r w:rsidRPr="0044416F">
        <w:t xml:space="preserve"> (toliau – Institucija) pasirašytą  Sutartį Nr. </w:t>
      </w:r>
      <w:r w:rsidRPr="0044416F">
        <w:rPr>
          <w:color w:val="FF0000"/>
        </w:rPr>
        <w:t>[</w:t>
      </w:r>
      <w:r w:rsidRPr="0044416F">
        <w:rPr>
          <w:i/>
          <w:color w:val="FF0000"/>
        </w:rPr>
        <w:t>numeris</w:t>
      </w:r>
      <w:r w:rsidRPr="0044416F">
        <w:rPr>
          <w:color w:val="FF0000"/>
        </w:rPr>
        <w:t>]</w:t>
      </w:r>
      <w:r w:rsidRPr="0044416F">
        <w:t xml:space="preserve"> (toliau – Sutartis) dėl </w:t>
      </w:r>
      <w:r w:rsidRPr="0044416F">
        <w:rPr>
          <w:color w:val="FF0000"/>
        </w:rPr>
        <w:t>[</w:t>
      </w:r>
      <w:r w:rsidRPr="0044416F">
        <w:rPr>
          <w:i/>
          <w:color w:val="FF0000"/>
        </w:rPr>
        <w:t xml:space="preserve">Sutarties pavadinimas </w:t>
      </w:r>
      <w:r w:rsidRPr="0044416F">
        <w:rPr>
          <w:color w:val="FF0000"/>
        </w:rPr>
        <w:t>]</w:t>
      </w:r>
      <w:r w:rsidRPr="0044416F">
        <w:t xml:space="preserve"> turi būti užtikrinti Sutarties įvykdymo laidavimu.</w:t>
      </w:r>
    </w:p>
    <w:p w14:paraId="2B9F1B5B" w14:textId="77777777" w:rsidR="00404905" w:rsidRPr="0044416F" w:rsidRDefault="00404905" w:rsidP="00404905">
      <w:pPr>
        <w:spacing w:line="276" w:lineRule="auto"/>
        <w:ind w:firstLine="720"/>
        <w:jc w:val="both"/>
      </w:pPr>
      <w:r w:rsidRPr="0044416F">
        <w:rPr>
          <w:color w:val="FF0000"/>
        </w:rPr>
        <w:t>[</w:t>
      </w:r>
      <w:r w:rsidRPr="0044416F">
        <w:rPr>
          <w:i/>
          <w:color w:val="FF0000"/>
        </w:rPr>
        <w:t>Laiduotojo pavadinimas, įmonės kodas</w:t>
      </w:r>
      <w:r w:rsidRPr="0044416F">
        <w:rPr>
          <w:color w:val="FF0000"/>
        </w:rPr>
        <w:t>]</w:t>
      </w:r>
      <w:r w:rsidRPr="0044416F">
        <w:t xml:space="preserve"> [,atstovaujamas</w:t>
      </w:r>
      <w:r w:rsidRPr="0044416F">
        <w:rPr>
          <w:color w:val="009900"/>
        </w:rPr>
        <w:t xml:space="preserve"> </w:t>
      </w:r>
      <w:r w:rsidRPr="0044416F">
        <w:rPr>
          <w:color w:val="FF0000"/>
        </w:rPr>
        <w:t>[</w:t>
      </w:r>
      <w:r w:rsidRPr="0044416F">
        <w:rPr>
          <w:i/>
          <w:color w:val="FF0000"/>
        </w:rPr>
        <w:t>filialo pavadinimas</w:t>
      </w:r>
      <w:r w:rsidRPr="0044416F">
        <w:rPr>
          <w:color w:val="FF0000"/>
        </w:rPr>
        <w:t>]</w:t>
      </w:r>
      <w:r w:rsidRPr="0044416F">
        <w:rPr>
          <w:color w:val="009900"/>
        </w:rPr>
        <w:t xml:space="preserve"> </w:t>
      </w:r>
      <w:r w:rsidRPr="0044416F">
        <w:t xml:space="preserve">filialo,] </w:t>
      </w:r>
      <w:r w:rsidRPr="0044416F">
        <w:rPr>
          <w:color w:val="FF0000"/>
        </w:rPr>
        <w:t>[</w:t>
      </w:r>
      <w:r w:rsidRPr="0044416F">
        <w:rPr>
          <w:i/>
          <w:color w:val="FF0000"/>
        </w:rPr>
        <w:t>adresas</w:t>
      </w:r>
      <w:r w:rsidRPr="0044416F">
        <w:rPr>
          <w:color w:val="FF0000"/>
        </w:rPr>
        <w:t>]</w:t>
      </w:r>
      <w:r w:rsidRPr="0044416F">
        <w:t xml:space="preserve"> (toliau – </w:t>
      </w:r>
      <w:proofErr w:type="spellStart"/>
      <w:r w:rsidRPr="0044416F">
        <w:t>Laiduotoas</w:t>
      </w:r>
      <w:proofErr w:type="spellEnd"/>
      <w:r w:rsidRPr="0044416F">
        <w:t xml:space="preserve">), šiame laidavimo rašte nustatytomis sąlygomis neatšaukiamai įsipareigoja sumokėti Institucijai ne daugiau kaip </w:t>
      </w:r>
      <w:r w:rsidRPr="0044416F">
        <w:rPr>
          <w:color w:val="FF0000"/>
        </w:rPr>
        <w:t>[</w:t>
      </w:r>
      <w:r w:rsidRPr="0044416F">
        <w:rPr>
          <w:i/>
          <w:color w:val="FF0000"/>
        </w:rPr>
        <w:t>suma skaičiais</w:t>
      </w:r>
      <w:r w:rsidRPr="0044416F">
        <w:rPr>
          <w:color w:val="FF0000"/>
        </w:rPr>
        <w:t>]</w:t>
      </w:r>
      <w:r w:rsidRPr="0044416F">
        <w:t>, (</w:t>
      </w:r>
      <w:r w:rsidRPr="0044416F">
        <w:rPr>
          <w:color w:val="FF0000"/>
        </w:rPr>
        <w:t>[</w:t>
      </w:r>
      <w:r w:rsidRPr="0044416F">
        <w:rPr>
          <w:i/>
          <w:color w:val="FF0000"/>
        </w:rPr>
        <w:t>suma žodžiais</w:t>
      </w:r>
      <w:r w:rsidRPr="0044416F">
        <w:rPr>
          <w:color w:val="FF0000"/>
        </w:rPr>
        <w:t>]</w:t>
      </w:r>
      <w:r w:rsidRPr="0044416F">
        <w:t>) EUR, gavęs pirmus raštišką Institucijos reikalavimą mokėti (originalą), kuriame nurodytas laidavimo sutarties Nr. </w:t>
      </w:r>
      <w:r w:rsidRPr="0044416F">
        <w:rPr>
          <w:color w:val="FF0000"/>
        </w:rPr>
        <w:t>[</w:t>
      </w:r>
      <w:r w:rsidRPr="0044416F">
        <w:rPr>
          <w:i/>
          <w:color w:val="FF0000"/>
        </w:rPr>
        <w:t>nurodyti laidavimo sutarties numerį</w:t>
      </w:r>
      <w:r w:rsidRPr="0044416F">
        <w:rPr>
          <w:color w:val="FF0000"/>
        </w:rPr>
        <w:t>],</w:t>
      </w:r>
      <w:r w:rsidRPr="0044416F">
        <w:t xml:space="preserve"> patvirtinantis, kad Klientas neįvykdė ar netinkamai įvykdė prievoles pagal Sutartį, nurodant kokios prievolės nebuvo įvykdytos ar įvykdytos netinkamai. </w:t>
      </w:r>
    </w:p>
    <w:p w14:paraId="11E94528" w14:textId="77777777" w:rsidR="00404905" w:rsidRPr="0044416F" w:rsidRDefault="00404905" w:rsidP="00404905">
      <w:pPr>
        <w:tabs>
          <w:tab w:val="left" w:pos="0"/>
        </w:tabs>
        <w:spacing w:line="276" w:lineRule="auto"/>
        <w:jc w:val="both"/>
      </w:pPr>
      <w:r w:rsidRPr="0044416F">
        <w:t xml:space="preserve">Šis įsipareigojimas privalomas Laiduotojui ir jo teisių perėmėjams ir patvirtintas Laiduotojo antspaudu </w:t>
      </w:r>
      <w:r w:rsidRPr="0044416F">
        <w:rPr>
          <w:color w:val="FF0000"/>
        </w:rPr>
        <w:t>[</w:t>
      </w:r>
      <w:r w:rsidRPr="0044416F">
        <w:rPr>
          <w:i/>
          <w:color w:val="FF0000"/>
        </w:rPr>
        <w:t>laidavimo išdavimo data</w:t>
      </w:r>
      <w:r w:rsidRPr="0044416F">
        <w:rPr>
          <w:color w:val="FF0000"/>
        </w:rPr>
        <w:t>]</w:t>
      </w:r>
      <w:r w:rsidRPr="0044416F">
        <w:t>.</w:t>
      </w:r>
    </w:p>
    <w:p w14:paraId="3D0ED3DE" w14:textId="77777777" w:rsidR="00404905" w:rsidRPr="0044416F" w:rsidRDefault="00404905" w:rsidP="00404905">
      <w:pPr>
        <w:tabs>
          <w:tab w:val="left" w:pos="0"/>
        </w:tabs>
        <w:spacing w:line="276" w:lineRule="auto"/>
        <w:jc w:val="both"/>
      </w:pPr>
      <w:r w:rsidRPr="0044416F">
        <w:t>Laiduotojas įsipareigoja tik Institucijai, todėl šis laidavimas yra neperleistinas ir neįkeistinas.</w:t>
      </w:r>
    </w:p>
    <w:p w14:paraId="7CE2B84C" w14:textId="77777777" w:rsidR="00404905" w:rsidRPr="0044416F" w:rsidRDefault="00404905" w:rsidP="00404905">
      <w:pPr>
        <w:pStyle w:val="Pagrindiniotekstotrauka2"/>
        <w:tabs>
          <w:tab w:val="left" w:pos="0"/>
        </w:tabs>
        <w:spacing w:line="276" w:lineRule="auto"/>
        <w:ind w:left="0"/>
        <w:jc w:val="both"/>
        <w:rPr>
          <w:i/>
        </w:rPr>
      </w:pPr>
      <w:r w:rsidRPr="0044416F">
        <w:rPr>
          <w:i/>
        </w:rPr>
        <w:t>Bet kokius raštiškus pranešimus Institucija turi pateikti Laiduotojui kartu su instituciją aptarnaujančio banko patvirtinimu, kad parašas yra autentiškas.</w:t>
      </w:r>
    </w:p>
    <w:p w14:paraId="20C534D8" w14:textId="77777777" w:rsidR="00404905" w:rsidRPr="0044416F" w:rsidRDefault="00404905" w:rsidP="00404905">
      <w:pPr>
        <w:tabs>
          <w:tab w:val="left" w:pos="0"/>
        </w:tabs>
        <w:spacing w:line="276" w:lineRule="auto"/>
        <w:jc w:val="both"/>
      </w:pPr>
      <w:r w:rsidRPr="0044416F">
        <w:t xml:space="preserve">Šis laidavimas galioja nuo </w:t>
      </w:r>
      <w:r w:rsidRPr="0044416F">
        <w:rPr>
          <w:i/>
          <w:color w:val="FF0000"/>
        </w:rPr>
        <w:t>[įrašoma data]</w:t>
      </w:r>
      <w:r w:rsidRPr="0044416F">
        <w:rPr>
          <w:color w:val="FF0000"/>
        </w:rPr>
        <w:t xml:space="preserve"> </w:t>
      </w:r>
      <w:r w:rsidRPr="0044416F">
        <w:t xml:space="preserve">iki </w:t>
      </w:r>
      <w:r w:rsidRPr="0044416F">
        <w:rPr>
          <w:color w:val="FF0000"/>
        </w:rPr>
        <w:t>[</w:t>
      </w:r>
      <w:r w:rsidRPr="0044416F">
        <w:rPr>
          <w:i/>
          <w:color w:val="FF0000"/>
        </w:rPr>
        <w:t>įrašoma data</w:t>
      </w:r>
      <w:r w:rsidRPr="0044416F">
        <w:rPr>
          <w:color w:val="FF0000"/>
        </w:rPr>
        <w:t>]</w:t>
      </w:r>
      <w:r w:rsidRPr="0044416F">
        <w:t>.</w:t>
      </w:r>
    </w:p>
    <w:p w14:paraId="48891869" w14:textId="77777777" w:rsidR="00404905" w:rsidRPr="0044416F" w:rsidRDefault="00404905" w:rsidP="00404905">
      <w:pPr>
        <w:tabs>
          <w:tab w:val="left" w:pos="0"/>
        </w:tabs>
        <w:spacing w:line="276" w:lineRule="auto"/>
      </w:pPr>
      <w:r w:rsidRPr="0044416F">
        <w:t>Visi Laiduotojo įsipareigojimai pagal šį laidavimą baigiasi, jei:</w:t>
      </w:r>
    </w:p>
    <w:p w14:paraId="4E7A5B18" w14:textId="77777777" w:rsidR="00404905" w:rsidRPr="0044416F" w:rsidRDefault="00404905" w:rsidP="00404905">
      <w:pPr>
        <w:pStyle w:val="Pagrindiniotekstotrauka3"/>
        <w:tabs>
          <w:tab w:val="left" w:pos="0"/>
        </w:tabs>
        <w:spacing w:after="0" w:line="276" w:lineRule="auto"/>
        <w:jc w:val="both"/>
        <w:rPr>
          <w:sz w:val="24"/>
          <w:szCs w:val="24"/>
        </w:rPr>
      </w:pPr>
      <w:r w:rsidRPr="0044416F">
        <w:rPr>
          <w:sz w:val="24"/>
          <w:szCs w:val="24"/>
        </w:rPr>
        <w:t>1. Iki paskutinės laidavimo galiojimo dienos imtinai Laiduotojas aukščiau nurodytu adresu nebus gavęs Valdžios subjekto raštiškų reikalavimų mokėti (originalo) ir Instituciją aptarnaujančio banko patvirtinimu, kad parašas yra autentiškas;</w:t>
      </w:r>
    </w:p>
    <w:p w14:paraId="47059796" w14:textId="77777777" w:rsidR="00404905" w:rsidRPr="0044416F" w:rsidRDefault="00404905" w:rsidP="00404905">
      <w:pPr>
        <w:pStyle w:val="Pagrindiniotekstotrauka3"/>
        <w:tabs>
          <w:tab w:val="left" w:pos="0"/>
        </w:tabs>
        <w:spacing w:after="0" w:line="276" w:lineRule="auto"/>
        <w:jc w:val="both"/>
        <w:rPr>
          <w:sz w:val="24"/>
          <w:szCs w:val="24"/>
        </w:rPr>
      </w:pPr>
      <w:r w:rsidRPr="0044416F">
        <w:rPr>
          <w:sz w:val="24"/>
          <w:szCs w:val="24"/>
        </w:rPr>
        <w:t>2. Laiduotojui yra grąžinamas laidavimo originalas su Institucijos prierašais, kad:</w:t>
      </w:r>
    </w:p>
    <w:p w14:paraId="3C95369A" w14:textId="77777777" w:rsidR="00404905" w:rsidRPr="0044416F" w:rsidRDefault="00404905" w:rsidP="00404905">
      <w:pPr>
        <w:pStyle w:val="Pagrindiniotekstotrauka3"/>
        <w:tabs>
          <w:tab w:val="left" w:pos="0"/>
        </w:tabs>
        <w:spacing w:after="0" w:line="276" w:lineRule="auto"/>
        <w:jc w:val="both"/>
        <w:rPr>
          <w:sz w:val="24"/>
          <w:szCs w:val="24"/>
        </w:rPr>
      </w:pPr>
      <w:r w:rsidRPr="0044416F">
        <w:rPr>
          <w:sz w:val="24"/>
          <w:szCs w:val="24"/>
        </w:rPr>
        <w:t>2.1. Institucija atsisako savo teisių pagal šį laidavimą; arba</w:t>
      </w:r>
    </w:p>
    <w:p w14:paraId="435C7502" w14:textId="77777777" w:rsidR="00404905" w:rsidRPr="0044416F" w:rsidRDefault="00404905" w:rsidP="00404905">
      <w:pPr>
        <w:pStyle w:val="Pagrindiniotekstotrauka3"/>
        <w:tabs>
          <w:tab w:val="left" w:pos="0"/>
        </w:tabs>
        <w:spacing w:after="0" w:line="276" w:lineRule="auto"/>
        <w:jc w:val="both"/>
        <w:rPr>
          <w:sz w:val="24"/>
          <w:szCs w:val="24"/>
        </w:rPr>
      </w:pPr>
      <w:r w:rsidRPr="0044416F">
        <w:rPr>
          <w:sz w:val="24"/>
          <w:szCs w:val="24"/>
        </w:rPr>
        <w:t>2.2. Klientas įvykdė šiame laidavime nurodytus įsipareigojimus;</w:t>
      </w:r>
    </w:p>
    <w:p w14:paraId="4D019702" w14:textId="77777777" w:rsidR="00404905" w:rsidRPr="0044416F" w:rsidRDefault="00404905" w:rsidP="00404905">
      <w:pPr>
        <w:tabs>
          <w:tab w:val="left" w:pos="0"/>
        </w:tabs>
        <w:spacing w:line="276" w:lineRule="auto"/>
        <w:jc w:val="both"/>
      </w:pPr>
      <w:r w:rsidRPr="0044416F">
        <w:t xml:space="preserve">Bet kokie Institucijos reikalavimai mokėti nebus vykdomi, jeigu jie bus gauti aukščiau nurodytu Laiduotojo adresu pasibaigus laidavimo galiojimo laikotarpiui. </w:t>
      </w:r>
    </w:p>
    <w:p w14:paraId="510AF3EE" w14:textId="77777777" w:rsidR="00404905" w:rsidRPr="0044416F" w:rsidRDefault="00404905" w:rsidP="00404905">
      <w:pPr>
        <w:pStyle w:val="Pagrindiniotekstotrauka"/>
        <w:tabs>
          <w:tab w:val="left" w:pos="0"/>
        </w:tabs>
        <w:spacing w:line="276" w:lineRule="auto"/>
        <w:rPr>
          <w:i/>
        </w:rPr>
      </w:pPr>
      <w:r w:rsidRPr="0044416F">
        <w:rPr>
          <w:i/>
        </w:rPr>
        <w:t>Šiam laidavimui taikytina Lietuvos Respublikos teisė. Šalių ginčai sprendžiami Lietuvos Respublikos įstatymų nustatyta tvarka.</w:t>
      </w:r>
    </w:p>
    <w:p w14:paraId="2C3CC0E3" w14:textId="77777777" w:rsidR="00404905" w:rsidRPr="0044416F" w:rsidRDefault="00404905" w:rsidP="00404905">
      <w:pPr>
        <w:tabs>
          <w:tab w:val="left" w:pos="0"/>
        </w:tabs>
        <w:spacing w:line="276" w:lineRule="auto"/>
        <w:jc w:val="both"/>
      </w:pPr>
      <w:r w:rsidRPr="0044416F">
        <w:t>Laiduotojas:</w:t>
      </w:r>
    </w:p>
    <w:p w14:paraId="31C08C9F" w14:textId="77777777" w:rsidR="00404905" w:rsidRPr="0044416F" w:rsidRDefault="00404905" w:rsidP="00404905">
      <w:pPr>
        <w:tabs>
          <w:tab w:val="left" w:pos="0"/>
        </w:tabs>
        <w:spacing w:line="276" w:lineRule="auto"/>
        <w:jc w:val="both"/>
      </w:pPr>
    </w:p>
    <w:p w14:paraId="42DF8687" w14:textId="77777777" w:rsidR="00404905" w:rsidRPr="0044416F" w:rsidRDefault="00404905" w:rsidP="00404905">
      <w:pPr>
        <w:tabs>
          <w:tab w:val="left" w:pos="0"/>
        </w:tabs>
        <w:spacing w:line="276" w:lineRule="auto"/>
        <w:jc w:val="both"/>
      </w:pPr>
    </w:p>
    <w:tbl>
      <w:tblPr>
        <w:tblW w:w="0" w:type="auto"/>
        <w:tblLayout w:type="fixed"/>
        <w:tblLook w:val="04A0" w:firstRow="1" w:lastRow="0" w:firstColumn="1" w:lastColumn="0" w:noHBand="0" w:noVBand="1"/>
      </w:tblPr>
      <w:tblGrid>
        <w:gridCol w:w="3284"/>
        <w:gridCol w:w="604"/>
        <w:gridCol w:w="1980"/>
        <w:gridCol w:w="701"/>
        <w:gridCol w:w="2611"/>
        <w:gridCol w:w="648"/>
      </w:tblGrid>
      <w:tr w:rsidR="00404905" w:rsidRPr="0044416F" w14:paraId="433A4B31" w14:textId="77777777" w:rsidTr="00C52A08">
        <w:trPr>
          <w:trHeight w:val="186"/>
        </w:trPr>
        <w:tc>
          <w:tcPr>
            <w:tcW w:w="3284" w:type="dxa"/>
            <w:tcBorders>
              <w:top w:val="single" w:sz="4" w:space="0" w:color="auto"/>
              <w:left w:val="nil"/>
              <w:bottom w:val="nil"/>
              <w:right w:val="nil"/>
            </w:tcBorders>
          </w:tcPr>
          <w:p w14:paraId="1438CFEC" w14:textId="77777777" w:rsidR="00404905" w:rsidRPr="0044416F" w:rsidRDefault="00404905" w:rsidP="00C52A08">
            <w:pPr>
              <w:pStyle w:val="Pagrindinistekstas1"/>
              <w:tabs>
                <w:tab w:val="left" w:pos="0"/>
              </w:tabs>
              <w:spacing w:after="120" w:line="276" w:lineRule="auto"/>
              <w:ind w:firstLine="0"/>
              <w:rPr>
                <w:rFonts w:ascii="Times New Roman" w:hAnsi="Times New Roman"/>
                <w:i/>
                <w:noProof/>
                <w:position w:val="6"/>
                <w:sz w:val="24"/>
                <w:szCs w:val="24"/>
                <w:vertAlign w:val="superscript"/>
                <w:lang w:val="lt-LT"/>
              </w:rPr>
            </w:pPr>
            <w:r w:rsidRPr="0044416F">
              <w:rPr>
                <w:rFonts w:ascii="Times New Roman" w:hAnsi="Times New Roman"/>
                <w:i/>
                <w:noProof/>
                <w:position w:val="6"/>
                <w:sz w:val="24"/>
                <w:szCs w:val="24"/>
                <w:vertAlign w:val="superscript"/>
                <w:lang w:val="lt-LT"/>
              </w:rPr>
              <w:t xml:space="preserve"> (įgalioto asmens pareigos)</w:t>
            </w:r>
          </w:p>
        </w:tc>
        <w:tc>
          <w:tcPr>
            <w:tcW w:w="604" w:type="dxa"/>
          </w:tcPr>
          <w:p w14:paraId="628D5345" w14:textId="77777777" w:rsidR="00404905" w:rsidRPr="0044416F" w:rsidRDefault="00404905" w:rsidP="00C52A08">
            <w:pPr>
              <w:tabs>
                <w:tab w:val="left" w:pos="0"/>
              </w:tabs>
              <w:spacing w:after="120" w:line="276" w:lineRule="auto"/>
              <w:ind w:right="-1"/>
              <w:jc w:val="center"/>
              <w:rPr>
                <w:i/>
                <w:noProof/>
                <w:vertAlign w:val="superscript"/>
              </w:rPr>
            </w:pPr>
          </w:p>
        </w:tc>
        <w:tc>
          <w:tcPr>
            <w:tcW w:w="1980" w:type="dxa"/>
            <w:tcBorders>
              <w:top w:val="single" w:sz="4" w:space="0" w:color="auto"/>
              <w:left w:val="nil"/>
              <w:bottom w:val="nil"/>
              <w:right w:val="nil"/>
            </w:tcBorders>
          </w:tcPr>
          <w:p w14:paraId="62C0634B" w14:textId="77777777" w:rsidR="00404905" w:rsidRPr="0044416F" w:rsidRDefault="00404905" w:rsidP="00C52A08">
            <w:pPr>
              <w:tabs>
                <w:tab w:val="left" w:pos="0"/>
              </w:tabs>
              <w:spacing w:after="120" w:line="276" w:lineRule="auto"/>
              <w:ind w:right="-1"/>
              <w:jc w:val="center"/>
              <w:rPr>
                <w:i/>
                <w:noProof/>
                <w:vertAlign w:val="superscript"/>
              </w:rPr>
            </w:pPr>
            <w:r w:rsidRPr="0044416F">
              <w:rPr>
                <w:i/>
                <w:noProof/>
                <w:position w:val="6"/>
                <w:vertAlign w:val="superscript"/>
              </w:rPr>
              <w:t>(Parašas)</w:t>
            </w:r>
          </w:p>
        </w:tc>
        <w:tc>
          <w:tcPr>
            <w:tcW w:w="701" w:type="dxa"/>
          </w:tcPr>
          <w:p w14:paraId="09AE1D4D" w14:textId="77777777" w:rsidR="00404905" w:rsidRPr="0044416F" w:rsidRDefault="00404905" w:rsidP="00C52A08">
            <w:pPr>
              <w:tabs>
                <w:tab w:val="left" w:pos="0"/>
              </w:tabs>
              <w:spacing w:after="120" w:line="276" w:lineRule="auto"/>
              <w:ind w:right="-1"/>
              <w:jc w:val="center"/>
              <w:rPr>
                <w:i/>
                <w:noProof/>
                <w:vertAlign w:val="superscript"/>
              </w:rPr>
            </w:pPr>
          </w:p>
        </w:tc>
        <w:tc>
          <w:tcPr>
            <w:tcW w:w="2611" w:type="dxa"/>
            <w:tcBorders>
              <w:top w:val="single" w:sz="4" w:space="0" w:color="auto"/>
              <w:left w:val="nil"/>
              <w:bottom w:val="nil"/>
              <w:right w:val="nil"/>
            </w:tcBorders>
          </w:tcPr>
          <w:p w14:paraId="77A6B968" w14:textId="77777777" w:rsidR="00404905" w:rsidRPr="0044416F" w:rsidRDefault="00404905" w:rsidP="00C52A08">
            <w:pPr>
              <w:tabs>
                <w:tab w:val="left" w:pos="0"/>
              </w:tabs>
              <w:spacing w:after="120" w:line="276" w:lineRule="auto"/>
              <w:ind w:right="-1"/>
              <w:jc w:val="center"/>
              <w:rPr>
                <w:i/>
                <w:noProof/>
                <w:vertAlign w:val="superscript"/>
              </w:rPr>
            </w:pPr>
            <w:r w:rsidRPr="0044416F">
              <w:rPr>
                <w:i/>
                <w:noProof/>
                <w:position w:val="6"/>
                <w:vertAlign w:val="superscript"/>
              </w:rPr>
              <w:t>(vardo raidė ir pavardė)</w:t>
            </w:r>
            <w:r w:rsidRPr="0044416F">
              <w:rPr>
                <w:i/>
                <w:noProof/>
                <w:vertAlign w:val="superscript"/>
              </w:rPr>
              <w:t xml:space="preserve"> </w:t>
            </w:r>
          </w:p>
        </w:tc>
        <w:tc>
          <w:tcPr>
            <w:tcW w:w="648" w:type="dxa"/>
          </w:tcPr>
          <w:p w14:paraId="5223D1F3" w14:textId="77777777" w:rsidR="00404905" w:rsidRPr="0044416F" w:rsidRDefault="00404905" w:rsidP="00C52A08">
            <w:pPr>
              <w:tabs>
                <w:tab w:val="left" w:pos="0"/>
              </w:tabs>
              <w:spacing w:after="120" w:line="276" w:lineRule="auto"/>
              <w:ind w:right="-1"/>
              <w:jc w:val="center"/>
              <w:rPr>
                <w:noProof/>
                <w:vertAlign w:val="superscript"/>
              </w:rPr>
            </w:pPr>
          </w:p>
        </w:tc>
      </w:tr>
    </w:tbl>
    <w:p w14:paraId="2E637091" w14:textId="77777777" w:rsidR="00404905" w:rsidRPr="0044416F" w:rsidRDefault="00404905" w:rsidP="00404905">
      <w:pPr>
        <w:tabs>
          <w:tab w:val="left" w:pos="0"/>
        </w:tabs>
        <w:spacing w:line="276" w:lineRule="auto"/>
        <w:jc w:val="both"/>
      </w:pPr>
    </w:p>
    <w:p w14:paraId="37E23561" w14:textId="77777777" w:rsidR="00404905" w:rsidRPr="0044416F" w:rsidRDefault="00404905" w:rsidP="00404905">
      <w:pPr>
        <w:pStyle w:val="Pagrindiniotekstotrauka2"/>
        <w:tabs>
          <w:tab w:val="left" w:pos="0"/>
        </w:tabs>
        <w:spacing w:line="240" w:lineRule="auto"/>
        <w:rPr>
          <w:i/>
        </w:rPr>
      </w:pPr>
    </w:p>
    <w:p w14:paraId="7C26A7BF" w14:textId="77777777" w:rsidR="00404905" w:rsidRPr="00404905" w:rsidRDefault="00404905" w:rsidP="00404905"/>
    <w:sectPr w:rsidR="00404905" w:rsidRPr="00404905" w:rsidSect="00DA3AAE">
      <w:pgSz w:w="11906" w:h="16838" w:code="9"/>
      <w:pgMar w:top="1418" w:right="1274" w:bottom="1276" w:left="1134" w:header="567" w:footer="56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26" w:author="Loreta Juškaitė-Pečul" w:date="2022-04-08T14:15:00Z" w:initials="LJ">
    <w:p w14:paraId="661A134C" w14:textId="51E80F5B" w:rsidR="00AA1963" w:rsidRDefault="00AA1963">
      <w:pPr>
        <w:pStyle w:val="Komentarotekstas"/>
      </w:pPr>
      <w:r>
        <w:rPr>
          <w:rStyle w:val="Komentaronuoroda"/>
        </w:rPr>
        <w:annotationRef/>
      </w:r>
      <w:r>
        <w:rPr>
          <w:rFonts w:ascii="Times New Roman" w:eastAsia="Calibri" w:hAnsi="Times New Roman" w:cs="Times New Roman"/>
          <w:sz w:val="24"/>
          <w:szCs w:val="24"/>
        </w:rPr>
        <w:t>T</w:t>
      </w:r>
      <w:r w:rsidRPr="00AA1963">
        <w:rPr>
          <w:rFonts w:ascii="Times New Roman" w:eastAsia="Calibri" w:hAnsi="Times New Roman" w:cs="Times New Roman"/>
          <w:sz w:val="24"/>
          <w:szCs w:val="24"/>
        </w:rPr>
        <w:t>e</w:t>
      </w:r>
      <w:r>
        <w:rPr>
          <w:rFonts w:ascii="Times New Roman" w:eastAsia="Calibri" w:hAnsi="Times New Roman" w:cs="Times New Roman"/>
          <w:sz w:val="24"/>
          <w:szCs w:val="24"/>
        </w:rPr>
        <w:t>ch</w:t>
      </w:r>
      <w:r w:rsidRPr="00AA1963">
        <w:rPr>
          <w:rFonts w:ascii="Times New Roman" w:eastAsia="Calibri" w:hAnsi="Times New Roman" w:cs="Times New Roman"/>
          <w:sz w:val="24"/>
          <w:szCs w:val="24"/>
        </w:rPr>
        <w:t>ninio pobūdžio pataisymas, kadangi</w:t>
      </w:r>
      <w:r>
        <w:rPr>
          <w:rFonts w:ascii="Times New Roman" w:eastAsia="Calibri" w:hAnsi="Times New Roman" w:cs="Times New Roman"/>
          <w:sz w:val="24"/>
          <w:szCs w:val="24"/>
        </w:rPr>
        <w:t xml:space="preserve"> rizikos</w:t>
      </w:r>
      <w:r w:rsidRPr="00AA1963">
        <w:rPr>
          <w:rFonts w:ascii="Times New Roman" w:eastAsia="Calibri" w:hAnsi="Times New Roman" w:cs="Times New Roman"/>
          <w:sz w:val="24"/>
          <w:szCs w:val="24"/>
        </w:rPr>
        <w:t xml:space="preserve"> apraš</w:t>
      </w:r>
      <w:r>
        <w:rPr>
          <w:rFonts w:ascii="Times New Roman" w:eastAsia="Calibri" w:hAnsi="Times New Roman" w:cs="Times New Roman"/>
          <w:sz w:val="24"/>
          <w:szCs w:val="24"/>
        </w:rPr>
        <w:t>yme sprendimai siejami su techniniu ir (ar)</w:t>
      </w:r>
      <w:r w:rsidRPr="00AA1963">
        <w:rPr>
          <w:rFonts w:ascii="Times New Roman" w:eastAsia="Calibri" w:hAnsi="Times New Roman" w:cs="Times New Roman"/>
          <w:sz w:val="24"/>
          <w:szCs w:val="24"/>
        </w:rPr>
        <w:t xml:space="preserve"> darbo projektu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1A134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EDE0A" w16cex:dateUtc="2022-04-08T11: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1A134C" w16cid:durableId="265EDE0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63815" w14:textId="77777777" w:rsidR="007321B9" w:rsidRDefault="007321B9">
      <w:r>
        <w:separator/>
      </w:r>
    </w:p>
  </w:endnote>
  <w:endnote w:type="continuationSeparator" w:id="0">
    <w:p w14:paraId="2C0EB4FF" w14:textId="77777777" w:rsidR="007321B9" w:rsidRDefault="00732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Myriad Pro">
    <w:altName w:val="Arial"/>
    <w:panose1 w:val="00000000000000000000"/>
    <w:charset w:val="00"/>
    <w:family w:val="swiss"/>
    <w:notTrueType/>
    <w:pitch w:val="variable"/>
    <w:sig w:usb0="00000001" w:usb1="5000204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0F5DA" w14:textId="77777777" w:rsidR="007321B9" w:rsidRDefault="007321B9">
      <w:r>
        <w:separator/>
      </w:r>
    </w:p>
  </w:footnote>
  <w:footnote w:type="continuationSeparator" w:id="0">
    <w:p w14:paraId="5048C474" w14:textId="77777777" w:rsidR="007321B9" w:rsidRDefault="007321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5093478"/>
      <w:docPartObj>
        <w:docPartGallery w:val="Page Numbers (Top of Page)"/>
        <w:docPartUnique/>
      </w:docPartObj>
    </w:sdtPr>
    <w:sdtEndPr>
      <w:rPr>
        <w:noProof/>
      </w:rPr>
    </w:sdtEndPr>
    <w:sdtContent>
      <w:p w14:paraId="6FAE3CD6" w14:textId="5FFA18CC" w:rsidR="0096286A" w:rsidRDefault="0096286A">
        <w:pPr>
          <w:pStyle w:val="Antrats"/>
          <w:jc w:val="center"/>
        </w:pPr>
        <w:r>
          <w:fldChar w:fldCharType="begin"/>
        </w:r>
        <w:r>
          <w:instrText xml:space="preserve"> PAGE   \* MERGEFORMAT </w:instrText>
        </w:r>
        <w:r>
          <w:fldChar w:fldCharType="separate"/>
        </w:r>
        <w:r w:rsidR="00AA1963">
          <w:rPr>
            <w:noProof/>
          </w:rPr>
          <w:t>26</w:t>
        </w:r>
        <w:r>
          <w:rPr>
            <w:noProof/>
          </w:rPr>
          <w:fldChar w:fldCharType="end"/>
        </w:r>
      </w:p>
    </w:sdtContent>
  </w:sdt>
  <w:p w14:paraId="0A60D256" w14:textId="77777777" w:rsidR="0096286A" w:rsidRDefault="0096286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F4073"/>
    <w:multiLevelType w:val="multilevel"/>
    <w:tmpl w:val="D3CE2578"/>
    <w:lvl w:ilvl="0">
      <w:start w:val="1"/>
      <w:numFmt w:val="upperRoman"/>
      <w:lvlText w:val="%1."/>
      <w:lvlJc w:val="left"/>
      <w:pPr>
        <w:ind w:left="1080" w:hanging="7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03A908F6"/>
    <w:multiLevelType w:val="multilevel"/>
    <w:tmpl w:val="03A2CB02"/>
    <w:lvl w:ilvl="0">
      <w:start w:val="3"/>
      <w:numFmt w:val="decimal"/>
      <w:lvlText w:val="%1."/>
      <w:lvlJc w:val="left"/>
      <w:pPr>
        <w:ind w:left="435" w:hanging="435"/>
      </w:pPr>
      <w:rPr>
        <w:rFonts w:hint="default"/>
      </w:rPr>
    </w:lvl>
    <w:lvl w:ilvl="1">
      <w:start w:val="1"/>
      <w:numFmt w:val="decimal"/>
      <w:lvlText w:val="%1.%2."/>
      <w:lvlJc w:val="left"/>
      <w:pPr>
        <w:ind w:left="1146" w:hanging="720"/>
      </w:pPr>
      <w:rPr>
        <w:rFonts w:ascii="Times New Roman" w:hAnsi="Times New Roman" w:cs="Times New Roman" w:hint="default"/>
        <w:b w:val="0"/>
        <w:sz w:val="24"/>
        <w:szCs w:val="24"/>
      </w:rPr>
    </w:lvl>
    <w:lvl w:ilvl="2">
      <w:start w:val="1"/>
      <w:numFmt w:val="decimal"/>
      <w:lvlText w:val="%1.%2.%3."/>
      <w:lvlJc w:val="left"/>
      <w:pPr>
        <w:ind w:left="720" w:hanging="720"/>
      </w:pPr>
      <w:rPr>
        <w:rFonts w:ascii="Times New Roman" w:hAnsi="Times New Roman" w:cs="Times New Roman" w:hint="default"/>
        <w:b w:val="0"/>
        <w:color w:val="000000" w:themeColor="text1"/>
        <w:sz w:val="24"/>
        <w:szCs w:val="24"/>
      </w:rPr>
    </w:lvl>
    <w:lvl w:ilvl="3">
      <w:start w:val="1"/>
      <w:numFmt w:val="decimal"/>
      <w:lvlText w:val="%1.%2.%3.%4."/>
      <w:lvlJc w:val="left"/>
      <w:pPr>
        <w:ind w:left="8739" w:hanging="1080"/>
      </w:pPr>
      <w:rPr>
        <w:rFonts w:hint="default"/>
      </w:rPr>
    </w:lvl>
    <w:lvl w:ilvl="4">
      <w:start w:val="1"/>
      <w:numFmt w:val="decimal"/>
      <w:lvlText w:val="%1.%2.%3.%4.%5."/>
      <w:lvlJc w:val="left"/>
      <w:pPr>
        <w:ind w:left="11292" w:hanging="1080"/>
      </w:pPr>
      <w:rPr>
        <w:rFonts w:hint="default"/>
      </w:rPr>
    </w:lvl>
    <w:lvl w:ilvl="5">
      <w:start w:val="1"/>
      <w:numFmt w:val="decimal"/>
      <w:lvlText w:val="%1.%2.%3.%4.%5.%6."/>
      <w:lvlJc w:val="left"/>
      <w:pPr>
        <w:ind w:left="14205" w:hanging="1440"/>
      </w:pPr>
      <w:rPr>
        <w:rFonts w:hint="default"/>
      </w:rPr>
    </w:lvl>
    <w:lvl w:ilvl="6">
      <w:start w:val="1"/>
      <w:numFmt w:val="decimal"/>
      <w:lvlText w:val="%1.%2.%3.%4.%5.%6.%7."/>
      <w:lvlJc w:val="left"/>
      <w:pPr>
        <w:ind w:left="17118" w:hanging="1800"/>
      </w:pPr>
      <w:rPr>
        <w:rFonts w:hint="default"/>
      </w:rPr>
    </w:lvl>
    <w:lvl w:ilvl="7">
      <w:start w:val="1"/>
      <w:numFmt w:val="decimal"/>
      <w:lvlText w:val="%1.%2.%3.%4.%5.%6.%7.%8."/>
      <w:lvlJc w:val="left"/>
      <w:pPr>
        <w:ind w:left="19671" w:hanging="1800"/>
      </w:pPr>
      <w:rPr>
        <w:rFonts w:hint="default"/>
      </w:rPr>
    </w:lvl>
    <w:lvl w:ilvl="8">
      <w:start w:val="1"/>
      <w:numFmt w:val="decimal"/>
      <w:lvlText w:val="%1.%2.%3.%4.%5.%6.%7.%8.%9."/>
      <w:lvlJc w:val="left"/>
      <w:pPr>
        <w:ind w:left="22584" w:hanging="2160"/>
      </w:pPr>
      <w:rPr>
        <w:rFonts w:hint="default"/>
      </w:rPr>
    </w:lvl>
  </w:abstractNum>
  <w:abstractNum w:abstractNumId="2" w15:restartNumberingAfterBreak="0">
    <w:nsid w:val="04B704E7"/>
    <w:multiLevelType w:val="hybridMultilevel"/>
    <w:tmpl w:val="824C06E4"/>
    <w:lvl w:ilvl="0" w:tplc="4AB8FAAC">
      <w:start w:val="1"/>
      <w:numFmt w:val="lowerLetter"/>
      <w:lvlText w:val="%1)"/>
      <w:lvlJc w:val="right"/>
      <w:pPr>
        <w:tabs>
          <w:tab w:val="num" w:pos="180"/>
        </w:tabs>
        <w:ind w:left="180" w:hanging="18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 w15:restartNumberingAfterBreak="0">
    <w:nsid w:val="09CB740F"/>
    <w:multiLevelType w:val="hybridMultilevel"/>
    <w:tmpl w:val="C7BE5A7A"/>
    <w:lvl w:ilvl="0" w:tplc="4AB8FAAC">
      <w:start w:val="1"/>
      <w:numFmt w:val="lowerLetter"/>
      <w:lvlText w:val="%1)"/>
      <w:lvlJc w:val="right"/>
      <w:pPr>
        <w:ind w:left="2340" w:hanging="360"/>
      </w:pPr>
      <w:rPr>
        <w:rFonts w:hint="default"/>
      </w:rPr>
    </w:lvl>
    <w:lvl w:ilvl="1" w:tplc="04270019" w:tentative="1">
      <w:start w:val="1"/>
      <w:numFmt w:val="lowerLetter"/>
      <w:lvlText w:val="%2."/>
      <w:lvlJc w:val="left"/>
      <w:pPr>
        <w:ind w:left="3060" w:hanging="360"/>
      </w:pPr>
    </w:lvl>
    <w:lvl w:ilvl="2" w:tplc="0427001B" w:tentative="1">
      <w:start w:val="1"/>
      <w:numFmt w:val="lowerRoman"/>
      <w:lvlText w:val="%3."/>
      <w:lvlJc w:val="right"/>
      <w:pPr>
        <w:ind w:left="3780" w:hanging="180"/>
      </w:pPr>
    </w:lvl>
    <w:lvl w:ilvl="3" w:tplc="0427000F" w:tentative="1">
      <w:start w:val="1"/>
      <w:numFmt w:val="decimal"/>
      <w:lvlText w:val="%4."/>
      <w:lvlJc w:val="left"/>
      <w:pPr>
        <w:ind w:left="4500" w:hanging="360"/>
      </w:pPr>
    </w:lvl>
    <w:lvl w:ilvl="4" w:tplc="04270019" w:tentative="1">
      <w:start w:val="1"/>
      <w:numFmt w:val="lowerLetter"/>
      <w:lvlText w:val="%5."/>
      <w:lvlJc w:val="left"/>
      <w:pPr>
        <w:ind w:left="5220" w:hanging="360"/>
      </w:pPr>
    </w:lvl>
    <w:lvl w:ilvl="5" w:tplc="0427001B" w:tentative="1">
      <w:start w:val="1"/>
      <w:numFmt w:val="lowerRoman"/>
      <w:lvlText w:val="%6."/>
      <w:lvlJc w:val="right"/>
      <w:pPr>
        <w:ind w:left="5940" w:hanging="180"/>
      </w:pPr>
    </w:lvl>
    <w:lvl w:ilvl="6" w:tplc="0427000F" w:tentative="1">
      <w:start w:val="1"/>
      <w:numFmt w:val="decimal"/>
      <w:lvlText w:val="%7."/>
      <w:lvlJc w:val="left"/>
      <w:pPr>
        <w:ind w:left="6660" w:hanging="360"/>
      </w:pPr>
    </w:lvl>
    <w:lvl w:ilvl="7" w:tplc="04270019" w:tentative="1">
      <w:start w:val="1"/>
      <w:numFmt w:val="lowerLetter"/>
      <w:lvlText w:val="%8."/>
      <w:lvlJc w:val="left"/>
      <w:pPr>
        <w:ind w:left="7380" w:hanging="360"/>
      </w:pPr>
    </w:lvl>
    <w:lvl w:ilvl="8" w:tplc="0427001B" w:tentative="1">
      <w:start w:val="1"/>
      <w:numFmt w:val="lowerRoman"/>
      <w:lvlText w:val="%9."/>
      <w:lvlJc w:val="right"/>
      <w:pPr>
        <w:ind w:left="8100" w:hanging="180"/>
      </w:pPr>
    </w:lvl>
  </w:abstractNum>
  <w:abstractNum w:abstractNumId="4" w15:restartNumberingAfterBreak="0">
    <w:nsid w:val="0ABB5A91"/>
    <w:multiLevelType w:val="hybridMultilevel"/>
    <w:tmpl w:val="A0008CD6"/>
    <w:lvl w:ilvl="0" w:tplc="986A823C">
      <w:start w:val="1"/>
      <w:numFmt w:val="lowerLetter"/>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F226B8"/>
    <w:multiLevelType w:val="multilevel"/>
    <w:tmpl w:val="3BE41088"/>
    <w:lvl w:ilvl="0">
      <w:start w:val="1"/>
      <w:numFmt w:val="decimal"/>
      <w:lvlText w:val="%1."/>
      <w:lvlJc w:val="left"/>
      <w:pPr>
        <w:ind w:left="360" w:hanging="360"/>
      </w:pPr>
      <w:rPr>
        <w:rFonts w:hint="default"/>
      </w:rPr>
    </w:lvl>
    <w:lvl w:ilvl="1">
      <w:start w:val="1"/>
      <w:numFmt w:val="decimal"/>
      <w:pStyle w:val="Antrat3"/>
      <w:lvlText w:val="%1.%2."/>
      <w:lvlJc w:val="left"/>
      <w:pPr>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701" w:hanging="850"/>
      </w:pPr>
      <w:rPr>
        <w:rFonts w:hint="default"/>
      </w:rPr>
    </w:lvl>
    <w:lvl w:ilvl="3">
      <w:start w:val="1"/>
      <w:numFmt w:val="decimal"/>
      <w:pStyle w:val="Antrat5"/>
      <w:lvlText w:val="%1.%2.%3.%4."/>
      <w:lvlJc w:val="left"/>
      <w:pPr>
        <w:ind w:left="2835" w:hanging="1134"/>
      </w:pPr>
      <w:rPr>
        <w:rFonts w:ascii="Times New Roman" w:hAnsi="Times New Roman" w:hint="default"/>
        <w:sz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6C6CC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CF24BF"/>
    <w:multiLevelType w:val="multilevel"/>
    <w:tmpl w:val="BC86F05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24C1E39"/>
    <w:multiLevelType w:val="multilevel"/>
    <w:tmpl w:val="9356D8AC"/>
    <w:lvl w:ilvl="0">
      <w:start w:val="1"/>
      <w:numFmt w:val="decimal"/>
      <w:lvlText w:val="%1."/>
      <w:lvlJc w:val="left"/>
      <w:pPr>
        <w:ind w:left="360" w:hanging="360"/>
      </w:pPr>
      <w:rPr>
        <w:rFonts w:hint="default"/>
        <w:b w:val="0"/>
        <w:bCs w:val="0"/>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15:restartNumberingAfterBreak="0">
    <w:nsid w:val="13FA1C1D"/>
    <w:multiLevelType w:val="multilevel"/>
    <w:tmpl w:val="2544F766"/>
    <w:lvl w:ilvl="0">
      <w:start w:val="1"/>
      <w:numFmt w:val="decimal"/>
      <w:lvlText w:val="%1."/>
      <w:lvlJc w:val="left"/>
      <w:pPr>
        <w:ind w:left="705" w:hanging="705"/>
      </w:pPr>
      <w:rPr>
        <w:rFonts w:hint="default"/>
      </w:rPr>
    </w:lvl>
    <w:lvl w:ilvl="1">
      <w:start w:val="2"/>
      <w:numFmt w:val="decimal"/>
      <w:lvlText w:val="%1.%2."/>
      <w:lvlJc w:val="left"/>
      <w:pPr>
        <w:ind w:left="945" w:hanging="705"/>
      </w:pPr>
      <w:rPr>
        <w:rFonts w:hint="default"/>
        <w:b w:val="0"/>
      </w:rPr>
    </w:lvl>
    <w:lvl w:ilvl="2">
      <w:start w:val="1"/>
      <w:numFmt w:val="decimal"/>
      <w:lvlText w:val="%1.%2.%3."/>
      <w:lvlJc w:val="left"/>
      <w:pPr>
        <w:ind w:left="1200" w:hanging="720"/>
      </w:pPr>
      <w:rPr>
        <w:rFonts w:hint="default"/>
        <w:b w:val="0"/>
      </w:rPr>
    </w:lvl>
    <w:lvl w:ilvl="3">
      <w:start w:val="1"/>
      <w:numFmt w:val="decimal"/>
      <w:lvlText w:val="%1.%2.%3.%4."/>
      <w:lvlJc w:val="left"/>
      <w:pPr>
        <w:ind w:left="1440" w:hanging="720"/>
      </w:pPr>
      <w:rPr>
        <w:rFonts w:hint="default"/>
        <w:b w:val="0"/>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17E90450"/>
    <w:multiLevelType w:val="hybridMultilevel"/>
    <w:tmpl w:val="67E05D5A"/>
    <w:lvl w:ilvl="0" w:tplc="480A1826">
      <w:start w:val="1"/>
      <w:numFmt w:val="upperLetter"/>
      <w:lvlText w:val="%1."/>
      <w:lvlJc w:val="left"/>
      <w:pPr>
        <w:tabs>
          <w:tab w:val="num" w:pos="720"/>
        </w:tabs>
        <w:ind w:left="720" w:hanging="360"/>
      </w:pPr>
      <w:rPr>
        <w:rFonts w:hint="default"/>
        <w:color w:val="984806"/>
      </w:rPr>
    </w:lvl>
    <w:lvl w:ilvl="1" w:tplc="D130DEC8">
      <w:start w:val="1"/>
      <w:numFmt w:val="decimal"/>
      <w:lvlText w:val="%2."/>
      <w:lvlJc w:val="left"/>
      <w:pPr>
        <w:tabs>
          <w:tab w:val="num" w:pos="1440"/>
        </w:tabs>
        <w:ind w:left="1440" w:hanging="360"/>
      </w:pPr>
      <w:rPr>
        <w:rFonts w:hint="default"/>
        <w:b w:val="0"/>
        <w:bCs w:val="0"/>
        <w:sz w:val="24"/>
        <w:szCs w:val="24"/>
      </w:rPr>
    </w:lvl>
    <w:lvl w:ilvl="2" w:tplc="4AB8FAAC">
      <w:start w:val="1"/>
      <w:numFmt w:val="lowerLetter"/>
      <w:lvlText w:val="%3)"/>
      <w:lvlJc w:val="right"/>
      <w:pPr>
        <w:tabs>
          <w:tab w:val="num" w:pos="2340"/>
        </w:tabs>
        <w:ind w:left="2340" w:hanging="360"/>
      </w:pPr>
      <w:rPr>
        <w:rFonts w:hint="default"/>
      </w:rPr>
    </w:lvl>
    <w:lvl w:ilvl="3" w:tplc="DE84E934">
      <w:start w:val="1"/>
      <w:numFmt w:val="decimal"/>
      <w:lvlText w:val="%4)"/>
      <w:lvlJc w:val="left"/>
      <w:pPr>
        <w:tabs>
          <w:tab w:val="num" w:pos="2925"/>
        </w:tabs>
        <w:ind w:left="2925" w:hanging="405"/>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909370F"/>
    <w:multiLevelType w:val="multilevel"/>
    <w:tmpl w:val="1368B96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19F15B9A"/>
    <w:multiLevelType w:val="hybridMultilevel"/>
    <w:tmpl w:val="79F890D0"/>
    <w:lvl w:ilvl="0" w:tplc="F9304A84">
      <w:start w:val="1"/>
      <w:numFmt w:val="decimal"/>
      <w:lvlText w:val="%1."/>
      <w:lvlJc w:val="left"/>
      <w:pPr>
        <w:ind w:left="720" w:hanging="360"/>
      </w:pPr>
      <w:rPr>
        <w:rFonts w:ascii="Times New Roman" w:eastAsiaTheme="minorHAnsi" w:hAnsi="Times New Roman" w:cs="Times New Roman"/>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DCC4272"/>
    <w:multiLevelType w:val="multilevel"/>
    <w:tmpl w:val="2EA870FA"/>
    <w:lvl w:ilvl="0">
      <w:start w:val="1"/>
      <w:numFmt w:val="decimal"/>
      <w:lvlText w:val="%1."/>
      <w:lvlJc w:val="left"/>
      <w:pPr>
        <w:ind w:left="360" w:hanging="360"/>
      </w:pPr>
      <w:rPr>
        <w:b w:val="0"/>
      </w:rPr>
    </w:lvl>
    <w:lvl w:ilvl="1">
      <w:start w:val="1"/>
      <w:numFmt w:val="decimal"/>
      <w:lvlText w:val="%1.%2."/>
      <w:lvlJc w:val="left"/>
      <w:pPr>
        <w:ind w:left="574"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53696F"/>
    <w:multiLevelType w:val="hybridMultilevel"/>
    <w:tmpl w:val="92EE4B20"/>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5" w15:restartNumberingAfterBreak="0">
    <w:nsid w:val="23D72ECF"/>
    <w:multiLevelType w:val="hybridMultilevel"/>
    <w:tmpl w:val="A68E0A16"/>
    <w:lvl w:ilvl="0" w:tplc="BC882E5A">
      <w:start w:val="1"/>
      <w:numFmt w:val="lowerLetter"/>
      <w:lvlText w:val="(%1)"/>
      <w:lvlJc w:val="left"/>
      <w:pPr>
        <w:ind w:left="622" w:hanging="360"/>
      </w:pPr>
      <w:rPr>
        <w:rFonts w:hint="default"/>
      </w:rPr>
    </w:lvl>
    <w:lvl w:ilvl="1" w:tplc="04270019" w:tentative="1">
      <w:start w:val="1"/>
      <w:numFmt w:val="lowerLetter"/>
      <w:lvlText w:val="%2."/>
      <w:lvlJc w:val="left"/>
      <w:pPr>
        <w:ind w:left="1342" w:hanging="360"/>
      </w:pPr>
    </w:lvl>
    <w:lvl w:ilvl="2" w:tplc="0427001B" w:tentative="1">
      <w:start w:val="1"/>
      <w:numFmt w:val="lowerRoman"/>
      <w:lvlText w:val="%3."/>
      <w:lvlJc w:val="right"/>
      <w:pPr>
        <w:ind w:left="2062" w:hanging="180"/>
      </w:pPr>
    </w:lvl>
    <w:lvl w:ilvl="3" w:tplc="0427000F" w:tentative="1">
      <w:start w:val="1"/>
      <w:numFmt w:val="decimal"/>
      <w:lvlText w:val="%4."/>
      <w:lvlJc w:val="left"/>
      <w:pPr>
        <w:ind w:left="2782" w:hanging="360"/>
      </w:pPr>
    </w:lvl>
    <w:lvl w:ilvl="4" w:tplc="04270019" w:tentative="1">
      <w:start w:val="1"/>
      <w:numFmt w:val="lowerLetter"/>
      <w:lvlText w:val="%5."/>
      <w:lvlJc w:val="left"/>
      <w:pPr>
        <w:ind w:left="3502" w:hanging="360"/>
      </w:pPr>
    </w:lvl>
    <w:lvl w:ilvl="5" w:tplc="0427001B" w:tentative="1">
      <w:start w:val="1"/>
      <w:numFmt w:val="lowerRoman"/>
      <w:lvlText w:val="%6."/>
      <w:lvlJc w:val="right"/>
      <w:pPr>
        <w:ind w:left="4222" w:hanging="180"/>
      </w:pPr>
    </w:lvl>
    <w:lvl w:ilvl="6" w:tplc="0427000F" w:tentative="1">
      <w:start w:val="1"/>
      <w:numFmt w:val="decimal"/>
      <w:lvlText w:val="%7."/>
      <w:lvlJc w:val="left"/>
      <w:pPr>
        <w:ind w:left="4942" w:hanging="360"/>
      </w:pPr>
    </w:lvl>
    <w:lvl w:ilvl="7" w:tplc="04270019" w:tentative="1">
      <w:start w:val="1"/>
      <w:numFmt w:val="lowerLetter"/>
      <w:lvlText w:val="%8."/>
      <w:lvlJc w:val="left"/>
      <w:pPr>
        <w:ind w:left="5662" w:hanging="360"/>
      </w:pPr>
    </w:lvl>
    <w:lvl w:ilvl="8" w:tplc="0427001B" w:tentative="1">
      <w:start w:val="1"/>
      <w:numFmt w:val="lowerRoman"/>
      <w:lvlText w:val="%9."/>
      <w:lvlJc w:val="right"/>
      <w:pPr>
        <w:ind w:left="6382" w:hanging="180"/>
      </w:pPr>
    </w:lvl>
  </w:abstractNum>
  <w:abstractNum w:abstractNumId="16" w15:restartNumberingAfterBreak="0">
    <w:nsid w:val="2441002C"/>
    <w:multiLevelType w:val="hybridMultilevel"/>
    <w:tmpl w:val="79F890D0"/>
    <w:lvl w:ilvl="0" w:tplc="F9304A84">
      <w:start w:val="1"/>
      <w:numFmt w:val="decimal"/>
      <w:lvlText w:val="%1."/>
      <w:lvlJc w:val="left"/>
      <w:pPr>
        <w:ind w:left="720" w:hanging="360"/>
      </w:pPr>
      <w:rPr>
        <w:rFonts w:ascii="Times New Roman" w:eastAsiaTheme="minorHAnsi" w:hAnsi="Times New Roman" w:cs="Times New Roman"/>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AAB276E"/>
    <w:multiLevelType w:val="multilevel"/>
    <w:tmpl w:val="D1CE788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BCF6A5D"/>
    <w:multiLevelType w:val="hybridMultilevel"/>
    <w:tmpl w:val="8750802A"/>
    <w:lvl w:ilvl="0" w:tplc="04090017">
      <w:start w:val="1"/>
      <w:numFmt w:val="lowerLetter"/>
      <w:lvlText w:val="%1)"/>
      <w:lvlJc w:val="left"/>
      <w:pPr>
        <w:ind w:left="4665" w:hanging="360"/>
      </w:pPr>
    </w:lvl>
    <w:lvl w:ilvl="1" w:tplc="04090019" w:tentative="1">
      <w:start w:val="1"/>
      <w:numFmt w:val="lowerLetter"/>
      <w:lvlText w:val="%2."/>
      <w:lvlJc w:val="left"/>
      <w:pPr>
        <w:ind w:left="5385" w:hanging="360"/>
      </w:pPr>
    </w:lvl>
    <w:lvl w:ilvl="2" w:tplc="0409001B" w:tentative="1">
      <w:start w:val="1"/>
      <w:numFmt w:val="lowerRoman"/>
      <w:lvlText w:val="%3."/>
      <w:lvlJc w:val="right"/>
      <w:pPr>
        <w:ind w:left="6105" w:hanging="180"/>
      </w:pPr>
    </w:lvl>
    <w:lvl w:ilvl="3" w:tplc="0409000F" w:tentative="1">
      <w:start w:val="1"/>
      <w:numFmt w:val="decimal"/>
      <w:lvlText w:val="%4."/>
      <w:lvlJc w:val="left"/>
      <w:pPr>
        <w:ind w:left="6825" w:hanging="360"/>
      </w:pPr>
    </w:lvl>
    <w:lvl w:ilvl="4" w:tplc="04090019" w:tentative="1">
      <w:start w:val="1"/>
      <w:numFmt w:val="lowerLetter"/>
      <w:lvlText w:val="%5."/>
      <w:lvlJc w:val="left"/>
      <w:pPr>
        <w:ind w:left="7545" w:hanging="360"/>
      </w:pPr>
    </w:lvl>
    <w:lvl w:ilvl="5" w:tplc="0409001B" w:tentative="1">
      <w:start w:val="1"/>
      <w:numFmt w:val="lowerRoman"/>
      <w:lvlText w:val="%6."/>
      <w:lvlJc w:val="right"/>
      <w:pPr>
        <w:ind w:left="8265" w:hanging="180"/>
      </w:pPr>
    </w:lvl>
    <w:lvl w:ilvl="6" w:tplc="0409000F" w:tentative="1">
      <w:start w:val="1"/>
      <w:numFmt w:val="decimal"/>
      <w:lvlText w:val="%7."/>
      <w:lvlJc w:val="left"/>
      <w:pPr>
        <w:ind w:left="8985" w:hanging="360"/>
      </w:pPr>
    </w:lvl>
    <w:lvl w:ilvl="7" w:tplc="04090019" w:tentative="1">
      <w:start w:val="1"/>
      <w:numFmt w:val="lowerLetter"/>
      <w:lvlText w:val="%8."/>
      <w:lvlJc w:val="left"/>
      <w:pPr>
        <w:ind w:left="9705" w:hanging="360"/>
      </w:pPr>
    </w:lvl>
    <w:lvl w:ilvl="8" w:tplc="0409001B" w:tentative="1">
      <w:start w:val="1"/>
      <w:numFmt w:val="lowerRoman"/>
      <w:lvlText w:val="%9."/>
      <w:lvlJc w:val="right"/>
      <w:pPr>
        <w:ind w:left="10425" w:hanging="180"/>
      </w:pPr>
    </w:lvl>
  </w:abstractNum>
  <w:abstractNum w:abstractNumId="19" w15:restartNumberingAfterBreak="0">
    <w:nsid w:val="2DA129A4"/>
    <w:multiLevelType w:val="hybridMultilevel"/>
    <w:tmpl w:val="8146C154"/>
    <w:lvl w:ilvl="0" w:tplc="04270001">
      <w:start w:val="1"/>
      <w:numFmt w:val="bullet"/>
      <w:lvlText w:val=""/>
      <w:lvlJc w:val="left"/>
      <w:pPr>
        <w:ind w:left="1590" w:hanging="360"/>
      </w:pPr>
      <w:rPr>
        <w:rFonts w:ascii="Symbol" w:hAnsi="Symbol" w:hint="default"/>
      </w:rPr>
    </w:lvl>
    <w:lvl w:ilvl="1" w:tplc="04270003" w:tentative="1">
      <w:start w:val="1"/>
      <w:numFmt w:val="bullet"/>
      <w:lvlText w:val="o"/>
      <w:lvlJc w:val="left"/>
      <w:pPr>
        <w:ind w:left="2310" w:hanging="360"/>
      </w:pPr>
      <w:rPr>
        <w:rFonts w:ascii="Courier New" w:hAnsi="Courier New" w:cs="Courier New" w:hint="default"/>
      </w:rPr>
    </w:lvl>
    <w:lvl w:ilvl="2" w:tplc="04270005" w:tentative="1">
      <w:start w:val="1"/>
      <w:numFmt w:val="bullet"/>
      <w:lvlText w:val=""/>
      <w:lvlJc w:val="left"/>
      <w:pPr>
        <w:ind w:left="3030" w:hanging="360"/>
      </w:pPr>
      <w:rPr>
        <w:rFonts w:ascii="Wingdings" w:hAnsi="Wingdings" w:hint="default"/>
      </w:rPr>
    </w:lvl>
    <w:lvl w:ilvl="3" w:tplc="04270001" w:tentative="1">
      <w:start w:val="1"/>
      <w:numFmt w:val="bullet"/>
      <w:lvlText w:val=""/>
      <w:lvlJc w:val="left"/>
      <w:pPr>
        <w:ind w:left="3750" w:hanging="360"/>
      </w:pPr>
      <w:rPr>
        <w:rFonts w:ascii="Symbol" w:hAnsi="Symbol" w:hint="default"/>
      </w:rPr>
    </w:lvl>
    <w:lvl w:ilvl="4" w:tplc="04270003" w:tentative="1">
      <w:start w:val="1"/>
      <w:numFmt w:val="bullet"/>
      <w:lvlText w:val="o"/>
      <w:lvlJc w:val="left"/>
      <w:pPr>
        <w:ind w:left="4470" w:hanging="360"/>
      </w:pPr>
      <w:rPr>
        <w:rFonts w:ascii="Courier New" w:hAnsi="Courier New" w:cs="Courier New" w:hint="default"/>
      </w:rPr>
    </w:lvl>
    <w:lvl w:ilvl="5" w:tplc="04270005" w:tentative="1">
      <w:start w:val="1"/>
      <w:numFmt w:val="bullet"/>
      <w:lvlText w:val=""/>
      <w:lvlJc w:val="left"/>
      <w:pPr>
        <w:ind w:left="5190" w:hanging="360"/>
      </w:pPr>
      <w:rPr>
        <w:rFonts w:ascii="Wingdings" w:hAnsi="Wingdings" w:hint="default"/>
      </w:rPr>
    </w:lvl>
    <w:lvl w:ilvl="6" w:tplc="04270001" w:tentative="1">
      <w:start w:val="1"/>
      <w:numFmt w:val="bullet"/>
      <w:lvlText w:val=""/>
      <w:lvlJc w:val="left"/>
      <w:pPr>
        <w:ind w:left="5910" w:hanging="360"/>
      </w:pPr>
      <w:rPr>
        <w:rFonts w:ascii="Symbol" w:hAnsi="Symbol" w:hint="default"/>
      </w:rPr>
    </w:lvl>
    <w:lvl w:ilvl="7" w:tplc="04270003" w:tentative="1">
      <w:start w:val="1"/>
      <w:numFmt w:val="bullet"/>
      <w:lvlText w:val="o"/>
      <w:lvlJc w:val="left"/>
      <w:pPr>
        <w:ind w:left="6630" w:hanging="360"/>
      </w:pPr>
      <w:rPr>
        <w:rFonts w:ascii="Courier New" w:hAnsi="Courier New" w:cs="Courier New" w:hint="default"/>
      </w:rPr>
    </w:lvl>
    <w:lvl w:ilvl="8" w:tplc="04270005" w:tentative="1">
      <w:start w:val="1"/>
      <w:numFmt w:val="bullet"/>
      <w:lvlText w:val=""/>
      <w:lvlJc w:val="left"/>
      <w:pPr>
        <w:ind w:left="7350" w:hanging="360"/>
      </w:pPr>
      <w:rPr>
        <w:rFonts w:ascii="Wingdings" w:hAnsi="Wingdings" w:hint="default"/>
      </w:rPr>
    </w:lvl>
  </w:abstractNum>
  <w:abstractNum w:abstractNumId="20" w15:restartNumberingAfterBreak="0">
    <w:nsid w:val="308E02F3"/>
    <w:multiLevelType w:val="hybridMultilevel"/>
    <w:tmpl w:val="159E974C"/>
    <w:lvl w:ilvl="0" w:tplc="5DC8297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2DA0A2F"/>
    <w:multiLevelType w:val="hybridMultilevel"/>
    <w:tmpl w:val="9730A058"/>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53A3672"/>
    <w:multiLevelType w:val="hybridMultilevel"/>
    <w:tmpl w:val="77EC2632"/>
    <w:lvl w:ilvl="0" w:tplc="CCFC6A36">
      <w:start w:val="9"/>
      <w:numFmt w:val="upperLetter"/>
      <w:lvlText w:val="%1."/>
      <w:lvlJc w:val="left"/>
      <w:pPr>
        <w:tabs>
          <w:tab w:val="num" w:pos="720"/>
        </w:tabs>
        <w:ind w:left="720" w:hanging="360"/>
      </w:pPr>
      <w:rPr>
        <w:rFonts w:hint="default"/>
        <w:b/>
        <w:color w:val="98480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9E501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D4F49AF"/>
    <w:multiLevelType w:val="multilevel"/>
    <w:tmpl w:val="4240DEBE"/>
    <w:lvl w:ilvl="0">
      <w:start w:val="1"/>
      <w:numFmt w:val="decimal"/>
      <w:lvlText w:val="%1."/>
      <w:lvlJc w:val="left"/>
      <w:pPr>
        <w:tabs>
          <w:tab w:val="num" w:pos="495"/>
        </w:tabs>
        <w:ind w:left="495" w:hanging="495"/>
      </w:pPr>
      <w:rPr>
        <w:rFonts w:ascii="Times New Roman" w:eastAsia="Times New Roman" w:hAnsi="Times New Roman"/>
      </w:rPr>
    </w:lvl>
    <w:lvl w:ilvl="1">
      <w:start w:val="1"/>
      <w:numFmt w:val="decimal"/>
      <w:lvlText w:val="%1.%2."/>
      <w:lvlJc w:val="left"/>
      <w:pPr>
        <w:tabs>
          <w:tab w:val="num" w:pos="495"/>
        </w:tabs>
        <w:ind w:left="495" w:hanging="495"/>
      </w:pPr>
      <w:rPr>
        <w:rFonts w:ascii="Times New Roman" w:hAnsi="Times New Roman" w:cs="Times New Roman"/>
        <w:b w:val="0"/>
        <w:bCs w:val="0"/>
        <w:i w:val="0"/>
        <w:iCs w:val="0"/>
        <w:caps w:val="0"/>
        <w:smallCaps w:val="0"/>
        <w:strike w:val="0"/>
        <w:dstrike w:val="0"/>
        <w:vanish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rPr>
    </w:lvl>
    <w:lvl w:ilvl="3">
      <w:start w:val="1"/>
      <w:numFmt w:val="lowerLetter"/>
      <w:pStyle w:val="paragrafas3lygmuo"/>
      <w:lvlText w:val="%4)"/>
      <w:lvlJc w:val="right"/>
      <w:pPr>
        <w:tabs>
          <w:tab w:val="num" w:pos="615"/>
        </w:tabs>
        <w:ind w:left="615" w:hanging="720"/>
      </w:pPr>
      <w:rPr>
        <w:rFonts w:hint="default"/>
      </w:rPr>
    </w:lvl>
    <w:lvl w:ilvl="4">
      <w:start w:val="1"/>
      <w:numFmt w:val="decimal"/>
      <w:lvlText w:val="%1.%2.%3.%4.%5."/>
      <w:lvlJc w:val="left"/>
      <w:pPr>
        <w:tabs>
          <w:tab w:val="num" w:pos="855"/>
        </w:tabs>
        <w:ind w:left="855" w:hanging="1080"/>
      </w:pPr>
      <w:rPr>
        <w:rFonts w:hint="default"/>
      </w:rPr>
    </w:lvl>
    <w:lvl w:ilvl="5">
      <w:start w:val="1"/>
      <w:numFmt w:val="decimal"/>
      <w:lvlText w:val="%1.%2.%3.%4.%5.%6."/>
      <w:lvlJc w:val="left"/>
      <w:pPr>
        <w:tabs>
          <w:tab w:val="num" w:pos="855"/>
        </w:tabs>
        <w:ind w:left="855" w:hanging="1080"/>
      </w:pPr>
      <w:rPr>
        <w:rFonts w:hint="default"/>
      </w:rPr>
    </w:lvl>
    <w:lvl w:ilvl="6">
      <w:start w:val="1"/>
      <w:numFmt w:val="decimal"/>
      <w:lvlText w:val="%1.%2.%3.%4.%5.%6.%7."/>
      <w:lvlJc w:val="left"/>
      <w:pPr>
        <w:tabs>
          <w:tab w:val="num" w:pos="1215"/>
        </w:tabs>
        <w:ind w:left="1215" w:hanging="1440"/>
      </w:pPr>
      <w:rPr>
        <w:rFonts w:hint="default"/>
      </w:rPr>
    </w:lvl>
    <w:lvl w:ilvl="7">
      <w:start w:val="1"/>
      <w:numFmt w:val="decimal"/>
      <w:lvlText w:val="%1.%2.%3.%4.%5.%6.%7.%8."/>
      <w:lvlJc w:val="left"/>
      <w:pPr>
        <w:tabs>
          <w:tab w:val="num" w:pos="1215"/>
        </w:tabs>
        <w:ind w:left="1215" w:hanging="1440"/>
      </w:pPr>
      <w:rPr>
        <w:rFonts w:hint="default"/>
      </w:rPr>
    </w:lvl>
    <w:lvl w:ilvl="8">
      <w:start w:val="1"/>
      <w:numFmt w:val="decimal"/>
      <w:lvlText w:val="%1.%2.%3.%4.%5.%6.%7.%8.%9."/>
      <w:lvlJc w:val="left"/>
      <w:pPr>
        <w:tabs>
          <w:tab w:val="num" w:pos="1575"/>
        </w:tabs>
        <w:ind w:left="1575" w:hanging="1800"/>
      </w:pPr>
      <w:rPr>
        <w:rFonts w:hint="default"/>
      </w:rPr>
    </w:lvl>
  </w:abstractNum>
  <w:abstractNum w:abstractNumId="25" w15:restartNumberingAfterBreak="0">
    <w:nsid w:val="409C5256"/>
    <w:multiLevelType w:val="hybridMultilevel"/>
    <w:tmpl w:val="B9E86A2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3DD3634"/>
    <w:multiLevelType w:val="multilevel"/>
    <w:tmpl w:val="FCC22C84"/>
    <w:lvl w:ilvl="0">
      <w:start w:val="1"/>
      <w:numFmt w:val="decimal"/>
      <w:pStyle w:val="Antrat2"/>
      <w:lvlText w:val="%1."/>
      <w:lvlJc w:val="left"/>
      <w:pPr>
        <w:tabs>
          <w:tab w:val="num" w:pos="495"/>
        </w:tabs>
        <w:ind w:left="495" w:hanging="495"/>
      </w:pPr>
      <w:rPr>
        <w:rFonts w:ascii="Times New Roman" w:eastAsia="Times New Roman" w:hAnsi="Times New Roman" w:hint="default"/>
      </w:rPr>
    </w:lvl>
    <w:lvl w:ilvl="1">
      <w:start w:val="1"/>
      <w:numFmt w:val="decimal"/>
      <w:pStyle w:val="paragrafai"/>
      <w:lvlText w:val="%1.%2."/>
      <w:lvlJc w:val="left"/>
      <w:pPr>
        <w:tabs>
          <w:tab w:val="num" w:pos="1488"/>
        </w:tabs>
        <w:ind w:left="1488" w:hanging="495"/>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paragrafesraas"/>
      <w:lvlText w:val="%1.%2.%3."/>
      <w:lvlJc w:val="left"/>
      <w:pPr>
        <w:tabs>
          <w:tab w:val="num" w:pos="2989"/>
        </w:tabs>
        <w:ind w:left="2989" w:hanging="720"/>
      </w:pPr>
      <w:rPr>
        <w:rFonts w:hint="default"/>
        <w:strike w:val="0"/>
        <w:sz w:val="24"/>
        <w:szCs w:val="24"/>
      </w:rPr>
    </w:lvl>
    <w:lvl w:ilvl="3">
      <w:start w:val="1"/>
      <w:numFmt w:val="decimal"/>
      <w:lvlText w:val="%1.%2.%3.%4."/>
      <w:lvlJc w:val="left"/>
      <w:pPr>
        <w:tabs>
          <w:tab w:val="num" w:pos="1571"/>
        </w:tabs>
        <w:ind w:left="1571" w:hanging="720"/>
      </w:pPr>
      <w:rPr>
        <w:rFonts w:hint="default"/>
      </w:rPr>
    </w:lvl>
    <w:lvl w:ilvl="4">
      <w:start w:val="1"/>
      <w:numFmt w:val="decimal"/>
      <w:lvlText w:val="%1.%2.%3.%4.%5."/>
      <w:lvlJc w:val="left"/>
      <w:pPr>
        <w:tabs>
          <w:tab w:val="num" w:pos="855"/>
        </w:tabs>
        <w:ind w:left="855" w:hanging="1080"/>
      </w:pPr>
      <w:rPr>
        <w:rFonts w:hint="default"/>
      </w:rPr>
    </w:lvl>
    <w:lvl w:ilvl="5">
      <w:start w:val="1"/>
      <w:numFmt w:val="decimal"/>
      <w:lvlText w:val="%1.%2.%3.%4.%5.%6."/>
      <w:lvlJc w:val="left"/>
      <w:pPr>
        <w:tabs>
          <w:tab w:val="num" w:pos="855"/>
        </w:tabs>
        <w:ind w:left="855" w:hanging="1080"/>
      </w:pPr>
      <w:rPr>
        <w:rFonts w:hint="default"/>
      </w:rPr>
    </w:lvl>
    <w:lvl w:ilvl="6">
      <w:start w:val="1"/>
      <w:numFmt w:val="decimal"/>
      <w:lvlText w:val="%1.%2.%3.%4.%5.%6.%7."/>
      <w:lvlJc w:val="left"/>
      <w:pPr>
        <w:tabs>
          <w:tab w:val="num" w:pos="1215"/>
        </w:tabs>
        <w:ind w:left="1215" w:hanging="1440"/>
      </w:pPr>
      <w:rPr>
        <w:rFonts w:hint="default"/>
      </w:rPr>
    </w:lvl>
    <w:lvl w:ilvl="7">
      <w:start w:val="1"/>
      <w:numFmt w:val="decimal"/>
      <w:lvlText w:val="%1.%2.%3.%4.%5.%6.%7.%8."/>
      <w:lvlJc w:val="left"/>
      <w:pPr>
        <w:tabs>
          <w:tab w:val="num" w:pos="1215"/>
        </w:tabs>
        <w:ind w:left="1215" w:hanging="1440"/>
      </w:pPr>
      <w:rPr>
        <w:rFonts w:hint="default"/>
      </w:rPr>
    </w:lvl>
    <w:lvl w:ilvl="8">
      <w:start w:val="1"/>
      <w:numFmt w:val="decimal"/>
      <w:lvlText w:val="%1.%2.%3.%4.%5.%6.%7.%8.%9."/>
      <w:lvlJc w:val="left"/>
      <w:pPr>
        <w:tabs>
          <w:tab w:val="num" w:pos="1575"/>
        </w:tabs>
        <w:ind w:left="1575" w:hanging="1800"/>
      </w:pPr>
      <w:rPr>
        <w:rFonts w:hint="default"/>
      </w:rPr>
    </w:lvl>
  </w:abstractNum>
  <w:abstractNum w:abstractNumId="27" w15:restartNumberingAfterBreak="0">
    <w:nsid w:val="4A7E09D0"/>
    <w:multiLevelType w:val="multilevel"/>
    <w:tmpl w:val="20D840DC"/>
    <w:lvl w:ilvl="0">
      <w:start w:val="16"/>
      <w:numFmt w:val="decimal"/>
      <w:lvlText w:val="%1."/>
      <w:lvlJc w:val="left"/>
      <w:pPr>
        <w:ind w:left="360" w:hanging="360"/>
      </w:pPr>
      <w:rPr>
        <w:rFonts w:hint="default"/>
        <w:b w:val="0"/>
      </w:rPr>
    </w:lvl>
    <w:lvl w:ilvl="1">
      <w:start w:val="1"/>
      <w:numFmt w:val="decimal"/>
      <w:lvlText w:val="%1.%2."/>
      <w:lvlJc w:val="left"/>
      <w:pPr>
        <w:ind w:left="574"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B59605B"/>
    <w:multiLevelType w:val="hybridMultilevel"/>
    <w:tmpl w:val="7B38AE54"/>
    <w:lvl w:ilvl="0" w:tplc="47EC9A62">
      <w:start w:val="1"/>
      <w:numFmt w:val="lowerLetter"/>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C74401A"/>
    <w:multiLevelType w:val="hybridMultilevel"/>
    <w:tmpl w:val="81869B4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AE1EB2"/>
    <w:multiLevelType w:val="hybridMultilevel"/>
    <w:tmpl w:val="A224B21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2D906E3"/>
    <w:multiLevelType w:val="hybridMultilevel"/>
    <w:tmpl w:val="A40E1E3A"/>
    <w:lvl w:ilvl="0" w:tplc="68BA1A70">
      <w:start w:val="1"/>
      <w:numFmt w:val="decimal"/>
      <w:lvlText w:val="%1"/>
      <w:lvlJc w:val="left"/>
      <w:pPr>
        <w:ind w:left="8724"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2" w15:restartNumberingAfterBreak="0">
    <w:nsid w:val="55C9507A"/>
    <w:multiLevelType w:val="hybridMultilevel"/>
    <w:tmpl w:val="472CC00E"/>
    <w:lvl w:ilvl="0" w:tplc="04270015">
      <w:start w:val="1"/>
      <w:numFmt w:val="upperLetter"/>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8E523B3"/>
    <w:multiLevelType w:val="hybridMultilevel"/>
    <w:tmpl w:val="C486C1CE"/>
    <w:lvl w:ilvl="0" w:tplc="4AB8FAAC">
      <w:start w:val="1"/>
      <w:numFmt w:val="decimal"/>
      <w:lvlText w:val="%1."/>
      <w:lvlJc w:val="left"/>
      <w:pPr>
        <w:tabs>
          <w:tab w:val="num" w:pos="360"/>
        </w:tabs>
        <w:ind w:left="360" w:hanging="360"/>
      </w:pPr>
    </w:lvl>
    <w:lvl w:ilvl="1" w:tplc="04270019" w:tentative="1">
      <w:start w:val="1"/>
      <w:numFmt w:val="lowerLetter"/>
      <w:lvlText w:val="%2."/>
      <w:lvlJc w:val="left"/>
      <w:pPr>
        <w:tabs>
          <w:tab w:val="num" w:pos="1320"/>
        </w:tabs>
        <w:ind w:left="1320" w:hanging="360"/>
      </w:pPr>
    </w:lvl>
    <w:lvl w:ilvl="2" w:tplc="0427001B">
      <w:start w:val="1"/>
      <w:numFmt w:val="lowerRoman"/>
      <w:lvlText w:val="%3."/>
      <w:lvlJc w:val="right"/>
      <w:pPr>
        <w:tabs>
          <w:tab w:val="num" w:pos="2040"/>
        </w:tabs>
        <w:ind w:left="2040" w:hanging="180"/>
      </w:pPr>
    </w:lvl>
    <w:lvl w:ilvl="3" w:tplc="0427000F" w:tentative="1">
      <w:start w:val="1"/>
      <w:numFmt w:val="decimal"/>
      <w:lvlText w:val="%4."/>
      <w:lvlJc w:val="left"/>
      <w:pPr>
        <w:tabs>
          <w:tab w:val="num" w:pos="2760"/>
        </w:tabs>
        <w:ind w:left="2760" w:hanging="360"/>
      </w:pPr>
    </w:lvl>
    <w:lvl w:ilvl="4" w:tplc="04270019" w:tentative="1">
      <w:start w:val="1"/>
      <w:numFmt w:val="lowerLetter"/>
      <w:lvlText w:val="%5."/>
      <w:lvlJc w:val="left"/>
      <w:pPr>
        <w:tabs>
          <w:tab w:val="num" w:pos="3480"/>
        </w:tabs>
        <w:ind w:left="3480" w:hanging="360"/>
      </w:pPr>
    </w:lvl>
    <w:lvl w:ilvl="5" w:tplc="0427001B" w:tentative="1">
      <w:start w:val="1"/>
      <w:numFmt w:val="lowerRoman"/>
      <w:lvlText w:val="%6."/>
      <w:lvlJc w:val="right"/>
      <w:pPr>
        <w:tabs>
          <w:tab w:val="num" w:pos="4200"/>
        </w:tabs>
        <w:ind w:left="4200" w:hanging="180"/>
      </w:pPr>
    </w:lvl>
    <w:lvl w:ilvl="6" w:tplc="0427000F" w:tentative="1">
      <w:start w:val="1"/>
      <w:numFmt w:val="decimal"/>
      <w:lvlText w:val="%7."/>
      <w:lvlJc w:val="left"/>
      <w:pPr>
        <w:tabs>
          <w:tab w:val="num" w:pos="4920"/>
        </w:tabs>
        <w:ind w:left="4920" w:hanging="360"/>
      </w:pPr>
    </w:lvl>
    <w:lvl w:ilvl="7" w:tplc="04270019" w:tentative="1">
      <w:start w:val="1"/>
      <w:numFmt w:val="lowerLetter"/>
      <w:lvlText w:val="%8."/>
      <w:lvlJc w:val="left"/>
      <w:pPr>
        <w:tabs>
          <w:tab w:val="num" w:pos="5640"/>
        </w:tabs>
        <w:ind w:left="5640" w:hanging="360"/>
      </w:pPr>
    </w:lvl>
    <w:lvl w:ilvl="8" w:tplc="0427001B" w:tentative="1">
      <w:start w:val="1"/>
      <w:numFmt w:val="lowerRoman"/>
      <w:lvlText w:val="%9."/>
      <w:lvlJc w:val="right"/>
      <w:pPr>
        <w:tabs>
          <w:tab w:val="num" w:pos="6360"/>
        </w:tabs>
        <w:ind w:left="6360" w:hanging="180"/>
      </w:pPr>
    </w:lvl>
  </w:abstractNum>
  <w:abstractNum w:abstractNumId="34" w15:restartNumberingAfterBreak="0">
    <w:nsid w:val="5C253BC9"/>
    <w:multiLevelType w:val="multilevel"/>
    <w:tmpl w:val="65B2D6E6"/>
    <w:lvl w:ilvl="0">
      <w:start w:val="1"/>
      <w:numFmt w:val="decimal"/>
      <w:lvlText w:val="%1."/>
      <w:lvlJc w:val="left"/>
      <w:pPr>
        <w:ind w:left="360" w:hanging="360"/>
      </w:pPr>
      <w:rPr>
        <w:rFonts w:hint="default"/>
      </w:rPr>
    </w:lvl>
    <w:lvl w:ilvl="1">
      <w:start w:val="1"/>
      <w:numFmt w:val="decimal"/>
      <w:lvlText w:val="%1.%2."/>
      <w:lvlJc w:val="left"/>
      <w:pPr>
        <w:ind w:left="4614"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5" w15:restartNumberingAfterBreak="0">
    <w:nsid w:val="5ED569EE"/>
    <w:multiLevelType w:val="multilevel"/>
    <w:tmpl w:val="539CE5CC"/>
    <w:lvl w:ilvl="0">
      <w:start w:val="8"/>
      <w:numFmt w:val="decimal"/>
      <w:lvlText w:val="%1"/>
      <w:lvlJc w:val="left"/>
      <w:pPr>
        <w:ind w:left="872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F4B10CA"/>
    <w:multiLevelType w:val="multilevel"/>
    <w:tmpl w:val="576E7C24"/>
    <w:lvl w:ilvl="0">
      <w:start w:val="1"/>
      <w:numFmt w:val="decimal"/>
      <w:lvlText w:val="%1."/>
      <w:lvlJc w:val="left"/>
      <w:pPr>
        <w:ind w:left="720" w:hanging="360"/>
      </w:p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7" w15:restartNumberingAfterBreak="0">
    <w:nsid w:val="5F865E56"/>
    <w:multiLevelType w:val="multilevel"/>
    <w:tmpl w:val="7BF4E098"/>
    <w:lvl w:ilvl="0">
      <w:start w:val="16"/>
      <w:numFmt w:val="decimal"/>
      <w:lvlText w:val="%1."/>
      <w:lvlJc w:val="left"/>
      <w:pPr>
        <w:ind w:left="360" w:hanging="360"/>
      </w:pPr>
      <w:rPr>
        <w:rFonts w:hint="default"/>
        <w:b w:val="0"/>
      </w:rPr>
    </w:lvl>
    <w:lvl w:ilvl="1">
      <w:start w:val="16"/>
      <w:numFmt w:val="decimal"/>
      <w:lvlText w:val="%1.%2."/>
      <w:lvlJc w:val="left"/>
      <w:pPr>
        <w:ind w:left="574"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3AB69F2"/>
    <w:multiLevelType w:val="hybridMultilevel"/>
    <w:tmpl w:val="74CA0868"/>
    <w:lvl w:ilvl="0" w:tplc="8D2A05E6">
      <w:start w:val="9"/>
      <w:numFmt w:val="decimal"/>
      <w:lvlText w:val="%1."/>
      <w:lvlJc w:val="left"/>
      <w:pPr>
        <w:tabs>
          <w:tab w:val="num" w:pos="360"/>
        </w:tabs>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57D2DCD"/>
    <w:multiLevelType w:val="multilevel"/>
    <w:tmpl w:val="B8BEC588"/>
    <w:lvl w:ilvl="0">
      <w:start w:val="1"/>
      <w:numFmt w:val="decimal"/>
      <w:lvlText w:val="%1."/>
      <w:lvlJc w:val="left"/>
      <w:pPr>
        <w:ind w:left="720" w:hanging="720"/>
      </w:pPr>
      <w:rPr>
        <w:rFonts w:cs="Cambria" w:hint="default"/>
        <w:b/>
      </w:rPr>
    </w:lvl>
    <w:lvl w:ilvl="1">
      <w:start w:val="1"/>
      <w:numFmt w:val="decimal"/>
      <w:lvlText w:val="%1.%2."/>
      <w:lvlJc w:val="left"/>
      <w:pPr>
        <w:ind w:left="720" w:hanging="720"/>
      </w:pPr>
      <w:rPr>
        <w:rFonts w:cs="Cambria" w:hint="default"/>
        <w:b w:val="0"/>
      </w:rPr>
    </w:lvl>
    <w:lvl w:ilvl="2">
      <w:start w:val="1"/>
      <w:numFmt w:val="decimal"/>
      <w:lvlText w:val="%1.%2.%3."/>
      <w:lvlJc w:val="left"/>
      <w:pPr>
        <w:ind w:left="720" w:hanging="720"/>
      </w:pPr>
      <w:rPr>
        <w:rFonts w:cs="Cambria" w:hint="default"/>
        <w:b w:val="0"/>
      </w:rPr>
    </w:lvl>
    <w:lvl w:ilvl="3">
      <w:start w:val="8"/>
      <w:numFmt w:val="decimal"/>
      <w:lvlText w:val="%1.%2.%3.%4."/>
      <w:lvlJc w:val="left"/>
      <w:pPr>
        <w:ind w:left="720" w:hanging="720"/>
      </w:pPr>
      <w:rPr>
        <w:rFonts w:cs="Cambria" w:hint="default"/>
        <w:b/>
      </w:rPr>
    </w:lvl>
    <w:lvl w:ilvl="4">
      <w:start w:val="1"/>
      <w:numFmt w:val="decimal"/>
      <w:lvlText w:val="%1.%2.%3.%4.%5."/>
      <w:lvlJc w:val="left"/>
      <w:pPr>
        <w:ind w:left="1080" w:hanging="1080"/>
      </w:pPr>
      <w:rPr>
        <w:rFonts w:cs="Cambria" w:hint="default"/>
        <w:b/>
      </w:rPr>
    </w:lvl>
    <w:lvl w:ilvl="5">
      <w:start w:val="1"/>
      <w:numFmt w:val="decimal"/>
      <w:lvlText w:val="%1.%2.%3.%4.%5.%6."/>
      <w:lvlJc w:val="left"/>
      <w:pPr>
        <w:ind w:left="1080" w:hanging="1080"/>
      </w:pPr>
      <w:rPr>
        <w:rFonts w:cs="Cambria" w:hint="default"/>
        <w:b/>
      </w:rPr>
    </w:lvl>
    <w:lvl w:ilvl="6">
      <w:start w:val="1"/>
      <w:numFmt w:val="decimal"/>
      <w:lvlText w:val="%1.%2.%3.%4.%5.%6.%7."/>
      <w:lvlJc w:val="left"/>
      <w:pPr>
        <w:ind w:left="1440" w:hanging="1440"/>
      </w:pPr>
      <w:rPr>
        <w:rFonts w:cs="Cambria" w:hint="default"/>
        <w:b/>
      </w:rPr>
    </w:lvl>
    <w:lvl w:ilvl="7">
      <w:start w:val="1"/>
      <w:numFmt w:val="decimal"/>
      <w:lvlText w:val="%1.%2.%3.%4.%5.%6.%7.%8."/>
      <w:lvlJc w:val="left"/>
      <w:pPr>
        <w:ind w:left="1440" w:hanging="1440"/>
      </w:pPr>
      <w:rPr>
        <w:rFonts w:cs="Cambria" w:hint="default"/>
        <w:b/>
      </w:rPr>
    </w:lvl>
    <w:lvl w:ilvl="8">
      <w:start w:val="1"/>
      <w:numFmt w:val="decimal"/>
      <w:lvlText w:val="%1.%2.%3.%4.%5.%6.%7.%8.%9."/>
      <w:lvlJc w:val="left"/>
      <w:pPr>
        <w:ind w:left="1800" w:hanging="1800"/>
      </w:pPr>
      <w:rPr>
        <w:rFonts w:cs="Cambria" w:hint="default"/>
        <w:b/>
      </w:rPr>
    </w:lvl>
  </w:abstractNum>
  <w:abstractNum w:abstractNumId="40" w15:restartNumberingAfterBreak="0">
    <w:nsid w:val="65A41942"/>
    <w:multiLevelType w:val="multilevel"/>
    <w:tmpl w:val="4382378C"/>
    <w:lvl w:ilvl="0">
      <w:start w:val="1"/>
      <w:numFmt w:val="decimal"/>
      <w:pStyle w:val="Slygos1"/>
      <w:lvlText w:val="%1."/>
      <w:lvlJc w:val="left"/>
      <w:pPr>
        <w:tabs>
          <w:tab w:val="num" w:pos="720"/>
        </w:tabs>
      </w:pPr>
      <w:rPr>
        <w:rFonts w:ascii="Times New Roman" w:hAnsi="Times New Roman" w:cs="Times New Roman" w:hint="default"/>
        <w:b/>
        <w:bCs/>
        <w:i w:val="0"/>
        <w:iCs w:val="0"/>
        <w:caps w:val="0"/>
        <w:strike w:val="0"/>
        <w:dstrike w:val="0"/>
        <w:color w:val="auto"/>
        <w:u w:val="none"/>
        <w:effect w:val="none"/>
      </w:rPr>
    </w:lvl>
    <w:lvl w:ilvl="1">
      <w:start w:val="1"/>
      <w:numFmt w:val="decimal"/>
      <w:pStyle w:val="Salygos2"/>
      <w:lvlText w:val="%1.%2"/>
      <w:lvlJc w:val="left"/>
      <w:pPr>
        <w:tabs>
          <w:tab w:val="num" w:pos="720"/>
        </w:tabs>
      </w:pPr>
      <w:rPr>
        <w:rFonts w:ascii="Times New Roman" w:hAnsi="Times New Roman" w:cs="Times New Roman" w:hint="default"/>
        <w:b w:val="0"/>
        <w:bCs w:val="0"/>
        <w:i w:val="0"/>
        <w:iCs w:val="0"/>
        <w:caps w:val="0"/>
        <w:strike w:val="0"/>
        <w:dstrike w:val="0"/>
        <w:color w:val="auto"/>
        <w:u w:val="none"/>
        <w:effect w:val="none"/>
      </w:rPr>
    </w:lvl>
    <w:lvl w:ilvl="2">
      <w:start w:val="1"/>
      <w:numFmt w:val="decimal"/>
      <w:pStyle w:val="Salygos3"/>
      <w:lvlText w:val="%1.%2.%3"/>
      <w:lvlJc w:val="left"/>
      <w:pPr>
        <w:tabs>
          <w:tab w:val="num" w:pos="1080"/>
        </w:tabs>
        <w:ind w:left="1080" w:hanging="720"/>
      </w:pPr>
      <w:rPr>
        <w:rFonts w:ascii="Times New Roman" w:hAnsi="Times New Roman" w:cs="Times New Roman" w:hint="default"/>
        <w:b w:val="0"/>
        <w:bCs w:val="0"/>
        <w:i w:val="0"/>
        <w:iCs w:val="0"/>
        <w:caps w:val="0"/>
        <w:strike w:val="0"/>
        <w:dstrike w:val="0"/>
        <w:color w:val="auto"/>
        <w:u w:val="none"/>
        <w:effect w:val="none"/>
      </w:rPr>
    </w:lvl>
    <w:lvl w:ilvl="3">
      <w:start w:val="1"/>
      <w:numFmt w:val="decimal"/>
      <w:pStyle w:val="Salygos4"/>
      <w:lvlText w:val="%1.%2.%3.%4"/>
      <w:lvlJc w:val="left"/>
      <w:pPr>
        <w:tabs>
          <w:tab w:val="num" w:pos="216"/>
        </w:tabs>
        <w:ind w:left="216" w:hanging="216"/>
      </w:pPr>
      <w:rPr>
        <w:rFonts w:ascii="Times New Roman" w:hAnsi="Times New Roman" w:cs="Times New Roman" w:hint="default"/>
        <w:b w:val="0"/>
        <w:bCs w:val="0"/>
        <w:i w:val="0"/>
        <w:iCs w:val="0"/>
        <w:caps w:val="0"/>
        <w:strike w:val="0"/>
        <w:dstrike w:val="0"/>
        <w:color w:val="auto"/>
        <w:u w:val="none"/>
        <w:effect w:val="none"/>
      </w:rPr>
    </w:lvl>
    <w:lvl w:ilvl="4">
      <w:start w:val="1"/>
      <w:numFmt w:val="decimal"/>
      <w:pStyle w:val="Salygos5"/>
      <w:lvlText w:val="%1.%2.%3.%4.%5"/>
      <w:lvlJc w:val="left"/>
      <w:pPr>
        <w:tabs>
          <w:tab w:val="num" w:pos="2160"/>
        </w:tabs>
        <w:ind w:left="2160" w:hanging="720"/>
      </w:pPr>
      <w:rPr>
        <w:rFonts w:ascii="Times New Roman" w:hAnsi="Times New Roman" w:cs="Times New Roman" w:hint="default"/>
        <w:b w:val="0"/>
        <w:bCs w:val="0"/>
        <w:i w:val="0"/>
        <w:iCs w:val="0"/>
        <w:caps w:val="0"/>
        <w:strike w:val="0"/>
        <w:dstrike w:val="0"/>
        <w:color w:val="auto"/>
        <w:u w:val="none"/>
        <w:effect w:val="none"/>
      </w:rPr>
    </w:lvl>
    <w:lvl w:ilvl="5">
      <w:start w:val="1"/>
      <w:numFmt w:val="upperRoman"/>
      <w:lvlText w:val="(%6)"/>
      <w:lvlJc w:val="right"/>
      <w:pPr>
        <w:tabs>
          <w:tab w:val="num" w:pos="2880"/>
        </w:tabs>
        <w:ind w:left="2880" w:hanging="216"/>
      </w:pPr>
      <w:rPr>
        <w:rFonts w:ascii="Times New Roman" w:hAnsi="Times New Roman" w:cs="Times New Roman" w:hint="default"/>
        <w:b w:val="0"/>
        <w:bCs w:val="0"/>
        <w:i w:val="0"/>
        <w:iCs w:val="0"/>
        <w:caps w:val="0"/>
        <w:strike w:val="0"/>
        <w:dstrike w:val="0"/>
        <w:color w:val="auto"/>
        <w:u w:val="none"/>
        <w:effect w:val="none"/>
      </w:rPr>
    </w:lvl>
    <w:lvl w:ilvl="6">
      <w:start w:val="1"/>
      <w:numFmt w:val="lowerLetter"/>
      <w:lvlText w:val="(%7)"/>
      <w:lvlJc w:val="left"/>
      <w:pPr>
        <w:tabs>
          <w:tab w:val="num" w:pos="3600"/>
        </w:tabs>
        <w:ind w:left="3600" w:hanging="720"/>
      </w:pPr>
      <w:rPr>
        <w:rFonts w:ascii="Times New Roman" w:hAnsi="Times New Roman" w:cs="Times New Roman" w:hint="default"/>
        <w:b w:val="0"/>
        <w:bCs w:val="0"/>
        <w:i w:val="0"/>
        <w:iCs w:val="0"/>
        <w:caps w:val="0"/>
        <w:strike w:val="0"/>
        <w:dstrike w:val="0"/>
        <w:color w:val="auto"/>
        <w:u w:val="none"/>
        <w:effect w:val="none"/>
      </w:rPr>
    </w:lvl>
    <w:lvl w:ilvl="7">
      <w:start w:val="1"/>
      <w:numFmt w:val="decimal"/>
      <w:lvlText w:val="(%8)"/>
      <w:lvlJc w:val="left"/>
      <w:pPr>
        <w:tabs>
          <w:tab w:val="num" w:pos="4320"/>
        </w:tabs>
        <w:ind w:left="4320" w:hanging="720"/>
      </w:pPr>
      <w:rPr>
        <w:rFonts w:ascii="Times New Roman" w:hAnsi="Times New Roman" w:cs="Times New Roman" w:hint="default"/>
        <w:b w:val="0"/>
        <w:bCs w:val="0"/>
        <w:i w:val="0"/>
        <w:iCs w:val="0"/>
        <w:caps w:val="0"/>
        <w:strike w:val="0"/>
        <w:dstrike w:val="0"/>
        <w:color w:val="auto"/>
        <w:u w:val="none"/>
        <w:effect w:val="none"/>
      </w:rPr>
    </w:lvl>
    <w:lvl w:ilvl="8">
      <w:start w:val="1"/>
      <w:numFmt w:val="lowerRoman"/>
      <w:lvlText w:val="%9)"/>
      <w:lvlJc w:val="left"/>
      <w:pPr>
        <w:tabs>
          <w:tab w:val="num" w:pos="5760"/>
        </w:tabs>
        <w:ind w:left="5760" w:hanging="720"/>
      </w:pPr>
      <w:rPr>
        <w:rFonts w:ascii="Times New Roman" w:hAnsi="Times New Roman" w:cs="Times New Roman" w:hint="default"/>
        <w:b w:val="0"/>
        <w:bCs w:val="0"/>
        <w:i w:val="0"/>
        <w:iCs w:val="0"/>
        <w:caps w:val="0"/>
        <w:strike w:val="0"/>
        <w:dstrike w:val="0"/>
        <w:color w:val="auto"/>
        <w:u w:val="none"/>
        <w:effect w:val="none"/>
      </w:rPr>
    </w:lvl>
  </w:abstractNum>
  <w:abstractNum w:abstractNumId="41" w15:restartNumberingAfterBreak="0">
    <w:nsid w:val="69484034"/>
    <w:multiLevelType w:val="multilevel"/>
    <w:tmpl w:val="C6E4C5C4"/>
    <w:lvl w:ilvl="0">
      <w:start w:val="4"/>
      <w:numFmt w:val="decimal"/>
      <w:lvlText w:val="%1."/>
      <w:lvlJc w:val="left"/>
      <w:pPr>
        <w:ind w:left="786" w:hanging="360"/>
      </w:pPr>
      <w:rPr>
        <w:rFonts w:hint="default"/>
      </w:rPr>
    </w:lvl>
    <w:lvl w:ilvl="1">
      <w:start w:val="1"/>
      <w:numFmt w:val="decimal"/>
      <w:isLgl/>
      <w:lvlText w:val="%1.%2."/>
      <w:lvlJc w:val="left"/>
      <w:pPr>
        <w:ind w:left="2913"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7527" w:hanging="720"/>
      </w:pPr>
      <w:rPr>
        <w:rFonts w:hint="default"/>
      </w:rPr>
    </w:lvl>
    <w:lvl w:ilvl="4">
      <w:start w:val="1"/>
      <w:numFmt w:val="decimal"/>
      <w:isLgl/>
      <w:lvlText w:val="%1.%2.%3.%4.%5."/>
      <w:lvlJc w:val="left"/>
      <w:pPr>
        <w:ind w:left="10014" w:hanging="1080"/>
      </w:pPr>
      <w:rPr>
        <w:rFonts w:hint="default"/>
      </w:rPr>
    </w:lvl>
    <w:lvl w:ilvl="5">
      <w:start w:val="1"/>
      <w:numFmt w:val="decimal"/>
      <w:isLgl/>
      <w:lvlText w:val="%1.%2.%3.%4.%5.%6."/>
      <w:lvlJc w:val="left"/>
      <w:pPr>
        <w:ind w:left="12141" w:hanging="1080"/>
      </w:pPr>
      <w:rPr>
        <w:rFonts w:hint="default"/>
      </w:rPr>
    </w:lvl>
    <w:lvl w:ilvl="6">
      <w:start w:val="1"/>
      <w:numFmt w:val="decimal"/>
      <w:isLgl/>
      <w:lvlText w:val="%1.%2.%3.%4.%5.%6.%7."/>
      <w:lvlJc w:val="left"/>
      <w:pPr>
        <w:ind w:left="14628" w:hanging="1440"/>
      </w:pPr>
      <w:rPr>
        <w:rFonts w:hint="default"/>
      </w:rPr>
    </w:lvl>
    <w:lvl w:ilvl="7">
      <w:start w:val="1"/>
      <w:numFmt w:val="decimal"/>
      <w:isLgl/>
      <w:lvlText w:val="%1.%2.%3.%4.%5.%6.%7.%8."/>
      <w:lvlJc w:val="left"/>
      <w:pPr>
        <w:ind w:left="16755" w:hanging="1440"/>
      </w:pPr>
      <w:rPr>
        <w:rFonts w:hint="default"/>
      </w:rPr>
    </w:lvl>
    <w:lvl w:ilvl="8">
      <w:start w:val="1"/>
      <w:numFmt w:val="decimal"/>
      <w:isLgl/>
      <w:lvlText w:val="%1.%2.%3.%4.%5.%6.%7.%8.%9."/>
      <w:lvlJc w:val="left"/>
      <w:pPr>
        <w:ind w:left="19242" w:hanging="1800"/>
      </w:pPr>
      <w:rPr>
        <w:rFonts w:hint="default"/>
      </w:rPr>
    </w:lvl>
  </w:abstractNum>
  <w:abstractNum w:abstractNumId="42" w15:restartNumberingAfterBreak="0">
    <w:nsid w:val="6BFB50C8"/>
    <w:multiLevelType w:val="multilevel"/>
    <w:tmpl w:val="8A4ACE8C"/>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3" w15:restartNumberingAfterBreak="0">
    <w:nsid w:val="731961AB"/>
    <w:multiLevelType w:val="multilevel"/>
    <w:tmpl w:val="2E2CA4F2"/>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8466FBD"/>
    <w:multiLevelType w:val="multilevel"/>
    <w:tmpl w:val="71682C68"/>
    <w:lvl w:ilvl="0">
      <w:start w:val="1"/>
      <w:numFmt w:val="decimal"/>
      <w:lvlText w:val="%1."/>
      <w:lvlJc w:val="left"/>
      <w:pPr>
        <w:ind w:left="831" w:hanging="405"/>
      </w:pPr>
      <w:rPr>
        <w:rFonts w:hint="default"/>
        <w:b w:val="0"/>
        <w:color w:val="auto"/>
      </w:rPr>
    </w:lvl>
    <w:lvl w:ilvl="1">
      <w:start w:val="1"/>
      <w:numFmt w:val="decimal"/>
      <w:lvlText w:val="%1.%2."/>
      <w:lvlJc w:val="left"/>
      <w:pPr>
        <w:ind w:left="831" w:hanging="405"/>
      </w:pPr>
      <w:rPr>
        <w:rFonts w:hint="default"/>
        <w:color w:val="auto"/>
      </w:rPr>
    </w:lvl>
    <w:lvl w:ilvl="2">
      <w:start w:val="1"/>
      <w:numFmt w:val="decimal"/>
      <w:lvlText w:val="%1.%2.%3."/>
      <w:lvlJc w:val="left"/>
      <w:pPr>
        <w:ind w:left="114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506" w:hanging="1080"/>
      </w:pPr>
      <w:rPr>
        <w:rFonts w:hint="default"/>
      </w:rPr>
    </w:lvl>
    <w:lvl w:ilvl="5">
      <w:start w:val="1"/>
      <w:numFmt w:val="decimal"/>
      <w:lvlText w:val="%1.%2.%3.%4.%5.%6."/>
      <w:lvlJc w:val="left"/>
      <w:pPr>
        <w:ind w:left="1506"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866" w:hanging="1440"/>
      </w:pPr>
      <w:rPr>
        <w:rFonts w:hint="default"/>
      </w:rPr>
    </w:lvl>
    <w:lvl w:ilvl="8">
      <w:start w:val="1"/>
      <w:numFmt w:val="decimal"/>
      <w:lvlText w:val="%1.%2.%3.%4.%5.%6.%7.%8.%9."/>
      <w:lvlJc w:val="left"/>
      <w:pPr>
        <w:ind w:left="2226" w:hanging="1800"/>
      </w:pPr>
      <w:rPr>
        <w:rFonts w:hint="default"/>
      </w:rPr>
    </w:lvl>
  </w:abstractNum>
  <w:abstractNum w:abstractNumId="45" w15:restartNumberingAfterBreak="0">
    <w:nsid w:val="790202A6"/>
    <w:multiLevelType w:val="hybridMultilevel"/>
    <w:tmpl w:val="BE488A9A"/>
    <w:lvl w:ilvl="0" w:tplc="AC9C4EB4">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93A6928"/>
    <w:multiLevelType w:val="hybridMultilevel"/>
    <w:tmpl w:val="599E9082"/>
    <w:lvl w:ilvl="0" w:tplc="9DFAF444">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9BA1E6E"/>
    <w:multiLevelType w:val="hybridMultilevel"/>
    <w:tmpl w:val="D7905026"/>
    <w:lvl w:ilvl="0" w:tplc="9A88C5D2">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FA4C4D"/>
    <w:multiLevelType w:val="multilevel"/>
    <w:tmpl w:val="8DF0ADAC"/>
    <w:lvl w:ilvl="0">
      <w:start w:val="1"/>
      <w:numFmt w:val="decimal"/>
      <w:lvlText w:val="%1."/>
      <w:lvlJc w:val="left"/>
      <w:pPr>
        <w:tabs>
          <w:tab w:val="num" w:pos="495"/>
        </w:tabs>
        <w:ind w:left="495" w:hanging="495"/>
      </w:pPr>
      <w:rPr>
        <w:rFonts w:ascii="Times New Roman" w:eastAsia="Times New Roman" w:hAnsi="Times New Roman" w:cs="Times New Roman"/>
      </w:rPr>
    </w:lvl>
    <w:lvl w:ilvl="1">
      <w:start w:val="1"/>
      <w:numFmt w:val="decimal"/>
      <w:lvlText w:val="%1.%2."/>
      <w:lvlJc w:val="left"/>
      <w:pPr>
        <w:tabs>
          <w:tab w:val="num" w:pos="495"/>
        </w:tabs>
        <w:ind w:left="495" w:hanging="495"/>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rPr>
    </w:lvl>
    <w:lvl w:ilvl="3">
      <w:start w:val="1"/>
      <w:numFmt w:val="lowerLetter"/>
      <w:pStyle w:val="ppp3lygis"/>
      <w:lvlText w:val="(%4)"/>
      <w:lvlJc w:val="left"/>
      <w:pPr>
        <w:tabs>
          <w:tab w:val="num" w:pos="615"/>
        </w:tabs>
        <w:ind w:left="615" w:hanging="720"/>
      </w:pPr>
      <w:rPr>
        <w:rFonts w:ascii="Times New Roman" w:hAnsi="Times New Roman" w:cs="Times New Roman" w:hint="default"/>
        <w:sz w:val="24"/>
        <w:szCs w:val="24"/>
      </w:rPr>
    </w:lvl>
    <w:lvl w:ilvl="4">
      <w:start w:val="1"/>
      <w:numFmt w:val="decimal"/>
      <w:lvlText w:val="%1.%2.%3.%4.%5."/>
      <w:lvlJc w:val="left"/>
      <w:pPr>
        <w:tabs>
          <w:tab w:val="num" w:pos="855"/>
        </w:tabs>
        <w:ind w:left="855" w:hanging="1080"/>
      </w:pPr>
      <w:rPr>
        <w:rFonts w:hint="default"/>
      </w:rPr>
    </w:lvl>
    <w:lvl w:ilvl="5">
      <w:start w:val="1"/>
      <w:numFmt w:val="decimal"/>
      <w:lvlText w:val="%1.%2.%3.%4.%5.%6."/>
      <w:lvlJc w:val="left"/>
      <w:pPr>
        <w:tabs>
          <w:tab w:val="num" w:pos="855"/>
        </w:tabs>
        <w:ind w:left="855" w:hanging="1080"/>
      </w:pPr>
      <w:rPr>
        <w:rFonts w:hint="default"/>
      </w:rPr>
    </w:lvl>
    <w:lvl w:ilvl="6">
      <w:start w:val="1"/>
      <w:numFmt w:val="decimal"/>
      <w:lvlText w:val="%1.%2.%3.%4.%5.%6.%7."/>
      <w:lvlJc w:val="left"/>
      <w:pPr>
        <w:tabs>
          <w:tab w:val="num" w:pos="1215"/>
        </w:tabs>
        <w:ind w:left="1215" w:hanging="1440"/>
      </w:pPr>
      <w:rPr>
        <w:rFonts w:hint="default"/>
      </w:rPr>
    </w:lvl>
    <w:lvl w:ilvl="7">
      <w:start w:val="1"/>
      <w:numFmt w:val="decimal"/>
      <w:lvlText w:val="%1.%2.%3.%4.%5.%6.%7.%8."/>
      <w:lvlJc w:val="left"/>
      <w:pPr>
        <w:tabs>
          <w:tab w:val="num" w:pos="1215"/>
        </w:tabs>
        <w:ind w:left="1215" w:hanging="1440"/>
      </w:pPr>
      <w:rPr>
        <w:rFonts w:hint="default"/>
      </w:rPr>
    </w:lvl>
    <w:lvl w:ilvl="8">
      <w:start w:val="1"/>
      <w:numFmt w:val="decimal"/>
      <w:lvlText w:val="%1.%2.%3.%4.%5.%6.%7.%8.%9."/>
      <w:lvlJc w:val="left"/>
      <w:pPr>
        <w:tabs>
          <w:tab w:val="num" w:pos="1575"/>
        </w:tabs>
        <w:ind w:left="1575" w:hanging="1800"/>
      </w:pPr>
      <w:rPr>
        <w:rFonts w:hint="default"/>
      </w:rPr>
    </w:lvl>
  </w:abstractNum>
  <w:abstractNum w:abstractNumId="49" w15:restartNumberingAfterBreak="0">
    <w:nsid w:val="7D404D54"/>
    <w:multiLevelType w:val="hybridMultilevel"/>
    <w:tmpl w:val="CBDE9124"/>
    <w:lvl w:ilvl="0" w:tplc="8228DDDC">
      <w:start w:val="1"/>
      <w:numFmt w:val="upperRoman"/>
      <w:pStyle w:val="Antrat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0"/>
  </w:num>
  <w:num w:numId="2">
    <w:abstractNumId w:val="26"/>
  </w:num>
  <w:num w:numId="3">
    <w:abstractNumId w:val="2"/>
  </w:num>
  <w:num w:numId="4">
    <w:abstractNumId w:val="33"/>
  </w:num>
  <w:num w:numId="5">
    <w:abstractNumId w:val="14"/>
  </w:num>
  <w:num w:numId="6">
    <w:abstractNumId w:val="24"/>
  </w:num>
  <w:num w:numId="7">
    <w:abstractNumId w:val="3"/>
  </w:num>
  <w:num w:numId="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9"/>
  </w:num>
  <w:num w:numId="10">
    <w:abstractNumId w:val="31"/>
  </w:num>
  <w:num w:numId="11">
    <w:abstractNumId w:val="8"/>
  </w:num>
  <w:num w:numId="12">
    <w:abstractNumId w:val="36"/>
  </w:num>
  <w:num w:numId="13">
    <w:abstractNumId w:val="5"/>
  </w:num>
  <w:num w:numId="14">
    <w:abstractNumId w:val="38"/>
  </w:num>
  <w:num w:numId="15">
    <w:abstractNumId w:val="28"/>
  </w:num>
  <w:num w:numId="16">
    <w:abstractNumId w:val="46"/>
  </w:num>
  <w:num w:numId="17">
    <w:abstractNumId w:val="20"/>
  </w:num>
  <w:num w:numId="18">
    <w:abstractNumId w:val="4"/>
  </w:num>
  <w:num w:numId="19">
    <w:abstractNumId w:val="48"/>
  </w:num>
  <w:num w:numId="20">
    <w:abstractNumId w:val="34"/>
  </w:num>
  <w:num w:numId="21">
    <w:abstractNumId w:val="32"/>
  </w:num>
  <w:num w:numId="22">
    <w:abstractNumId w:val="15"/>
  </w:num>
  <w:num w:numId="23">
    <w:abstractNumId w:val="47"/>
  </w:num>
  <w:num w:numId="24">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44"/>
  </w:num>
  <w:num w:numId="27">
    <w:abstractNumId w:val="19"/>
  </w:num>
  <w:num w:numId="28">
    <w:abstractNumId w:val="45"/>
  </w:num>
  <w:num w:numId="29">
    <w:abstractNumId w:val="25"/>
  </w:num>
  <w:num w:numId="30">
    <w:abstractNumId w:val="30"/>
  </w:num>
  <w:num w:numId="31">
    <w:abstractNumId w:val="13"/>
  </w:num>
  <w:num w:numId="32">
    <w:abstractNumId w:val="16"/>
  </w:num>
  <w:num w:numId="33">
    <w:abstractNumId w:val="0"/>
  </w:num>
  <w:num w:numId="34">
    <w:abstractNumId w:val="6"/>
  </w:num>
  <w:num w:numId="35">
    <w:abstractNumId w:val="12"/>
  </w:num>
  <w:num w:numId="36">
    <w:abstractNumId w:val="43"/>
  </w:num>
  <w:num w:numId="37">
    <w:abstractNumId w:val="39"/>
  </w:num>
  <w:num w:numId="38">
    <w:abstractNumId w:val="1"/>
  </w:num>
  <w:num w:numId="39">
    <w:abstractNumId w:val="11"/>
  </w:num>
  <w:num w:numId="40">
    <w:abstractNumId w:val="9"/>
  </w:num>
  <w:num w:numId="41">
    <w:abstractNumId w:val="42"/>
  </w:num>
  <w:num w:numId="42">
    <w:abstractNumId w:val="17"/>
  </w:num>
  <w:num w:numId="43">
    <w:abstractNumId w:val="22"/>
  </w:num>
  <w:num w:numId="44">
    <w:abstractNumId w:val="29"/>
  </w:num>
  <w:num w:numId="45">
    <w:abstractNumId w:val="41"/>
  </w:num>
  <w:num w:numId="46">
    <w:abstractNumId w:val="26"/>
  </w:num>
  <w:num w:numId="47">
    <w:abstractNumId w:val="2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2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num>
  <w:num w:numId="51">
    <w:abstractNumId w:val="26"/>
  </w:num>
  <w:num w:numId="52">
    <w:abstractNumId w:val="26"/>
  </w:num>
  <w:num w:numId="53">
    <w:abstractNumId w:val="26"/>
  </w:num>
  <w:num w:numId="54">
    <w:abstractNumId w:val="26"/>
  </w:num>
  <w:num w:numId="55">
    <w:abstractNumId w:val="26"/>
  </w:num>
  <w:num w:numId="56">
    <w:abstractNumId w:val="26"/>
  </w:num>
  <w:num w:numId="57">
    <w:abstractNumId w:val="37"/>
  </w:num>
  <w:num w:numId="58">
    <w:abstractNumId w:val="27"/>
  </w:num>
  <w:num w:numId="59">
    <w:abstractNumId w:val="21"/>
  </w:num>
  <w:num w:numId="60">
    <w:abstractNumId w:val="18"/>
  </w:num>
  <w:num w:numId="61">
    <w:abstractNumId w:val="26"/>
  </w:num>
  <w:num w:numId="62">
    <w:abstractNumId w:val="26"/>
  </w:num>
  <w:num w:numId="63">
    <w:abstractNumId w:val="26"/>
  </w:num>
  <w:num w:numId="64">
    <w:abstractNumId w:val="26"/>
  </w:num>
  <w:num w:numId="65">
    <w:abstractNumId w:val="26"/>
  </w:num>
  <w:num w:numId="66">
    <w:abstractNumId w:val="23"/>
  </w:num>
  <w:num w:numId="67">
    <w:abstractNumId w:val="26"/>
  </w:num>
  <w:num w:numId="68">
    <w:abstractNumId w:val="26"/>
  </w:num>
  <w:num w:numId="69">
    <w:abstractNumId w:val="26"/>
  </w:num>
  <w:num w:numId="70">
    <w:abstractNumId w:val="26"/>
  </w:num>
  <w:num w:numId="71">
    <w:abstractNumId w:val="26"/>
  </w:num>
  <w:num w:numId="72">
    <w:abstractNumId w:val="26"/>
  </w:num>
  <w:num w:numId="73">
    <w:abstractNumId w:val="26"/>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talijus Vasiliauskas">
    <w15:presenceInfo w15:providerId="None" w15:userId="Vitalijus Vasiliauskas"/>
  </w15:person>
  <w15:person w15:author="Loreta Juškaitė-Pečul">
    <w15:presenceInfo w15:providerId="AD" w15:userId="S-1-5-21-435918606-2984255037-1919720017-191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activeWritingStyle w:appName="MSWord" w:lang="ru-RU"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s-ES" w:vendorID="64" w:dllVersion="6" w:nlCheck="1" w:checkStyle="0"/>
  <w:proofState w:spelling="clean"/>
  <w:trackRevisions/>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7EC"/>
    <w:rsid w:val="000012BC"/>
    <w:rsid w:val="00001387"/>
    <w:rsid w:val="0000138D"/>
    <w:rsid w:val="00001567"/>
    <w:rsid w:val="0000179B"/>
    <w:rsid w:val="0000188F"/>
    <w:rsid w:val="000019B1"/>
    <w:rsid w:val="00001C8F"/>
    <w:rsid w:val="0000236B"/>
    <w:rsid w:val="00002380"/>
    <w:rsid w:val="000025D6"/>
    <w:rsid w:val="00002E08"/>
    <w:rsid w:val="00002E19"/>
    <w:rsid w:val="00003FA9"/>
    <w:rsid w:val="000058FA"/>
    <w:rsid w:val="00005A74"/>
    <w:rsid w:val="00005A91"/>
    <w:rsid w:val="000060C7"/>
    <w:rsid w:val="0000653B"/>
    <w:rsid w:val="00006D6B"/>
    <w:rsid w:val="000079EF"/>
    <w:rsid w:val="00007AA9"/>
    <w:rsid w:val="000103C7"/>
    <w:rsid w:val="00010A91"/>
    <w:rsid w:val="00011B76"/>
    <w:rsid w:val="00011BD0"/>
    <w:rsid w:val="00011ECC"/>
    <w:rsid w:val="0001238C"/>
    <w:rsid w:val="000123D6"/>
    <w:rsid w:val="00012842"/>
    <w:rsid w:val="00013E38"/>
    <w:rsid w:val="00014906"/>
    <w:rsid w:val="00014D78"/>
    <w:rsid w:val="00015E1C"/>
    <w:rsid w:val="00016258"/>
    <w:rsid w:val="000167D9"/>
    <w:rsid w:val="00016BDF"/>
    <w:rsid w:val="00017361"/>
    <w:rsid w:val="000178AE"/>
    <w:rsid w:val="00017ECA"/>
    <w:rsid w:val="00017F9F"/>
    <w:rsid w:val="00017FB9"/>
    <w:rsid w:val="00020628"/>
    <w:rsid w:val="00020890"/>
    <w:rsid w:val="000208DB"/>
    <w:rsid w:val="000213E5"/>
    <w:rsid w:val="0002151E"/>
    <w:rsid w:val="00021D57"/>
    <w:rsid w:val="00022A15"/>
    <w:rsid w:val="00022E7E"/>
    <w:rsid w:val="000230E6"/>
    <w:rsid w:val="00023738"/>
    <w:rsid w:val="00023F85"/>
    <w:rsid w:val="00023FA5"/>
    <w:rsid w:val="00024305"/>
    <w:rsid w:val="0002468D"/>
    <w:rsid w:val="00024724"/>
    <w:rsid w:val="00025871"/>
    <w:rsid w:val="00025A6B"/>
    <w:rsid w:val="00025E34"/>
    <w:rsid w:val="00027C07"/>
    <w:rsid w:val="0003023D"/>
    <w:rsid w:val="000305CC"/>
    <w:rsid w:val="00030630"/>
    <w:rsid w:val="00030959"/>
    <w:rsid w:val="00030E52"/>
    <w:rsid w:val="000311A7"/>
    <w:rsid w:val="0003132E"/>
    <w:rsid w:val="00031BAA"/>
    <w:rsid w:val="000323A5"/>
    <w:rsid w:val="0003335C"/>
    <w:rsid w:val="00033545"/>
    <w:rsid w:val="00033A00"/>
    <w:rsid w:val="000341E3"/>
    <w:rsid w:val="000350FB"/>
    <w:rsid w:val="0003517D"/>
    <w:rsid w:val="00035DD5"/>
    <w:rsid w:val="00036017"/>
    <w:rsid w:val="00036493"/>
    <w:rsid w:val="0003757B"/>
    <w:rsid w:val="00037669"/>
    <w:rsid w:val="000379F5"/>
    <w:rsid w:val="0004027F"/>
    <w:rsid w:val="000405C1"/>
    <w:rsid w:val="00040AB1"/>
    <w:rsid w:val="00040C3F"/>
    <w:rsid w:val="0004154F"/>
    <w:rsid w:val="00042304"/>
    <w:rsid w:val="00042ABC"/>
    <w:rsid w:val="00042CA1"/>
    <w:rsid w:val="00043097"/>
    <w:rsid w:val="0004347F"/>
    <w:rsid w:val="000434B9"/>
    <w:rsid w:val="00043844"/>
    <w:rsid w:val="00043C41"/>
    <w:rsid w:val="00044D19"/>
    <w:rsid w:val="000451BB"/>
    <w:rsid w:val="00045211"/>
    <w:rsid w:val="0004523E"/>
    <w:rsid w:val="00047814"/>
    <w:rsid w:val="0005056B"/>
    <w:rsid w:val="00050B7A"/>
    <w:rsid w:val="00050F39"/>
    <w:rsid w:val="00051080"/>
    <w:rsid w:val="000510CA"/>
    <w:rsid w:val="00051428"/>
    <w:rsid w:val="00051778"/>
    <w:rsid w:val="00051B0F"/>
    <w:rsid w:val="0005224B"/>
    <w:rsid w:val="000523C5"/>
    <w:rsid w:val="0005317F"/>
    <w:rsid w:val="00053541"/>
    <w:rsid w:val="00053BB0"/>
    <w:rsid w:val="00053C94"/>
    <w:rsid w:val="00053FEC"/>
    <w:rsid w:val="00054F72"/>
    <w:rsid w:val="00055A69"/>
    <w:rsid w:val="00055E9A"/>
    <w:rsid w:val="00055F25"/>
    <w:rsid w:val="00056C03"/>
    <w:rsid w:val="00056DA4"/>
    <w:rsid w:val="00056E96"/>
    <w:rsid w:val="00057F51"/>
    <w:rsid w:val="00060139"/>
    <w:rsid w:val="0006076F"/>
    <w:rsid w:val="00061080"/>
    <w:rsid w:val="000610D0"/>
    <w:rsid w:val="0006175E"/>
    <w:rsid w:val="000617FB"/>
    <w:rsid w:val="00061926"/>
    <w:rsid w:val="00061EEA"/>
    <w:rsid w:val="0006204A"/>
    <w:rsid w:val="0006245A"/>
    <w:rsid w:val="00062564"/>
    <w:rsid w:val="00062678"/>
    <w:rsid w:val="00062E43"/>
    <w:rsid w:val="00064174"/>
    <w:rsid w:val="00064E64"/>
    <w:rsid w:val="00064EFB"/>
    <w:rsid w:val="0006536F"/>
    <w:rsid w:val="00065563"/>
    <w:rsid w:val="00065604"/>
    <w:rsid w:val="00065E06"/>
    <w:rsid w:val="0006621F"/>
    <w:rsid w:val="000663FA"/>
    <w:rsid w:val="000664E1"/>
    <w:rsid w:val="000667E9"/>
    <w:rsid w:val="00066816"/>
    <w:rsid w:val="00066BBD"/>
    <w:rsid w:val="00066BBE"/>
    <w:rsid w:val="00066BC3"/>
    <w:rsid w:val="00066C05"/>
    <w:rsid w:val="000673D7"/>
    <w:rsid w:val="000676EE"/>
    <w:rsid w:val="000700BA"/>
    <w:rsid w:val="000705C2"/>
    <w:rsid w:val="00070791"/>
    <w:rsid w:val="000725AA"/>
    <w:rsid w:val="00073244"/>
    <w:rsid w:val="0007334F"/>
    <w:rsid w:val="0007431E"/>
    <w:rsid w:val="00074855"/>
    <w:rsid w:val="00074B5F"/>
    <w:rsid w:val="00074C32"/>
    <w:rsid w:val="000753C2"/>
    <w:rsid w:val="000758F6"/>
    <w:rsid w:val="00075B78"/>
    <w:rsid w:val="000762A8"/>
    <w:rsid w:val="0007636C"/>
    <w:rsid w:val="00076DB2"/>
    <w:rsid w:val="00076F05"/>
    <w:rsid w:val="000776A5"/>
    <w:rsid w:val="00077BEB"/>
    <w:rsid w:val="0008078F"/>
    <w:rsid w:val="00080E08"/>
    <w:rsid w:val="00080E44"/>
    <w:rsid w:val="00081889"/>
    <w:rsid w:val="00081F81"/>
    <w:rsid w:val="000821A7"/>
    <w:rsid w:val="000827A8"/>
    <w:rsid w:val="00082AE1"/>
    <w:rsid w:val="000837C1"/>
    <w:rsid w:val="00083D85"/>
    <w:rsid w:val="00084255"/>
    <w:rsid w:val="0008472B"/>
    <w:rsid w:val="000848E9"/>
    <w:rsid w:val="00085A42"/>
    <w:rsid w:val="00085CD1"/>
    <w:rsid w:val="000861E6"/>
    <w:rsid w:val="00086497"/>
    <w:rsid w:val="00086998"/>
    <w:rsid w:val="00086C41"/>
    <w:rsid w:val="000874D6"/>
    <w:rsid w:val="00087734"/>
    <w:rsid w:val="000937A0"/>
    <w:rsid w:val="000944E1"/>
    <w:rsid w:val="000948B6"/>
    <w:rsid w:val="000948F3"/>
    <w:rsid w:val="00094F46"/>
    <w:rsid w:val="00094FAE"/>
    <w:rsid w:val="000954C3"/>
    <w:rsid w:val="00095F4E"/>
    <w:rsid w:val="00096528"/>
    <w:rsid w:val="000968CC"/>
    <w:rsid w:val="0009746A"/>
    <w:rsid w:val="00097F09"/>
    <w:rsid w:val="000A0269"/>
    <w:rsid w:val="000A04BD"/>
    <w:rsid w:val="000A0B63"/>
    <w:rsid w:val="000A0F0B"/>
    <w:rsid w:val="000A12B8"/>
    <w:rsid w:val="000A1329"/>
    <w:rsid w:val="000A1385"/>
    <w:rsid w:val="000A1ACA"/>
    <w:rsid w:val="000A1EC0"/>
    <w:rsid w:val="000A1F8E"/>
    <w:rsid w:val="000A22A1"/>
    <w:rsid w:val="000A357C"/>
    <w:rsid w:val="000A3A84"/>
    <w:rsid w:val="000A4884"/>
    <w:rsid w:val="000A4FE2"/>
    <w:rsid w:val="000A5904"/>
    <w:rsid w:val="000A5AE9"/>
    <w:rsid w:val="000A5ECC"/>
    <w:rsid w:val="000A6311"/>
    <w:rsid w:val="000A631E"/>
    <w:rsid w:val="000A64F6"/>
    <w:rsid w:val="000A7833"/>
    <w:rsid w:val="000A7D26"/>
    <w:rsid w:val="000B053C"/>
    <w:rsid w:val="000B0B06"/>
    <w:rsid w:val="000B0D6C"/>
    <w:rsid w:val="000B0FAB"/>
    <w:rsid w:val="000B1385"/>
    <w:rsid w:val="000B1E54"/>
    <w:rsid w:val="000B214F"/>
    <w:rsid w:val="000B21D2"/>
    <w:rsid w:val="000B290E"/>
    <w:rsid w:val="000B2F3C"/>
    <w:rsid w:val="000B30F2"/>
    <w:rsid w:val="000B3D3B"/>
    <w:rsid w:val="000B44B0"/>
    <w:rsid w:val="000B6777"/>
    <w:rsid w:val="000B6994"/>
    <w:rsid w:val="000B6A20"/>
    <w:rsid w:val="000B6B44"/>
    <w:rsid w:val="000B6F5C"/>
    <w:rsid w:val="000B769B"/>
    <w:rsid w:val="000B7886"/>
    <w:rsid w:val="000C05F2"/>
    <w:rsid w:val="000C0B38"/>
    <w:rsid w:val="000C2164"/>
    <w:rsid w:val="000C3A48"/>
    <w:rsid w:val="000C3BD0"/>
    <w:rsid w:val="000C62F6"/>
    <w:rsid w:val="000C6F27"/>
    <w:rsid w:val="000C79D9"/>
    <w:rsid w:val="000C7DFD"/>
    <w:rsid w:val="000D0B32"/>
    <w:rsid w:val="000D2510"/>
    <w:rsid w:val="000D2715"/>
    <w:rsid w:val="000D337A"/>
    <w:rsid w:val="000D3B45"/>
    <w:rsid w:val="000D42FB"/>
    <w:rsid w:val="000D4670"/>
    <w:rsid w:val="000D4CC4"/>
    <w:rsid w:val="000D5220"/>
    <w:rsid w:val="000D63FA"/>
    <w:rsid w:val="000D64C1"/>
    <w:rsid w:val="000D65CE"/>
    <w:rsid w:val="000D6625"/>
    <w:rsid w:val="000D6A0E"/>
    <w:rsid w:val="000D6C49"/>
    <w:rsid w:val="000D7581"/>
    <w:rsid w:val="000D758F"/>
    <w:rsid w:val="000D7678"/>
    <w:rsid w:val="000E02ED"/>
    <w:rsid w:val="000E067E"/>
    <w:rsid w:val="000E2236"/>
    <w:rsid w:val="000E2443"/>
    <w:rsid w:val="000E4D8C"/>
    <w:rsid w:val="000E679E"/>
    <w:rsid w:val="000E6C47"/>
    <w:rsid w:val="000E7834"/>
    <w:rsid w:val="000E79A4"/>
    <w:rsid w:val="000E7C9C"/>
    <w:rsid w:val="000F0347"/>
    <w:rsid w:val="000F06EA"/>
    <w:rsid w:val="000F0FCA"/>
    <w:rsid w:val="000F11A8"/>
    <w:rsid w:val="000F15E4"/>
    <w:rsid w:val="000F2462"/>
    <w:rsid w:val="000F337F"/>
    <w:rsid w:val="000F5C0D"/>
    <w:rsid w:val="000F65BC"/>
    <w:rsid w:val="000F6945"/>
    <w:rsid w:val="001000D3"/>
    <w:rsid w:val="00100A62"/>
    <w:rsid w:val="00100F88"/>
    <w:rsid w:val="0010157A"/>
    <w:rsid w:val="00101B33"/>
    <w:rsid w:val="001036E0"/>
    <w:rsid w:val="001042EA"/>
    <w:rsid w:val="0010576F"/>
    <w:rsid w:val="001057F6"/>
    <w:rsid w:val="00105822"/>
    <w:rsid w:val="00105E9E"/>
    <w:rsid w:val="00105EDB"/>
    <w:rsid w:val="00107B9B"/>
    <w:rsid w:val="0011004E"/>
    <w:rsid w:val="001108AC"/>
    <w:rsid w:val="00111C5C"/>
    <w:rsid w:val="00111D3F"/>
    <w:rsid w:val="001124C4"/>
    <w:rsid w:val="00113FF3"/>
    <w:rsid w:val="00114172"/>
    <w:rsid w:val="001149A6"/>
    <w:rsid w:val="00114A19"/>
    <w:rsid w:val="00114B2E"/>
    <w:rsid w:val="00114E35"/>
    <w:rsid w:val="001151A5"/>
    <w:rsid w:val="00116DBE"/>
    <w:rsid w:val="00116E58"/>
    <w:rsid w:val="00117F69"/>
    <w:rsid w:val="001209D5"/>
    <w:rsid w:val="00120E02"/>
    <w:rsid w:val="001210D8"/>
    <w:rsid w:val="00121BFF"/>
    <w:rsid w:val="00121DC3"/>
    <w:rsid w:val="001229BB"/>
    <w:rsid w:val="00122D40"/>
    <w:rsid w:val="00124711"/>
    <w:rsid w:val="001253C5"/>
    <w:rsid w:val="00125FB9"/>
    <w:rsid w:val="00126313"/>
    <w:rsid w:val="00126A9B"/>
    <w:rsid w:val="001277ED"/>
    <w:rsid w:val="00127BA6"/>
    <w:rsid w:val="00130B2D"/>
    <w:rsid w:val="00130FD9"/>
    <w:rsid w:val="00131634"/>
    <w:rsid w:val="001317AA"/>
    <w:rsid w:val="001318EA"/>
    <w:rsid w:val="00131C98"/>
    <w:rsid w:val="00132B17"/>
    <w:rsid w:val="00132C16"/>
    <w:rsid w:val="00133BD6"/>
    <w:rsid w:val="001345F7"/>
    <w:rsid w:val="00135D95"/>
    <w:rsid w:val="0013647C"/>
    <w:rsid w:val="00136AF0"/>
    <w:rsid w:val="00136F0B"/>
    <w:rsid w:val="00136F90"/>
    <w:rsid w:val="001379B0"/>
    <w:rsid w:val="00137C5D"/>
    <w:rsid w:val="00140F59"/>
    <w:rsid w:val="001421E1"/>
    <w:rsid w:val="001422BD"/>
    <w:rsid w:val="00142560"/>
    <w:rsid w:val="00143476"/>
    <w:rsid w:val="00144034"/>
    <w:rsid w:val="0014479C"/>
    <w:rsid w:val="001454F8"/>
    <w:rsid w:val="0014573D"/>
    <w:rsid w:val="00145B7A"/>
    <w:rsid w:val="00145DAF"/>
    <w:rsid w:val="001476BB"/>
    <w:rsid w:val="001476C6"/>
    <w:rsid w:val="00150319"/>
    <w:rsid w:val="00150DD7"/>
    <w:rsid w:val="001512A7"/>
    <w:rsid w:val="001519E0"/>
    <w:rsid w:val="00152119"/>
    <w:rsid w:val="00152274"/>
    <w:rsid w:val="001523E8"/>
    <w:rsid w:val="001529BE"/>
    <w:rsid w:val="001533AD"/>
    <w:rsid w:val="00153434"/>
    <w:rsid w:val="00153435"/>
    <w:rsid w:val="00153757"/>
    <w:rsid w:val="00153CA4"/>
    <w:rsid w:val="0015412D"/>
    <w:rsid w:val="00155329"/>
    <w:rsid w:val="0015539B"/>
    <w:rsid w:val="00155A1B"/>
    <w:rsid w:val="00155D00"/>
    <w:rsid w:val="00155D9A"/>
    <w:rsid w:val="001560CD"/>
    <w:rsid w:val="00156821"/>
    <w:rsid w:val="00156E59"/>
    <w:rsid w:val="0015737C"/>
    <w:rsid w:val="00157381"/>
    <w:rsid w:val="001574F4"/>
    <w:rsid w:val="00157754"/>
    <w:rsid w:val="001602A2"/>
    <w:rsid w:val="00160645"/>
    <w:rsid w:val="001617AD"/>
    <w:rsid w:val="00161C6B"/>
    <w:rsid w:val="00161E18"/>
    <w:rsid w:val="00162045"/>
    <w:rsid w:val="001635A6"/>
    <w:rsid w:val="00165C7D"/>
    <w:rsid w:val="00165D11"/>
    <w:rsid w:val="00165F70"/>
    <w:rsid w:val="001667F8"/>
    <w:rsid w:val="001677CF"/>
    <w:rsid w:val="001679D4"/>
    <w:rsid w:val="00167F14"/>
    <w:rsid w:val="001702E0"/>
    <w:rsid w:val="001703E3"/>
    <w:rsid w:val="00170825"/>
    <w:rsid w:val="0017090D"/>
    <w:rsid w:val="00170E4C"/>
    <w:rsid w:val="0017131D"/>
    <w:rsid w:val="00171EAC"/>
    <w:rsid w:val="00172325"/>
    <w:rsid w:val="0017241A"/>
    <w:rsid w:val="00172AC6"/>
    <w:rsid w:val="0017331E"/>
    <w:rsid w:val="00173AB7"/>
    <w:rsid w:val="00173BDF"/>
    <w:rsid w:val="00174115"/>
    <w:rsid w:val="00174205"/>
    <w:rsid w:val="00174B9D"/>
    <w:rsid w:val="00174F6D"/>
    <w:rsid w:val="001763F6"/>
    <w:rsid w:val="001764ED"/>
    <w:rsid w:val="00176ADE"/>
    <w:rsid w:val="00176D0B"/>
    <w:rsid w:val="00177E91"/>
    <w:rsid w:val="00177EAA"/>
    <w:rsid w:val="00180527"/>
    <w:rsid w:val="00180A45"/>
    <w:rsid w:val="00180ECC"/>
    <w:rsid w:val="00181102"/>
    <w:rsid w:val="00182285"/>
    <w:rsid w:val="00182D15"/>
    <w:rsid w:val="00183A0F"/>
    <w:rsid w:val="00183AFE"/>
    <w:rsid w:val="00184506"/>
    <w:rsid w:val="00184E94"/>
    <w:rsid w:val="00185509"/>
    <w:rsid w:val="00186918"/>
    <w:rsid w:val="00186D11"/>
    <w:rsid w:val="001871CA"/>
    <w:rsid w:val="001872FB"/>
    <w:rsid w:val="00187F18"/>
    <w:rsid w:val="001901F8"/>
    <w:rsid w:val="00190D41"/>
    <w:rsid w:val="00191134"/>
    <w:rsid w:val="00191A33"/>
    <w:rsid w:val="00191AA8"/>
    <w:rsid w:val="0019222F"/>
    <w:rsid w:val="00192404"/>
    <w:rsid w:val="001924FD"/>
    <w:rsid w:val="001925D7"/>
    <w:rsid w:val="001927EF"/>
    <w:rsid w:val="00192BCC"/>
    <w:rsid w:val="00192FFD"/>
    <w:rsid w:val="0019302A"/>
    <w:rsid w:val="00194581"/>
    <w:rsid w:val="00194E60"/>
    <w:rsid w:val="00196012"/>
    <w:rsid w:val="001965AF"/>
    <w:rsid w:val="00196831"/>
    <w:rsid w:val="00196EAE"/>
    <w:rsid w:val="00196FBA"/>
    <w:rsid w:val="00196FC8"/>
    <w:rsid w:val="00197647"/>
    <w:rsid w:val="001A0114"/>
    <w:rsid w:val="001A0DC9"/>
    <w:rsid w:val="001A16FC"/>
    <w:rsid w:val="001A28CB"/>
    <w:rsid w:val="001A2AEA"/>
    <w:rsid w:val="001A2D37"/>
    <w:rsid w:val="001A3211"/>
    <w:rsid w:val="001A524D"/>
    <w:rsid w:val="001A5268"/>
    <w:rsid w:val="001A5375"/>
    <w:rsid w:val="001A5518"/>
    <w:rsid w:val="001A67E0"/>
    <w:rsid w:val="001A6D3F"/>
    <w:rsid w:val="001A6D5B"/>
    <w:rsid w:val="001A717D"/>
    <w:rsid w:val="001A772A"/>
    <w:rsid w:val="001B119C"/>
    <w:rsid w:val="001B16AC"/>
    <w:rsid w:val="001B187E"/>
    <w:rsid w:val="001B2047"/>
    <w:rsid w:val="001B2A50"/>
    <w:rsid w:val="001B2C8A"/>
    <w:rsid w:val="001B2DB7"/>
    <w:rsid w:val="001B2F08"/>
    <w:rsid w:val="001B3076"/>
    <w:rsid w:val="001B30B7"/>
    <w:rsid w:val="001B3498"/>
    <w:rsid w:val="001B49E9"/>
    <w:rsid w:val="001B51F2"/>
    <w:rsid w:val="001B64EC"/>
    <w:rsid w:val="001B66CB"/>
    <w:rsid w:val="001B686D"/>
    <w:rsid w:val="001B7008"/>
    <w:rsid w:val="001B759D"/>
    <w:rsid w:val="001C03E7"/>
    <w:rsid w:val="001C0559"/>
    <w:rsid w:val="001C0CFC"/>
    <w:rsid w:val="001C10A3"/>
    <w:rsid w:val="001C1311"/>
    <w:rsid w:val="001C19B2"/>
    <w:rsid w:val="001C1B4A"/>
    <w:rsid w:val="001C1F14"/>
    <w:rsid w:val="001C227B"/>
    <w:rsid w:val="001C274E"/>
    <w:rsid w:val="001C2FB4"/>
    <w:rsid w:val="001C3175"/>
    <w:rsid w:val="001C3815"/>
    <w:rsid w:val="001C3A39"/>
    <w:rsid w:val="001C3B2D"/>
    <w:rsid w:val="001C3BCF"/>
    <w:rsid w:val="001C3C3A"/>
    <w:rsid w:val="001C483A"/>
    <w:rsid w:val="001C4CDB"/>
    <w:rsid w:val="001C5209"/>
    <w:rsid w:val="001C62D1"/>
    <w:rsid w:val="001C6AFF"/>
    <w:rsid w:val="001C6FAB"/>
    <w:rsid w:val="001D0BEC"/>
    <w:rsid w:val="001D0CA1"/>
    <w:rsid w:val="001D0DF2"/>
    <w:rsid w:val="001D111B"/>
    <w:rsid w:val="001D1421"/>
    <w:rsid w:val="001D21DA"/>
    <w:rsid w:val="001D2E94"/>
    <w:rsid w:val="001D30CE"/>
    <w:rsid w:val="001D31F0"/>
    <w:rsid w:val="001D428C"/>
    <w:rsid w:val="001D5278"/>
    <w:rsid w:val="001D56BF"/>
    <w:rsid w:val="001D5712"/>
    <w:rsid w:val="001D574E"/>
    <w:rsid w:val="001D5D94"/>
    <w:rsid w:val="001D7028"/>
    <w:rsid w:val="001D7317"/>
    <w:rsid w:val="001D7A02"/>
    <w:rsid w:val="001E050A"/>
    <w:rsid w:val="001E062F"/>
    <w:rsid w:val="001E1E95"/>
    <w:rsid w:val="001E38B1"/>
    <w:rsid w:val="001E3B7F"/>
    <w:rsid w:val="001E3EB3"/>
    <w:rsid w:val="001E4760"/>
    <w:rsid w:val="001E4832"/>
    <w:rsid w:val="001E4FC0"/>
    <w:rsid w:val="001E5027"/>
    <w:rsid w:val="001E55EE"/>
    <w:rsid w:val="001E571B"/>
    <w:rsid w:val="001E595A"/>
    <w:rsid w:val="001E5C2F"/>
    <w:rsid w:val="001E6ABA"/>
    <w:rsid w:val="001E6B68"/>
    <w:rsid w:val="001E7064"/>
    <w:rsid w:val="001E761D"/>
    <w:rsid w:val="001E76D0"/>
    <w:rsid w:val="001E7BEE"/>
    <w:rsid w:val="001E7E9E"/>
    <w:rsid w:val="001F014F"/>
    <w:rsid w:val="001F1025"/>
    <w:rsid w:val="001F14DA"/>
    <w:rsid w:val="001F201F"/>
    <w:rsid w:val="001F2368"/>
    <w:rsid w:val="001F2535"/>
    <w:rsid w:val="001F30E2"/>
    <w:rsid w:val="001F3ACC"/>
    <w:rsid w:val="001F4B51"/>
    <w:rsid w:val="001F4F70"/>
    <w:rsid w:val="001F5356"/>
    <w:rsid w:val="001F5671"/>
    <w:rsid w:val="001F5EC8"/>
    <w:rsid w:val="001F641A"/>
    <w:rsid w:val="001F658F"/>
    <w:rsid w:val="001F6A00"/>
    <w:rsid w:val="001F717E"/>
    <w:rsid w:val="001F7420"/>
    <w:rsid w:val="001F790C"/>
    <w:rsid w:val="001F7F8D"/>
    <w:rsid w:val="0020038F"/>
    <w:rsid w:val="00201709"/>
    <w:rsid w:val="00201C5D"/>
    <w:rsid w:val="00201EEE"/>
    <w:rsid w:val="00202664"/>
    <w:rsid w:val="00202E11"/>
    <w:rsid w:val="00204AD0"/>
    <w:rsid w:val="00204D27"/>
    <w:rsid w:val="002053EB"/>
    <w:rsid w:val="00205423"/>
    <w:rsid w:val="002056F4"/>
    <w:rsid w:val="00205F65"/>
    <w:rsid w:val="002062B8"/>
    <w:rsid w:val="0020671F"/>
    <w:rsid w:val="00207F02"/>
    <w:rsid w:val="00212363"/>
    <w:rsid w:val="002126A0"/>
    <w:rsid w:val="00212BD1"/>
    <w:rsid w:val="00212EBC"/>
    <w:rsid w:val="00214DF2"/>
    <w:rsid w:val="00214FF4"/>
    <w:rsid w:val="00215196"/>
    <w:rsid w:val="00215217"/>
    <w:rsid w:val="002152AE"/>
    <w:rsid w:val="0021564D"/>
    <w:rsid w:val="00216BBA"/>
    <w:rsid w:val="00220FB9"/>
    <w:rsid w:val="002212D3"/>
    <w:rsid w:val="00221B3C"/>
    <w:rsid w:val="00222949"/>
    <w:rsid w:val="00223CA8"/>
    <w:rsid w:val="00225F71"/>
    <w:rsid w:val="00226D69"/>
    <w:rsid w:val="0022790A"/>
    <w:rsid w:val="00227AFA"/>
    <w:rsid w:val="00227BDF"/>
    <w:rsid w:val="00230017"/>
    <w:rsid w:val="00230483"/>
    <w:rsid w:val="00230652"/>
    <w:rsid w:val="00230B60"/>
    <w:rsid w:val="002311EB"/>
    <w:rsid w:val="0023174C"/>
    <w:rsid w:val="00231A0E"/>
    <w:rsid w:val="00231F36"/>
    <w:rsid w:val="00232003"/>
    <w:rsid w:val="002320E7"/>
    <w:rsid w:val="00232D1D"/>
    <w:rsid w:val="00233926"/>
    <w:rsid w:val="00233A56"/>
    <w:rsid w:val="00234840"/>
    <w:rsid w:val="00234A13"/>
    <w:rsid w:val="00234B51"/>
    <w:rsid w:val="00234C76"/>
    <w:rsid w:val="00235836"/>
    <w:rsid w:val="00235A6E"/>
    <w:rsid w:val="00236722"/>
    <w:rsid w:val="00237254"/>
    <w:rsid w:val="00237746"/>
    <w:rsid w:val="00237B7E"/>
    <w:rsid w:val="00237DF5"/>
    <w:rsid w:val="002406D0"/>
    <w:rsid w:val="00240A8A"/>
    <w:rsid w:val="00240E6D"/>
    <w:rsid w:val="00240FD5"/>
    <w:rsid w:val="00241D4C"/>
    <w:rsid w:val="00241D5F"/>
    <w:rsid w:val="002432D1"/>
    <w:rsid w:val="002433D3"/>
    <w:rsid w:val="00243643"/>
    <w:rsid w:val="00244B5C"/>
    <w:rsid w:val="00244D5A"/>
    <w:rsid w:val="002452D8"/>
    <w:rsid w:val="00245320"/>
    <w:rsid w:val="00245816"/>
    <w:rsid w:val="0024607A"/>
    <w:rsid w:val="002472BF"/>
    <w:rsid w:val="00247D21"/>
    <w:rsid w:val="00247F8E"/>
    <w:rsid w:val="00250333"/>
    <w:rsid w:val="00250684"/>
    <w:rsid w:val="00250A46"/>
    <w:rsid w:val="00250BE6"/>
    <w:rsid w:val="00251CFE"/>
    <w:rsid w:val="00252181"/>
    <w:rsid w:val="002523E3"/>
    <w:rsid w:val="00252DDC"/>
    <w:rsid w:val="00253216"/>
    <w:rsid w:val="00253320"/>
    <w:rsid w:val="00254762"/>
    <w:rsid w:val="00255A35"/>
    <w:rsid w:val="00255F9E"/>
    <w:rsid w:val="002565E4"/>
    <w:rsid w:val="00256840"/>
    <w:rsid w:val="002576DE"/>
    <w:rsid w:val="00257E09"/>
    <w:rsid w:val="00261893"/>
    <w:rsid w:val="00262267"/>
    <w:rsid w:val="002623D8"/>
    <w:rsid w:val="0026261A"/>
    <w:rsid w:val="00262A0F"/>
    <w:rsid w:val="002630A2"/>
    <w:rsid w:val="002636E5"/>
    <w:rsid w:val="002640B3"/>
    <w:rsid w:val="002645F8"/>
    <w:rsid w:val="002646A0"/>
    <w:rsid w:val="00264D4D"/>
    <w:rsid w:val="00264EB6"/>
    <w:rsid w:val="00265368"/>
    <w:rsid w:val="00266CD2"/>
    <w:rsid w:val="00266F48"/>
    <w:rsid w:val="002676A0"/>
    <w:rsid w:val="0026791F"/>
    <w:rsid w:val="00267A47"/>
    <w:rsid w:val="0027021C"/>
    <w:rsid w:val="0027092E"/>
    <w:rsid w:val="00270D94"/>
    <w:rsid w:val="002717F7"/>
    <w:rsid w:val="00272BB5"/>
    <w:rsid w:val="00272C90"/>
    <w:rsid w:val="00272F10"/>
    <w:rsid w:val="002735E1"/>
    <w:rsid w:val="00274B66"/>
    <w:rsid w:val="00275E4B"/>
    <w:rsid w:val="00276B7D"/>
    <w:rsid w:val="00276C70"/>
    <w:rsid w:val="00276DEA"/>
    <w:rsid w:val="00277361"/>
    <w:rsid w:val="00277412"/>
    <w:rsid w:val="00277953"/>
    <w:rsid w:val="00277CE2"/>
    <w:rsid w:val="00277EC8"/>
    <w:rsid w:val="00280164"/>
    <w:rsid w:val="0028167B"/>
    <w:rsid w:val="002816F0"/>
    <w:rsid w:val="00281BBF"/>
    <w:rsid w:val="002820AB"/>
    <w:rsid w:val="002823CC"/>
    <w:rsid w:val="00282B65"/>
    <w:rsid w:val="00282C65"/>
    <w:rsid w:val="002830AC"/>
    <w:rsid w:val="0028495E"/>
    <w:rsid w:val="002849C2"/>
    <w:rsid w:val="00285C8C"/>
    <w:rsid w:val="002862D0"/>
    <w:rsid w:val="00286BA0"/>
    <w:rsid w:val="0029015D"/>
    <w:rsid w:val="002907FD"/>
    <w:rsid w:val="00290A64"/>
    <w:rsid w:val="00291810"/>
    <w:rsid w:val="00291B54"/>
    <w:rsid w:val="00292206"/>
    <w:rsid w:val="00292318"/>
    <w:rsid w:val="00292400"/>
    <w:rsid w:val="002925DF"/>
    <w:rsid w:val="0029278C"/>
    <w:rsid w:val="00293CE4"/>
    <w:rsid w:val="002949D1"/>
    <w:rsid w:val="002959E1"/>
    <w:rsid w:val="0029633F"/>
    <w:rsid w:val="00296B26"/>
    <w:rsid w:val="00297833"/>
    <w:rsid w:val="00297B5B"/>
    <w:rsid w:val="002A00C1"/>
    <w:rsid w:val="002A02B5"/>
    <w:rsid w:val="002A0888"/>
    <w:rsid w:val="002A0BCA"/>
    <w:rsid w:val="002A1210"/>
    <w:rsid w:val="002A1418"/>
    <w:rsid w:val="002A1E7A"/>
    <w:rsid w:val="002A23D3"/>
    <w:rsid w:val="002A2D03"/>
    <w:rsid w:val="002A3CC3"/>
    <w:rsid w:val="002A4E22"/>
    <w:rsid w:val="002A7845"/>
    <w:rsid w:val="002A7B4E"/>
    <w:rsid w:val="002B0AAF"/>
    <w:rsid w:val="002B0B71"/>
    <w:rsid w:val="002B0BD9"/>
    <w:rsid w:val="002B119A"/>
    <w:rsid w:val="002B1BC6"/>
    <w:rsid w:val="002B1E1B"/>
    <w:rsid w:val="002B21F6"/>
    <w:rsid w:val="002B38D3"/>
    <w:rsid w:val="002B3CF3"/>
    <w:rsid w:val="002B3DB1"/>
    <w:rsid w:val="002B4216"/>
    <w:rsid w:val="002B4955"/>
    <w:rsid w:val="002B519A"/>
    <w:rsid w:val="002B55EB"/>
    <w:rsid w:val="002B564B"/>
    <w:rsid w:val="002B5A7B"/>
    <w:rsid w:val="002B5AB3"/>
    <w:rsid w:val="002B60CB"/>
    <w:rsid w:val="002B6A1C"/>
    <w:rsid w:val="002B795C"/>
    <w:rsid w:val="002B7C46"/>
    <w:rsid w:val="002B7CAA"/>
    <w:rsid w:val="002C0B07"/>
    <w:rsid w:val="002C1E50"/>
    <w:rsid w:val="002C31DB"/>
    <w:rsid w:val="002C3304"/>
    <w:rsid w:val="002C3888"/>
    <w:rsid w:val="002C396F"/>
    <w:rsid w:val="002C3CAD"/>
    <w:rsid w:val="002C3F81"/>
    <w:rsid w:val="002C3F86"/>
    <w:rsid w:val="002C46F1"/>
    <w:rsid w:val="002C4A3A"/>
    <w:rsid w:val="002C5154"/>
    <w:rsid w:val="002C53F3"/>
    <w:rsid w:val="002C5C8D"/>
    <w:rsid w:val="002C65F3"/>
    <w:rsid w:val="002C76C1"/>
    <w:rsid w:val="002C786A"/>
    <w:rsid w:val="002C7F12"/>
    <w:rsid w:val="002D027F"/>
    <w:rsid w:val="002D06ED"/>
    <w:rsid w:val="002D13D9"/>
    <w:rsid w:val="002D1C8B"/>
    <w:rsid w:val="002D2AAF"/>
    <w:rsid w:val="002D37D7"/>
    <w:rsid w:val="002D3DFB"/>
    <w:rsid w:val="002D54D3"/>
    <w:rsid w:val="002D5511"/>
    <w:rsid w:val="002D5DCF"/>
    <w:rsid w:val="002D6927"/>
    <w:rsid w:val="002D69EF"/>
    <w:rsid w:val="002D705C"/>
    <w:rsid w:val="002D7FE9"/>
    <w:rsid w:val="002E1565"/>
    <w:rsid w:val="002E1FC6"/>
    <w:rsid w:val="002E378E"/>
    <w:rsid w:val="002E3D2E"/>
    <w:rsid w:val="002E4AA5"/>
    <w:rsid w:val="002E4C3D"/>
    <w:rsid w:val="002E4F43"/>
    <w:rsid w:val="002E52C1"/>
    <w:rsid w:val="002E5721"/>
    <w:rsid w:val="002E5749"/>
    <w:rsid w:val="002E5826"/>
    <w:rsid w:val="002E5D30"/>
    <w:rsid w:val="002E67C2"/>
    <w:rsid w:val="002E6FBD"/>
    <w:rsid w:val="002E79DA"/>
    <w:rsid w:val="002F0370"/>
    <w:rsid w:val="002F0A98"/>
    <w:rsid w:val="002F16A7"/>
    <w:rsid w:val="002F16F3"/>
    <w:rsid w:val="002F2308"/>
    <w:rsid w:val="002F2F4A"/>
    <w:rsid w:val="002F4439"/>
    <w:rsid w:val="002F4B38"/>
    <w:rsid w:val="002F4D86"/>
    <w:rsid w:val="002F52BB"/>
    <w:rsid w:val="002F590E"/>
    <w:rsid w:val="002F6DC2"/>
    <w:rsid w:val="002F706F"/>
    <w:rsid w:val="002F73CD"/>
    <w:rsid w:val="002F7541"/>
    <w:rsid w:val="002F75FA"/>
    <w:rsid w:val="002F7649"/>
    <w:rsid w:val="002F76DE"/>
    <w:rsid w:val="002F7BFF"/>
    <w:rsid w:val="0030183A"/>
    <w:rsid w:val="00302630"/>
    <w:rsid w:val="00302DBF"/>
    <w:rsid w:val="00303197"/>
    <w:rsid w:val="00303256"/>
    <w:rsid w:val="00304459"/>
    <w:rsid w:val="00304654"/>
    <w:rsid w:val="00304B10"/>
    <w:rsid w:val="003055E4"/>
    <w:rsid w:val="00305638"/>
    <w:rsid w:val="00305931"/>
    <w:rsid w:val="00305A34"/>
    <w:rsid w:val="00305CA4"/>
    <w:rsid w:val="00305DFD"/>
    <w:rsid w:val="00306ABC"/>
    <w:rsid w:val="0030722D"/>
    <w:rsid w:val="00307512"/>
    <w:rsid w:val="003105D0"/>
    <w:rsid w:val="003112FB"/>
    <w:rsid w:val="0031283D"/>
    <w:rsid w:val="003131ED"/>
    <w:rsid w:val="00313744"/>
    <w:rsid w:val="003141D7"/>
    <w:rsid w:val="00314F05"/>
    <w:rsid w:val="003156CD"/>
    <w:rsid w:val="00315C6D"/>
    <w:rsid w:val="00316EA6"/>
    <w:rsid w:val="00320350"/>
    <w:rsid w:val="00320912"/>
    <w:rsid w:val="00320939"/>
    <w:rsid w:val="00320C39"/>
    <w:rsid w:val="0032214E"/>
    <w:rsid w:val="0032235D"/>
    <w:rsid w:val="00322419"/>
    <w:rsid w:val="00323424"/>
    <w:rsid w:val="00323F2B"/>
    <w:rsid w:val="0032405C"/>
    <w:rsid w:val="003242DF"/>
    <w:rsid w:val="00324A50"/>
    <w:rsid w:val="00325136"/>
    <w:rsid w:val="00325732"/>
    <w:rsid w:val="00326936"/>
    <w:rsid w:val="00327624"/>
    <w:rsid w:val="003278B1"/>
    <w:rsid w:val="003278C0"/>
    <w:rsid w:val="00330877"/>
    <w:rsid w:val="00330A3D"/>
    <w:rsid w:val="003319F8"/>
    <w:rsid w:val="003329B3"/>
    <w:rsid w:val="00333363"/>
    <w:rsid w:val="003335F8"/>
    <w:rsid w:val="00333AA5"/>
    <w:rsid w:val="00333C20"/>
    <w:rsid w:val="00333DC3"/>
    <w:rsid w:val="00333F0C"/>
    <w:rsid w:val="00334031"/>
    <w:rsid w:val="00334695"/>
    <w:rsid w:val="00335671"/>
    <w:rsid w:val="00336217"/>
    <w:rsid w:val="00336770"/>
    <w:rsid w:val="003367BA"/>
    <w:rsid w:val="00337772"/>
    <w:rsid w:val="003379C8"/>
    <w:rsid w:val="0034041A"/>
    <w:rsid w:val="003406B4"/>
    <w:rsid w:val="00340D97"/>
    <w:rsid w:val="00342839"/>
    <w:rsid w:val="00342974"/>
    <w:rsid w:val="00342DD8"/>
    <w:rsid w:val="00344DF4"/>
    <w:rsid w:val="0034509B"/>
    <w:rsid w:val="003455A7"/>
    <w:rsid w:val="00345E40"/>
    <w:rsid w:val="00346A2D"/>
    <w:rsid w:val="00346DFD"/>
    <w:rsid w:val="003473A5"/>
    <w:rsid w:val="0034784A"/>
    <w:rsid w:val="00347AE8"/>
    <w:rsid w:val="0035080C"/>
    <w:rsid w:val="003512A9"/>
    <w:rsid w:val="003518C7"/>
    <w:rsid w:val="00352013"/>
    <w:rsid w:val="00352E14"/>
    <w:rsid w:val="003538D6"/>
    <w:rsid w:val="0035444B"/>
    <w:rsid w:val="00354D4F"/>
    <w:rsid w:val="00354DBA"/>
    <w:rsid w:val="0035528C"/>
    <w:rsid w:val="003553AD"/>
    <w:rsid w:val="003555FC"/>
    <w:rsid w:val="00355E3A"/>
    <w:rsid w:val="00356462"/>
    <w:rsid w:val="003566A9"/>
    <w:rsid w:val="003569F1"/>
    <w:rsid w:val="00357045"/>
    <w:rsid w:val="00357573"/>
    <w:rsid w:val="0036078B"/>
    <w:rsid w:val="00360E60"/>
    <w:rsid w:val="0036130A"/>
    <w:rsid w:val="00361538"/>
    <w:rsid w:val="00361DED"/>
    <w:rsid w:val="0036292B"/>
    <w:rsid w:val="00362BA7"/>
    <w:rsid w:val="00362DD7"/>
    <w:rsid w:val="00362F28"/>
    <w:rsid w:val="0036394B"/>
    <w:rsid w:val="003644A7"/>
    <w:rsid w:val="00364A2E"/>
    <w:rsid w:val="00364BA1"/>
    <w:rsid w:val="00365C23"/>
    <w:rsid w:val="0036610A"/>
    <w:rsid w:val="00366FC3"/>
    <w:rsid w:val="00367204"/>
    <w:rsid w:val="00367317"/>
    <w:rsid w:val="00367947"/>
    <w:rsid w:val="00367D58"/>
    <w:rsid w:val="003704DE"/>
    <w:rsid w:val="00371EDB"/>
    <w:rsid w:val="00372065"/>
    <w:rsid w:val="003729F0"/>
    <w:rsid w:val="00372EA3"/>
    <w:rsid w:val="003738DF"/>
    <w:rsid w:val="00373E71"/>
    <w:rsid w:val="00373FAC"/>
    <w:rsid w:val="0037473F"/>
    <w:rsid w:val="0037545C"/>
    <w:rsid w:val="00375868"/>
    <w:rsid w:val="00375A5B"/>
    <w:rsid w:val="00375F6B"/>
    <w:rsid w:val="00376485"/>
    <w:rsid w:val="003767FB"/>
    <w:rsid w:val="00376F66"/>
    <w:rsid w:val="00376FC9"/>
    <w:rsid w:val="003773C3"/>
    <w:rsid w:val="00377D38"/>
    <w:rsid w:val="003800EE"/>
    <w:rsid w:val="00380C56"/>
    <w:rsid w:val="003814C0"/>
    <w:rsid w:val="00381D63"/>
    <w:rsid w:val="00381EB0"/>
    <w:rsid w:val="00382190"/>
    <w:rsid w:val="00382648"/>
    <w:rsid w:val="00382A2D"/>
    <w:rsid w:val="00385304"/>
    <w:rsid w:val="003857FD"/>
    <w:rsid w:val="0038588F"/>
    <w:rsid w:val="00386AEF"/>
    <w:rsid w:val="00390F24"/>
    <w:rsid w:val="00391569"/>
    <w:rsid w:val="00391D60"/>
    <w:rsid w:val="00391E1A"/>
    <w:rsid w:val="00391F20"/>
    <w:rsid w:val="003922D6"/>
    <w:rsid w:val="0039251F"/>
    <w:rsid w:val="003926CA"/>
    <w:rsid w:val="00393BC2"/>
    <w:rsid w:val="00394F64"/>
    <w:rsid w:val="00395475"/>
    <w:rsid w:val="0039646F"/>
    <w:rsid w:val="00397E89"/>
    <w:rsid w:val="00397F84"/>
    <w:rsid w:val="003A007B"/>
    <w:rsid w:val="003A035E"/>
    <w:rsid w:val="003A1342"/>
    <w:rsid w:val="003A2429"/>
    <w:rsid w:val="003A32AE"/>
    <w:rsid w:val="003A4129"/>
    <w:rsid w:val="003A434B"/>
    <w:rsid w:val="003A4538"/>
    <w:rsid w:val="003A55CF"/>
    <w:rsid w:val="003A59FC"/>
    <w:rsid w:val="003A5A2B"/>
    <w:rsid w:val="003A7DD0"/>
    <w:rsid w:val="003B1C43"/>
    <w:rsid w:val="003B1CB8"/>
    <w:rsid w:val="003B1E0A"/>
    <w:rsid w:val="003B2782"/>
    <w:rsid w:val="003B3156"/>
    <w:rsid w:val="003B3C54"/>
    <w:rsid w:val="003B45E5"/>
    <w:rsid w:val="003B4EA2"/>
    <w:rsid w:val="003B4F2B"/>
    <w:rsid w:val="003B57E0"/>
    <w:rsid w:val="003B57E5"/>
    <w:rsid w:val="003B66D1"/>
    <w:rsid w:val="003B6EA8"/>
    <w:rsid w:val="003B70F9"/>
    <w:rsid w:val="003B71E7"/>
    <w:rsid w:val="003B7B5A"/>
    <w:rsid w:val="003B7D5F"/>
    <w:rsid w:val="003C0262"/>
    <w:rsid w:val="003C0D4F"/>
    <w:rsid w:val="003C0D62"/>
    <w:rsid w:val="003C1FF4"/>
    <w:rsid w:val="003C229E"/>
    <w:rsid w:val="003C285E"/>
    <w:rsid w:val="003C2B5C"/>
    <w:rsid w:val="003C2EF1"/>
    <w:rsid w:val="003C310B"/>
    <w:rsid w:val="003C34AC"/>
    <w:rsid w:val="003C36A0"/>
    <w:rsid w:val="003C3ADC"/>
    <w:rsid w:val="003C3D5C"/>
    <w:rsid w:val="003C3EE0"/>
    <w:rsid w:val="003C4003"/>
    <w:rsid w:val="003C425E"/>
    <w:rsid w:val="003C4BB0"/>
    <w:rsid w:val="003C50C5"/>
    <w:rsid w:val="003C54A3"/>
    <w:rsid w:val="003C5BC4"/>
    <w:rsid w:val="003C6680"/>
    <w:rsid w:val="003C6848"/>
    <w:rsid w:val="003C6D32"/>
    <w:rsid w:val="003C77DC"/>
    <w:rsid w:val="003C78D3"/>
    <w:rsid w:val="003C7E09"/>
    <w:rsid w:val="003D0465"/>
    <w:rsid w:val="003D0A24"/>
    <w:rsid w:val="003D0D37"/>
    <w:rsid w:val="003D0D85"/>
    <w:rsid w:val="003D1A42"/>
    <w:rsid w:val="003D1FDC"/>
    <w:rsid w:val="003D2577"/>
    <w:rsid w:val="003D2800"/>
    <w:rsid w:val="003D4315"/>
    <w:rsid w:val="003D57CD"/>
    <w:rsid w:val="003D6C91"/>
    <w:rsid w:val="003D7187"/>
    <w:rsid w:val="003D72CC"/>
    <w:rsid w:val="003D7733"/>
    <w:rsid w:val="003D7F5B"/>
    <w:rsid w:val="003E05DE"/>
    <w:rsid w:val="003E09E9"/>
    <w:rsid w:val="003E1195"/>
    <w:rsid w:val="003E20A7"/>
    <w:rsid w:val="003E2242"/>
    <w:rsid w:val="003E2513"/>
    <w:rsid w:val="003E29A3"/>
    <w:rsid w:val="003E33D7"/>
    <w:rsid w:val="003E3978"/>
    <w:rsid w:val="003E3A6E"/>
    <w:rsid w:val="003E3CA5"/>
    <w:rsid w:val="003E3E18"/>
    <w:rsid w:val="003E4805"/>
    <w:rsid w:val="003E52E0"/>
    <w:rsid w:val="003E677C"/>
    <w:rsid w:val="003E67E7"/>
    <w:rsid w:val="003E6F87"/>
    <w:rsid w:val="003E7E06"/>
    <w:rsid w:val="003E7FD2"/>
    <w:rsid w:val="003F09B2"/>
    <w:rsid w:val="003F13C2"/>
    <w:rsid w:val="003F145A"/>
    <w:rsid w:val="003F17CC"/>
    <w:rsid w:val="003F1D82"/>
    <w:rsid w:val="003F1DB1"/>
    <w:rsid w:val="003F1EE5"/>
    <w:rsid w:val="003F26DA"/>
    <w:rsid w:val="003F3897"/>
    <w:rsid w:val="003F3CDE"/>
    <w:rsid w:val="003F40ED"/>
    <w:rsid w:val="003F4389"/>
    <w:rsid w:val="003F46B3"/>
    <w:rsid w:val="003F4C77"/>
    <w:rsid w:val="003F4DDF"/>
    <w:rsid w:val="003F5123"/>
    <w:rsid w:val="003F52CC"/>
    <w:rsid w:val="003F555D"/>
    <w:rsid w:val="003F5E10"/>
    <w:rsid w:val="003F609C"/>
    <w:rsid w:val="003F6A48"/>
    <w:rsid w:val="003F6CC1"/>
    <w:rsid w:val="003F72CE"/>
    <w:rsid w:val="003F7F64"/>
    <w:rsid w:val="004007F4"/>
    <w:rsid w:val="00400A39"/>
    <w:rsid w:val="00400C59"/>
    <w:rsid w:val="00402C76"/>
    <w:rsid w:val="00402F87"/>
    <w:rsid w:val="00403AC8"/>
    <w:rsid w:val="00404895"/>
    <w:rsid w:val="00404905"/>
    <w:rsid w:val="00404F32"/>
    <w:rsid w:val="0040500D"/>
    <w:rsid w:val="004051EF"/>
    <w:rsid w:val="004052B0"/>
    <w:rsid w:val="0040641F"/>
    <w:rsid w:val="00406C7D"/>
    <w:rsid w:val="004109AF"/>
    <w:rsid w:val="00411336"/>
    <w:rsid w:val="00411429"/>
    <w:rsid w:val="00411BB4"/>
    <w:rsid w:val="00411C0F"/>
    <w:rsid w:val="00411F2E"/>
    <w:rsid w:val="00412256"/>
    <w:rsid w:val="004125B9"/>
    <w:rsid w:val="00413748"/>
    <w:rsid w:val="00413E32"/>
    <w:rsid w:val="004143B8"/>
    <w:rsid w:val="004144B1"/>
    <w:rsid w:val="0041450D"/>
    <w:rsid w:val="004145A1"/>
    <w:rsid w:val="00415032"/>
    <w:rsid w:val="004151FA"/>
    <w:rsid w:val="00415A88"/>
    <w:rsid w:val="00415ADE"/>
    <w:rsid w:val="00415CD5"/>
    <w:rsid w:val="004164CE"/>
    <w:rsid w:val="00416A72"/>
    <w:rsid w:val="00416E42"/>
    <w:rsid w:val="004172FC"/>
    <w:rsid w:val="00417648"/>
    <w:rsid w:val="00421350"/>
    <w:rsid w:val="0042181D"/>
    <w:rsid w:val="00422016"/>
    <w:rsid w:val="00422E49"/>
    <w:rsid w:val="004233B2"/>
    <w:rsid w:val="00423486"/>
    <w:rsid w:val="004246BC"/>
    <w:rsid w:val="004258BC"/>
    <w:rsid w:val="00425BCF"/>
    <w:rsid w:val="00425D9A"/>
    <w:rsid w:val="0042617A"/>
    <w:rsid w:val="00426255"/>
    <w:rsid w:val="00427A01"/>
    <w:rsid w:val="004306A0"/>
    <w:rsid w:val="00430BC2"/>
    <w:rsid w:val="004314F1"/>
    <w:rsid w:val="0043226D"/>
    <w:rsid w:val="004324A5"/>
    <w:rsid w:val="00432599"/>
    <w:rsid w:val="0043359E"/>
    <w:rsid w:val="004335C5"/>
    <w:rsid w:val="00433877"/>
    <w:rsid w:val="0043398B"/>
    <w:rsid w:val="00436C54"/>
    <w:rsid w:val="00436F60"/>
    <w:rsid w:val="00437547"/>
    <w:rsid w:val="00437C14"/>
    <w:rsid w:val="00440066"/>
    <w:rsid w:val="00440BF7"/>
    <w:rsid w:val="00441901"/>
    <w:rsid w:val="00441BCB"/>
    <w:rsid w:val="00442EE7"/>
    <w:rsid w:val="004436F9"/>
    <w:rsid w:val="00443803"/>
    <w:rsid w:val="004442FC"/>
    <w:rsid w:val="004444C5"/>
    <w:rsid w:val="00445174"/>
    <w:rsid w:val="0044555D"/>
    <w:rsid w:val="00445DC1"/>
    <w:rsid w:val="00446051"/>
    <w:rsid w:val="004467FA"/>
    <w:rsid w:val="00446A51"/>
    <w:rsid w:val="00446F8A"/>
    <w:rsid w:val="0044713B"/>
    <w:rsid w:val="00447141"/>
    <w:rsid w:val="004471F3"/>
    <w:rsid w:val="004512D8"/>
    <w:rsid w:val="00451446"/>
    <w:rsid w:val="004514C2"/>
    <w:rsid w:val="0045216A"/>
    <w:rsid w:val="00454E70"/>
    <w:rsid w:val="00455A1E"/>
    <w:rsid w:val="00457222"/>
    <w:rsid w:val="00457B8F"/>
    <w:rsid w:val="00460181"/>
    <w:rsid w:val="004601C4"/>
    <w:rsid w:val="00461380"/>
    <w:rsid w:val="004614DC"/>
    <w:rsid w:val="0046192D"/>
    <w:rsid w:val="004621E4"/>
    <w:rsid w:val="00462D90"/>
    <w:rsid w:val="00463F80"/>
    <w:rsid w:val="00464120"/>
    <w:rsid w:val="004650BA"/>
    <w:rsid w:val="00465BBD"/>
    <w:rsid w:val="00466560"/>
    <w:rsid w:val="0047039E"/>
    <w:rsid w:val="00470453"/>
    <w:rsid w:val="00470481"/>
    <w:rsid w:val="00471133"/>
    <w:rsid w:val="004711CE"/>
    <w:rsid w:val="00471A07"/>
    <w:rsid w:val="0047409D"/>
    <w:rsid w:val="004754F1"/>
    <w:rsid w:val="004757BA"/>
    <w:rsid w:val="004763A6"/>
    <w:rsid w:val="004805BB"/>
    <w:rsid w:val="004809BC"/>
    <w:rsid w:val="00481566"/>
    <w:rsid w:val="00481E88"/>
    <w:rsid w:val="004824B9"/>
    <w:rsid w:val="00483315"/>
    <w:rsid w:val="00483C45"/>
    <w:rsid w:val="00484237"/>
    <w:rsid w:val="004846F1"/>
    <w:rsid w:val="00485BB8"/>
    <w:rsid w:val="00486534"/>
    <w:rsid w:val="0048654F"/>
    <w:rsid w:val="00486835"/>
    <w:rsid w:val="00487096"/>
    <w:rsid w:val="00487124"/>
    <w:rsid w:val="00487127"/>
    <w:rsid w:val="0048718C"/>
    <w:rsid w:val="00487B3D"/>
    <w:rsid w:val="00487FE0"/>
    <w:rsid w:val="004908AF"/>
    <w:rsid w:val="004909D1"/>
    <w:rsid w:val="0049145F"/>
    <w:rsid w:val="00492094"/>
    <w:rsid w:val="00492226"/>
    <w:rsid w:val="00492BC5"/>
    <w:rsid w:val="00492BDC"/>
    <w:rsid w:val="004931D7"/>
    <w:rsid w:val="00493653"/>
    <w:rsid w:val="004948E7"/>
    <w:rsid w:val="004957A8"/>
    <w:rsid w:val="00495F92"/>
    <w:rsid w:val="00497294"/>
    <w:rsid w:val="004A0C50"/>
    <w:rsid w:val="004A0D9A"/>
    <w:rsid w:val="004A1049"/>
    <w:rsid w:val="004A210D"/>
    <w:rsid w:val="004A253A"/>
    <w:rsid w:val="004A376C"/>
    <w:rsid w:val="004A392D"/>
    <w:rsid w:val="004A3A8D"/>
    <w:rsid w:val="004A3B27"/>
    <w:rsid w:val="004A3C27"/>
    <w:rsid w:val="004A44E1"/>
    <w:rsid w:val="004A4988"/>
    <w:rsid w:val="004A4B3E"/>
    <w:rsid w:val="004A4B5C"/>
    <w:rsid w:val="004A5605"/>
    <w:rsid w:val="004A57E1"/>
    <w:rsid w:val="004A5C8B"/>
    <w:rsid w:val="004A5CE0"/>
    <w:rsid w:val="004A6208"/>
    <w:rsid w:val="004A6F71"/>
    <w:rsid w:val="004A72FC"/>
    <w:rsid w:val="004A7464"/>
    <w:rsid w:val="004A75B9"/>
    <w:rsid w:val="004A77A0"/>
    <w:rsid w:val="004A784F"/>
    <w:rsid w:val="004A7A9D"/>
    <w:rsid w:val="004B00C8"/>
    <w:rsid w:val="004B0915"/>
    <w:rsid w:val="004B0B0D"/>
    <w:rsid w:val="004B0D43"/>
    <w:rsid w:val="004B1DE2"/>
    <w:rsid w:val="004B2202"/>
    <w:rsid w:val="004B2E6B"/>
    <w:rsid w:val="004B3C48"/>
    <w:rsid w:val="004B403D"/>
    <w:rsid w:val="004B4BFC"/>
    <w:rsid w:val="004B4ED5"/>
    <w:rsid w:val="004B4FBA"/>
    <w:rsid w:val="004B5D8D"/>
    <w:rsid w:val="004B676E"/>
    <w:rsid w:val="004B67B1"/>
    <w:rsid w:val="004B6D3B"/>
    <w:rsid w:val="004B6E77"/>
    <w:rsid w:val="004B7418"/>
    <w:rsid w:val="004B79A8"/>
    <w:rsid w:val="004B7FA5"/>
    <w:rsid w:val="004C02A6"/>
    <w:rsid w:val="004C0537"/>
    <w:rsid w:val="004C08CA"/>
    <w:rsid w:val="004C1D18"/>
    <w:rsid w:val="004C202B"/>
    <w:rsid w:val="004C2BF5"/>
    <w:rsid w:val="004C36C5"/>
    <w:rsid w:val="004C3D9B"/>
    <w:rsid w:val="004C3FE9"/>
    <w:rsid w:val="004C43EC"/>
    <w:rsid w:val="004C49E5"/>
    <w:rsid w:val="004C4BBF"/>
    <w:rsid w:val="004C4C28"/>
    <w:rsid w:val="004C4D74"/>
    <w:rsid w:val="004C5953"/>
    <w:rsid w:val="004C650C"/>
    <w:rsid w:val="004C76FC"/>
    <w:rsid w:val="004C773C"/>
    <w:rsid w:val="004C78C6"/>
    <w:rsid w:val="004D026D"/>
    <w:rsid w:val="004D08E5"/>
    <w:rsid w:val="004D0D16"/>
    <w:rsid w:val="004D2F0C"/>
    <w:rsid w:val="004D4980"/>
    <w:rsid w:val="004D56EF"/>
    <w:rsid w:val="004D5AF6"/>
    <w:rsid w:val="004D5C81"/>
    <w:rsid w:val="004D67D9"/>
    <w:rsid w:val="004D6805"/>
    <w:rsid w:val="004D6909"/>
    <w:rsid w:val="004E0484"/>
    <w:rsid w:val="004E0A71"/>
    <w:rsid w:val="004E0FEA"/>
    <w:rsid w:val="004E14C8"/>
    <w:rsid w:val="004E1E7E"/>
    <w:rsid w:val="004E2A40"/>
    <w:rsid w:val="004E482E"/>
    <w:rsid w:val="004E4AC5"/>
    <w:rsid w:val="004E5699"/>
    <w:rsid w:val="004E5FB7"/>
    <w:rsid w:val="004E6241"/>
    <w:rsid w:val="004E6CA2"/>
    <w:rsid w:val="004E75D8"/>
    <w:rsid w:val="004E797F"/>
    <w:rsid w:val="004F005E"/>
    <w:rsid w:val="004F00B1"/>
    <w:rsid w:val="004F0524"/>
    <w:rsid w:val="004F0776"/>
    <w:rsid w:val="004F0A14"/>
    <w:rsid w:val="004F1257"/>
    <w:rsid w:val="004F134D"/>
    <w:rsid w:val="004F1B78"/>
    <w:rsid w:val="004F2877"/>
    <w:rsid w:val="004F2F07"/>
    <w:rsid w:val="004F3381"/>
    <w:rsid w:val="004F5D45"/>
    <w:rsid w:val="004F5F05"/>
    <w:rsid w:val="004F5FB5"/>
    <w:rsid w:val="004F7084"/>
    <w:rsid w:val="004F7627"/>
    <w:rsid w:val="004F77AC"/>
    <w:rsid w:val="004F7B4C"/>
    <w:rsid w:val="005001C2"/>
    <w:rsid w:val="00500E0D"/>
    <w:rsid w:val="00501223"/>
    <w:rsid w:val="00502305"/>
    <w:rsid w:val="00502BB7"/>
    <w:rsid w:val="00502D75"/>
    <w:rsid w:val="00502DDD"/>
    <w:rsid w:val="00503105"/>
    <w:rsid w:val="005053B2"/>
    <w:rsid w:val="00507D19"/>
    <w:rsid w:val="00507EE4"/>
    <w:rsid w:val="00507FD2"/>
    <w:rsid w:val="00510C4B"/>
    <w:rsid w:val="0051283E"/>
    <w:rsid w:val="005130C2"/>
    <w:rsid w:val="00513B39"/>
    <w:rsid w:val="00513F46"/>
    <w:rsid w:val="00514941"/>
    <w:rsid w:val="00514BA1"/>
    <w:rsid w:val="00514BA3"/>
    <w:rsid w:val="00514CD0"/>
    <w:rsid w:val="005154FA"/>
    <w:rsid w:val="00515865"/>
    <w:rsid w:val="00515E9E"/>
    <w:rsid w:val="00516BF5"/>
    <w:rsid w:val="00516CEA"/>
    <w:rsid w:val="00520027"/>
    <w:rsid w:val="005203E2"/>
    <w:rsid w:val="00520958"/>
    <w:rsid w:val="00522073"/>
    <w:rsid w:val="005222BB"/>
    <w:rsid w:val="00523755"/>
    <w:rsid w:val="005238A1"/>
    <w:rsid w:val="005239F7"/>
    <w:rsid w:val="00523A76"/>
    <w:rsid w:val="00523EAE"/>
    <w:rsid w:val="00523F39"/>
    <w:rsid w:val="00523FCE"/>
    <w:rsid w:val="005254A7"/>
    <w:rsid w:val="00525662"/>
    <w:rsid w:val="00526379"/>
    <w:rsid w:val="00526653"/>
    <w:rsid w:val="005276AF"/>
    <w:rsid w:val="0053057C"/>
    <w:rsid w:val="0053078F"/>
    <w:rsid w:val="00530C40"/>
    <w:rsid w:val="00530C51"/>
    <w:rsid w:val="00531C59"/>
    <w:rsid w:val="005324AD"/>
    <w:rsid w:val="005324F9"/>
    <w:rsid w:val="00532BBC"/>
    <w:rsid w:val="00532D10"/>
    <w:rsid w:val="00532EDF"/>
    <w:rsid w:val="005333FE"/>
    <w:rsid w:val="0053367F"/>
    <w:rsid w:val="00533BB2"/>
    <w:rsid w:val="00534133"/>
    <w:rsid w:val="00534C5A"/>
    <w:rsid w:val="00534CCB"/>
    <w:rsid w:val="005352E7"/>
    <w:rsid w:val="00535749"/>
    <w:rsid w:val="0053575A"/>
    <w:rsid w:val="00535D48"/>
    <w:rsid w:val="005361B0"/>
    <w:rsid w:val="00537340"/>
    <w:rsid w:val="005379B2"/>
    <w:rsid w:val="00537C77"/>
    <w:rsid w:val="00540BBF"/>
    <w:rsid w:val="00540DC9"/>
    <w:rsid w:val="0054100B"/>
    <w:rsid w:val="00541074"/>
    <w:rsid w:val="00541A10"/>
    <w:rsid w:val="005420D2"/>
    <w:rsid w:val="0054237E"/>
    <w:rsid w:val="0054422C"/>
    <w:rsid w:val="00544B06"/>
    <w:rsid w:val="00544C52"/>
    <w:rsid w:val="005451B2"/>
    <w:rsid w:val="005451BC"/>
    <w:rsid w:val="00545204"/>
    <w:rsid w:val="0054547D"/>
    <w:rsid w:val="00545747"/>
    <w:rsid w:val="0054576C"/>
    <w:rsid w:val="00545A1F"/>
    <w:rsid w:val="005466FF"/>
    <w:rsid w:val="00546841"/>
    <w:rsid w:val="00546EEB"/>
    <w:rsid w:val="005474FE"/>
    <w:rsid w:val="0054764D"/>
    <w:rsid w:val="00547952"/>
    <w:rsid w:val="0055066E"/>
    <w:rsid w:val="005506B7"/>
    <w:rsid w:val="00550A99"/>
    <w:rsid w:val="005515DC"/>
    <w:rsid w:val="00551A99"/>
    <w:rsid w:val="00552107"/>
    <w:rsid w:val="005522D3"/>
    <w:rsid w:val="00552785"/>
    <w:rsid w:val="0055399F"/>
    <w:rsid w:val="00554227"/>
    <w:rsid w:val="0055438A"/>
    <w:rsid w:val="005548FD"/>
    <w:rsid w:val="00555246"/>
    <w:rsid w:val="005557C7"/>
    <w:rsid w:val="0055591C"/>
    <w:rsid w:val="00555B77"/>
    <w:rsid w:val="0055675A"/>
    <w:rsid w:val="00556C30"/>
    <w:rsid w:val="00557369"/>
    <w:rsid w:val="00557515"/>
    <w:rsid w:val="00557B22"/>
    <w:rsid w:val="00560737"/>
    <w:rsid w:val="00560A73"/>
    <w:rsid w:val="00561B16"/>
    <w:rsid w:val="00561C22"/>
    <w:rsid w:val="00562782"/>
    <w:rsid w:val="00562FB2"/>
    <w:rsid w:val="00563099"/>
    <w:rsid w:val="005631CD"/>
    <w:rsid w:val="00563AFE"/>
    <w:rsid w:val="00563D3F"/>
    <w:rsid w:val="005640E6"/>
    <w:rsid w:val="005646F3"/>
    <w:rsid w:val="00564CC9"/>
    <w:rsid w:val="00565168"/>
    <w:rsid w:val="00565C27"/>
    <w:rsid w:val="00565C29"/>
    <w:rsid w:val="005667C7"/>
    <w:rsid w:val="005667F6"/>
    <w:rsid w:val="005673D3"/>
    <w:rsid w:val="005675D8"/>
    <w:rsid w:val="00570A23"/>
    <w:rsid w:val="00570EE3"/>
    <w:rsid w:val="00570FE7"/>
    <w:rsid w:val="00571036"/>
    <w:rsid w:val="00571281"/>
    <w:rsid w:val="00571863"/>
    <w:rsid w:val="005722F4"/>
    <w:rsid w:val="005729B3"/>
    <w:rsid w:val="00572A72"/>
    <w:rsid w:val="00572EC0"/>
    <w:rsid w:val="005737F2"/>
    <w:rsid w:val="005746C5"/>
    <w:rsid w:val="00574D59"/>
    <w:rsid w:val="00574DB3"/>
    <w:rsid w:val="005761F8"/>
    <w:rsid w:val="0057675D"/>
    <w:rsid w:val="0057713C"/>
    <w:rsid w:val="0058071C"/>
    <w:rsid w:val="005811BD"/>
    <w:rsid w:val="00581E06"/>
    <w:rsid w:val="00582932"/>
    <w:rsid w:val="00583038"/>
    <w:rsid w:val="005833B8"/>
    <w:rsid w:val="00583425"/>
    <w:rsid w:val="00583A21"/>
    <w:rsid w:val="00583EBF"/>
    <w:rsid w:val="005840C3"/>
    <w:rsid w:val="005858ED"/>
    <w:rsid w:val="00585D0C"/>
    <w:rsid w:val="00586712"/>
    <w:rsid w:val="00587C2E"/>
    <w:rsid w:val="00590111"/>
    <w:rsid w:val="005917BD"/>
    <w:rsid w:val="0059201E"/>
    <w:rsid w:val="00592742"/>
    <w:rsid w:val="00592D8F"/>
    <w:rsid w:val="00592EAC"/>
    <w:rsid w:val="0059319C"/>
    <w:rsid w:val="00593510"/>
    <w:rsid w:val="0059396F"/>
    <w:rsid w:val="00595518"/>
    <w:rsid w:val="00595D2C"/>
    <w:rsid w:val="00595FFF"/>
    <w:rsid w:val="005963B2"/>
    <w:rsid w:val="005973D5"/>
    <w:rsid w:val="005A0DD1"/>
    <w:rsid w:val="005A177E"/>
    <w:rsid w:val="005A1AB9"/>
    <w:rsid w:val="005A1CB7"/>
    <w:rsid w:val="005A1D07"/>
    <w:rsid w:val="005A252C"/>
    <w:rsid w:val="005A2772"/>
    <w:rsid w:val="005A2B11"/>
    <w:rsid w:val="005A3341"/>
    <w:rsid w:val="005A34A6"/>
    <w:rsid w:val="005A4379"/>
    <w:rsid w:val="005A5A9F"/>
    <w:rsid w:val="005A603C"/>
    <w:rsid w:val="005A685B"/>
    <w:rsid w:val="005A6A11"/>
    <w:rsid w:val="005A7C4B"/>
    <w:rsid w:val="005B019C"/>
    <w:rsid w:val="005B09A1"/>
    <w:rsid w:val="005B1DA2"/>
    <w:rsid w:val="005B1F3C"/>
    <w:rsid w:val="005B2193"/>
    <w:rsid w:val="005B2C78"/>
    <w:rsid w:val="005B3CFF"/>
    <w:rsid w:val="005B3F0A"/>
    <w:rsid w:val="005B5043"/>
    <w:rsid w:val="005B60D0"/>
    <w:rsid w:val="005B67F4"/>
    <w:rsid w:val="005B747D"/>
    <w:rsid w:val="005B7539"/>
    <w:rsid w:val="005B77E5"/>
    <w:rsid w:val="005B7A57"/>
    <w:rsid w:val="005C01C7"/>
    <w:rsid w:val="005C0620"/>
    <w:rsid w:val="005C0703"/>
    <w:rsid w:val="005C12D0"/>
    <w:rsid w:val="005C17F6"/>
    <w:rsid w:val="005C1AB8"/>
    <w:rsid w:val="005C33BC"/>
    <w:rsid w:val="005C37EE"/>
    <w:rsid w:val="005C4AC3"/>
    <w:rsid w:val="005C5B8E"/>
    <w:rsid w:val="005C65BB"/>
    <w:rsid w:val="005C695D"/>
    <w:rsid w:val="005C722E"/>
    <w:rsid w:val="005C783C"/>
    <w:rsid w:val="005C79D9"/>
    <w:rsid w:val="005C7E88"/>
    <w:rsid w:val="005D0449"/>
    <w:rsid w:val="005D0694"/>
    <w:rsid w:val="005D1342"/>
    <w:rsid w:val="005D28FB"/>
    <w:rsid w:val="005D315C"/>
    <w:rsid w:val="005D388F"/>
    <w:rsid w:val="005D4519"/>
    <w:rsid w:val="005D59EB"/>
    <w:rsid w:val="005D5A77"/>
    <w:rsid w:val="005D68C6"/>
    <w:rsid w:val="005D6BE8"/>
    <w:rsid w:val="005D77AC"/>
    <w:rsid w:val="005D7DFA"/>
    <w:rsid w:val="005E0504"/>
    <w:rsid w:val="005E0CEE"/>
    <w:rsid w:val="005E0FA4"/>
    <w:rsid w:val="005E1068"/>
    <w:rsid w:val="005E1568"/>
    <w:rsid w:val="005E18DA"/>
    <w:rsid w:val="005E198F"/>
    <w:rsid w:val="005E2BE1"/>
    <w:rsid w:val="005E341F"/>
    <w:rsid w:val="005E43FF"/>
    <w:rsid w:val="005E44CD"/>
    <w:rsid w:val="005E4A1A"/>
    <w:rsid w:val="005E4F2F"/>
    <w:rsid w:val="005E5264"/>
    <w:rsid w:val="005E52E2"/>
    <w:rsid w:val="005E5423"/>
    <w:rsid w:val="005E5426"/>
    <w:rsid w:val="005E6540"/>
    <w:rsid w:val="005E6933"/>
    <w:rsid w:val="005E6CB7"/>
    <w:rsid w:val="005E75D1"/>
    <w:rsid w:val="005E7FD5"/>
    <w:rsid w:val="005F0B8B"/>
    <w:rsid w:val="005F1224"/>
    <w:rsid w:val="005F15BA"/>
    <w:rsid w:val="005F1EFA"/>
    <w:rsid w:val="005F2025"/>
    <w:rsid w:val="005F3541"/>
    <w:rsid w:val="005F4834"/>
    <w:rsid w:val="005F5061"/>
    <w:rsid w:val="005F50B3"/>
    <w:rsid w:val="005F5232"/>
    <w:rsid w:val="005F5DA6"/>
    <w:rsid w:val="005F70F7"/>
    <w:rsid w:val="005F7400"/>
    <w:rsid w:val="00600986"/>
    <w:rsid w:val="006009B6"/>
    <w:rsid w:val="0060106E"/>
    <w:rsid w:val="0060142C"/>
    <w:rsid w:val="00601654"/>
    <w:rsid w:val="00602582"/>
    <w:rsid w:val="00602D1A"/>
    <w:rsid w:val="006037E8"/>
    <w:rsid w:val="006038F0"/>
    <w:rsid w:val="00603F1C"/>
    <w:rsid w:val="00603FCC"/>
    <w:rsid w:val="00603FF7"/>
    <w:rsid w:val="006047CA"/>
    <w:rsid w:val="00604DC4"/>
    <w:rsid w:val="006067EB"/>
    <w:rsid w:val="00606B4E"/>
    <w:rsid w:val="00606B8A"/>
    <w:rsid w:val="0060717F"/>
    <w:rsid w:val="00607620"/>
    <w:rsid w:val="00607CA0"/>
    <w:rsid w:val="00610029"/>
    <w:rsid w:val="00610661"/>
    <w:rsid w:val="00610E62"/>
    <w:rsid w:val="00611449"/>
    <w:rsid w:val="0061195C"/>
    <w:rsid w:val="006119F1"/>
    <w:rsid w:val="00612705"/>
    <w:rsid w:val="00612D2A"/>
    <w:rsid w:val="00612FE3"/>
    <w:rsid w:val="00613370"/>
    <w:rsid w:val="00613390"/>
    <w:rsid w:val="00613B58"/>
    <w:rsid w:val="006146FA"/>
    <w:rsid w:val="00614D27"/>
    <w:rsid w:val="00615088"/>
    <w:rsid w:val="00615B56"/>
    <w:rsid w:val="00615D76"/>
    <w:rsid w:val="0061667E"/>
    <w:rsid w:val="00617639"/>
    <w:rsid w:val="00617862"/>
    <w:rsid w:val="00617FAA"/>
    <w:rsid w:val="00620E6D"/>
    <w:rsid w:val="00622295"/>
    <w:rsid w:val="00622A8F"/>
    <w:rsid w:val="00622C32"/>
    <w:rsid w:val="00622DC0"/>
    <w:rsid w:val="006237BD"/>
    <w:rsid w:val="0062400A"/>
    <w:rsid w:val="0062635C"/>
    <w:rsid w:val="0062670F"/>
    <w:rsid w:val="00626B43"/>
    <w:rsid w:val="00630013"/>
    <w:rsid w:val="00630977"/>
    <w:rsid w:val="00630EB2"/>
    <w:rsid w:val="0063131E"/>
    <w:rsid w:val="00631F40"/>
    <w:rsid w:val="00633EBF"/>
    <w:rsid w:val="00633ED7"/>
    <w:rsid w:val="0063402C"/>
    <w:rsid w:val="0063473F"/>
    <w:rsid w:val="00634B24"/>
    <w:rsid w:val="00634CF4"/>
    <w:rsid w:val="0063595F"/>
    <w:rsid w:val="00635F33"/>
    <w:rsid w:val="0063644C"/>
    <w:rsid w:val="006412C7"/>
    <w:rsid w:val="00641365"/>
    <w:rsid w:val="0064144D"/>
    <w:rsid w:val="006427BC"/>
    <w:rsid w:val="00642A5D"/>
    <w:rsid w:val="006431B1"/>
    <w:rsid w:val="006434D1"/>
    <w:rsid w:val="00643F9B"/>
    <w:rsid w:val="0064536B"/>
    <w:rsid w:val="006456C8"/>
    <w:rsid w:val="006464C1"/>
    <w:rsid w:val="00646CDC"/>
    <w:rsid w:val="00647B32"/>
    <w:rsid w:val="00650041"/>
    <w:rsid w:val="006502E1"/>
    <w:rsid w:val="0065068C"/>
    <w:rsid w:val="00651388"/>
    <w:rsid w:val="00653A45"/>
    <w:rsid w:val="00653B25"/>
    <w:rsid w:val="00653EFA"/>
    <w:rsid w:val="006554E8"/>
    <w:rsid w:val="00656155"/>
    <w:rsid w:val="00656189"/>
    <w:rsid w:val="0065689B"/>
    <w:rsid w:val="00656C2D"/>
    <w:rsid w:val="006570A0"/>
    <w:rsid w:val="006577C3"/>
    <w:rsid w:val="006579E4"/>
    <w:rsid w:val="00661292"/>
    <w:rsid w:val="006612BF"/>
    <w:rsid w:val="0066228E"/>
    <w:rsid w:val="00662C14"/>
    <w:rsid w:val="00663312"/>
    <w:rsid w:val="00663352"/>
    <w:rsid w:val="0066460A"/>
    <w:rsid w:val="00664902"/>
    <w:rsid w:val="00664C55"/>
    <w:rsid w:val="00664EE8"/>
    <w:rsid w:val="00664FFF"/>
    <w:rsid w:val="0066636A"/>
    <w:rsid w:val="0066686C"/>
    <w:rsid w:val="006669C1"/>
    <w:rsid w:val="00666C6E"/>
    <w:rsid w:val="00666E7D"/>
    <w:rsid w:val="00666F46"/>
    <w:rsid w:val="00667079"/>
    <w:rsid w:val="0066719D"/>
    <w:rsid w:val="00667A70"/>
    <w:rsid w:val="00667CDB"/>
    <w:rsid w:val="00670A90"/>
    <w:rsid w:val="00671358"/>
    <w:rsid w:val="00671407"/>
    <w:rsid w:val="006718A8"/>
    <w:rsid w:val="00671F9B"/>
    <w:rsid w:val="00671FDA"/>
    <w:rsid w:val="006729FF"/>
    <w:rsid w:val="00672D9F"/>
    <w:rsid w:val="006733F8"/>
    <w:rsid w:val="00674C90"/>
    <w:rsid w:val="00675262"/>
    <w:rsid w:val="0067575B"/>
    <w:rsid w:val="00676A58"/>
    <w:rsid w:val="0067707C"/>
    <w:rsid w:val="00677135"/>
    <w:rsid w:val="0067729D"/>
    <w:rsid w:val="00681033"/>
    <w:rsid w:val="00681950"/>
    <w:rsid w:val="00681FA0"/>
    <w:rsid w:val="00682A10"/>
    <w:rsid w:val="00682F08"/>
    <w:rsid w:val="00684B3D"/>
    <w:rsid w:val="00685380"/>
    <w:rsid w:val="00685534"/>
    <w:rsid w:val="006859B6"/>
    <w:rsid w:val="00686C5D"/>
    <w:rsid w:val="00686DA5"/>
    <w:rsid w:val="00687EFE"/>
    <w:rsid w:val="00690BEA"/>
    <w:rsid w:val="006920FF"/>
    <w:rsid w:val="006922F8"/>
    <w:rsid w:val="00692830"/>
    <w:rsid w:val="006929E1"/>
    <w:rsid w:val="00693D28"/>
    <w:rsid w:val="0069432D"/>
    <w:rsid w:val="00694436"/>
    <w:rsid w:val="006953C4"/>
    <w:rsid w:val="006956D0"/>
    <w:rsid w:val="00695771"/>
    <w:rsid w:val="0069672E"/>
    <w:rsid w:val="006976BA"/>
    <w:rsid w:val="00697835"/>
    <w:rsid w:val="006978C4"/>
    <w:rsid w:val="00697F0A"/>
    <w:rsid w:val="006A0225"/>
    <w:rsid w:val="006A1D08"/>
    <w:rsid w:val="006A2049"/>
    <w:rsid w:val="006A2992"/>
    <w:rsid w:val="006A303F"/>
    <w:rsid w:val="006A317F"/>
    <w:rsid w:val="006A32AE"/>
    <w:rsid w:val="006A36FD"/>
    <w:rsid w:val="006A39C1"/>
    <w:rsid w:val="006A3AA9"/>
    <w:rsid w:val="006A3F53"/>
    <w:rsid w:val="006A444F"/>
    <w:rsid w:val="006A45B7"/>
    <w:rsid w:val="006A4F8D"/>
    <w:rsid w:val="006A5952"/>
    <w:rsid w:val="006A5ECB"/>
    <w:rsid w:val="006A607E"/>
    <w:rsid w:val="006A676E"/>
    <w:rsid w:val="006A699E"/>
    <w:rsid w:val="006A747F"/>
    <w:rsid w:val="006B009D"/>
    <w:rsid w:val="006B2670"/>
    <w:rsid w:val="006B3012"/>
    <w:rsid w:val="006B454D"/>
    <w:rsid w:val="006B55F7"/>
    <w:rsid w:val="006B59F1"/>
    <w:rsid w:val="006B5D33"/>
    <w:rsid w:val="006B5FA5"/>
    <w:rsid w:val="006B633B"/>
    <w:rsid w:val="006B6E0A"/>
    <w:rsid w:val="006C0791"/>
    <w:rsid w:val="006C07A6"/>
    <w:rsid w:val="006C0C1F"/>
    <w:rsid w:val="006C0FCD"/>
    <w:rsid w:val="006C2106"/>
    <w:rsid w:val="006C2BE3"/>
    <w:rsid w:val="006C307E"/>
    <w:rsid w:val="006C4062"/>
    <w:rsid w:val="006C414A"/>
    <w:rsid w:val="006C41F4"/>
    <w:rsid w:val="006C4DD6"/>
    <w:rsid w:val="006C708D"/>
    <w:rsid w:val="006C7D5E"/>
    <w:rsid w:val="006D0DE5"/>
    <w:rsid w:val="006D1148"/>
    <w:rsid w:val="006D1638"/>
    <w:rsid w:val="006D1C7D"/>
    <w:rsid w:val="006D1FBD"/>
    <w:rsid w:val="006D2431"/>
    <w:rsid w:val="006D2672"/>
    <w:rsid w:val="006D2B9D"/>
    <w:rsid w:val="006D32CF"/>
    <w:rsid w:val="006D3B3D"/>
    <w:rsid w:val="006D3B53"/>
    <w:rsid w:val="006D428D"/>
    <w:rsid w:val="006D5068"/>
    <w:rsid w:val="006D52DB"/>
    <w:rsid w:val="006D67FB"/>
    <w:rsid w:val="006D7DFF"/>
    <w:rsid w:val="006E003F"/>
    <w:rsid w:val="006E0098"/>
    <w:rsid w:val="006E0327"/>
    <w:rsid w:val="006E22F5"/>
    <w:rsid w:val="006E2D36"/>
    <w:rsid w:val="006E2E2C"/>
    <w:rsid w:val="006E4495"/>
    <w:rsid w:val="006E4600"/>
    <w:rsid w:val="006E515E"/>
    <w:rsid w:val="006E68A7"/>
    <w:rsid w:val="006E6CB6"/>
    <w:rsid w:val="006E6D1D"/>
    <w:rsid w:val="006E7715"/>
    <w:rsid w:val="006E7770"/>
    <w:rsid w:val="006E7D5C"/>
    <w:rsid w:val="006F0A1E"/>
    <w:rsid w:val="006F0E91"/>
    <w:rsid w:val="006F168A"/>
    <w:rsid w:val="006F1D78"/>
    <w:rsid w:val="006F2294"/>
    <w:rsid w:val="006F35A2"/>
    <w:rsid w:val="006F3C38"/>
    <w:rsid w:val="006F48E1"/>
    <w:rsid w:val="006F4CA0"/>
    <w:rsid w:val="006F4CDD"/>
    <w:rsid w:val="006F5033"/>
    <w:rsid w:val="006F5689"/>
    <w:rsid w:val="006F58D2"/>
    <w:rsid w:val="006F5BDC"/>
    <w:rsid w:val="006F5EE5"/>
    <w:rsid w:val="006F62A7"/>
    <w:rsid w:val="006F6319"/>
    <w:rsid w:val="006F68C8"/>
    <w:rsid w:val="006F6940"/>
    <w:rsid w:val="006F7AAB"/>
    <w:rsid w:val="007000E9"/>
    <w:rsid w:val="007026F4"/>
    <w:rsid w:val="00702D67"/>
    <w:rsid w:val="007036EB"/>
    <w:rsid w:val="00703C59"/>
    <w:rsid w:val="00703C87"/>
    <w:rsid w:val="00703D7B"/>
    <w:rsid w:val="007046A8"/>
    <w:rsid w:val="00704CF1"/>
    <w:rsid w:val="00706153"/>
    <w:rsid w:val="0070615F"/>
    <w:rsid w:val="007061E0"/>
    <w:rsid w:val="007062DF"/>
    <w:rsid w:val="00706B71"/>
    <w:rsid w:val="00707887"/>
    <w:rsid w:val="00710306"/>
    <w:rsid w:val="007119C5"/>
    <w:rsid w:val="00711B67"/>
    <w:rsid w:val="00712C84"/>
    <w:rsid w:val="00712D69"/>
    <w:rsid w:val="00712E6C"/>
    <w:rsid w:val="00712F0E"/>
    <w:rsid w:val="00714054"/>
    <w:rsid w:val="00714F6F"/>
    <w:rsid w:val="007152A4"/>
    <w:rsid w:val="00715511"/>
    <w:rsid w:val="00715E0A"/>
    <w:rsid w:val="00715F93"/>
    <w:rsid w:val="00716F1B"/>
    <w:rsid w:val="00717B7C"/>
    <w:rsid w:val="00720228"/>
    <w:rsid w:val="00721C0A"/>
    <w:rsid w:val="00721C3C"/>
    <w:rsid w:val="00721EB7"/>
    <w:rsid w:val="007221EC"/>
    <w:rsid w:val="0072291D"/>
    <w:rsid w:val="00722990"/>
    <w:rsid w:val="00722C06"/>
    <w:rsid w:val="00722E81"/>
    <w:rsid w:val="00723C64"/>
    <w:rsid w:val="007244CA"/>
    <w:rsid w:val="007245B9"/>
    <w:rsid w:val="00724C33"/>
    <w:rsid w:val="00725BE0"/>
    <w:rsid w:val="00725FE4"/>
    <w:rsid w:val="00727C2B"/>
    <w:rsid w:val="0073000E"/>
    <w:rsid w:val="00730830"/>
    <w:rsid w:val="00730D23"/>
    <w:rsid w:val="00731FD9"/>
    <w:rsid w:val="007321B9"/>
    <w:rsid w:val="0073222F"/>
    <w:rsid w:val="00732642"/>
    <w:rsid w:val="00732EBB"/>
    <w:rsid w:val="00732FC2"/>
    <w:rsid w:val="007338EA"/>
    <w:rsid w:val="00734477"/>
    <w:rsid w:val="00734C65"/>
    <w:rsid w:val="00735186"/>
    <w:rsid w:val="00735DF5"/>
    <w:rsid w:val="00735EB4"/>
    <w:rsid w:val="007363D5"/>
    <w:rsid w:val="00736657"/>
    <w:rsid w:val="00736CE1"/>
    <w:rsid w:val="0073778B"/>
    <w:rsid w:val="00737AB9"/>
    <w:rsid w:val="007402FF"/>
    <w:rsid w:val="00741231"/>
    <w:rsid w:val="00741C42"/>
    <w:rsid w:val="007425AA"/>
    <w:rsid w:val="007429EF"/>
    <w:rsid w:val="00743111"/>
    <w:rsid w:val="007433A1"/>
    <w:rsid w:val="007439F6"/>
    <w:rsid w:val="00744150"/>
    <w:rsid w:val="007442D8"/>
    <w:rsid w:val="007444F0"/>
    <w:rsid w:val="00744DA0"/>
    <w:rsid w:val="0074505D"/>
    <w:rsid w:val="00745221"/>
    <w:rsid w:val="00745E22"/>
    <w:rsid w:val="00745F87"/>
    <w:rsid w:val="007460E8"/>
    <w:rsid w:val="00746E66"/>
    <w:rsid w:val="007524E9"/>
    <w:rsid w:val="007526D1"/>
    <w:rsid w:val="00752A07"/>
    <w:rsid w:val="00752D22"/>
    <w:rsid w:val="00752E90"/>
    <w:rsid w:val="00753510"/>
    <w:rsid w:val="00753C9D"/>
    <w:rsid w:val="00753D0D"/>
    <w:rsid w:val="00753DC5"/>
    <w:rsid w:val="00753DC6"/>
    <w:rsid w:val="00754578"/>
    <w:rsid w:val="0075523D"/>
    <w:rsid w:val="007554C5"/>
    <w:rsid w:val="00755B46"/>
    <w:rsid w:val="00755D63"/>
    <w:rsid w:val="00755E28"/>
    <w:rsid w:val="00757AA4"/>
    <w:rsid w:val="007609F7"/>
    <w:rsid w:val="00761267"/>
    <w:rsid w:val="00761905"/>
    <w:rsid w:val="0076242F"/>
    <w:rsid w:val="00762F82"/>
    <w:rsid w:val="00763C3F"/>
    <w:rsid w:val="00765DC9"/>
    <w:rsid w:val="00766255"/>
    <w:rsid w:val="00767443"/>
    <w:rsid w:val="00767AE7"/>
    <w:rsid w:val="00767D47"/>
    <w:rsid w:val="007704CC"/>
    <w:rsid w:val="0077059E"/>
    <w:rsid w:val="00770B7C"/>
    <w:rsid w:val="00771248"/>
    <w:rsid w:val="0077158E"/>
    <w:rsid w:val="007715B5"/>
    <w:rsid w:val="00771919"/>
    <w:rsid w:val="00772440"/>
    <w:rsid w:val="00772444"/>
    <w:rsid w:val="00772E06"/>
    <w:rsid w:val="0077331A"/>
    <w:rsid w:val="007736BB"/>
    <w:rsid w:val="007744D6"/>
    <w:rsid w:val="0077452F"/>
    <w:rsid w:val="007749F5"/>
    <w:rsid w:val="007758FC"/>
    <w:rsid w:val="00775AD0"/>
    <w:rsid w:val="00775CA7"/>
    <w:rsid w:val="00776079"/>
    <w:rsid w:val="007760FB"/>
    <w:rsid w:val="007761F6"/>
    <w:rsid w:val="0077679B"/>
    <w:rsid w:val="00776F6A"/>
    <w:rsid w:val="00777CF7"/>
    <w:rsid w:val="00777F5A"/>
    <w:rsid w:val="0078035B"/>
    <w:rsid w:val="00781384"/>
    <w:rsid w:val="00781A36"/>
    <w:rsid w:val="00781CFE"/>
    <w:rsid w:val="0078366B"/>
    <w:rsid w:val="00783927"/>
    <w:rsid w:val="007839D4"/>
    <w:rsid w:val="00783E31"/>
    <w:rsid w:val="00783FE3"/>
    <w:rsid w:val="007847A1"/>
    <w:rsid w:val="007861B6"/>
    <w:rsid w:val="00786224"/>
    <w:rsid w:val="00786E98"/>
    <w:rsid w:val="00786FA8"/>
    <w:rsid w:val="00787492"/>
    <w:rsid w:val="007879B6"/>
    <w:rsid w:val="00790CCF"/>
    <w:rsid w:val="00790D7E"/>
    <w:rsid w:val="00790F61"/>
    <w:rsid w:val="007913BA"/>
    <w:rsid w:val="00791921"/>
    <w:rsid w:val="00793650"/>
    <w:rsid w:val="00793868"/>
    <w:rsid w:val="00794248"/>
    <w:rsid w:val="00794B24"/>
    <w:rsid w:val="00795036"/>
    <w:rsid w:val="00795849"/>
    <w:rsid w:val="00796733"/>
    <w:rsid w:val="0079674F"/>
    <w:rsid w:val="00796DF4"/>
    <w:rsid w:val="00797B0F"/>
    <w:rsid w:val="007A0A23"/>
    <w:rsid w:val="007A1862"/>
    <w:rsid w:val="007A1997"/>
    <w:rsid w:val="007A1A2B"/>
    <w:rsid w:val="007A2464"/>
    <w:rsid w:val="007A2A39"/>
    <w:rsid w:val="007A3A2E"/>
    <w:rsid w:val="007A3F80"/>
    <w:rsid w:val="007A4008"/>
    <w:rsid w:val="007A41C2"/>
    <w:rsid w:val="007A41F9"/>
    <w:rsid w:val="007A4632"/>
    <w:rsid w:val="007A4AA6"/>
    <w:rsid w:val="007A4B35"/>
    <w:rsid w:val="007A4B36"/>
    <w:rsid w:val="007A6298"/>
    <w:rsid w:val="007A6965"/>
    <w:rsid w:val="007A70C7"/>
    <w:rsid w:val="007A794F"/>
    <w:rsid w:val="007A7B53"/>
    <w:rsid w:val="007A7D3F"/>
    <w:rsid w:val="007A7FBF"/>
    <w:rsid w:val="007B0317"/>
    <w:rsid w:val="007B08C7"/>
    <w:rsid w:val="007B181E"/>
    <w:rsid w:val="007B236A"/>
    <w:rsid w:val="007B248C"/>
    <w:rsid w:val="007B2561"/>
    <w:rsid w:val="007B264A"/>
    <w:rsid w:val="007B2822"/>
    <w:rsid w:val="007B2E5B"/>
    <w:rsid w:val="007B337C"/>
    <w:rsid w:val="007B33D1"/>
    <w:rsid w:val="007B4079"/>
    <w:rsid w:val="007B44C0"/>
    <w:rsid w:val="007B4B5D"/>
    <w:rsid w:val="007B5F7B"/>
    <w:rsid w:val="007B68D8"/>
    <w:rsid w:val="007B6F3D"/>
    <w:rsid w:val="007B7501"/>
    <w:rsid w:val="007B76B2"/>
    <w:rsid w:val="007C0708"/>
    <w:rsid w:val="007C0EA1"/>
    <w:rsid w:val="007C1146"/>
    <w:rsid w:val="007C1712"/>
    <w:rsid w:val="007C171D"/>
    <w:rsid w:val="007C17EF"/>
    <w:rsid w:val="007C1F0F"/>
    <w:rsid w:val="007C360B"/>
    <w:rsid w:val="007C3E35"/>
    <w:rsid w:val="007C3E8B"/>
    <w:rsid w:val="007C4066"/>
    <w:rsid w:val="007C40F8"/>
    <w:rsid w:val="007C4201"/>
    <w:rsid w:val="007C4764"/>
    <w:rsid w:val="007C483B"/>
    <w:rsid w:val="007C5548"/>
    <w:rsid w:val="007C55D4"/>
    <w:rsid w:val="007C5896"/>
    <w:rsid w:val="007C6502"/>
    <w:rsid w:val="007C71C4"/>
    <w:rsid w:val="007C7549"/>
    <w:rsid w:val="007C7EFE"/>
    <w:rsid w:val="007C7FBA"/>
    <w:rsid w:val="007D0309"/>
    <w:rsid w:val="007D07C0"/>
    <w:rsid w:val="007D0CE5"/>
    <w:rsid w:val="007D149E"/>
    <w:rsid w:val="007D185A"/>
    <w:rsid w:val="007D1CCA"/>
    <w:rsid w:val="007D2A40"/>
    <w:rsid w:val="007D4495"/>
    <w:rsid w:val="007D4743"/>
    <w:rsid w:val="007D4B64"/>
    <w:rsid w:val="007D6930"/>
    <w:rsid w:val="007D6A53"/>
    <w:rsid w:val="007D721C"/>
    <w:rsid w:val="007D758F"/>
    <w:rsid w:val="007D76BE"/>
    <w:rsid w:val="007D78C1"/>
    <w:rsid w:val="007E0181"/>
    <w:rsid w:val="007E06EE"/>
    <w:rsid w:val="007E08FD"/>
    <w:rsid w:val="007E0C85"/>
    <w:rsid w:val="007E111C"/>
    <w:rsid w:val="007E1864"/>
    <w:rsid w:val="007E1B0D"/>
    <w:rsid w:val="007E3F29"/>
    <w:rsid w:val="007E4246"/>
    <w:rsid w:val="007E4D47"/>
    <w:rsid w:val="007E5DF2"/>
    <w:rsid w:val="007E66EF"/>
    <w:rsid w:val="007E7919"/>
    <w:rsid w:val="007E7AAF"/>
    <w:rsid w:val="007F026C"/>
    <w:rsid w:val="007F099D"/>
    <w:rsid w:val="007F2363"/>
    <w:rsid w:val="007F32D0"/>
    <w:rsid w:val="007F3502"/>
    <w:rsid w:val="007F3706"/>
    <w:rsid w:val="007F3CC5"/>
    <w:rsid w:val="007F3D37"/>
    <w:rsid w:val="007F4C18"/>
    <w:rsid w:val="007F5AD6"/>
    <w:rsid w:val="007F5C1F"/>
    <w:rsid w:val="007F6482"/>
    <w:rsid w:val="0080028B"/>
    <w:rsid w:val="0080093E"/>
    <w:rsid w:val="008016BA"/>
    <w:rsid w:val="00802045"/>
    <w:rsid w:val="008024FD"/>
    <w:rsid w:val="00803281"/>
    <w:rsid w:val="008033E3"/>
    <w:rsid w:val="00803A2B"/>
    <w:rsid w:val="0080423A"/>
    <w:rsid w:val="00804D48"/>
    <w:rsid w:val="00804D8A"/>
    <w:rsid w:val="00804FAC"/>
    <w:rsid w:val="0080511D"/>
    <w:rsid w:val="00805751"/>
    <w:rsid w:val="00805FF2"/>
    <w:rsid w:val="00806303"/>
    <w:rsid w:val="008063DA"/>
    <w:rsid w:val="008063F6"/>
    <w:rsid w:val="00807307"/>
    <w:rsid w:val="00807DED"/>
    <w:rsid w:val="008101D3"/>
    <w:rsid w:val="00810644"/>
    <w:rsid w:val="00810D1D"/>
    <w:rsid w:val="00810F0D"/>
    <w:rsid w:val="0081115D"/>
    <w:rsid w:val="008117C7"/>
    <w:rsid w:val="0081194E"/>
    <w:rsid w:val="00811A3C"/>
    <w:rsid w:val="008128EB"/>
    <w:rsid w:val="008131CD"/>
    <w:rsid w:val="008139FF"/>
    <w:rsid w:val="00813BB2"/>
    <w:rsid w:val="00813CA8"/>
    <w:rsid w:val="00813E51"/>
    <w:rsid w:val="0081437F"/>
    <w:rsid w:val="00814825"/>
    <w:rsid w:val="00816713"/>
    <w:rsid w:val="00816E4B"/>
    <w:rsid w:val="008174CE"/>
    <w:rsid w:val="00817664"/>
    <w:rsid w:val="008178A0"/>
    <w:rsid w:val="00820BB2"/>
    <w:rsid w:val="00820CDB"/>
    <w:rsid w:val="00821284"/>
    <w:rsid w:val="008218D8"/>
    <w:rsid w:val="00821AE8"/>
    <w:rsid w:val="00821C08"/>
    <w:rsid w:val="0082246D"/>
    <w:rsid w:val="0082252F"/>
    <w:rsid w:val="0082285A"/>
    <w:rsid w:val="008235A4"/>
    <w:rsid w:val="0082370E"/>
    <w:rsid w:val="00823856"/>
    <w:rsid w:val="008243F8"/>
    <w:rsid w:val="008245B7"/>
    <w:rsid w:val="00824B56"/>
    <w:rsid w:val="008263EA"/>
    <w:rsid w:val="00826499"/>
    <w:rsid w:val="00826624"/>
    <w:rsid w:val="00827368"/>
    <w:rsid w:val="0082758F"/>
    <w:rsid w:val="0082769B"/>
    <w:rsid w:val="00827D67"/>
    <w:rsid w:val="00827F3C"/>
    <w:rsid w:val="0083023A"/>
    <w:rsid w:val="00830A83"/>
    <w:rsid w:val="008315F1"/>
    <w:rsid w:val="00831A8A"/>
    <w:rsid w:val="00832628"/>
    <w:rsid w:val="0083341A"/>
    <w:rsid w:val="00833775"/>
    <w:rsid w:val="00833DF6"/>
    <w:rsid w:val="00833F08"/>
    <w:rsid w:val="00834084"/>
    <w:rsid w:val="00834DC6"/>
    <w:rsid w:val="0083559B"/>
    <w:rsid w:val="00835780"/>
    <w:rsid w:val="008358D8"/>
    <w:rsid w:val="00835DBE"/>
    <w:rsid w:val="008363CD"/>
    <w:rsid w:val="008363E7"/>
    <w:rsid w:val="0083750C"/>
    <w:rsid w:val="00837C5E"/>
    <w:rsid w:val="008414A7"/>
    <w:rsid w:val="00841AD5"/>
    <w:rsid w:val="00842134"/>
    <w:rsid w:val="008423D4"/>
    <w:rsid w:val="00842F4A"/>
    <w:rsid w:val="008439F5"/>
    <w:rsid w:val="008445A0"/>
    <w:rsid w:val="00844624"/>
    <w:rsid w:val="00844672"/>
    <w:rsid w:val="00844F5F"/>
    <w:rsid w:val="00845362"/>
    <w:rsid w:val="0084636C"/>
    <w:rsid w:val="00846518"/>
    <w:rsid w:val="008465C3"/>
    <w:rsid w:val="0084665A"/>
    <w:rsid w:val="008470A9"/>
    <w:rsid w:val="008473E4"/>
    <w:rsid w:val="00847CED"/>
    <w:rsid w:val="00847DAC"/>
    <w:rsid w:val="00847EA9"/>
    <w:rsid w:val="0085014C"/>
    <w:rsid w:val="00850251"/>
    <w:rsid w:val="00850378"/>
    <w:rsid w:val="00850D85"/>
    <w:rsid w:val="00850D95"/>
    <w:rsid w:val="00852047"/>
    <w:rsid w:val="00852434"/>
    <w:rsid w:val="008526E5"/>
    <w:rsid w:val="00854076"/>
    <w:rsid w:val="008540C7"/>
    <w:rsid w:val="00854B11"/>
    <w:rsid w:val="00854D2D"/>
    <w:rsid w:val="00855594"/>
    <w:rsid w:val="00855E8C"/>
    <w:rsid w:val="00856333"/>
    <w:rsid w:val="0085673C"/>
    <w:rsid w:val="00856CDB"/>
    <w:rsid w:val="00856FCA"/>
    <w:rsid w:val="0085713E"/>
    <w:rsid w:val="00860B12"/>
    <w:rsid w:val="00860B49"/>
    <w:rsid w:val="00860CDB"/>
    <w:rsid w:val="00861011"/>
    <w:rsid w:val="00861B06"/>
    <w:rsid w:val="00861E8F"/>
    <w:rsid w:val="0086292B"/>
    <w:rsid w:val="00862E59"/>
    <w:rsid w:val="008644CD"/>
    <w:rsid w:val="008644DE"/>
    <w:rsid w:val="008648D5"/>
    <w:rsid w:val="00864BF8"/>
    <w:rsid w:val="00865387"/>
    <w:rsid w:val="0086573B"/>
    <w:rsid w:val="00866866"/>
    <w:rsid w:val="0086696C"/>
    <w:rsid w:val="008679A2"/>
    <w:rsid w:val="00870040"/>
    <w:rsid w:val="008708A6"/>
    <w:rsid w:val="00871031"/>
    <w:rsid w:val="0087169D"/>
    <w:rsid w:val="0087235E"/>
    <w:rsid w:val="0087270B"/>
    <w:rsid w:val="00872AEA"/>
    <w:rsid w:val="0087387D"/>
    <w:rsid w:val="00874052"/>
    <w:rsid w:val="00875350"/>
    <w:rsid w:val="0087546D"/>
    <w:rsid w:val="00875B8E"/>
    <w:rsid w:val="0087681A"/>
    <w:rsid w:val="008768AE"/>
    <w:rsid w:val="00876AE2"/>
    <w:rsid w:val="0087791A"/>
    <w:rsid w:val="00880DE6"/>
    <w:rsid w:val="00883488"/>
    <w:rsid w:val="00883E64"/>
    <w:rsid w:val="008848AA"/>
    <w:rsid w:val="00885ECF"/>
    <w:rsid w:val="008862F3"/>
    <w:rsid w:val="008865C2"/>
    <w:rsid w:val="00887D7A"/>
    <w:rsid w:val="00887E9D"/>
    <w:rsid w:val="00890564"/>
    <w:rsid w:val="00890664"/>
    <w:rsid w:val="0089094B"/>
    <w:rsid w:val="008915BC"/>
    <w:rsid w:val="00892445"/>
    <w:rsid w:val="008927D3"/>
    <w:rsid w:val="0089325F"/>
    <w:rsid w:val="008938D6"/>
    <w:rsid w:val="00893BFA"/>
    <w:rsid w:val="00894035"/>
    <w:rsid w:val="00894DA3"/>
    <w:rsid w:val="00895C8B"/>
    <w:rsid w:val="00895D84"/>
    <w:rsid w:val="00895F77"/>
    <w:rsid w:val="00896A57"/>
    <w:rsid w:val="008975E9"/>
    <w:rsid w:val="008A0129"/>
    <w:rsid w:val="008A0391"/>
    <w:rsid w:val="008A187D"/>
    <w:rsid w:val="008A1F41"/>
    <w:rsid w:val="008A221B"/>
    <w:rsid w:val="008A22BD"/>
    <w:rsid w:val="008A37ED"/>
    <w:rsid w:val="008A4205"/>
    <w:rsid w:val="008A46BB"/>
    <w:rsid w:val="008A4827"/>
    <w:rsid w:val="008A5451"/>
    <w:rsid w:val="008A5DA9"/>
    <w:rsid w:val="008A635C"/>
    <w:rsid w:val="008A6612"/>
    <w:rsid w:val="008A74EB"/>
    <w:rsid w:val="008A78A0"/>
    <w:rsid w:val="008A7DCA"/>
    <w:rsid w:val="008B009D"/>
    <w:rsid w:val="008B0F2C"/>
    <w:rsid w:val="008B0F31"/>
    <w:rsid w:val="008B1E99"/>
    <w:rsid w:val="008B3EF8"/>
    <w:rsid w:val="008B4C47"/>
    <w:rsid w:val="008B4CF9"/>
    <w:rsid w:val="008B4D61"/>
    <w:rsid w:val="008B5F31"/>
    <w:rsid w:val="008B5F87"/>
    <w:rsid w:val="008B68B4"/>
    <w:rsid w:val="008B6A68"/>
    <w:rsid w:val="008B736F"/>
    <w:rsid w:val="008B74BF"/>
    <w:rsid w:val="008B7D03"/>
    <w:rsid w:val="008C00FF"/>
    <w:rsid w:val="008C086D"/>
    <w:rsid w:val="008C0BAE"/>
    <w:rsid w:val="008C0D9C"/>
    <w:rsid w:val="008C0F2C"/>
    <w:rsid w:val="008C12CF"/>
    <w:rsid w:val="008C179F"/>
    <w:rsid w:val="008C1DE7"/>
    <w:rsid w:val="008C243E"/>
    <w:rsid w:val="008C2685"/>
    <w:rsid w:val="008C386E"/>
    <w:rsid w:val="008C3FF8"/>
    <w:rsid w:val="008C586B"/>
    <w:rsid w:val="008C5C0E"/>
    <w:rsid w:val="008C5E61"/>
    <w:rsid w:val="008C6736"/>
    <w:rsid w:val="008C694C"/>
    <w:rsid w:val="008C6D03"/>
    <w:rsid w:val="008D1501"/>
    <w:rsid w:val="008D1AAF"/>
    <w:rsid w:val="008D315F"/>
    <w:rsid w:val="008D3289"/>
    <w:rsid w:val="008D4539"/>
    <w:rsid w:val="008D4EF3"/>
    <w:rsid w:val="008D65A1"/>
    <w:rsid w:val="008D67B4"/>
    <w:rsid w:val="008D6E88"/>
    <w:rsid w:val="008E07DC"/>
    <w:rsid w:val="008E191A"/>
    <w:rsid w:val="008E1C08"/>
    <w:rsid w:val="008E21DB"/>
    <w:rsid w:val="008E2A51"/>
    <w:rsid w:val="008E3045"/>
    <w:rsid w:val="008E39E5"/>
    <w:rsid w:val="008E3E01"/>
    <w:rsid w:val="008E3F57"/>
    <w:rsid w:val="008E4DB5"/>
    <w:rsid w:val="008E531A"/>
    <w:rsid w:val="008E557E"/>
    <w:rsid w:val="008E5804"/>
    <w:rsid w:val="008E5E46"/>
    <w:rsid w:val="008E6815"/>
    <w:rsid w:val="008E7E4F"/>
    <w:rsid w:val="008F0930"/>
    <w:rsid w:val="008F106C"/>
    <w:rsid w:val="008F1B07"/>
    <w:rsid w:val="008F237D"/>
    <w:rsid w:val="008F2C74"/>
    <w:rsid w:val="008F325E"/>
    <w:rsid w:val="008F351C"/>
    <w:rsid w:val="008F44A0"/>
    <w:rsid w:val="008F46A5"/>
    <w:rsid w:val="008F4955"/>
    <w:rsid w:val="008F49BE"/>
    <w:rsid w:val="008F5C7A"/>
    <w:rsid w:val="008F622F"/>
    <w:rsid w:val="008F66D6"/>
    <w:rsid w:val="008F67C6"/>
    <w:rsid w:val="008F7032"/>
    <w:rsid w:val="008F7583"/>
    <w:rsid w:val="008F766E"/>
    <w:rsid w:val="008F797C"/>
    <w:rsid w:val="00900381"/>
    <w:rsid w:val="00900C53"/>
    <w:rsid w:val="00900E1F"/>
    <w:rsid w:val="009010BA"/>
    <w:rsid w:val="00901691"/>
    <w:rsid w:val="00903852"/>
    <w:rsid w:val="0090424C"/>
    <w:rsid w:val="0090459F"/>
    <w:rsid w:val="00904E9E"/>
    <w:rsid w:val="009051BF"/>
    <w:rsid w:val="0090550D"/>
    <w:rsid w:val="00905AE3"/>
    <w:rsid w:val="00905D5A"/>
    <w:rsid w:val="00906752"/>
    <w:rsid w:val="009069B7"/>
    <w:rsid w:val="00906B90"/>
    <w:rsid w:val="00906D94"/>
    <w:rsid w:val="00906E2F"/>
    <w:rsid w:val="009071A5"/>
    <w:rsid w:val="00907C27"/>
    <w:rsid w:val="00907E6D"/>
    <w:rsid w:val="00907F6D"/>
    <w:rsid w:val="0091183B"/>
    <w:rsid w:val="00911D2E"/>
    <w:rsid w:val="00912475"/>
    <w:rsid w:val="00913332"/>
    <w:rsid w:val="00913CA0"/>
    <w:rsid w:val="00914088"/>
    <w:rsid w:val="0091425F"/>
    <w:rsid w:val="009147A5"/>
    <w:rsid w:val="0091497B"/>
    <w:rsid w:val="0091512A"/>
    <w:rsid w:val="0091579E"/>
    <w:rsid w:val="00915B84"/>
    <w:rsid w:val="00915C05"/>
    <w:rsid w:val="00916C5F"/>
    <w:rsid w:val="00920466"/>
    <w:rsid w:val="00920A54"/>
    <w:rsid w:val="00920B5E"/>
    <w:rsid w:val="00924451"/>
    <w:rsid w:val="00924A7C"/>
    <w:rsid w:val="00924CB3"/>
    <w:rsid w:val="00924F1A"/>
    <w:rsid w:val="009250DD"/>
    <w:rsid w:val="00925947"/>
    <w:rsid w:val="00925986"/>
    <w:rsid w:val="00926628"/>
    <w:rsid w:val="009267E5"/>
    <w:rsid w:val="009268D1"/>
    <w:rsid w:val="00926CA1"/>
    <w:rsid w:val="00927A6B"/>
    <w:rsid w:val="00927B10"/>
    <w:rsid w:val="00927D24"/>
    <w:rsid w:val="0093029E"/>
    <w:rsid w:val="009305C6"/>
    <w:rsid w:val="00931B6F"/>
    <w:rsid w:val="00931E5D"/>
    <w:rsid w:val="00932038"/>
    <w:rsid w:val="009322B2"/>
    <w:rsid w:val="00932CCC"/>
    <w:rsid w:val="00932CF0"/>
    <w:rsid w:val="009330D3"/>
    <w:rsid w:val="009331B0"/>
    <w:rsid w:val="009334C5"/>
    <w:rsid w:val="00933C7E"/>
    <w:rsid w:val="009342F1"/>
    <w:rsid w:val="00934764"/>
    <w:rsid w:val="00934BE5"/>
    <w:rsid w:val="00934C18"/>
    <w:rsid w:val="00934D8E"/>
    <w:rsid w:val="009352BF"/>
    <w:rsid w:val="009357AB"/>
    <w:rsid w:val="00935B71"/>
    <w:rsid w:val="00935DA3"/>
    <w:rsid w:val="00935FBA"/>
    <w:rsid w:val="0093636F"/>
    <w:rsid w:val="00936F13"/>
    <w:rsid w:val="00936F31"/>
    <w:rsid w:val="00937044"/>
    <w:rsid w:val="00940332"/>
    <w:rsid w:val="009408D0"/>
    <w:rsid w:val="00940BD0"/>
    <w:rsid w:val="00940F69"/>
    <w:rsid w:val="00942AF4"/>
    <w:rsid w:val="00942B39"/>
    <w:rsid w:val="00942B8C"/>
    <w:rsid w:val="009433B0"/>
    <w:rsid w:val="0094354B"/>
    <w:rsid w:val="00943A9B"/>
    <w:rsid w:val="00943D18"/>
    <w:rsid w:val="009444E2"/>
    <w:rsid w:val="00944747"/>
    <w:rsid w:val="00945230"/>
    <w:rsid w:val="00945CDB"/>
    <w:rsid w:val="009479B6"/>
    <w:rsid w:val="00947D7C"/>
    <w:rsid w:val="00947DC4"/>
    <w:rsid w:val="00950AD2"/>
    <w:rsid w:val="009517A6"/>
    <w:rsid w:val="00953957"/>
    <w:rsid w:val="00953CBF"/>
    <w:rsid w:val="009549C0"/>
    <w:rsid w:val="00954A46"/>
    <w:rsid w:val="009556BC"/>
    <w:rsid w:val="00955AF7"/>
    <w:rsid w:val="00955F75"/>
    <w:rsid w:val="00956048"/>
    <w:rsid w:val="0095626A"/>
    <w:rsid w:val="00956349"/>
    <w:rsid w:val="009568D5"/>
    <w:rsid w:val="009573E8"/>
    <w:rsid w:val="00957931"/>
    <w:rsid w:val="00960B55"/>
    <w:rsid w:val="00961921"/>
    <w:rsid w:val="00962763"/>
    <w:rsid w:val="0096286A"/>
    <w:rsid w:val="00963EC5"/>
    <w:rsid w:val="00964A4C"/>
    <w:rsid w:val="00964A87"/>
    <w:rsid w:val="00964DB9"/>
    <w:rsid w:val="009655C7"/>
    <w:rsid w:val="009661EC"/>
    <w:rsid w:val="00966363"/>
    <w:rsid w:val="00966560"/>
    <w:rsid w:val="00966C16"/>
    <w:rsid w:val="00967036"/>
    <w:rsid w:val="0096791B"/>
    <w:rsid w:val="009679A0"/>
    <w:rsid w:val="009679D0"/>
    <w:rsid w:val="00967BB4"/>
    <w:rsid w:val="00970161"/>
    <w:rsid w:val="00970343"/>
    <w:rsid w:val="00971F9B"/>
    <w:rsid w:val="00972DA0"/>
    <w:rsid w:val="00972EB7"/>
    <w:rsid w:val="00973050"/>
    <w:rsid w:val="00973242"/>
    <w:rsid w:val="00973DFE"/>
    <w:rsid w:val="009740C2"/>
    <w:rsid w:val="009741FE"/>
    <w:rsid w:val="0097473C"/>
    <w:rsid w:val="00975044"/>
    <w:rsid w:val="009753F6"/>
    <w:rsid w:val="00975974"/>
    <w:rsid w:val="00976BC9"/>
    <w:rsid w:val="00977CC9"/>
    <w:rsid w:val="00977DFF"/>
    <w:rsid w:val="009804E7"/>
    <w:rsid w:val="00980F80"/>
    <w:rsid w:val="009810AF"/>
    <w:rsid w:val="009811E3"/>
    <w:rsid w:val="00981FD4"/>
    <w:rsid w:val="00982741"/>
    <w:rsid w:val="00983160"/>
    <w:rsid w:val="00983CA8"/>
    <w:rsid w:val="009842CF"/>
    <w:rsid w:val="0098491C"/>
    <w:rsid w:val="00984D5C"/>
    <w:rsid w:val="00985046"/>
    <w:rsid w:val="009857C1"/>
    <w:rsid w:val="009873C3"/>
    <w:rsid w:val="00990953"/>
    <w:rsid w:val="009909A9"/>
    <w:rsid w:val="00991988"/>
    <w:rsid w:val="0099273E"/>
    <w:rsid w:val="00993958"/>
    <w:rsid w:val="00994426"/>
    <w:rsid w:val="00994F84"/>
    <w:rsid w:val="0099506C"/>
    <w:rsid w:val="00995608"/>
    <w:rsid w:val="0099572A"/>
    <w:rsid w:val="009963DC"/>
    <w:rsid w:val="009964F7"/>
    <w:rsid w:val="00996D46"/>
    <w:rsid w:val="00997FB8"/>
    <w:rsid w:val="009A0DED"/>
    <w:rsid w:val="009A20A9"/>
    <w:rsid w:val="009A2E7B"/>
    <w:rsid w:val="009A6AE7"/>
    <w:rsid w:val="009A6CD9"/>
    <w:rsid w:val="009A6F0A"/>
    <w:rsid w:val="009A6FDF"/>
    <w:rsid w:val="009A7121"/>
    <w:rsid w:val="009B09DF"/>
    <w:rsid w:val="009B0BC2"/>
    <w:rsid w:val="009B2E17"/>
    <w:rsid w:val="009B42A5"/>
    <w:rsid w:val="009B4B43"/>
    <w:rsid w:val="009B4FD4"/>
    <w:rsid w:val="009B546A"/>
    <w:rsid w:val="009B5ADF"/>
    <w:rsid w:val="009B67A0"/>
    <w:rsid w:val="009B7201"/>
    <w:rsid w:val="009C0236"/>
    <w:rsid w:val="009C1241"/>
    <w:rsid w:val="009C1B81"/>
    <w:rsid w:val="009C2C19"/>
    <w:rsid w:val="009C33F3"/>
    <w:rsid w:val="009C5412"/>
    <w:rsid w:val="009C5A19"/>
    <w:rsid w:val="009C78A2"/>
    <w:rsid w:val="009C7DBC"/>
    <w:rsid w:val="009D010A"/>
    <w:rsid w:val="009D0247"/>
    <w:rsid w:val="009D1BEE"/>
    <w:rsid w:val="009D2650"/>
    <w:rsid w:val="009D27BA"/>
    <w:rsid w:val="009D27CF"/>
    <w:rsid w:val="009D3710"/>
    <w:rsid w:val="009D3C52"/>
    <w:rsid w:val="009D43F2"/>
    <w:rsid w:val="009D47D2"/>
    <w:rsid w:val="009D483E"/>
    <w:rsid w:val="009D570E"/>
    <w:rsid w:val="009D59C0"/>
    <w:rsid w:val="009D5C3E"/>
    <w:rsid w:val="009D672D"/>
    <w:rsid w:val="009D6B1B"/>
    <w:rsid w:val="009D6F5F"/>
    <w:rsid w:val="009D7674"/>
    <w:rsid w:val="009D76B0"/>
    <w:rsid w:val="009E00B1"/>
    <w:rsid w:val="009E0BE9"/>
    <w:rsid w:val="009E1C6C"/>
    <w:rsid w:val="009E1FD6"/>
    <w:rsid w:val="009E26DC"/>
    <w:rsid w:val="009E2CF6"/>
    <w:rsid w:val="009E3401"/>
    <w:rsid w:val="009E593B"/>
    <w:rsid w:val="009E5B73"/>
    <w:rsid w:val="009E6706"/>
    <w:rsid w:val="009F07ED"/>
    <w:rsid w:val="009F08DA"/>
    <w:rsid w:val="009F0B93"/>
    <w:rsid w:val="009F1183"/>
    <w:rsid w:val="009F1C36"/>
    <w:rsid w:val="009F2671"/>
    <w:rsid w:val="009F2E8B"/>
    <w:rsid w:val="009F337E"/>
    <w:rsid w:val="009F3550"/>
    <w:rsid w:val="009F37DD"/>
    <w:rsid w:val="009F44F1"/>
    <w:rsid w:val="009F46AB"/>
    <w:rsid w:val="009F4AF8"/>
    <w:rsid w:val="009F53FE"/>
    <w:rsid w:val="009F5DF5"/>
    <w:rsid w:val="009F627C"/>
    <w:rsid w:val="009F62B2"/>
    <w:rsid w:val="009F6B0F"/>
    <w:rsid w:val="009F75E0"/>
    <w:rsid w:val="009F7EB0"/>
    <w:rsid w:val="009F7F1E"/>
    <w:rsid w:val="009F7FAE"/>
    <w:rsid w:val="00A00181"/>
    <w:rsid w:val="00A00989"/>
    <w:rsid w:val="00A01456"/>
    <w:rsid w:val="00A01E99"/>
    <w:rsid w:val="00A023DD"/>
    <w:rsid w:val="00A02822"/>
    <w:rsid w:val="00A02845"/>
    <w:rsid w:val="00A031CC"/>
    <w:rsid w:val="00A03D71"/>
    <w:rsid w:val="00A044F8"/>
    <w:rsid w:val="00A04BF6"/>
    <w:rsid w:val="00A054E3"/>
    <w:rsid w:val="00A05CC5"/>
    <w:rsid w:val="00A06372"/>
    <w:rsid w:val="00A06DB9"/>
    <w:rsid w:val="00A07602"/>
    <w:rsid w:val="00A076AE"/>
    <w:rsid w:val="00A10956"/>
    <w:rsid w:val="00A10B83"/>
    <w:rsid w:val="00A11AA5"/>
    <w:rsid w:val="00A1207F"/>
    <w:rsid w:val="00A1226C"/>
    <w:rsid w:val="00A124FC"/>
    <w:rsid w:val="00A127A2"/>
    <w:rsid w:val="00A12B02"/>
    <w:rsid w:val="00A12C5D"/>
    <w:rsid w:val="00A13B4C"/>
    <w:rsid w:val="00A13F12"/>
    <w:rsid w:val="00A14B53"/>
    <w:rsid w:val="00A150FD"/>
    <w:rsid w:val="00A15D56"/>
    <w:rsid w:val="00A16065"/>
    <w:rsid w:val="00A164CB"/>
    <w:rsid w:val="00A164EA"/>
    <w:rsid w:val="00A1658C"/>
    <w:rsid w:val="00A168F0"/>
    <w:rsid w:val="00A16952"/>
    <w:rsid w:val="00A1743D"/>
    <w:rsid w:val="00A176D4"/>
    <w:rsid w:val="00A17A33"/>
    <w:rsid w:val="00A17E82"/>
    <w:rsid w:val="00A20093"/>
    <w:rsid w:val="00A205D0"/>
    <w:rsid w:val="00A207EC"/>
    <w:rsid w:val="00A223B3"/>
    <w:rsid w:val="00A22992"/>
    <w:rsid w:val="00A22BBA"/>
    <w:rsid w:val="00A2303E"/>
    <w:rsid w:val="00A24060"/>
    <w:rsid w:val="00A245A4"/>
    <w:rsid w:val="00A24707"/>
    <w:rsid w:val="00A26850"/>
    <w:rsid w:val="00A271AF"/>
    <w:rsid w:val="00A275C0"/>
    <w:rsid w:val="00A27990"/>
    <w:rsid w:val="00A27A3B"/>
    <w:rsid w:val="00A30BCD"/>
    <w:rsid w:val="00A30C04"/>
    <w:rsid w:val="00A30D4A"/>
    <w:rsid w:val="00A320B4"/>
    <w:rsid w:val="00A3293E"/>
    <w:rsid w:val="00A33309"/>
    <w:rsid w:val="00A33ABA"/>
    <w:rsid w:val="00A33B6B"/>
    <w:rsid w:val="00A34269"/>
    <w:rsid w:val="00A35617"/>
    <w:rsid w:val="00A35B0C"/>
    <w:rsid w:val="00A35C0F"/>
    <w:rsid w:val="00A36509"/>
    <w:rsid w:val="00A36EA4"/>
    <w:rsid w:val="00A37368"/>
    <w:rsid w:val="00A37A4C"/>
    <w:rsid w:val="00A41134"/>
    <w:rsid w:val="00A418E2"/>
    <w:rsid w:val="00A41D34"/>
    <w:rsid w:val="00A422D1"/>
    <w:rsid w:val="00A426ED"/>
    <w:rsid w:val="00A42D52"/>
    <w:rsid w:val="00A43290"/>
    <w:rsid w:val="00A43C1D"/>
    <w:rsid w:val="00A440EE"/>
    <w:rsid w:val="00A44930"/>
    <w:rsid w:val="00A44A0F"/>
    <w:rsid w:val="00A44B33"/>
    <w:rsid w:val="00A44F81"/>
    <w:rsid w:val="00A453D6"/>
    <w:rsid w:val="00A46103"/>
    <w:rsid w:val="00A46EC1"/>
    <w:rsid w:val="00A47149"/>
    <w:rsid w:val="00A4788F"/>
    <w:rsid w:val="00A50D25"/>
    <w:rsid w:val="00A51254"/>
    <w:rsid w:val="00A513C8"/>
    <w:rsid w:val="00A5152B"/>
    <w:rsid w:val="00A51667"/>
    <w:rsid w:val="00A5188B"/>
    <w:rsid w:val="00A51DE2"/>
    <w:rsid w:val="00A52751"/>
    <w:rsid w:val="00A5283F"/>
    <w:rsid w:val="00A53496"/>
    <w:rsid w:val="00A53F7D"/>
    <w:rsid w:val="00A54231"/>
    <w:rsid w:val="00A56655"/>
    <w:rsid w:val="00A56778"/>
    <w:rsid w:val="00A57DB4"/>
    <w:rsid w:val="00A60270"/>
    <w:rsid w:val="00A60C80"/>
    <w:rsid w:val="00A62DD4"/>
    <w:rsid w:val="00A62DEF"/>
    <w:rsid w:val="00A649F9"/>
    <w:rsid w:val="00A64C40"/>
    <w:rsid w:val="00A65131"/>
    <w:rsid w:val="00A653F5"/>
    <w:rsid w:val="00A6579F"/>
    <w:rsid w:val="00A65D4E"/>
    <w:rsid w:val="00A6605B"/>
    <w:rsid w:val="00A66DAC"/>
    <w:rsid w:val="00A67029"/>
    <w:rsid w:val="00A670DC"/>
    <w:rsid w:val="00A67368"/>
    <w:rsid w:val="00A67B07"/>
    <w:rsid w:val="00A67C64"/>
    <w:rsid w:val="00A67CEE"/>
    <w:rsid w:val="00A67E46"/>
    <w:rsid w:val="00A70A21"/>
    <w:rsid w:val="00A71172"/>
    <w:rsid w:val="00A715C8"/>
    <w:rsid w:val="00A71EA0"/>
    <w:rsid w:val="00A71EC3"/>
    <w:rsid w:val="00A72883"/>
    <w:rsid w:val="00A72DD2"/>
    <w:rsid w:val="00A73E0A"/>
    <w:rsid w:val="00A745DC"/>
    <w:rsid w:val="00A7476F"/>
    <w:rsid w:val="00A74904"/>
    <w:rsid w:val="00A74CEC"/>
    <w:rsid w:val="00A754D2"/>
    <w:rsid w:val="00A7559A"/>
    <w:rsid w:val="00A758AA"/>
    <w:rsid w:val="00A7597A"/>
    <w:rsid w:val="00A75FAB"/>
    <w:rsid w:val="00A764E4"/>
    <w:rsid w:val="00A77C9A"/>
    <w:rsid w:val="00A77F00"/>
    <w:rsid w:val="00A8020B"/>
    <w:rsid w:val="00A80C9D"/>
    <w:rsid w:val="00A80CE0"/>
    <w:rsid w:val="00A812B3"/>
    <w:rsid w:val="00A81A3B"/>
    <w:rsid w:val="00A824FF"/>
    <w:rsid w:val="00A82F93"/>
    <w:rsid w:val="00A833CD"/>
    <w:rsid w:val="00A839BB"/>
    <w:rsid w:val="00A84B31"/>
    <w:rsid w:val="00A85862"/>
    <w:rsid w:val="00A86F4F"/>
    <w:rsid w:val="00A8711F"/>
    <w:rsid w:val="00A875FB"/>
    <w:rsid w:val="00A901A9"/>
    <w:rsid w:val="00A9095F"/>
    <w:rsid w:val="00A909E5"/>
    <w:rsid w:val="00A92172"/>
    <w:rsid w:val="00A9369A"/>
    <w:rsid w:val="00A93DB4"/>
    <w:rsid w:val="00A9478A"/>
    <w:rsid w:val="00A95803"/>
    <w:rsid w:val="00A95B6A"/>
    <w:rsid w:val="00A96AB6"/>
    <w:rsid w:val="00A96C98"/>
    <w:rsid w:val="00A96D7E"/>
    <w:rsid w:val="00A96FEF"/>
    <w:rsid w:val="00AA0E57"/>
    <w:rsid w:val="00AA1963"/>
    <w:rsid w:val="00AA28D5"/>
    <w:rsid w:val="00AA3014"/>
    <w:rsid w:val="00AA32E4"/>
    <w:rsid w:val="00AA3554"/>
    <w:rsid w:val="00AA3DA0"/>
    <w:rsid w:val="00AA472A"/>
    <w:rsid w:val="00AA5824"/>
    <w:rsid w:val="00AA5AB1"/>
    <w:rsid w:val="00AA5B1F"/>
    <w:rsid w:val="00AA6B66"/>
    <w:rsid w:val="00AA6E52"/>
    <w:rsid w:val="00AA7044"/>
    <w:rsid w:val="00AA7D11"/>
    <w:rsid w:val="00AB114C"/>
    <w:rsid w:val="00AB1C3B"/>
    <w:rsid w:val="00AB21B8"/>
    <w:rsid w:val="00AB24FC"/>
    <w:rsid w:val="00AB279A"/>
    <w:rsid w:val="00AB2A1B"/>
    <w:rsid w:val="00AB2E6D"/>
    <w:rsid w:val="00AB384E"/>
    <w:rsid w:val="00AB3C43"/>
    <w:rsid w:val="00AB5290"/>
    <w:rsid w:val="00AB5624"/>
    <w:rsid w:val="00AB5F73"/>
    <w:rsid w:val="00AB7439"/>
    <w:rsid w:val="00AB7BBE"/>
    <w:rsid w:val="00AB7E36"/>
    <w:rsid w:val="00AC019D"/>
    <w:rsid w:val="00AC0256"/>
    <w:rsid w:val="00AC03CE"/>
    <w:rsid w:val="00AC0786"/>
    <w:rsid w:val="00AC1228"/>
    <w:rsid w:val="00AC1AC2"/>
    <w:rsid w:val="00AC204C"/>
    <w:rsid w:val="00AC2B73"/>
    <w:rsid w:val="00AC324B"/>
    <w:rsid w:val="00AC341C"/>
    <w:rsid w:val="00AC35F1"/>
    <w:rsid w:val="00AC3A03"/>
    <w:rsid w:val="00AC40C0"/>
    <w:rsid w:val="00AC6139"/>
    <w:rsid w:val="00AC686F"/>
    <w:rsid w:val="00AC6ACA"/>
    <w:rsid w:val="00AC6C8D"/>
    <w:rsid w:val="00AC7977"/>
    <w:rsid w:val="00AD08ED"/>
    <w:rsid w:val="00AD0A50"/>
    <w:rsid w:val="00AD0ECB"/>
    <w:rsid w:val="00AD18E4"/>
    <w:rsid w:val="00AD1A9E"/>
    <w:rsid w:val="00AD1EEE"/>
    <w:rsid w:val="00AD36F5"/>
    <w:rsid w:val="00AD37A8"/>
    <w:rsid w:val="00AD39F3"/>
    <w:rsid w:val="00AD3F42"/>
    <w:rsid w:val="00AD4276"/>
    <w:rsid w:val="00AD4AF1"/>
    <w:rsid w:val="00AD5C08"/>
    <w:rsid w:val="00AD60F2"/>
    <w:rsid w:val="00AD6385"/>
    <w:rsid w:val="00AD6721"/>
    <w:rsid w:val="00AD6AE9"/>
    <w:rsid w:val="00AD7DCD"/>
    <w:rsid w:val="00AE0325"/>
    <w:rsid w:val="00AE0B92"/>
    <w:rsid w:val="00AE0F7C"/>
    <w:rsid w:val="00AE1C0B"/>
    <w:rsid w:val="00AE27AF"/>
    <w:rsid w:val="00AE3144"/>
    <w:rsid w:val="00AE3367"/>
    <w:rsid w:val="00AE3564"/>
    <w:rsid w:val="00AE3B81"/>
    <w:rsid w:val="00AE52AD"/>
    <w:rsid w:val="00AE5388"/>
    <w:rsid w:val="00AE54B4"/>
    <w:rsid w:val="00AE586A"/>
    <w:rsid w:val="00AE591D"/>
    <w:rsid w:val="00AE60D9"/>
    <w:rsid w:val="00AE649D"/>
    <w:rsid w:val="00AE64EC"/>
    <w:rsid w:val="00AE671B"/>
    <w:rsid w:val="00AE6D04"/>
    <w:rsid w:val="00AF0827"/>
    <w:rsid w:val="00AF1313"/>
    <w:rsid w:val="00AF14F5"/>
    <w:rsid w:val="00AF1723"/>
    <w:rsid w:val="00AF1B19"/>
    <w:rsid w:val="00AF22F5"/>
    <w:rsid w:val="00AF29C9"/>
    <w:rsid w:val="00AF2B28"/>
    <w:rsid w:val="00AF2D02"/>
    <w:rsid w:val="00AF2DBB"/>
    <w:rsid w:val="00AF3283"/>
    <w:rsid w:val="00AF3401"/>
    <w:rsid w:val="00AF3CBD"/>
    <w:rsid w:val="00AF3FEB"/>
    <w:rsid w:val="00AF4C8C"/>
    <w:rsid w:val="00AF5441"/>
    <w:rsid w:val="00AF5B5E"/>
    <w:rsid w:val="00AF7AB8"/>
    <w:rsid w:val="00AF7FA7"/>
    <w:rsid w:val="00B00203"/>
    <w:rsid w:val="00B00522"/>
    <w:rsid w:val="00B00B4F"/>
    <w:rsid w:val="00B00CEE"/>
    <w:rsid w:val="00B015D4"/>
    <w:rsid w:val="00B01A04"/>
    <w:rsid w:val="00B01BEE"/>
    <w:rsid w:val="00B031D4"/>
    <w:rsid w:val="00B0321B"/>
    <w:rsid w:val="00B03EA5"/>
    <w:rsid w:val="00B04212"/>
    <w:rsid w:val="00B0443F"/>
    <w:rsid w:val="00B04ACA"/>
    <w:rsid w:val="00B04F72"/>
    <w:rsid w:val="00B05406"/>
    <w:rsid w:val="00B05C6B"/>
    <w:rsid w:val="00B05DFF"/>
    <w:rsid w:val="00B05E2B"/>
    <w:rsid w:val="00B07041"/>
    <w:rsid w:val="00B0732E"/>
    <w:rsid w:val="00B102E9"/>
    <w:rsid w:val="00B1047B"/>
    <w:rsid w:val="00B10A80"/>
    <w:rsid w:val="00B10CE0"/>
    <w:rsid w:val="00B12B21"/>
    <w:rsid w:val="00B12B88"/>
    <w:rsid w:val="00B12CEC"/>
    <w:rsid w:val="00B12ED9"/>
    <w:rsid w:val="00B1350E"/>
    <w:rsid w:val="00B13D07"/>
    <w:rsid w:val="00B1434C"/>
    <w:rsid w:val="00B14C63"/>
    <w:rsid w:val="00B1580C"/>
    <w:rsid w:val="00B15D43"/>
    <w:rsid w:val="00B1645F"/>
    <w:rsid w:val="00B167CD"/>
    <w:rsid w:val="00B2117F"/>
    <w:rsid w:val="00B2129E"/>
    <w:rsid w:val="00B21557"/>
    <w:rsid w:val="00B215BD"/>
    <w:rsid w:val="00B221A1"/>
    <w:rsid w:val="00B2278E"/>
    <w:rsid w:val="00B2355F"/>
    <w:rsid w:val="00B23B97"/>
    <w:rsid w:val="00B23CD4"/>
    <w:rsid w:val="00B246E5"/>
    <w:rsid w:val="00B24ADE"/>
    <w:rsid w:val="00B25DB0"/>
    <w:rsid w:val="00B26033"/>
    <w:rsid w:val="00B262D0"/>
    <w:rsid w:val="00B27898"/>
    <w:rsid w:val="00B30B10"/>
    <w:rsid w:val="00B30C6E"/>
    <w:rsid w:val="00B315F7"/>
    <w:rsid w:val="00B31C98"/>
    <w:rsid w:val="00B31DC2"/>
    <w:rsid w:val="00B31DDF"/>
    <w:rsid w:val="00B32B9F"/>
    <w:rsid w:val="00B3307A"/>
    <w:rsid w:val="00B33B77"/>
    <w:rsid w:val="00B340A9"/>
    <w:rsid w:val="00B34928"/>
    <w:rsid w:val="00B34EC4"/>
    <w:rsid w:val="00B35B96"/>
    <w:rsid w:val="00B3618F"/>
    <w:rsid w:val="00B3654F"/>
    <w:rsid w:val="00B3715B"/>
    <w:rsid w:val="00B3720A"/>
    <w:rsid w:val="00B37E9B"/>
    <w:rsid w:val="00B407B2"/>
    <w:rsid w:val="00B40EB5"/>
    <w:rsid w:val="00B40FDF"/>
    <w:rsid w:val="00B411AE"/>
    <w:rsid w:val="00B4129B"/>
    <w:rsid w:val="00B415F3"/>
    <w:rsid w:val="00B41C86"/>
    <w:rsid w:val="00B41FAF"/>
    <w:rsid w:val="00B438C7"/>
    <w:rsid w:val="00B43912"/>
    <w:rsid w:val="00B43B16"/>
    <w:rsid w:val="00B43B6C"/>
    <w:rsid w:val="00B43EE0"/>
    <w:rsid w:val="00B4585E"/>
    <w:rsid w:val="00B458F7"/>
    <w:rsid w:val="00B46325"/>
    <w:rsid w:val="00B46372"/>
    <w:rsid w:val="00B46772"/>
    <w:rsid w:val="00B47010"/>
    <w:rsid w:val="00B500A0"/>
    <w:rsid w:val="00B5023E"/>
    <w:rsid w:val="00B50F33"/>
    <w:rsid w:val="00B50F78"/>
    <w:rsid w:val="00B51CC6"/>
    <w:rsid w:val="00B528D0"/>
    <w:rsid w:val="00B52AC5"/>
    <w:rsid w:val="00B52EB1"/>
    <w:rsid w:val="00B53D3D"/>
    <w:rsid w:val="00B541AB"/>
    <w:rsid w:val="00B5459A"/>
    <w:rsid w:val="00B547D3"/>
    <w:rsid w:val="00B54912"/>
    <w:rsid w:val="00B54BF5"/>
    <w:rsid w:val="00B551DA"/>
    <w:rsid w:val="00B55F80"/>
    <w:rsid w:val="00B563C0"/>
    <w:rsid w:val="00B5663B"/>
    <w:rsid w:val="00B56915"/>
    <w:rsid w:val="00B571AC"/>
    <w:rsid w:val="00B5771D"/>
    <w:rsid w:val="00B578CB"/>
    <w:rsid w:val="00B609BE"/>
    <w:rsid w:val="00B609CC"/>
    <w:rsid w:val="00B60BB8"/>
    <w:rsid w:val="00B60CED"/>
    <w:rsid w:val="00B61562"/>
    <w:rsid w:val="00B615D0"/>
    <w:rsid w:val="00B6194A"/>
    <w:rsid w:val="00B61C40"/>
    <w:rsid w:val="00B62CE4"/>
    <w:rsid w:val="00B62F7C"/>
    <w:rsid w:val="00B630FD"/>
    <w:rsid w:val="00B6346D"/>
    <w:rsid w:val="00B64213"/>
    <w:rsid w:val="00B64675"/>
    <w:rsid w:val="00B6478C"/>
    <w:rsid w:val="00B65AC3"/>
    <w:rsid w:val="00B664E3"/>
    <w:rsid w:val="00B668E4"/>
    <w:rsid w:val="00B671EE"/>
    <w:rsid w:val="00B673E2"/>
    <w:rsid w:val="00B67523"/>
    <w:rsid w:val="00B700F4"/>
    <w:rsid w:val="00B70CF8"/>
    <w:rsid w:val="00B70E9A"/>
    <w:rsid w:val="00B710A4"/>
    <w:rsid w:val="00B71AC4"/>
    <w:rsid w:val="00B723AA"/>
    <w:rsid w:val="00B723BE"/>
    <w:rsid w:val="00B74125"/>
    <w:rsid w:val="00B74432"/>
    <w:rsid w:val="00B74586"/>
    <w:rsid w:val="00B75467"/>
    <w:rsid w:val="00B75A07"/>
    <w:rsid w:val="00B773ED"/>
    <w:rsid w:val="00B77D4A"/>
    <w:rsid w:val="00B80B65"/>
    <w:rsid w:val="00B816AA"/>
    <w:rsid w:val="00B816BE"/>
    <w:rsid w:val="00B823D8"/>
    <w:rsid w:val="00B82633"/>
    <w:rsid w:val="00B832C6"/>
    <w:rsid w:val="00B83E2E"/>
    <w:rsid w:val="00B846C0"/>
    <w:rsid w:val="00B8485D"/>
    <w:rsid w:val="00B852E5"/>
    <w:rsid w:val="00B85314"/>
    <w:rsid w:val="00B87438"/>
    <w:rsid w:val="00B877DA"/>
    <w:rsid w:val="00B90043"/>
    <w:rsid w:val="00B90074"/>
    <w:rsid w:val="00B90645"/>
    <w:rsid w:val="00B90C66"/>
    <w:rsid w:val="00B9100B"/>
    <w:rsid w:val="00B91144"/>
    <w:rsid w:val="00B92176"/>
    <w:rsid w:val="00B92C93"/>
    <w:rsid w:val="00B9381A"/>
    <w:rsid w:val="00B93822"/>
    <w:rsid w:val="00B93E95"/>
    <w:rsid w:val="00B94B0A"/>
    <w:rsid w:val="00B94BA3"/>
    <w:rsid w:val="00B9588D"/>
    <w:rsid w:val="00B97855"/>
    <w:rsid w:val="00B97EDB"/>
    <w:rsid w:val="00B97EF7"/>
    <w:rsid w:val="00BA07C0"/>
    <w:rsid w:val="00BA1DC7"/>
    <w:rsid w:val="00BA24B7"/>
    <w:rsid w:val="00BA2D96"/>
    <w:rsid w:val="00BA2FEC"/>
    <w:rsid w:val="00BA30FC"/>
    <w:rsid w:val="00BA48AA"/>
    <w:rsid w:val="00BA48C7"/>
    <w:rsid w:val="00BA556C"/>
    <w:rsid w:val="00BA575A"/>
    <w:rsid w:val="00BA7367"/>
    <w:rsid w:val="00BA78D8"/>
    <w:rsid w:val="00BA79E5"/>
    <w:rsid w:val="00BB0E3D"/>
    <w:rsid w:val="00BB0FA4"/>
    <w:rsid w:val="00BB103E"/>
    <w:rsid w:val="00BB1ADD"/>
    <w:rsid w:val="00BB2104"/>
    <w:rsid w:val="00BB2170"/>
    <w:rsid w:val="00BB2844"/>
    <w:rsid w:val="00BB2D9B"/>
    <w:rsid w:val="00BB2E2F"/>
    <w:rsid w:val="00BB4D57"/>
    <w:rsid w:val="00BB6DA3"/>
    <w:rsid w:val="00BB7970"/>
    <w:rsid w:val="00BC021E"/>
    <w:rsid w:val="00BC0A9F"/>
    <w:rsid w:val="00BC24DB"/>
    <w:rsid w:val="00BC2E49"/>
    <w:rsid w:val="00BC3746"/>
    <w:rsid w:val="00BC3A75"/>
    <w:rsid w:val="00BC43A0"/>
    <w:rsid w:val="00BC45C4"/>
    <w:rsid w:val="00BC46E8"/>
    <w:rsid w:val="00BC5716"/>
    <w:rsid w:val="00BC5C7B"/>
    <w:rsid w:val="00BC5D62"/>
    <w:rsid w:val="00BC6830"/>
    <w:rsid w:val="00BC6DC9"/>
    <w:rsid w:val="00BC721D"/>
    <w:rsid w:val="00BC761B"/>
    <w:rsid w:val="00BC7669"/>
    <w:rsid w:val="00BD01A7"/>
    <w:rsid w:val="00BD18E3"/>
    <w:rsid w:val="00BD1F16"/>
    <w:rsid w:val="00BD21F3"/>
    <w:rsid w:val="00BD3E82"/>
    <w:rsid w:val="00BD3FA8"/>
    <w:rsid w:val="00BD43F0"/>
    <w:rsid w:val="00BD4921"/>
    <w:rsid w:val="00BD4E4F"/>
    <w:rsid w:val="00BD5597"/>
    <w:rsid w:val="00BD55C3"/>
    <w:rsid w:val="00BD6586"/>
    <w:rsid w:val="00BD689C"/>
    <w:rsid w:val="00BD6A45"/>
    <w:rsid w:val="00BD7118"/>
    <w:rsid w:val="00BD725E"/>
    <w:rsid w:val="00BD7BD9"/>
    <w:rsid w:val="00BE0D58"/>
    <w:rsid w:val="00BE18D7"/>
    <w:rsid w:val="00BE1B83"/>
    <w:rsid w:val="00BE1EB1"/>
    <w:rsid w:val="00BE2372"/>
    <w:rsid w:val="00BE35BC"/>
    <w:rsid w:val="00BE36F5"/>
    <w:rsid w:val="00BE3B2A"/>
    <w:rsid w:val="00BE43D1"/>
    <w:rsid w:val="00BE46F1"/>
    <w:rsid w:val="00BE49A9"/>
    <w:rsid w:val="00BE644C"/>
    <w:rsid w:val="00BE660B"/>
    <w:rsid w:val="00BE7389"/>
    <w:rsid w:val="00BE7553"/>
    <w:rsid w:val="00BE756C"/>
    <w:rsid w:val="00BE7DC9"/>
    <w:rsid w:val="00BF0006"/>
    <w:rsid w:val="00BF04CE"/>
    <w:rsid w:val="00BF075A"/>
    <w:rsid w:val="00BF091F"/>
    <w:rsid w:val="00BF1524"/>
    <w:rsid w:val="00BF1BD6"/>
    <w:rsid w:val="00BF1E78"/>
    <w:rsid w:val="00BF1EBC"/>
    <w:rsid w:val="00BF221B"/>
    <w:rsid w:val="00BF2C96"/>
    <w:rsid w:val="00BF2EEB"/>
    <w:rsid w:val="00BF4EB2"/>
    <w:rsid w:val="00BF6061"/>
    <w:rsid w:val="00BF65AE"/>
    <w:rsid w:val="00BF65B2"/>
    <w:rsid w:val="00BF69E7"/>
    <w:rsid w:val="00BF72EA"/>
    <w:rsid w:val="00BF7919"/>
    <w:rsid w:val="00BF7A62"/>
    <w:rsid w:val="00BF7F48"/>
    <w:rsid w:val="00C00789"/>
    <w:rsid w:val="00C00910"/>
    <w:rsid w:val="00C00F02"/>
    <w:rsid w:val="00C012E2"/>
    <w:rsid w:val="00C013BE"/>
    <w:rsid w:val="00C01B03"/>
    <w:rsid w:val="00C01BDF"/>
    <w:rsid w:val="00C01F0B"/>
    <w:rsid w:val="00C02CCF"/>
    <w:rsid w:val="00C031CF"/>
    <w:rsid w:val="00C03202"/>
    <w:rsid w:val="00C03780"/>
    <w:rsid w:val="00C0407F"/>
    <w:rsid w:val="00C0425D"/>
    <w:rsid w:val="00C04EF3"/>
    <w:rsid w:val="00C075F0"/>
    <w:rsid w:val="00C07678"/>
    <w:rsid w:val="00C07A11"/>
    <w:rsid w:val="00C10613"/>
    <w:rsid w:val="00C106DB"/>
    <w:rsid w:val="00C10A62"/>
    <w:rsid w:val="00C11809"/>
    <w:rsid w:val="00C11B55"/>
    <w:rsid w:val="00C12B38"/>
    <w:rsid w:val="00C13D6D"/>
    <w:rsid w:val="00C143F1"/>
    <w:rsid w:val="00C146D2"/>
    <w:rsid w:val="00C155F9"/>
    <w:rsid w:val="00C157D2"/>
    <w:rsid w:val="00C15AE7"/>
    <w:rsid w:val="00C15D81"/>
    <w:rsid w:val="00C16844"/>
    <w:rsid w:val="00C1706E"/>
    <w:rsid w:val="00C2061E"/>
    <w:rsid w:val="00C208BD"/>
    <w:rsid w:val="00C208C9"/>
    <w:rsid w:val="00C2101A"/>
    <w:rsid w:val="00C21348"/>
    <w:rsid w:val="00C21A0D"/>
    <w:rsid w:val="00C21DCF"/>
    <w:rsid w:val="00C22664"/>
    <w:rsid w:val="00C227A7"/>
    <w:rsid w:val="00C2376A"/>
    <w:rsid w:val="00C237EA"/>
    <w:rsid w:val="00C240C5"/>
    <w:rsid w:val="00C2453E"/>
    <w:rsid w:val="00C24755"/>
    <w:rsid w:val="00C24F81"/>
    <w:rsid w:val="00C26438"/>
    <w:rsid w:val="00C26646"/>
    <w:rsid w:val="00C266C5"/>
    <w:rsid w:val="00C267A3"/>
    <w:rsid w:val="00C26E9C"/>
    <w:rsid w:val="00C305AF"/>
    <w:rsid w:val="00C3066A"/>
    <w:rsid w:val="00C30E74"/>
    <w:rsid w:val="00C31D2E"/>
    <w:rsid w:val="00C32182"/>
    <w:rsid w:val="00C3236A"/>
    <w:rsid w:val="00C33162"/>
    <w:rsid w:val="00C33941"/>
    <w:rsid w:val="00C35738"/>
    <w:rsid w:val="00C35769"/>
    <w:rsid w:val="00C35B43"/>
    <w:rsid w:val="00C36587"/>
    <w:rsid w:val="00C36AC3"/>
    <w:rsid w:val="00C36FCF"/>
    <w:rsid w:val="00C42EE9"/>
    <w:rsid w:val="00C433EF"/>
    <w:rsid w:val="00C44002"/>
    <w:rsid w:val="00C445DF"/>
    <w:rsid w:val="00C447E2"/>
    <w:rsid w:val="00C45040"/>
    <w:rsid w:val="00C4555E"/>
    <w:rsid w:val="00C464D5"/>
    <w:rsid w:val="00C46757"/>
    <w:rsid w:val="00C46CE8"/>
    <w:rsid w:val="00C471F4"/>
    <w:rsid w:val="00C47B3A"/>
    <w:rsid w:val="00C50DAC"/>
    <w:rsid w:val="00C52206"/>
    <w:rsid w:val="00C524FC"/>
    <w:rsid w:val="00C52A08"/>
    <w:rsid w:val="00C53A3B"/>
    <w:rsid w:val="00C54148"/>
    <w:rsid w:val="00C544CA"/>
    <w:rsid w:val="00C5453C"/>
    <w:rsid w:val="00C5454A"/>
    <w:rsid w:val="00C546A4"/>
    <w:rsid w:val="00C55091"/>
    <w:rsid w:val="00C5649D"/>
    <w:rsid w:val="00C56636"/>
    <w:rsid w:val="00C56C3A"/>
    <w:rsid w:val="00C570A6"/>
    <w:rsid w:val="00C57453"/>
    <w:rsid w:val="00C577C6"/>
    <w:rsid w:val="00C57D04"/>
    <w:rsid w:val="00C60056"/>
    <w:rsid w:val="00C602D9"/>
    <w:rsid w:val="00C61109"/>
    <w:rsid w:val="00C61D96"/>
    <w:rsid w:val="00C61DD1"/>
    <w:rsid w:val="00C62B8F"/>
    <w:rsid w:val="00C62C25"/>
    <w:rsid w:val="00C632F9"/>
    <w:rsid w:val="00C65126"/>
    <w:rsid w:val="00C657BD"/>
    <w:rsid w:val="00C65C8D"/>
    <w:rsid w:val="00C66136"/>
    <w:rsid w:val="00C66F25"/>
    <w:rsid w:val="00C66F82"/>
    <w:rsid w:val="00C67969"/>
    <w:rsid w:val="00C7105E"/>
    <w:rsid w:val="00C711D3"/>
    <w:rsid w:val="00C71514"/>
    <w:rsid w:val="00C71B95"/>
    <w:rsid w:val="00C7276D"/>
    <w:rsid w:val="00C72BBF"/>
    <w:rsid w:val="00C72CEB"/>
    <w:rsid w:val="00C72D16"/>
    <w:rsid w:val="00C72DBC"/>
    <w:rsid w:val="00C72F61"/>
    <w:rsid w:val="00C72FED"/>
    <w:rsid w:val="00C732ED"/>
    <w:rsid w:val="00C73321"/>
    <w:rsid w:val="00C73861"/>
    <w:rsid w:val="00C73A69"/>
    <w:rsid w:val="00C7448F"/>
    <w:rsid w:val="00C7519F"/>
    <w:rsid w:val="00C75A2E"/>
    <w:rsid w:val="00C7632C"/>
    <w:rsid w:val="00C76FB9"/>
    <w:rsid w:val="00C77375"/>
    <w:rsid w:val="00C7749C"/>
    <w:rsid w:val="00C77E6B"/>
    <w:rsid w:val="00C800DB"/>
    <w:rsid w:val="00C806AF"/>
    <w:rsid w:val="00C80D03"/>
    <w:rsid w:val="00C814DC"/>
    <w:rsid w:val="00C81D77"/>
    <w:rsid w:val="00C8219B"/>
    <w:rsid w:val="00C8261C"/>
    <w:rsid w:val="00C82B7A"/>
    <w:rsid w:val="00C835E3"/>
    <w:rsid w:val="00C8379B"/>
    <w:rsid w:val="00C83AE6"/>
    <w:rsid w:val="00C840FB"/>
    <w:rsid w:val="00C84849"/>
    <w:rsid w:val="00C84A02"/>
    <w:rsid w:val="00C8531D"/>
    <w:rsid w:val="00C8538E"/>
    <w:rsid w:val="00C86479"/>
    <w:rsid w:val="00C867B4"/>
    <w:rsid w:val="00C870C2"/>
    <w:rsid w:val="00C870DE"/>
    <w:rsid w:val="00C87A46"/>
    <w:rsid w:val="00C90316"/>
    <w:rsid w:val="00C911F5"/>
    <w:rsid w:val="00C91A51"/>
    <w:rsid w:val="00C92181"/>
    <w:rsid w:val="00C92636"/>
    <w:rsid w:val="00C9283C"/>
    <w:rsid w:val="00C92AF3"/>
    <w:rsid w:val="00C92FAA"/>
    <w:rsid w:val="00C932E0"/>
    <w:rsid w:val="00C9414F"/>
    <w:rsid w:val="00C9468E"/>
    <w:rsid w:val="00C96812"/>
    <w:rsid w:val="00C96A99"/>
    <w:rsid w:val="00C972F0"/>
    <w:rsid w:val="00CA168F"/>
    <w:rsid w:val="00CA18CA"/>
    <w:rsid w:val="00CA199B"/>
    <w:rsid w:val="00CA1B82"/>
    <w:rsid w:val="00CA1CD4"/>
    <w:rsid w:val="00CA2323"/>
    <w:rsid w:val="00CA273A"/>
    <w:rsid w:val="00CA28D3"/>
    <w:rsid w:val="00CA2B7B"/>
    <w:rsid w:val="00CA2D3E"/>
    <w:rsid w:val="00CA2F51"/>
    <w:rsid w:val="00CA3873"/>
    <w:rsid w:val="00CA390D"/>
    <w:rsid w:val="00CA4ACB"/>
    <w:rsid w:val="00CA4E11"/>
    <w:rsid w:val="00CA51EA"/>
    <w:rsid w:val="00CA534B"/>
    <w:rsid w:val="00CA5C51"/>
    <w:rsid w:val="00CA6827"/>
    <w:rsid w:val="00CB01D8"/>
    <w:rsid w:val="00CB05E0"/>
    <w:rsid w:val="00CB0642"/>
    <w:rsid w:val="00CB0764"/>
    <w:rsid w:val="00CB0C7A"/>
    <w:rsid w:val="00CB1B3B"/>
    <w:rsid w:val="00CB2510"/>
    <w:rsid w:val="00CB2602"/>
    <w:rsid w:val="00CB28E8"/>
    <w:rsid w:val="00CB3552"/>
    <w:rsid w:val="00CB3D8A"/>
    <w:rsid w:val="00CB40B7"/>
    <w:rsid w:val="00CB53A2"/>
    <w:rsid w:val="00CB5D09"/>
    <w:rsid w:val="00CC0103"/>
    <w:rsid w:val="00CC0A2C"/>
    <w:rsid w:val="00CC0ACD"/>
    <w:rsid w:val="00CC132E"/>
    <w:rsid w:val="00CC246C"/>
    <w:rsid w:val="00CC2C05"/>
    <w:rsid w:val="00CC2D57"/>
    <w:rsid w:val="00CC2F47"/>
    <w:rsid w:val="00CC4476"/>
    <w:rsid w:val="00CC4A2C"/>
    <w:rsid w:val="00CC5164"/>
    <w:rsid w:val="00CC53B7"/>
    <w:rsid w:val="00CC550C"/>
    <w:rsid w:val="00CC56E9"/>
    <w:rsid w:val="00CC57A2"/>
    <w:rsid w:val="00CC5B31"/>
    <w:rsid w:val="00CC5B37"/>
    <w:rsid w:val="00CC6F22"/>
    <w:rsid w:val="00CC737A"/>
    <w:rsid w:val="00CC74BA"/>
    <w:rsid w:val="00CC7B49"/>
    <w:rsid w:val="00CC7BEF"/>
    <w:rsid w:val="00CD020D"/>
    <w:rsid w:val="00CD0ABE"/>
    <w:rsid w:val="00CD114C"/>
    <w:rsid w:val="00CD306D"/>
    <w:rsid w:val="00CD4517"/>
    <w:rsid w:val="00CD4E3E"/>
    <w:rsid w:val="00CD5663"/>
    <w:rsid w:val="00CD5E8E"/>
    <w:rsid w:val="00CD677A"/>
    <w:rsid w:val="00CD7119"/>
    <w:rsid w:val="00CD770C"/>
    <w:rsid w:val="00CE1EE9"/>
    <w:rsid w:val="00CE26C4"/>
    <w:rsid w:val="00CE2764"/>
    <w:rsid w:val="00CE2E75"/>
    <w:rsid w:val="00CE31E2"/>
    <w:rsid w:val="00CE33F7"/>
    <w:rsid w:val="00CE3DA0"/>
    <w:rsid w:val="00CE489B"/>
    <w:rsid w:val="00CE4D23"/>
    <w:rsid w:val="00CE4E0E"/>
    <w:rsid w:val="00CE5090"/>
    <w:rsid w:val="00CE563C"/>
    <w:rsid w:val="00CE66FD"/>
    <w:rsid w:val="00CE6BE1"/>
    <w:rsid w:val="00CE6BEF"/>
    <w:rsid w:val="00CE6C4E"/>
    <w:rsid w:val="00CE6C55"/>
    <w:rsid w:val="00CE6ED0"/>
    <w:rsid w:val="00CE70A6"/>
    <w:rsid w:val="00CE75C3"/>
    <w:rsid w:val="00CE766B"/>
    <w:rsid w:val="00CF042B"/>
    <w:rsid w:val="00CF0446"/>
    <w:rsid w:val="00CF0980"/>
    <w:rsid w:val="00CF0BA5"/>
    <w:rsid w:val="00CF0D18"/>
    <w:rsid w:val="00CF0DB0"/>
    <w:rsid w:val="00CF10AF"/>
    <w:rsid w:val="00CF16AB"/>
    <w:rsid w:val="00CF1993"/>
    <w:rsid w:val="00CF23E7"/>
    <w:rsid w:val="00CF2D19"/>
    <w:rsid w:val="00CF3000"/>
    <w:rsid w:val="00CF313E"/>
    <w:rsid w:val="00CF3963"/>
    <w:rsid w:val="00CF39FD"/>
    <w:rsid w:val="00CF4254"/>
    <w:rsid w:val="00CF42C7"/>
    <w:rsid w:val="00CF4497"/>
    <w:rsid w:val="00CF47C4"/>
    <w:rsid w:val="00CF5B4A"/>
    <w:rsid w:val="00CF6651"/>
    <w:rsid w:val="00CF6685"/>
    <w:rsid w:val="00CF731F"/>
    <w:rsid w:val="00CF75C0"/>
    <w:rsid w:val="00D000C3"/>
    <w:rsid w:val="00D008A8"/>
    <w:rsid w:val="00D00A06"/>
    <w:rsid w:val="00D0153A"/>
    <w:rsid w:val="00D01553"/>
    <w:rsid w:val="00D01F8C"/>
    <w:rsid w:val="00D030BB"/>
    <w:rsid w:val="00D032B1"/>
    <w:rsid w:val="00D034B4"/>
    <w:rsid w:val="00D0355D"/>
    <w:rsid w:val="00D0456B"/>
    <w:rsid w:val="00D04751"/>
    <w:rsid w:val="00D04E9F"/>
    <w:rsid w:val="00D057D2"/>
    <w:rsid w:val="00D0660E"/>
    <w:rsid w:val="00D067C9"/>
    <w:rsid w:val="00D068DA"/>
    <w:rsid w:val="00D06A2E"/>
    <w:rsid w:val="00D07971"/>
    <w:rsid w:val="00D11048"/>
    <w:rsid w:val="00D1141E"/>
    <w:rsid w:val="00D116CB"/>
    <w:rsid w:val="00D11806"/>
    <w:rsid w:val="00D11B14"/>
    <w:rsid w:val="00D12A5E"/>
    <w:rsid w:val="00D12E93"/>
    <w:rsid w:val="00D13259"/>
    <w:rsid w:val="00D1330C"/>
    <w:rsid w:val="00D15173"/>
    <w:rsid w:val="00D15482"/>
    <w:rsid w:val="00D155F2"/>
    <w:rsid w:val="00D16EAD"/>
    <w:rsid w:val="00D17299"/>
    <w:rsid w:val="00D17535"/>
    <w:rsid w:val="00D17585"/>
    <w:rsid w:val="00D20237"/>
    <w:rsid w:val="00D212BF"/>
    <w:rsid w:val="00D21D76"/>
    <w:rsid w:val="00D21FC6"/>
    <w:rsid w:val="00D22332"/>
    <w:rsid w:val="00D2269C"/>
    <w:rsid w:val="00D231E8"/>
    <w:rsid w:val="00D248DA"/>
    <w:rsid w:val="00D25A51"/>
    <w:rsid w:val="00D27A62"/>
    <w:rsid w:val="00D30B7A"/>
    <w:rsid w:val="00D30D00"/>
    <w:rsid w:val="00D31A2F"/>
    <w:rsid w:val="00D3207B"/>
    <w:rsid w:val="00D32950"/>
    <w:rsid w:val="00D32CD8"/>
    <w:rsid w:val="00D32E67"/>
    <w:rsid w:val="00D332AF"/>
    <w:rsid w:val="00D333B8"/>
    <w:rsid w:val="00D33B04"/>
    <w:rsid w:val="00D33E21"/>
    <w:rsid w:val="00D348ED"/>
    <w:rsid w:val="00D34C75"/>
    <w:rsid w:val="00D34D15"/>
    <w:rsid w:val="00D35211"/>
    <w:rsid w:val="00D35914"/>
    <w:rsid w:val="00D35C3A"/>
    <w:rsid w:val="00D35FDC"/>
    <w:rsid w:val="00D37133"/>
    <w:rsid w:val="00D37528"/>
    <w:rsid w:val="00D37B52"/>
    <w:rsid w:val="00D4047F"/>
    <w:rsid w:val="00D40A80"/>
    <w:rsid w:val="00D40C9C"/>
    <w:rsid w:val="00D4105E"/>
    <w:rsid w:val="00D42156"/>
    <w:rsid w:val="00D42367"/>
    <w:rsid w:val="00D423CC"/>
    <w:rsid w:val="00D426D6"/>
    <w:rsid w:val="00D430AC"/>
    <w:rsid w:val="00D45597"/>
    <w:rsid w:val="00D458E2"/>
    <w:rsid w:val="00D459F6"/>
    <w:rsid w:val="00D4641F"/>
    <w:rsid w:val="00D47B5A"/>
    <w:rsid w:val="00D5011B"/>
    <w:rsid w:val="00D508E4"/>
    <w:rsid w:val="00D51AA1"/>
    <w:rsid w:val="00D52848"/>
    <w:rsid w:val="00D52C61"/>
    <w:rsid w:val="00D52DFC"/>
    <w:rsid w:val="00D53CA4"/>
    <w:rsid w:val="00D54401"/>
    <w:rsid w:val="00D54A27"/>
    <w:rsid w:val="00D54EC4"/>
    <w:rsid w:val="00D554C2"/>
    <w:rsid w:val="00D55A7B"/>
    <w:rsid w:val="00D5669B"/>
    <w:rsid w:val="00D568F0"/>
    <w:rsid w:val="00D56A17"/>
    <w:rsid w:val="00D56A61"/>
    <w:rsid w:val="00D57CE5"/>
    <w:rsid w:val="00D6021C"/>
    <w:rsid w:val="00D60E59"/>
    <w:rsid w:val="00D60FC5"/>
    <w:rsid w:val="00D61816"/>
    <w:rsid w:val="00D63035"/>
    <w:rsid w:val="00D6360F"/>
    <w:rsid w:val="00D63811"/>
    <w:rsid w:val="00D63F5B"/>
    <w:rsid w:val="00D64616"/>
    <w:rsid w:val="00D652EC"/>
    <w:rsid w:val="00D667B7"/>
    <w:rsid w:val="00D6699A"/>
    <w:rsid w:val="00D7001F"/>
    <w:rsid w:val="00D7017E"/>
    <w:rsid w:val="00D705F1"/>
    <w:rsid w:val="00D707B0"/>
    <w:rsid w:val="00D715F7"/>
    <w:rsid w:val="00D7215E"/>
    <w:rsid w:val="00D72A8D"/>
    <w:rsid w:val="00D73BB3"/>
    <w:rsid w:val="00D7403D"/>
    <w:rsid w:val="00D74106"/>
    <w:rsid w:val="00D7488C"/>
    <w:rsid w:val="00D74AC1"/>
    <w:rsid w:val="00D74F34"/>
    <w:rsid w:val="00D75727"/>
    <w:rsid w:val="00D75B58"/>
    <w:rsid w:val="00D76827"/>
    <w:rsid w:val="00D76C2B"/>
    <w:rsid w:val="00D77C41"/>
    <w:rsid w:val="00D80843"/>
    <w:rsid w:val="00D81605"/>
    <w:rsid w:val="00D81D10"/>
    <w:rsid w:val="00D81F9A"/>
    <w:rsid w:val="00D82588"/>
    <w:rsid w:val="00D8269E"/>
    <w:rsid w:val="00D82E35"/>
    <w:rsid w:val="00D84A17"/>
    <w:rsid w:val="00D84C5F"/>
    <w:rsid w:val="00D84CAE"/>
    <w:rsid w:val="00D84D29"/>
    <w:rsid w:val="00D84E23"/>
    <w:rsid w:val="00D85513"/>
    <w:rsid w:val="00D85CE6"/>
    <w:rsid w:val="00D87CFD"/>
    <w:rsid w:val="00D87EDD"/>
    <w:rsid w:val="00D87F1D"/>
    <w:rsid w:val="00D90847"/>
    <w:rsid w:val="00D91152"/>
    <w:rsid w:val="00D91981"/>
    <w:rsid w:val="00D91A1F"/>
    <w:rsid w:val="00D91BD5"/>
    <w:rsid w:val="00D93ACA"/>
    <w:rsid w:val="00D942D8"/>
    <w:rsid w:val="00D94C7D"/>
    <w:rsid w:val="00D9504F"/>
    <w:rsid w:val="00D96249"/>
    <w:rsid w:val="00D96F98"/>
    <w:rsid w:val="00D97AC9"/>
    <w:rsid w:val="00D97F52"/>
    <w:rsid w:val="00DA0065"/>
    <w:rsid w:val="00DA0189"/>
    <w:rsid w:val="00DA0487"/>
    <w:rsid w:val="00DA06FB"/>
    <w:rsid w:val="00DA0B1C"/>
    <w:rsid w:val="00DA0DE6"/>
    <w:rsid w:val="00DA0F18"/>
    <w:rsid w:val="00DA1631"/>
    <w:rsid w:val="00DA2384"/>
    <w:rsid w:val="00DA2564"/>
    <w:rsid w:val="00DA2E8D"/>
    <w:rsid w:val="00DA323B"/>
    <w:rsid w:val="00DA324D"/>
    <w:rsid w:val="00DA3345"/>
    <w:rsid w:val="00DA3AAE"/>
    <w:rsid w:val="00DA46E7"/>
    <w:rsid w:val="00DA4CFA"/>
    <w:rsid w:val="00DA7460"/>
    <w:rsid w:val="00DB00F4"/>
    <w:rsid w:val="00DB02BF"/>
    <w:rsid w:val="00DB08C2"/>
    <w:rsid w:val="00DB1465"/>
    <w:rsid w:val="00DB1ABB"/>
    <w:rsid w:val="00DB32BD"/>
    <w:rsid w:val="00DB37D1"/>
    <w:rsid w:val="00DB3B46"/>
    <w:rsid w:val="00DB461F"/>
    <w:rsid w:val="00DB4CDA"/>
    <w:rsid w:val="00DB4EC4"/>
    <w:rsid w:val="00DB4F7C"/>
    <w:rsid w:val="00DB4FD2"/>
    <w:rsid w:val="00DB5EC0"/>
    <w:rsid w:val="00DB6CD9"/>
    <w:rsid w:val="00DC08F3"/>
    <w:rsid w:val="00DC0B43"/>
    <w:rsid w:val="00DC0DE1"/>
    <w:rsid w:val="00DC3CDE"/>
    <w:rsid w:val="00DC3EBE"/>
    <w:rsid w:val="00DC5567"/>
    <w:rsid w:val="00DC6069"/>
    <w:rsid w:val="00DC65AB"/>
    <w:rsid w:val="00DC6A7D"/>
    <w:rsid w:val="00DC7138"/>
    <w:rsid w:val="00DC7347"/>
    <w:rsid w:val="00DC738A"/>
    <w:rsid w:val="00DC7C24"/>
    <w:rsid w:val="00DC7F46"/>
    <w:rsid w:val="00DD0140"/>
    <w:rsid w:val="00DD1573"/>
    <w:rsid w:val="00DD1598"/>
    <w:rsid w:val="00DD254A"/>
    <w:rsid w:val="00DD28A8"/>
    <w:rsid w:val="00DD2917"/>
    <w:rsid w:val="00DD2DBD"/>
    <w:rsid w:val="00DD3672"/>
    <w:rsid w:val="00DD380A"/>
    <w:rsid w:val="00DD3BF8"/>
    <w:rsid w:val="00DD3F54"/>
    <w:rsid w:val="00DD466A"/>
    <w:rsid w:val="00DD4707"/>
    <w:rsid w:val="00DD5B50"/>
    <w:rsid w:val="00DD5D8C"/>
    <w:rsid w:val="00DD62EE"/>
    <w:rsid w:val="00DD6747"/>
    <w:rsid w:val="00DD69C3"/>
    <w:rsid w:val="00DD746C"/>
    <w:rsid w:val="00DE01C5"/>
    <w:rsid w:val="00DE0563"/>
    <w:rsid w:val="00DE0763"/>
    <w:rsid w:val="00DE0D55"/>
    <w:rsid w:val="00DE1404"/>
    <w:rsid w:val="00DE1486"/>
    <w:rsid w:val="00DE1C10"/>
    <w:rsid w:val="00DE41AB"/>
    <w:rsid w:val="00DE4809"/>
    <w:rsid w:val="00DE491E"/>
    <w:rsid w:val="00DE5B3D"/>
    <w:rsid w:val="00DE6731"/>
    <w:rsid w:val="00DE701D"/>
    <w:rsid w:val="00DE75F1"/>
    <w:rsid w:val="00DE793D"/>
    <w:rsid w:val="00DF0733"/>
    <w:rsid w:val="00DF0920"/>
    <w:rsid w:val="00DF0A25"/>
    <w:rsid w:val="00DF1170"/>
    <w:rsid w:val="00DF1673"/>
    <w:rsid w:val="00DF1B54"/>
    <w:rsid w:val="00DF1F0D"/>
    <w:rsid w:val="00DF2168"/>
    <w:rsid w:val="00DF2183"/>
    <w:rsid w:val="00DF244D"/>
    <w:rsid w:val="00DF342C"/>
    <w:rsid w:val="00DF4CCC"/>
    <w:rsid w:val="00DF4F73"/>
    <w:rsid w:val="00DF559E"/>
    <w:rsid w:val="00DF6999"/>
    <w:rsid w:val="00DF7609"/>
    <w:rsid w:val="00DF76B9"/>
    <w:rsid w:val="00DF7731"/>
    <w:rsid w:val="00DF7B25"/>
    <w:rsid w:val="00E00F1C"/>
    <w:rsid w:val="00E015F3"/>
    <w:rsid w:val="00E02377"/>
    <w:rsid w:val="00E023CE"/>
    <w:rsid w:val="00E024F5"/>
    <w:rsid w:val="00E027C6"/>
    <w:rsid w:val="00E031B2"/>
    <w:rsid w:val="00E041DA"/>
    <w:rsid w:val="00E050FE"/>
    <w:rsid w:val="00E05B31"/>
    <w:rsid w:val="00E060E8"/>
    <w:rsid w:val="00E065B7"/>
    <w:rsid w:val="00E06675"/>
    <w:rsid w:val="00E068E2"/>
    <w:rsid w:val="00E06CC0"/>
    <w:rsid w:val="00E07077"/>
    <w:rsid w:val="00E070CD"/>
    <w:rsid w:val="00E07141"/>
    <w:rsid w:val="00E07971"/>
    <w:rsid w:val="00E10A08"/>
    <w:rsid w:val="00E10EFD"/>
    <w:rsid w:val="00E115D4"/>
    <w:rsid w:val="00E120D7"/>
    <w:rsid w:val="00E126B7"/>
    <w:rsid w:val="00E12CBD"/>
    <w:rsid w:val="00E13036"/>
    <w:rsid w:val="00E136B2"/>
    <w:rsid w:val="00E13B86"/>
    <w:rsid w:val="00E14514"/>
    <w:rsid w:val="00E14ED6"/>
    <w:rsid w:val="00E15014"/>
    <w:rsid w:val="00E175EF"/>
    <w:rsid w:val="00E20B1D"/>
    <w:rsid w:val="00E20FB3"/>
    <w:rsid w:val="00E22105"/>
    <w:rsid w:val="00E23E00"/>
    <w:rsid w:val="00E2506F"/>
    <w:rsid w:val="00E251E7"/>
    <w:rsid w:val="00E252F4"/>
    <w:rsid w:val="00E25348"/>
    <w:rsid w:val="00E271CC"/>
    <w:rsid w:val="00E27369"/>
    <w:rsid w:val="00E2766A"/>
    <w:rsid w:val="00E27B8B"/>
    <w:rsid w:val="00E30226"/>
    <w:rsid w:val="00E31454"/>
    <w:rsid w:val="00E31462"/>
    <w:rsid w:val="00E31CE7"/>
    <w:rsid w:val="00E31D46"/>
    <w:rsid w:val="00E31FEC"/>
    <w:rsid w:val="00E321EF"/>
    <w:rsid w:val="00E33268"/>
    <w:rsid w:val="00E341C2"/>
    <w:rsid w:val="00E347FB"/>
    <w:rsid w:val="00E34805"/>
    <w:rsid w:val="00E35574"/>
    <w:rsid w:val="00E35977"/>
    <w:rsid w:val="00E36C3C"/>
    <w:rsid w:val="00E37248"/>
    <w:rsid w:val="00E379FD"/>
    <w:rsid w:val="00E401D4"/>
    <w:rsid w:val="00E40530"/>
    <w:rsid w:val="00E40659"/>
    <w:rsid w:val="00E4158F"/>
    <w:rsid w:val="00E41928"/>
    <w:rsid w:val="00E41F0A"/>
    <w:rsid w:val="00E42617"/>
    <w:rsid w:val="00E437CE"/>
    <w:rsid w:val="00E43863"/>
    <w:rsid w:val="00E43868"/>
    <w:rsid w:val="00E43A20"/>
    <w:rsid w:val="00E43D0A"/>
    <w:rsid w:val="00E43E94"/>
    <w:rsid w:val="00E46A6A"/>
    <w:rsid w:val="00E4764A"/>
    <w:rsid w:val="00E47802"/>
    <w:rsid w:val="00E47A2E"/>
    <w:rsid w:val="00E47D96"/>
    <w:rsid w:val="00E47EE5"/>
    <w:rsid w:val="00E47F53"/>
    <w:rsid w:val="00E5009C"/>
    <w:rsid w:val="00E506DE"/>
    <w:rsid w:val="00E508F4"/>
    <w:rsid w:val="00E515DD"/>
    <w:rsid w:val="00E51603"/>
    <w:rsid w:val="00E524FF"/>
    <w:rsid w:val="00E52EE4"/>
    <w:rsid w:val="00E53C14"/>
    <w:rsid w:val="00E53FDF"/>
    <w:rsid w:val="00E5452F"/>
    <w:rsid w:val="00E54A28"/>
    <w:rsid w:val="00E55102"/>
    <w:rsid w:val="00E56456"/>
    <w:rsid w:val="00E57056"/>
    <w:rsid w:val="00E573B8"/>
    <w:rsid w:val="00E57EB1"/>
    <w:rsid w:val="00E602E1"/>
    <w:rsid w:val="00E60C00"/>
    <w:rsid w:val="00E62883"/>
    <w:rsid w:val="00E62C24"/>
    <w:rsid w:val="00E63065"/>
    <w:rsid w:val="00E63B54"/>
    <w:rsid w:val="00E6464A"/>
    <w:rsid w:val="00E6566F"/>
    <w:rsid w:val="00E6648D"/>
    <w:rsid w:val="00E66FC0"/>
    <w:rsid w:val="00E67A6D"/>
    <w:rsid w:val="00E70DDF"/>
    <w:rsid w:val="00E71AFD"/>
    <w:rsid w:val="00E71DD4"/>
    <w:rsid w:val="00E72439"/>
    <w:rsid w:val="00E72661"/>
    <w:rsid w:val="00E7287E"/>
    <w:rsid w:val="00E737F2"/>
    <w:rsid w:val="00E74337"/>
    <w:rsid w:val="00E746A7"/>
    <w:rsid w:val="00E748B7"/>
    <w:rsid w:val="00E751B0"/>
    <w:rsid w:val="00E760BC"/>
    <w:rsid w:val="00E7622A"/>
    <w:rsid w:val="00E7697C"/>
    <w:rsid w:val="00E774C4"/>
    <w:rsid w:val="00E77811"/>
    <w:rsid w:val="00E801DD"/>
    <w:rsid w:val="00E80A84"/>
    <w:rsid w:val="00E814D6"/>
    <w:rsid w:val="00E82192"/>
    <w:rsid w:val="00E8295E"/>
    <w:rsid w:val="00E830AB"/>
    <w:rsid w:val="00E83104"/>
    <w:rsid w:val="00E835B5"/>
    <w:rsid w:val="00E84052"/>
    <w:rsid w:val="00E84FC0"/>
    <w:rsid w:val="00E85956"/>
    <w:rsid w:val="00E85BD6"/>
    <w:rsid w:val="00E8645D"/>
    <w:rsid w:val="00E8721C"/>
    <w:rsid w:val="00E9034E"/>
    <w:rsid w:val="00E907B7"/>
    <w:rsid w:val="00E9089F"/>
    <w:rsid w:val="00E91629"/>
    <w:rsid w:val="00E924E0"/>
    <w:rsid w:val="00E92643"/>
    <w:rsid w:val="00E927CC"/>
    <w:rsid w:val="00E92A22"/>
    <w:rsid w:val="00E92D82"/>
    <w:rsid w:val="00E93E4E"/>
    <w:rsid w:val="00E94291"/>
    <w:rsid w:val="00E94B62"/>
    <w:rsid w:val="00E95034"/>
    <w:rsid w:val="00E95A03"/>
    <w:rsid w:val="00E962DF"/>
    <w:rsid w:val="00E964D7"/>
    <w:rsid w:val="00E96510"/>
    <w:rsid w:val="00E9666D"/>
    <w:rsid w:val="00E97181"/>
    <w:rsid w:val="00E97358"/>
    <w:rsid w:val="00EA162B"/>
    <w:rsid w:val="00EA22B8"/>
    <w:rsid w:val="00EA2467"/>
    <w:rsid w:val="00EA2671"/>
    <w:rsid w:val="00EA31EA"/>
    <w:rsid w:val="00EA32F2"/>
    <w:rsid w:val="00EA372E"/>
    <w:rsid w:val="00EA3834"/>
    <w:rsid w:val="00EA42C2"/>
    <w:rsid w:val="00EA46C3"/>
    <w:rsid w:val="00EA4C1A"/>
    <w:rsid w:val="00EA4F96"/>
    <w:rsid w:val="00EA5DD0"/>
    <w:rsid w:val="00EA722D"/>
    <w:rsid w:val="00EA7CF3"/>
    <w:rsid w:val="00EB0930"/>
    <w:rsid w:val="00EB1346"/>
    <w:rsid w:val="00EB1BD2"/>
    <w:rsid w:val="00EB23B4"/>
    <w:rsid w:val="00EB2405"/>
    <w:rsid w:val="00EB2981"/>
    <w:rsid w:val="00EB2BE1"/>
    <w:rsid w:val="00EB3D1C"/>
    <w:rsid w:val="00EB4148"/>
    <w:rsid w:val="00EB584E"/>
    <w:rsid w:val="00EB5BBD"/>
    <w:rsid w:val="00EB6F02"/>
    <w:rsid w:val="00EB7007"/>
    <w:rsid w:val="00EB7349"/>
    <w:rsid w:val="00EB75CE"/>
    <w:rsid w:val="00EB7E40"/>
    <w:rsid w:val="00EC03AB"/>
    <w:rsid w:val="00EC0670"/>
    <w:rsid w:val="00EC0745"/>
    <w:rsid w:val="00EC0B1E"/>
    <w:rsid w:val="00EC12B5"/>
    <w:rsid w:val="00EC1A8F"/>
    <w:rsid w:val="00EC2104"/>
    <w:rsid w:val="00EC2383"/>
    <w:rsid w:val="00EC260A"/>
    <w:rsid w:val="00EC26B1"/>
    <w:rsid w:val="00EC2748"/>
    <w:rsid w:val="00EC282D"/>
    <w:rsid w:val="00EC29B1"/>
    <w:rsid w:val="00EC2B91"/>
    <w:rsid w:val="00EC2E6E"/>
    <w:rsid w:val="00EC31E0"/>
    <w:rsid w:val="00EC32BD"/>
    <w:rsid w:val="00EC3843"/>
    <w:rsid w:val="00EC3854"/>
    <w:rsid w:val="00EC3C68"/>
    <w:rsid w:val="00EC4211"/>
    <w:rsid w:val="00EC461F"/>
    <w:rsid w:val="00EC46EA"/>
    <w:rsid w:val="00EC4EA8"/>
    <w:rsid w:val="00EC5457"/>
    <w:rsid w:val="00EC6087"/>
    <w:rsid w:val="00EC690D"/>
    <w:rsid w:val="00EC6E29"/>
    <w:rsid w:val="00EC6F52"/>
    <w:rsid w:val="00EC7AB1"/>
    <w:rsid w:val="00ED067E"/>
    <w:rsid w:val="00ED09F6"/>
    <w:rsid w:val="00ED21CB"/>
    <w:rsid w:val="00ED2E2C"/>
    <w:rsid w:val="00ED3194"/>
    <w:rsid w:val="00ED3B1A"/>
    <w:rsid w:val="00ED3B6B"/>
    <w:rsid w:val="00ED3F3B"/>
    <w:rsid w:val="00ED435C"/>
    <w:rsid w:val="00ED494F"/>
    <w:rsid w:val="00ED4D79"/>
    <w:rsid w:val="00ED514E"/>
    <w:rsid w:val="00ED59FF"/>
    <w:rsid w:val="00ED69D1"/>
    <w:rsid w:val="00ED763A"/>
    <w:rsid w:val="00ED772F"/>
    <w:rsid w:val="00ED7734"/>
    <w:rsid w:val="00EE0026"/>
    <w:rsid w:val="00EE0623"/>
    <w:rsid w:val="00EE0746"/>
    <w:rsid w:val="00EE07B5"/>
    <w:rsid w:val="00EE0C97"/>
    <w:rsid w:val="00EE0E34"/>
    <w:rsid w:val="00EE0FF2"/>
    <w:rsid w:val="00EE15A3"/>
    <w:rsid w:val="00EE1DED"/>
    <w:rsid w:val="00EE1E26"/>
    <w:rsid w:val="00EE2E32"/>
    <w:rsid w:val="00EE56A8"/>
    <w:rsid w:val="00EE59D9"/>
    <w:rsid w:val="00EE5B88"/>
    <w:rsid w:val="00EE68B1"/>
    <w:rsid w:val="00EE68ED"/>
    <w:rsid w:val="00EE71F0"/>
    <w:rsid w:val="00EE72A9"/>
    <w:rsid w:val="00EE7592"/>
    <w:rsid w:val="00EF111E"/>
    <w:rsid w:val="00EF1687"/>
    <w:rsid w:val="00EF1BCC"/>
    <w:rsid w:val="00EF2059"/>
    <w:rsid w:val="00EF2E8E"/>
    <w:rsid w:val="00EF2EF1"/>
    <w:rsid w:val="00EF3086"/>
    <w:rsid w:val="00EF42CF"/>
    <w:rsid w:val="00EF42EC"/>
    <w:rsid w:val="00EF4592"/>
    <w:rsid w:val="00EF5514"/>
    <w:rsid w:val="00EF5981"/>
    <w:rsid w:val="00EF5A29"/>
    <w:rsid w:val="00EF63BB"/>
    <w:rsid w:val="00EF68BB"/>
    <w:rsid w:val="00EF69F8"/>
    <w:rsid w:val="00EF74FE"/>
    <w:rsid w:val="00EF7744"/>
    <w:rsid w:val="00EF782F"/>
    <w:rsid w:val="00EF7C6E"/>
    <w:rsid w:val="00F01362"/>
    <w:rsid w:val="00F0447F"/>
    <w:rsid w:val="00F044D5"/>
    <w:rsid w:val="00F05162"/>
    <w:rsid w:val="00F06147"/>
    <w:rsid w:val="00F1055A"/>
    <w:rsid w:val="00F108E3"/>
    <w:rsid w:val="00F10C2E"/>
    <w:rsid w:val="00F1197F"/>
    <w:rsid w:val="00F11DA9"/>
    <w:rsid w:val="00F1286E"/>
    <w:rsid w:val="00F13971"/>
    <w:rsid w:val="00F140C7"/>
    <w:rsid w:val="00F142F4"/>
    <w:rsid w:val="00F143FD"/>
    <w:rsid w:val="00F14E9E"/>
    <w:rsid w:val="00F15F1E"/>
    <w:rsid w:val="00F1637A"/>
    <w:rsid w:val="00F1680E"/>
    <w:rsid w:val="00F170CD"/>
    <w:rsid w:val="00F17BF5"/>
    <w:rsid w:val="00F202B3"/>
    <w:rsid w:val="00F20405"/>
    <w:rsid w:val="00F204C7"/>
    <w:rsid w:val="00F21123"/>
    <w:rsid w:val="00F219ED"/>
    <w:rsid w:val="00F227C0"/>
    <w:rsid w:val="00F23255"/>
    <w:rsid w:val="00F233B7"/>
    <w:rsid w:val="00F24258"/>
    <w:rsid w:val="00F24700"/>
    <w:rsid w:val="00F250A1"/>
    <w:rsid w:val="00F25B4D"/>
    <w:rsid w:val="00F25B87"/>
    <w:rsid w:val="00F261CD"/>
    <w:rsid w:val="00F26EE2"/>
    <w:rsid w:val="00F27B2B"/>
    <w:rsid w:val="00F27FDE"/>
    <w:rsid w:val="00F307CA"/>
    <w:rsid w:val="00F308E0"/>
    <w:rsid w:val="00F317B0"/>
    <w:rsid w:val="00F32AC8"/>
    <w:rsid w:val="00F332E5"/>
    <w:rsid w:val="00F349C7"/>
    <w:rsid w:val="00F35281"/>
    <w:rsid w:val="00F35925"/>
    <w:rsid w:val="00F35B30"/>
    <w:rsid w:val="00F35FFA"/>
    <w:rsid w:val="00F3630C"/>
    <w:rsid w:val="00F37882"/>
    <w:rsid w:val="00F37950"/>
    <w:rsid w:val="00F37E1E"/>
    <w:rsid w:val="00F40A83"/>
    <w:rsid w:val="00F411B2"/>
    <w:rsid w:val="00F41FEF"/>
    <w:rsid w:val="00F42329"/>
    <w:rsid w:val="00F436FE"/>
    <w:rsid w:val="00F44106"/>
    <w:rsid w:val="00F445A4"/>
    <w:rsid w:val="00F44D6F"/>
    <w:rsid w:val="00F454C8"/>
    <w:rsid w:val="00F467EC"/>
    <w:rsid w:val="00F46E9E"/>
    <w:rsid w:val="00F47362"/>
    <w:rsid w:val="00F47E65"/>
    <w:rsid w:val="00F50CB8"/>
    <w:rsid w:val="00F51646"/>
    <w:rsid w:val="00F519AF"/>
    <w:rsid w:val="00F51DFE"/>
    <w:rsid w:val="00F51E4D"/>
    <w:rsid w:val="00F52D9D"/>
    <w:rsid w:val="00F52EF4"/>
    <w:rsid w:val="00F53611"/>
    <w:rsid w:val="00F5376A"/>
    <w:rsid w:val="00F5393D"/>
    <w:rsid w:val="00F5407A"/>
    <w:rsid w:val="00F54B8F"/>
    <w:rsid w:val="00F54BF2"/>
    <w:rsid w:val="00F55E04"/>
    <w:rsid w:val="00F561D7"/>
    <w:rsid w:val="00F56705"/>
    <w:rsid w:val="00F56D79"/>
    <w:rsid w:val="00F56ECB"/>
    <w:rsid w:val="00F571D0"/>
    <w:rsid w:val="00F6090E"/>
    <w:rsid w:val="00F617E9"/>
    <w:rsid w:val="00F62739"/>
    <w:rsid w:val="00F63571"/>
    <w:rsid w:val="00F644D2"/>
    <w:rsid w:val="00F64A58"/>
    <w:rsid w:val="00F64BC5"/>
    <w:rsid w:val="00F65215"/>
    <w:rsid w:val="00F6698F"/>
    <w:rsid w:val="00F66B46"/>
    <w:rsid w:val="00F6712E"/>
    <w:rsid w:val="00F6778D"/>
    <w:rsid w:val="00F70B26"/>
    <w:rsid w:val="00F7104F"/>
    <w:rsid w:val="00F71582"/>
    <w:rsid w:val="00F71874"/>
    <w:rsid w:val="00F71D8C"/>
    <w:rsid w:val="00F71E45"/>
    <w:rsid w:val="00F71F02"/>
    <w:rsid w:val="00F7258C"/>
    <w:rsid w:val="00F7271A"/>
    <w:rsid w:val="00F72DA0"/>
    <w:rsid w:val="00F73715"/>
    <w:rsid w:val="00F73EE4"/>
    <w:rsid w:val="00F73FBC"/>
    <w:rsid w:val="00F74F55"/>
    <w:rsid w:val="00F75CE8"/>
    <w:rsid w:val="00F76A0D"/>
    <w:rsid w:val="00F76D0E"/>
    <w:rsid w:val="00F7771A"/>
    <w:rsid w:val="00F77D00"/>
    <w:rsid w:val="00F77E4B"/>
    <w:rsid w:val="00F77FB5"/>
    <w:rsid w:val="00F800D4"/>
    <w:rsid w:val="00F80B46"/>
    <w:rsid w:val="00F816B4"/>
    <w:rsid w:val="00F81839"/>
    <w:rsid w:val="00F8242D"/>
    <w:rsid w:val="00F828F9"/>
    <w:rsid w:val="00F84434"/>
    <w:rsid w:val="00F84A21"/>
    <w:rsid w:val="00F85146"/>
    <w:rsid w:val="00F8674B"/>
    <w:rsid w:val="00F86AD3"/>
    <w:rsid w:val="00F86F61"/>
    <w:rsid w:val="00F8708A"/>
    <w:rsid w:val="00F87CA5"/>
    <w:rsid w:val="00F925E2"/>
    <w:rsid w:val="00F92731"/>
    <w:rsid w:val="00F9283F"/>
    <w:rsid w:val="00F92D4E"/>
    <w:rsid w:val="00F931D4"/>
    <w:rsid w:val="00F93391"/>
    <w:rsid w:val="00F93593"/>
    <w:rsid w:val="00F93691"/>
    <w:rsid w:val="00F9504A"/>
    <w:rsid w:val="00F958F1"/>
    <w:rsid w:val="00F95AFB"/>
    <w:rsid w:val="00F96B78"/>
    <w:rsid w:val="00F97391"/>
    <w:rsid w:val="00F976A0"/>
    <w:rsid w:val="00F97F56"/>
    <w:rsid w:val="00FA0125"/>
    <w:rsid w:val="00FA04D6"/>
    <w:rsid w:val="00FA0834"/>
    <w:rsid w:val="00FA0DBC"/>
    <w:rsid w:val="00FA1949"/>
    <w:rsid w:val="00FA1E3E"/>
    <w:rsid w:val="00FA2306"/>
    <w:rsid w:val="00FA330A"/>
    <w:rsid w:val="00FA3E62"/>
    <w:rsid w:val="00FA3EBB"/>
    <w:rsid w:val="00FA495B"/>
    <w:rsid w:val="00FA5406"/>
    <w:rsid w:val="00FA7757"/>
    <w:rsid w:val="00FA7859"/>
    <w:rsid w:val="00FA7DA3"/>
    <w:rsid w:val="00FB0E39"/>
    <w:rsid w:val="00FB1B77"/>
    <w:rsid w:val="00FB1D1A"/>
    <w:rsid w:val="00FB24BF"/>
    <w:rsid w:val="00FB30AE"/>
    <w:rsid w:val="00FB3D15"/>
    <w:rsid w:val="00FB4CB8"/>
    <w:rsid w:val="00FB586E"/>
    <w:rsid w:val="00FB58B0"/>
    <w:rsid w:val="00FB76BC"/>
    <w:rsid w:val="00FB7A5A"/>
    <w:rsid w:val="00FB7DDA"/>
    <w:rsid w:val="00FC01FC"/>
    <w:rsid w:val="00FC0359"/>
    <w:rsid w:val="00FC03C8"/>
    <w:rsid w:val="00FC09AC"/>
    <w:rsid w:val="00FC1187"/>
    <w:rsid w:val="00FC13CD"/>
    <w:rsid w:val="00FC21E3"/>
    <w:rsid w:val="00FC3352"/>
    <w:rsid w:val="00FC3638"/>
    <w:rsid w:val="00FC36E7"/>
    <w:rsid w:val="00FC39DD"/>
    <w:rsid w:val="00FC3A8F"/>
    <w:rsid w:val="00FC4F80"/>
    <w:rsid w:val="00FC580B"/>
    <w:rsid w:val="00FC580D"/>
    <w:rsid w:val="00FC59BD"/>
    <w:rsid w:val="00FC634A"/>
    <w:rsid w:val="00FC6A9C"/>
    <w:rsid w:val="00FC75DD"/>
    <w:rsid w:val="00FC7906"/>
    <w:rsid w:val="00FC7C1D"/>
    <w:rsid w:val="00FC7F85"/>
    <w:rsid w:val="00FD0025"/>
    <w:rsid w:val="00FD01A7"/>
    <w:rsid w:val="00FD03BE"/>
    <w:rsid w:val="00FD0DB7"/>
    <w:rsid w:val="00FD0EDC"/>
    <w:rsid w:val="00FD1028"/>
    <w:rsid w:val="00FD14E1"/>
    <w:rsid w:val="00FD15BC"/>
    <w:rsid w:val="00FD1D6A"/>
    <w:rsid w:val="00FD2551"/>
    <w:rsid w:val="00FD2783"/>
    <w:rsid w:val="00FD2B31"/>
    <w:rsid w:val="00FD38F4"/>
    <w:rsid w:val="00FD3C26"/>
    <w:rsid w:val="00FD3E4D"/>
    <w:rsid w:val="00FD405E"/>
    <w:rsid w:val="00FD42FB"/>
    <w:rsid w:val="00FD47C2"/>
    <w:rsid w:val="00FD52C6"/>
    <w:rsid w:val="00FD574A"/>
    <w:rsid w:val="00FD5F35"/>
    <w:rsid w:val="00FD6930"/>
    <w:rsid w:val="00FD6E2F"/>
    <w:rsid w:val="00FE058B"/>
    <w:rsid w:val="00FE1329"/>
    <w:rsid w:val="00FE1BE5"/>
    <w:rsid w:val="00FE421F"/>
    <w:rsid w:val="00FE454A"/>
    <w:rsid w:val="00FE4DF7"/>
    <w:rsid w:val="00FE5431"/>
    <w:rsid w:val="00FE5454"/>
    <w:rsid w:val="00FE6068"/>
    <w:rsid w:val="00FE6500"/>
    <w:rsid w:val="00FE6A41"/>
    <w:rsid w:val="00FE7018"/>
    <w:rsid w:val="00FE7225"/>
    <w:rsid w:val="00FE7BCE"/>
    <w:rsid w:val="00FE7C12"/>
    <w:rsid w:val="00FF0EBB"/>
    <w:rsid w:val="00FF1B7C"/>
    <w:rsid w:val="00FF2112"/>
    <w:rsid w:val="00FF21EC"/>
    <w:rsid w:val="00FF2254"/>
    <w:rsid w:val="00FF32C0"/>
    <w:rsid w:val="00FF460A"/>
    <w:rsid w:val="00FF4790"/>
    <w:rsid w:val="00FF4EFD"/>
    <w:rsid w:val="00FF6E36"/>
    <w:rsid w:val="00FF73C0"/>
    <w:rsid w:val="00FF77D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3F786"/>
  <w15:docId w15:val="{748A974F-D80C-45A5-A2D5-88B7734E1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67EC"/>
    <w:pPr>
      <w:spacing w:after="0" w:line="240" w:lineRule="auto"/>
    </w:pPr>
    <w:rPr>
      <w:rFonts w:ascii="Times New Roman" w:eastAsia="Calibri" w:hAnsi="Times New Roman" w:cs="Times New Roman"/>
      <w:sz w:val="24"/>
      <w:szCs w:val="24"/>
    </w:rPr>
  </w:style>
  <w:style w:type="paragraph" w:styleId="Antrat1">
    <w:name w:val="heading 1"/>
    <w:basedOn w:val="prastasis"/>
    <w:next w:val="prastasis"/>
    <w:link w:val="Antrat1Diagrama"/>
    <w:uiPriority w:val="9"/>
    <w:qFormat/>
    <w:rsid w:val="00F467EC"/>
    <w:pPr>
      <w:numPr>
        <w:numId w:val="9"/>
      </w:numPr>
      <w:spacing w:before="120" w:after="120" w:line="276" w:lineRule="auto"/>
      <w:jc w:val="center"/>
      <w:outlineLvl w:val="0"/>
    </w:pPr>
    <w:rPr>
      <w:rFonts w:eastAsia="Times New Roman"/>
      <w:b/>
      <w:bCs/>
      <w:smallCaps/>
      <w:color w:val="632423"/>
    </w:rPr>
  </w:style>
  <w:style w:type="paragraph" w:styleId="Antrat2">
    <w:name w:val="heading 2"/>
    <w:basedOn w:val="Antrat1"/>
    <w:next w:val="prastasis"/>
    <w:link w:val="Antrat2Diagrama"/>
    <w:uiPriority w:val="9"/>
    <w:qFormat/>
    <w:rsid w:val="00F467EC"/>
    <w:pPr>
      <w:keepNext/>
      <w:numPr>
        <w:numId w:val="2"/>
      </w:numPr>
      <w:spacing w:before="0"/>
      <w:jc w:val="both"/>
      <w:outlineLvl w:val="1"/>
    </w:pPr>
    <w:rPr>
      <w:smallCaps w:val="0"/>
      <w:color w:val="943634"/>
      <w:sz w:val="22"/>
      <w:szCs w:val="22"/>
    </w:rPr>
  </w:style>
  <w:style w:type="paragraph" w:styleId="Antrat3">
    <w:name w:val="heading 3"/>
    <w:basedOn w:val="prastasis"/>
    <w:next w:val="prastasis"/>
    <w:link w:val="Antrat3Diagrama"/>
    <w:uiPriority w:val="99"/>
    <w:qFormat/>
    <w:rsid w:val="00F467EC"/>
    <w:pPr>
      <w:keepNext/>
      <w:numPr>
        <w:ilvl w:val="1"/>
        <w:numId w:val="13"/>
      </w:numPr>
      <w:tabs>
        <w:tab w:val="num" w:pos="720"/>
      </w:tabs>
      <w:spacing w:before="240" w:after="60"/>
      <w:ind w:left="720" w:hanging="720"/>
      <w:outlineLvl w:val="2"/>
    </w:pPr>
    <w:rPr>
      <w:rFonts w:ascii="Arial" w:eastAsia="Times New Roman" w:hAnsi="Arial" w:cs="Arial"/>
      <w:b/>
      <w:bCs/>
      <w:sz w:val="26"/>
      <w:szCs w:val="26"/>
      <w:lang w:eastAsia="lt-LT"/>
    </w:rPr>
  </w:style>
  <w:style w:type="paragraph" w:styleId="Antrat4">
    <w:name w:val="heading 4"/>
    <w:basedOn w:val="prastasis"/>
    <w:next w:val="prastasis"/>
    <w:link w:val="Antrat4Diagrama"/>
    <w:qFormat/>
    <w:rsid w:val="00F467EC"/>
    <w:pPr>
      <w:keepNext/>
      <w:tabs>
        <w:tab w:val="num" w:pos="864"/>
      </w:tabs>
      <w:spacing w:before="240" w:after="60"/>
      <w:ind w:left="864" w:hanging="864"/>
      <w:outlineLvl w:val="3"/>
    </w:pPr>
    <w:rPr>
      <w:rFonts w:eastAsia="Times New Roman"/>
      <w:b/>
      <w:bCs/>
      <w:sz w:val="28"/>
      <w:szCs w:val="28"/>
      <w:lang w:eastAsia="lt-LT"/>
    </w:rPr>
  </w:style>
  <w:style w:type="paragraph" w:styleId="Antrat5">
    <w:name w:val="heading 5"/>
    <w:basedOn w:val="prastasis"/>
    <w:next w:val="prastasis"/>
    <w:link w:val="Antrat5Diagrama"/>
    <w:uiPriority w:val="99"/>
    <w:qFormat/>
    <w:rsid w:val="00F467EC"/>
    <w:pPr>
      <w:numPr>
        <w:ilvl w:val="3"/>
        <w:numId w:val="13"/>
      </w:numPr>
      <w:tabs>
        <w:tab w:val="num" w:pos="1008"/>
      </w:tabs>
      <w:spacing w:before="240" w:after="60"/>
      <w:ind w:left="1008" w:hanging="1008"/>
      <w:outlineLvl w:val="4"/>
    </w:pPr>
    <w:rPr>
      <w:rFonts w:eastAsia="Times New Roman"/>
      <w:b/>
      <w:bCs/>
      <w:i/>
      <w:iCs/>
      <w:sz w:val="26"/>
      <w:szCs w:val="26"/>
      <w:lang w:eastAsia="lt-LT"/>
    </w:rPr>
  </w:style>
  <w:style w:type="paragraph" w:styleId="Antrat6">
    <w:name w:val="heading 6"/>
    <w:basedOn w:val="prastasis"/>
    <w:next w:val="prastasis"/>
    <w:link w:val="Antrat6Diagrama"/>
    <w:uiPriority w:val="9"/>
    <w:qFormat/>
    <w:rsid w:val="00F467EC"/>
    <w:pPr>
      <w:tabs>
        <w:tab w:val="num" w:pos="1152"/>
      </w:tabs>
      <w:spacing w:before="240" w:after="60"/>
      <w:ind w:left="1152" w:hanging="1152"/>
      <w:outlineLvl w:val="5"/>
    </w:pPr>
    <w:rPr>
      <w:rFonts w:eastAsia="Times New Roman"/>
      <w:b/>
      <w:bCs/>
      <w:sz w:val="22"/>
      <w:szCs w:val="22"/>
      <w:lang w:eastAsia="lt-LT"/>
    </w:rPr>
  </w:style>
  <w:style w:type="paragraph" w:styleId="Antrat7">
    <w:name w:val="heading 7"/>
    <w:aliases w:val="Legal Level 1.1."/>
    <w:basedOn w:val="prastasis"/>
    <w:next w:val="prastasis"/>
    <w:link w:val="Antrat7Diagrama"/>
    <w:uiPriority w:val="9"/>
    <w:qFormat/>
    <w:rsid w:val="00F467EC"/>
    <w:pPr>
      <w:tabs>
        <w:tab w:val="num" w:pos="1296"/>
      </w:tabs>
      <w:spacing w:before="240" w:after="60"/>
      <w:ind w:left="1296" w:hanging="1296"/>
      <w:outlineLvl w:val="6"/>
    </w:pPr>
    <w:rPr>
      <w:rFonts w:eastAsia="Times New Roman"/>
      <w:lang w:eastAsia="lt-LT"/>
    </w:rPr>
  </w:style>
  <w:style w:type="paragraph" w:styleId="Antrat8">
    <w:name w:val="heading 8"/>
    <w:basedOn w:val="prastasis"/>
    <w:next w:val="prastasis"/>
    <w:link w:val="Antrat8Diagrama"/>
    <w:uiPriority w:val="9"/>
    <w:qFormat/>
    <w:rsid w:val="00F467EC"/>
    <w:pPr>
      <w:tabs>
        <w:tab w:val="num" w:pos="1440"/>
      </w:tabs>
      <w:spacing w:before="240" w:after="60"/>
      <w:ind w:left="1440" w:hanging="1440"/>
      <w:outlineLvl w:val="7"/>
    </w:pPr>
    <w:rPr>
      <w:rFonts w:eastAsia="Times New Roman"/>
      <w:i/>
      <w:iCs/>
      <w:lang w:eastAsia="lt-LT"/>
    </w:rPr>
  </w:style>
  <w:style w:type="paragraph" w:styleId="Antrat9">
    <w:name w:val="heading 9"/>
    <w:basedOn w:val="prastasis"/>
    <w:next w:val="prastasis"/>
    <w:link w:val="Antrat9Diagrama"/>
    <w:uiPriority w:val="9"/>
    <w:qFormat/>
    <w:rsid w:val="00F467EC"/>
    <w:pPr>
      <w:tabs>
        <w:tab w:val="num" w:pos="1584"/>
      </w:tabs>
      <w:spacing w:before="240" w:after="60"/>
      <w:ind w:left="1584" w:hanging="1584"/>
      <w:outlineLvl w:val="8"/>
    </w:pPr>
    <w:rPr>
      <w:rFonts w:ascii="Arial" w:eastAsia="Times New Roman" w:hAnsi="Arial" w:cs="Arial"/>
      <w:sz w:val="22"/>
      <w:szCs w:val="22"/>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467EC"/>
    <w:rPr>
      <w:rFonts w:ascii="Times New Roman" w:eastAsia="Times New Roman" w:hAnsi="Times New Roman" w:cs="Times New Roman"/>
      <w:b/>
      <w:bCs/>
      <w:smallCaps/>
      <w:color w:val="632423"/>
      <w:sz w:val="24"/>
      <w:szCs w:val="24"/>
    </w:rPr>
  </w:style>
  <w:style w:type="character" w:customStyle="1" w:styleId="Antrat2Diagrama">
    <w:name w:val="Antraštė 2 Diagrama"/>
    <w:basedOn w:val="Numatytasispastraiposriftas"/>
    <w:link w:val="Antrat2"/>
    <w:rsid w:val="00F467EC"/>
    <w:rPr>
      <w:rFonts w:ascii="Times New Roman" w:eastAsia="Times New Roman" w:hAnsi="Times New Roman" w:cs="Times New Roman"/>
      <w:b/>
      <w:bCs/>
      <w:color w:val="943634"/>
    </w:rPr>
  </w:style>
  <w:style w:type="character" w:customStyle="1" w:styleId="Antrat3Diagrama">
    <w:name w:val="Antraštė 3 Diagrama"/>
    <w:basedOn w:val="Numatytasispastraiposriftas"/>
    <w:link w:val="Antrat3"/>
    <w:uiPriority w:val="99"/>
    <w:rsid w:val="00F467EC"/>
    <w:rPr>
      <w:rFonts w:ascii="Arial" w:eastAsia="Times New Roman" w:hAnsi="Arial" w:cs="Arial"/>
      <w:b/>
      <w:bCs/>
      <w:sz w:val="26"/>
      <w:szCs w:val="26"/>
      <w:lang w:eastAsia="lt-LT"/>
    </w:rPr>
  </w:style>
  <w:style w:type="character" w:customStyle="1" w:styleId="Antrat4Diagrama">
    <w:name w:val="Antraštė 4 Diagrama"/>
    <w:basedOn w:val="Numatytasispastraiposriftas"/>
    <w:link w:val="Antrat4"/>
    <w:rsid w:val="00F467EC"/>
    <w:rPr>
      <w:rFonts w:ascii="Times New Roman" w:eastAsia="Times New Roman" w:hAnsi="Times New Roman" w:cs="Times New Roman"/>
      <w:b/>
      <w:bCs/>
      <w:sz w:val="28"/>
      <w:szCs w:val="28"/>
      <w:lang w:eastAsia="lt-LT"/>
    </w:rPr>
  </w:style>
  <w:style w:type="character" w:customStyle="1" w:styleId="Antrat5Diagrama">
    <w:name w:val="Antraštė 5 Diagrama"/>
    <w:basedOn w:val="Numatytasispastraiposriftas"/>
    <w:link w:val="Antrat5"/>
    <w:uiPriority w:val="99"/>
    <w:rsid w:val="00F467EC"/>
    <w:rPr>
      <w:rFonts w:ascii="Times New Roman" w:eastAsia="Times New Roman" w:hAnsi="Times New Roman" w:cs="Times New Roman"/>
      <w:b/>
      <w:bCs/>
      <w:i/>
      <w:iCs/>
      <w:sz w:val="26"/>
      <w:szCs w:val="26"/>
      <w:lang w:eastAsia="lt-LT"/>
    </w:rPr>
  </w:style>
  <w:style w:type="character" w:customStyle="1" w:styleId="Antrat6Diagrama">
    <w:name w:val="Antraštė 6 Diagrama"/>
    <w:basedOn w:val="Numatytasispastraiposriftas"/>
    <w:link w:val="Antrat6"/>
    <w:uiPriority w:val="9"/>
    <w:rsid w:val="00F467EC"/>
    <w:rPr>
      <w:rFonts w:ascii="Times New Roman" w:eastAsia="Times New Roman" w:hAnsi="Times New Roman" w:cs="Times New Roman"/>
      <w:b/>
      <w:bCs/>
      <w:lang w:eastAsia="lt-LT"/>
    </w:rPr>
  </w:style>
  <w:style w:type="character" w:customStyle="1" w:styleId="Antrat7Diagrama">
    <w:name w:val="Antraštė 7 Diagrama"/>
    <w:aliases w:val="Legal Level 1.1. Diagrama"/>
    <w:basedOn w:val="Numatytasispastraiposriftas"/>
    <w:link w:val="Antrat7"/>
    <w:uiPriority w:val="9"/>
    <w:rsid w:val="00F467EC"/>
    <w:rPr>
      <w:rFonts w:ascii="Times New Roman" w:eastAsia="Times New Roman" w:hAnsi="Times New Roman" w:cs="Times New Roman"/>
      <w:sz w:val="24"/>
      <w:szCs w:val="24"/>
      <w:lang w:eastAsia="lt-LT"/>
    </w:rPr>
  </w:style>
  <w:style w:type="character" w:customStyle="1" w:styleId="Antrat8Diagrama">
    <w:name w:val="Antraštė 8 Diagrama"/>
    <w:basedOn w:val="Numatytasispastraiposriftas"/>
    <w:link w:val="Antrat8"/>
    <w:uiPriority w:val="9"/>
    <w:rsid w:val="00F467EC"/>
    <w:rPr>
      <w:rFonts w:ascii="Times New Roman" w:eastAsia="Times New Roman" w:hAnsi="Times New Roman" w:cs="Times New Roman"/>
      <w:i/>
      <w:iCs/>
      <w:sz w:val="24"/>
      <w:szCs w:val="24"/>
      <w:lang w:eastAsia="lt-LT"/>
    </w:rPr>
  </w:style>
  <w:style w:type="character" w:customStyle="1" w:styleId="Antrat9Diagrama">
    <w:name w:val="Antraštė 9 Diagrama"/>
    <w:basedOn w:val="Numatytasispastraiposriftas"/>
    <w:link w:val="Antrat9"/>
    <w:uiPriority w:val="9"/>
    <w:rsid w:val="00F467EC"/>
    <w:rPr>
      <w:rFonts w:ascii="Arial" w:eastAsia="Times New Roman" w:hAnsi="Arial" w:cs="Arial"/>
      <w:lang w:eastAsia="lt-LT"/>
    </w:rPr>
  </w:style>
  <w:style w:type="paragraph" w:customStyle="1" w:styleId="paragrafesraas">
    <w:name w:val="_paragrafe sąraas"/>
    <w:basedOn w:val="Pagrindinistekstas2"/>
    <w:link w:val="paragrafesraasChar"/>
    <w:uiPriority w:val="99"/>
    <w:rsid w:val="00F467EC"/>
    <w:pPr>
      <w:numPr>
        <w:ilvl w:val="2"/>
        <w:numId w:val="2"/>
      </w:numPr>
      <w:tabs>
        <w:tab w:val="clear" w:pos="0"/>
      </w:tabs>
      <w:spacing w:before="0" w:after="120" w:line="276" w:lineRule="auto"/>
      <w:jc w:val="both"/>
    </w:pPr>
  </w:style>
  <w:style w:type="paragraph" w:customStyle="1" w:styleId="paragrafai">
    <w:name w:val="_paragrafai"/>
    <w:basedOn w:val="Pagrindiniotekstotrauka2"/>
    <w:link w:val="paragrafaiChar"/>
    <w:qFormat/>
    <w:rsid w:val="00F467EC"/>
    <w:pPr>
      <w:numPr>
        <w:ilvl w:val="1"/>
        <w:numId w:val="2"/>
      </w:numPr>
      <w:spacing w:after="120" w:line="276" w:lineRule="auto"/>
      <w:jc w:val="both"/>
    </w:pPr>
    <w:rPr>
      <w:sz w:val="22"/>
      <w:szCs w:val="22"/>
    </w:rPr>
  </w:style>
  <w:style w:type="paragraph" w:customStyle="1" w:styleId="1lygis">
    <w:name w:val="_1 lygis"/>
    <w:basedOn w:val="paragrafai"/>
    <w:link w:val="1lygisDiagrama"/>
    <w:qFormat/>
    <w:rsid w:val="00F467EC"/>
    <w:rPr>
      <w:b/>
      <w:bCs/>
      <w:caps/>
    </w:rPr>
  </w:style>
  <w:style w:type="paragraph" w:styleId="Debesliotekstas">
    <w:name w:val="Balloon Text"/>
    <w:basedOn w:val="prastasis"/>
    <w:link w:val="DebesliotekstasDiagrama"/>
    <w:semiHidden/>
    <w:rsid w:val="00F467E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F467EC"/>
    <w:rPr>
      <w:rFonts w:ascii="Tahoma" w:eastAsia="Calibri" w:hAnsi="Tahoma" w:cs="Tahoma"/>
      <w:sz w:val="16"/>
      <w:szCs w:val="16"/>
    </w:rPr>
  </w:style>
  <w:style w:type="paragraph" w:styleId="Sraopastraipa">
    <w:name w:val="List Paragraph"/>
    <w:basedOn w:val="prastasis"/>
    <w:link w:val="SraopastraipaDiagrama"/>
    <w:uiPriority w:val="34"/>
    <w:qFormat/>
    <w:rsid w:val="00F467EC"/>
    <w:pPr>
      <w:ind w:left="720"/>
      <w:contextualSpacing/>
    </w:pPr>
  </w:style>
  <w:style w:type="paragraph" w:customStyle="1" w:styleId="Sutartis2lygis">
    <w:name w:val="Sutartis 2 lygis"/>
    <w:basedOn w:val="prastasis"/>
    <w:rsid w:val="00F467EC"/>
    <w:pPr>
      <w:tabs>
        <w:tab w:val="num" w:pos="495"/>
      </w:tabs>
      <w:spacing w:before="240" w:after="240"/>
      <w:ind w:left="495" w:hanging="495"/>
      <w:outlineLvl w:val="1"/>
    </w:pPr>
    <w:rPr>
      <w:rFonts w:eastAsia="Times New Roman"/>
      <w:b/>
      <w:bCs/>
    </w:rPr>
  </w:style>
  <w:style w:type="table" w:styleId="Lentelstinklelis">
    <w:name w:val="Table Grid"/>
    <w:basedOn w:val="prastojilentel"/>
    <w:uiPriority w:val="59"/>
    <w:rsid w:val="00F467EC"/>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tartis3lygis">
    <w:name w:val="Sutartis 3 lygis"/>
    <w:basedOn w:val="prastasis"/>
    <w:link w:val="Sutartis3lygisDiagrama"/>
    <w:autoRedefine/>
    <w:rsid w:val="00F467EC"/>
    <w:pPr>
      <w:tabs>
        <w:tab w:val="num" w:pos="495"/>
      </w:tabs>
      <w:spacing w:after="120" w:line="276" w:lineRule="auto"/>
      <w:ind w:left="495" w:hanging="495"/>
      <w:jc w:val="both"/>
      <w:outlineLvl w:val="2"/>
    </w:pPr>
    <w:rPr>
      <w:rFonts w:eastAsia="Times New Roman"/>
      <w:w w:val="101"/>
      <w:sz w:val="22"/>
      <w:szCs w:val="22"/>
    </w:rPr>
  </w:style>
  <w:style w:type="character" w:customStyle="1" w:styleId="Sutartis3lygisDiagrama">
    <w:name w:val="Sutartis 3 lygis Diagrama"/>
    <w:link w:val="Sutartis3lygis"/>
    <w:rsid w:val="00F467EC"/>
    <w:rPr>
      <w:rFonts w:ascii="Times New Roman" w:eastAsia="Times New Roman" w:hAnsi="Times New Roman" w:cs="Times New Roman"/>
      <w:w w:val="101"/>
    </w:rPr>
  </w:style>
  <w:style w:type="paragraph" w:customStyle="1" w:styleId="Sutartis4lygis">
    <w:name w:val="Sutartis 4 lygis"/>
    <w:basedOn w:val="Sutartis3lygis"/>
    <w:link w:val="Sutartis4lygisDiagrama"/>
    <w:autoRedefine/>
    <w:rsid w:val="00F467EC"/>
    <w:pPr>
      <w:tabs>
        <w:tab w:val="clear" w:pos="495"/>
      </w:tabs>
      <w:spacing w:after="240" w:line="240" w:lineRule="auto"/>
      <w:ind w:left="720" w:hanging="720"/>
      <w:outlineLvl w:val="3"/>
    </w:pPr>
  </w:style>
  <w:style w:type="character" w:customStyle="1" w:styleId="Sutartis4lygisDiagrama">
    <w:name w:val="Sutartis 4 lygis Diagrama"/>
    <w:link w:val="Sutartis4lygis"/>
    <w:rsid w:val="00F467EC"/>
    <w:rPr>
      <w:rFonts w:ascii="Times New Roman" w:eastAsia="Times New Roman" w:hAnsi="Times New Roman" w:cs="Times New Roman"/>
      <w:w w:val="101"/>
    </w:rPr>
  </w:style>
  <w:style w:type="paragraph" w:customStyle="1" w:styleId="Sutartis5lygis">
    <w:name w:val="Sutartis 5 lygis"/>
    <w:basedOn w:val="Sutartis4lygis"/>
    <w:link w:val="Sutartis5lygisDiagrama"/>
    <w:autoRedefine/>
    <w:rsid w:val="00F467EC"/>
    <w:pPr>
      <w:tabs>
        <w:tab w:val="num" w:pos="2925"/>
      </w:tabs>
      <w:ind w:left="2925" w:hanging="405"/>
      <w:outlineLvl w:val="4"/>
    </w:pPr>
  </w:style>
  <w:style w:type="character" w:customStyle="1" w:styleId="Sutartis5lygisDiagrama">
    <w:name w:val="Sutartis 5 lygis Diagrama"/>
    <w:link w:val="Sutartis5lygis"/>
    <w:rsid w:val="00F467EC"/>
    <w:rPr>
      <w:rFonts w:ascii="Times New Roman" w:eastAsia="Times New Roman" w:hAnsi="Times New Roman" w:cs="Times New Roman"/>
      <w:w w:val="101"/>
    </w:rPr>
  </w:style>
  <w:style w:type="paragraph" w:customStyle="1" w:styleId="Sutartis6lygis">
    <w:name w:val="Sutartis 6 lygis"/>
    <w:basedOn w:val="Sutartis5lygis"/>
    <w:rsid w:val="00F467EC"/>
    <w:pPr>
      <w:numPr>
        <w:ilvl w:val="4"/>
      </w:numPr>
      <w:tabs>
        <w:tab w:val="num" w:pos="2925"/>
        <w:tab w:val="num" w:pos="3600"/>
      </w:tabs>
      <w:ind w:left="3600" w:hanging="360"/>
    </w:pPr>
  </w:style>
  <w:style w:type="paragraph" w:styleId="Porat">
    <w:name w:val="footer"/>
    <w:basedOn w:val="prastasis"/>
    <w:link w:val="PoratDiagrama"/>
    <w:uiPriority w:val="99"/>
    <w:rsid w:val="00F467EC"/>
    <w:pPr>
      <w:tabs>
        <w:tab w:val="center" w:pos="4819"/>
        <w:tab w:val="right" w:pos="9638"/>
      </w:tabs>
    </w:pPr>
    <w:rPr>
      <w:rFonts w:eastAsia="Times New Roman"/>
    </w:rPr>
  </w:style>
  <w:style w:type="character" w:customStyle="1" w:styleId="PoratDiagrama">
    <w:name w:val="Poraštė Diagrama"/>
    <w:basedOn w:val="Numatytasispastraiposriftas"/>
    <w:link w:val="Porat"/>
    <w:uiPriority w:val="99"/>
    <w:rsid w:val="00F467EC"/>
    <w:rPr>
      <w:rFonts w:ascii="Times New Roman" w:eastAsia="Times New Roman" w:hAnsi="Times New Roman" w:cs="Times New Roman"/>
      <w:sz w:val="24"/>
      <w:szCs w:val="24"/>
    </w:rPr>
  </w:style>
  <w:style w:type="character" w:styleId="Puslapionumeris">
    <w:name w:val="page number"/>
    <w:basedOn w:val="Numatytasispastraiposriftas"/>
    <w:rsid w:val="00F467EC"/>
  </w:style>
  <w:style w:type="paragraph" w:styleId="Turinys1">
    <w:name w:val="toc 1"/>
    <w:basedOn w:val="prastasis"/>
    <w:next w:val="prastasis"/>
    <w:autoRedefine/>
    <w:uiPriority w:val="39"/>
    <w:qFormat/>
    <w:rsid w:val="00F467EC"/>
    <w:pPr>
      <w:tabs>
        <w:tab w:val="left" w:pos="960"/>
        <w:tab w:val="right" w:leader="dot" w:pos="9913"/>
      </w:tabs>
      <w:spacing w:after="120" w:line="276" w:lineRule="auto"/>
    </w:pPr>
    <w:rPr>
      <w:rFonts w:eastAsia="Times New Roman"/>
      <w:b/>
      <w:bCs/>
      <w:noProof/>
      <w:color w:val="632423"/>
      <w:sz w:val="22"/>
      <w:szCs w:val="22"/>
      <w:lang w:eastAsia="lt-LT"/>
    </w:rPr>
  </w:style>
  <w:style w:type="paragraph" w:styleId="Turinys2">
    <w:name w:val="toc 2"/>
    <w:basedOn w:val="prastasis"/>
    <w:next w:val="prastasis"/>
    <w:autoRedefine/>
    <w:uiPriority w:val="39"/>
    <w:qFormat/>
    <w:rsid w:val="00F958F1"/>
    <w:pPr>
      <w:tabs>
        <w:tab w:val="left" w:pos="960"/>
        <w:tab w:val="right" w:leader="dot" w:pos="9923"/>
      </w:tabs>
      <w:spacing w:after="120"/>
      <w:ind w:left="958" w:hanging="720"/>
      <w:jc w:val="both"/>
    </w:pPr>
    <w:rPr>
      <w:rFonts w:eastAsia="Times New Roman"/>
      <w:noProof/>
      <w:color w:val="943634"/>
    </w:rPr>
  </w:style>
  <w:style w:type="character" w:styleId="Hipersaitas">
    <w:name w:val="Hyperlink"/>
    <w:uiPriority w:val="99"/>
    <w:rsid w:val="00F467EC"/>
    <w:rPr>
      <w:color w:val="0000FF"/>
      <w:u w:val="single"/>
    </w:rPr>
  </w:style>
  <w:style w:type="paragraph" w:customStyle="1" w:styleId="Sutartis1lygis">
    <w:name w:val="Sutartis 1 lygis"/>
    <w:basedOn w:val="Sutartis2lygis"/>
    <w:rsid w:val="00F467EC"/>
    <w:pPr>
      <w:tabs>
        <w:tab w:val="clear" w:pos="495"/>
      </w:tabs>
      <w:ind w:left="0" w:firstLine="0"/>
      <w:jc w:val="center"/>
      <w:outlineLvl w:val="0"/>
    </w:pPr>
    <w:rPr>
      <w:smallCaps/>
    </w:rPr>
  </w:style>
  <w:style w:type="paragraph" w:styleId="Antrats">
    <w:name w:val="header"/>
    <w:basedOn w:val="prastasis"/>
    <w:link w:val="AntratsDiagrama"/>
    <w:uiPriority w:val="99"/>
    <w:rsid w:val="00F467EC"/>
    <w:pPr>
      <w:tabs>
        <w:tab w:val="center" w:pos="4819"/>
        <w:tab w:val="right" w:pos="9638"/>
      </w:tabs>
    </w:pPr>
    <w:rPr>
      <w:rFonts w:eastAsia="Times New Roman"/>
    </w:rPr>
  </w:style>
  <w:style w:type="character" w:customStyle="1" w:styleId="AntratsDiagrama">
    <w:name w:val="Antraštės Diagrama"/>
    <w:basedOn w:val="Numatytasispastraiposriftas"/>
    <w:link w:val="Antrats"/>
    <w:uiPriority w:val="99"/>
    <w:rsid w:val="00F467EC"/>
    <w:rPr>
      <w:rFonts w:ascii="Times New Roman" w:eastAsia="Times New Roman" w:hAnsi="Times New Roman" w:cs="Times New Roman"/>
      <w:sz w:val="24"/>
      <w:szCs w:val="24"/>
    </w:rPr>
  </w:style>
  <w:style w:type="character" w:customStyle="1" w:styleId="KomentarotekstasDiagrama">
    <w:name w:val="Komentaro tekstas Diagrama"/>
    <w:link w:val="Komentarotekstas"/>
    <w:uiPriority w:val="99"/>
    <w:semiHidden/>
    <w:rsid w:val="00F467EC"/>
    <w:rPr>
      <w:rFonts w:eastAsia="Times New Roman"/>
      <w:sz w:val="20"/>
      <w:szCs w:val="20"/>
    </w:rPr>
  </w:style>
  <w:style w:type="paragraph" w:styleId="Komentarotekstas">
    <w:name w:val="annotation text"/>
    <w:basedOn w:val="prastasis"/>
    <w:link w:val="KomentarotekstasDiagrama"/>
    <w:uiPriority w:val="99"/>
    <w:semiHidden/>
    <w:rsid w:val="00F467EC"/>
    <w:rPr>
      <w:rFonts w:asciiTheme="minorHAnsi" w:eastAsia="Times New Roman" w:hAnsiTheme="minorHAnsi" w:cstheme="minorBidi"/>
      <w:sz w:val="20"/>
      <w:szCs w:val="20"/>
    </w:rPr>
  </w:style>
  <w:style w:type="character" w:customStyle="1" w:styleId="CommentTextChar1">
    <w:name w:val="Comment Text Char1"/>
    <w:basedOn w:val="Numatytasispastraiposriftas"/>
    <w:uiPriority w:val="99"/>
    <w:semiHidden/>
    <w:rsid w:val="00F467EC"/>
    <w:rPr>
      <w:rFonts w:ascii="Times New Roman" w:eastAsia="Calibri" w:hAnsi="Times New Roman" w:cs="Times New Roman"/>
      <w:sz w:val="20"/>
      <w:szCs w:val="20"/>
    </w:rPr>
  </w:style>
  <w:style w:type="character" w:customStyle="1" w:styleId="KomentarotemaDiagrama">
    <w:name w:val="Komentaro tema Diagrama"/>
    <w:link w:val="Komentarotema"/>
    <w:semiHidden/>
    <w:rsid w:val="00F467EC"/>
    <w:rPr>
      <w:rFonts w:eastAsia="Times New Roman"/>
      <w:b/>
      <w:bCs/>
      <w:sz w:val="20"/>
      <w:szCs w:val="20"/>
    </w:rPr>
  </w:style>
  <w:style w:type="paragraph" w:styleId="Komentarotema">
    <w:name w:val="annotation subject"/>
    <w:basedOn w:val="Komentarotekstas"/>
    <w:next w:val="Komentarotekstas"/>
    <w:link w:val="KomentarotemaDiagrama"/>
    <w:semiHidden/>
    <w:rsid w:val="00F467EC"/>
    <w:rPr>
      <w:b/>
      <w:bCs/>
    </w:rPr>
  </w:style>
  <w:style w:type="character" w:customStyle="1" w:styleId="CommentSubjectChar1">
    <w:name w:val="Comment Subject Char1"/>
    <w:basedOn w:val="CommentTextChar1"/>
    <w:uiPriority w:val="99"/>
    <w:semiHidden/>
    <w:rsid w:val="00F467EC"/>
    <w:rPr>
      <w:rFonts w:ascii="Times New Roman" w:eastAsia="Calibri" w:hAnsi="Times New Roman" w:cs="Times New Roman"/>
      <w:b/>
      <w:bCs/>
      <w:sz w:val="20"/>
      <w:szCs w:val="20"/>
    </w:rPr>
  </w:style>
  <w:style w:type="paragraph" w:styleId="Pagrindiniotekstotrauka">
    <w:name w:val="Body Text Indent"/>
    <w:basedOn w:val="prastasis"/>
    <w:link w:val="PagrindiniotekstotraukaDiagrama"/>
    <w:rsid w:val="00F467EC"/>
    <w:pPr>
      <w:ind w:firstLine="720"/>
      <w:jc w:val="both"/>
    </w:pPr>
    <w:rPr>
      <w:rFonts w:eastAsia="Times New Roman"/>
    </w:rPr>
  </w:style>
  <w:style w:type="character" w:customStyle="1" w:styleId="PagrindiniotekstotraukaDiagrama">
    <w:name w:val="Pagrindinio teksto įtrauka Diagrama"/>
    <w:basedOn w:val="Numatytasispastraiposriftas"/>
    <w:link w:val="Pagrindiniotekstotrauka"/>
    <w:rsid w:val="00F467EC"/>
    <w:rPr>
      <w:rFonts w:ascii="Times New Roman" w:eastAsia="Times New Roman" w:hAnsi="Times New Roman" w:cs="Times New Roman"/>
      <w:sz w:val="24"/>
      <w:szCs w:val="24"/>
    </w:rPr>
  </w:style>
  <w:style w:type="paragraph" w:customStyle="1" w:styleId="bodytext">
    <w:name w:val="bodytext"/>
    <w:basedOn w:val="prastasis"/>
    <w:rsid w:val="00F467EC"/>
    <w:pPr>
      <w:spacing w:before="100" w:beforeAutospacing="1" w:after="100" w:afterAutospacing="1"/>
    </w:pPr>
    <w:rPr>
      <w:rFonts w:eastAsia="Times New Roman"/>
      <w:lang w:val="en-GB"/>
    </w:rPr>
  </w:style>
  <w:style w:type="paragraph" w:styleId="Pagrindinistekstas">
    <w:name w:val="Body Text"/>
    <w:basedOn w:val="prastasis"/>
    <w:link w:val="PagrindinistekstasDiagrama"/>
    <w:rsid w:val="00F467EC"/>
    <w:pPr>
      <w:spacing w:after="120"/>
    </w:pPr>
    <w:rPr>
      <w:rFonts w:eastAsia="Times New Roman"/>
    </w:rPr>
  </w:style>
  <w:style w:type="character" w:customStyle="1" w:styleId="PagrindinistekstasDiagrama">
    <w:name w:val="Pagrindinis tekstas Diagrama"/>
    <w:basedOn w:val="Numatytasispastraiposriftas"/>
    <w:link w:val="Pagrindinistekstas"/>
    <w:rsid w:val="00F467EC"/>
    <w:rPr>
      <w:rFonts w:ascii="Times New Roman" w:eastAsia="Times New Roman" w:hAnsi="Times New Roman" w:cs="Times New Roman"/>
      <w:sz w:val="24"/>
      <w:szCs w:val="24"/>
    </w:rPr>
  </w:style>
  <w:style w:type="paragraph" w:customStyle="1" w:styleId="Outline1">
    <w:name w:val="Outline 1"/>
    <w:basedOn w:val="prastasis"/>
    <w:rsid w:val="00F467EC"/>
    <w:pPr>
      <w:keepNext/>
      <w:tabs>
        <w:tab w:val="num" w:pos="851"/>
      </w:tabs>
      <w:spacing w:after="240"/>
      <w:ind w:left="851" w:hanging="851"/>
      <w:jc w:val="both"/>
      <w:outlineLvl w:val="0"/>
    </w:pPr>
    <w:rPr>
      <w:rFonts w:ascii="Arial" w:eastAsia="Times New Roman" w:hAnsi="Arial" w:cs="Arial"/>
      <w:b/>
      <w:bCs/>
      <w:caps/>
      <w:sz w:val="22"/>
      <w:szCs w:val="22"/>
      <w:lang w:val="en-GB" w:eastAsia="lt-LT"/>
    </w:rPr>
  </w:style>
  <w:style w:type="paragraph" w:customStyle="1" w:styleId="Outline2">
    <w:name w:val="Outline 2"/>
    <w:basedOn w:val="prastasis"/>
    <w:rsid w:val="00F467EC"/>
    <w:pPr>
      <w:tabs>
        <w:tab w:val="num" w:pos="851"/>
      </w:tabs>
      <w:spacing w:after="240"/>
      <w:ind w:left="851" w:hanging="851"/>
      <w:jc w:val="both"/>
      <w:outlineLvl w:val="1"/>
    </w:pPr>
    <w:rPr>
      <w:rFonts w:ascii="Arial" w:eastAsia="Times New Roman" w:hAnsi="Arial" w:cs="Arial"/>
      <w:sz w:val="22"/>
      <w:szCs w:val="22"/>
      <w:lang w:val="en-GB" w:eastAsia="lt-LT"/>
    </w:rPr>
  </w:style>
  <w:style w:type="paragraph" w:customStyle="1" w:styleId="Outline3">
    <w:name w:val="Outline 3"/>
    <w:basedOn w:val="prastasis"/>
    <w:rsid w:val="00F467EC"/>
    <w:pPr>
      <w:tabs>
        <w:tab w:val="num" w:pos="1701"/>
      </w:tabs>
      <w:spacing w:after="240"/>
      <w:ind w:left="1701" w:hanging="850"/>
      <w:jc w:val="both"/>
      <w:outlineLvl w:val="2"/>
    </w:pPr>
    <w:rPr>
      <w:rFonts w:ascii="Arial" w:eastAsia="Times New Roman" w:hAnsi="Arial" w:cs="Arial"/>
      <w:sz w:val="22"/>
      <w:szCs w:val="22"/>
      <w:lang w:val="en-GB" w:eastAsia="lt-LT"/>
    </w:rPr>
  </w:style>
  <w:style w:type="paragraph" w:customStyle="1" w:styleId="Outline4">
    <w:name w:val="Outline 4"/>
    <w:basedOn w:val="prastasis"/>
    <w:rsid w:val="00F467EC"/>
    <w:pPr>
      <w:tabs>
        <w:tab w:val="num" w:pos="2421"/>
      </w:tabs>
      <w:spacing w:after="240"/>
      <w:ind w:left="2268" w:hanging="567"/>
      <w:jc w:val="both"/>
      <w:outlineLvl w:val="3"/>
    </w:pPr>
    <w:rPr>
      <w:rFonts w:ascii="Arial" w:eastAsia="Times New Roman" w:hAnsi="Arial" w:cs="Arial"/>
      <w:sz w:val="22"/>
      <w:szCs w:val="22"/>
      <w:lang w:val="en-GB" w:eastAsia="lt-LT"/>
    </w:rPr>
  </w:style>
  <w:style w:type="paragraph" w:customStyle="1" w:styleId="Outline5">
    <w:name w:val="Outline 5"/>
    <w:basedOn w:val="prastasis"/>
    <w:rsid w:val="00F467EC"/>
    <w:pPr>
      <w:tabs>
        <w:tab w:val="num" w:pos="2835"/>
      </w:tabs>
      <w:spacing w:after="240"/>
      <w:ind w:left="2835" w:hanging="567"/>
      <w:jc w:val="both"/>
      <w:outlineLvl w:val="4"/>
    </w:pPr>
    <w:rPr>
      <w:rFonts w:ascii="Arial" w:eastAsia="Times New Roman" w:hAnsi="Arial" w:cs="Arial"/>
      <w:sz w:val="22"/>
      <w:szCs w:val="22"/>
      <w:lang w:val="en-GB" w:eastAsia="lt-LT"/>
    </w:rPr>
  </w:style>
  <w:style w:type="paragraph" w:customStyle="1" w:styleId="OutlineInd2">
    <w:name w:val="Outline Ind 2"/>
    <w:basedOn w:val="prastasis"/>
    <w:rsid w:val="00F467EC"/>
    <w:pPr>
      <w:tabs>
        <w:tab w:val="num" w:pos="1701"/>
      </w:tabs>
      <w:spacing w:after="240"/>
      <w:ind w:left="1701" w:hanging="850"/>
      <w:jc w:val="both"/>
      <w:outlineLvl w:val="5"/>
    </w:pPr>
    <w:rPr>
      <w:rFonts w:ascii="Arial" w:eastAsia="Times New Roman" w:hAnsi="Arial" w:cs="Arial"/>
      <w:sz w:val="22"/>
      <w:szCs w:val="22"/>
      <w:lang w:val="en-GB" w:eastAsia="lt-LT"/>
    </w:rPr>
  </w:style>
  <w:style w:type="paragraph" w:customStyle="1" w:styleId="OutlineInd3">
    <w:name w:val="Outline Ind 3"/>
    <w:basedOn w:val="prastasis"/>
    <w:rsid w:val="00F467EC"/>
    <w:pPr>
      <w:tabs>
        <w:tab w:val="num" w:pos="2552"/>
      </w:tabs>
      <w:spacing w:after="240"/>
      <w:ind w:left="2552" w:hanging="851"/>
      <w:jc w:val="both"/>
      <w:outlineLvl w:val="6"/>
    </w:pPr>
    <w:rPr>
      <w:rFonts w:ascii="Arial" w:eastAsia="Times New Roman" w:hAnsi="Arial" w:cs="Arial"/>
      <w:sz w:val="22"/>
      <w:szCs w:val="22"/>
      <w:lang w:val="en-GB" w:eastAsia="lt-LT"/>
    </w:rPr>
  </w:style>
  <w:style w:type="paragraph" w:customStyle="1" w:styleId="OutlineInd4">
    <w:name w:val="Outline Ind 4"/>
    <w:basedOn w:val="prastasis"/>
    <w:rsid w:val="00F467EC"/>
    <w:pPr>
      <w:tabs>
        <w:tab w:val="num" w:pos="3272"/>
      </w:tabs>
      <w:spacing w:after="240"/>
      <w:ind w:left="3119" w:hanging="567"/>
      <w:jc w:val="both"/>
      <w:outlineLvl w:val="7"/>
    </w:pPr>
    <w:rPr>
      <w:rFonts w:ascii="Arial" w:eastAsia="Times New Roman" w:hAnsi="Arial" w:cs="Arial"/>
      <w:sz w:val="22"/>
      <w:szCs w:val="22"/>
      <w:lang w:val="en-GB" w:eastAsia="lt-LT"/>
    </w:rPr>
  </w:style>
  <w:style w:type="paragraph" w:customStyle="1" w:styleId="OutlineInd5">
    <w:name w:val="Outline Ind 5"/>
    <w:basedOn w:val="prastasis"/>
    <w:rsid w:val="00F467EC"/>
    <w:pPr>
      <w:tabs>
        <w:tab w:val="left" w:pos="3686"/>
        <w:tab w:val="num" w:pos="3839"/>
      </w:tabs>
      <w:spacing w:after="240"/>
      <w:ind w:left="3686" w:hanging="567"/>
      <w:jc w:val="both"/>
      <w:outlineLvl w:val="8"/>
    </w:pPr>
    <w:rPr>
      <w:rFonts w:ascii="Arial" w:eastAsia="Times New Roman" w:hAnsi="Arial" w:cs="Arial"/>
      <w:sz w:val="22"/>
      <w:szCs w:val="22"/>
      <w:lang w:val="en-GB" w:eastAsia="lt-LT"/>
    </w:rPr>
  </w:style>
  <w:style w:type="paragraph" w:customStyle="1" w:styleId="OutlineIndPara">
    <w:name w:val="Outline Ind Para"/>
    <w:basedOn w:val="prastasis"/>
    <w:rsid w:val="00F467EC"/>
    <w:pPr>
      <w:spacing w:after="240"/>
      <w:ind w:left="851"/>
      <w:jc w:val="both"/>
    </w:pPr>
    <w:rPr>
      <w:rFonts w:ascii="Arial" w:eastAsia="Times New Roman" w:hAnsi="Arial" w:cs="Arial"/>
      <w:sz w:val="22"/>
      <w:szCs w:val="22"/>
      <w:lang w:val="en-GB" w:eastAsia="lt-LT"/>
    </w:rPr>
  </w:style>
  <w:style w:type="paragraph" w:customStyle="1" w:styleId="OutlinePara">
    <w:name w:val="Outline Para"/>
    <w:basedOn w:val="prastasis"/>
    <w:rsid w:val="00F467EC"/>
    <w:pPr>
      <w:spacing w:after="240"/>
      <w:jc w:val="both"/>
    </w:pPr>
    <w:rPr>
      <w:rFonts w:ascii="Arial" w:eastAsia="Times New Roman" w:hAnsi="Arial" w:cs="Arial"/>
      <w:sz w:val="22"/>
      <w:szCs w:val="22"/>
      <w:lang w:val="en-GB" w:eastAsia="lt-LT"/>
    </w:rPr>
  </w:style>
  <w:style w:type="paragraph" w:customStyle="1" w:styleId="Italicisedlevel2heading">
    <w:name w:val="Italicised level 2 heading"/>
    <w:basedOn w:val="prastasis"/>
    <w:next w:val="prastasis"/>
    <w:rsid w:val="00F467EC"/>
    <w:pPr>
      <w:keepNext/>
      <w:widowControl w:val="0"/>
      <w:spacing w:after="240"/>
      <w:ind w:firstLine="142"/>
      <w:jc w:val="both"/>
    </w:pPr>
    <w:rPr>
      <w:rFonts w:ascii="Arial" w:eastAsia="Times New Roman" w:hAnsi="Arial" w:cs="Arial"/>
      <w:i/>
      <w:iCs/>
      <w:sz w:val="22"/>
      <w:szCs w:val="22"/>
      <w:lang w:val="en-GB" w:eastAsia="lt-LT"/>
    </w:rPr>
  </w:style>
  <w:style w:type="paragraph" w:styleId="Puslapioinaostekstas">
    <w:name w:val="footnote text"/>
    <w:basedOn w:val="prastasis"/>
    <w:link w:val="PuslapioinaostekstasDiagrama"/>
    <w:uiPriority w:val="99"/>
    <w:semiHidden/>
    <w:rsid w:val="00F467EC"/>
    <w:pPr>
      <w:ind w:left="284" w:hanging="284"/>
      <w:jc w:val="both"/>
    </w:pPr>
    <w:rPr>
      <w:rFonts w:ascii="Arial" w:eastAsia="Times New Roman" w:hAnsi="Arial" w:cs="Arial"/>
      <w:w w:val="0"/>
      <w:sz w:val="16"/>
      <w:szCs w:val="16"/>
      <w:lang w:val="en-GB" w:eastAsia="lt-LT"/>
    </w:rPr>
  </w:style>
  <w:style w:type="character" w:customStyle="1" w:styleId="PuslapioinaostekstasDiagrama">
    <w:name w:val="Puslapio išnašos tekstas Diagrama"/>
    <w:basedOn w:val="Numatytasispastraiposriftas"/>
    <w:link w:val="Puslapioinaostekstas"/>
    <w:uiPriority w:val="99"/>
    <w:semiHidden/>
    <w:rsid w:val="00F467EC"/>
    <w:rPr>
      <w:rFonts w:ascii="Arial" w:eastAsia="Times New Roman" w:hAnsi="Arial" w:cs="Arial"/>
      <w:w w:val="0"/>
      <w:sz w:val="16"/>
      <w:szCs w:val="16"/>
      <w:lang w:val="en-GB" w:eastAsia="lt-LT"/>
    </w:rPr>
  </w:style>
  <w:style w:type="paragraph" w:customStyle="1" w:styleId="General1">
    <w:name w:val="General 1"/>
    <w:basedOn w:val="prastasis"/>
    <w:rsid w:val="00F467EC"/>
    <w:pPr>
      <w:tabs>
        <w:tab w:val="num" w:pos="180"/>
      </w:tabs>
      <w:autoSpaceDE w:val="0"/>
      <w:autoSpaceDN w:val="0"/>
      <w:spacing w:after="240"/>
      <w:ind w:left="180" w:hanging="180"/>
      <w:jc w:val="both"/>
    </w:pPr>
    <w:rPr>
      <w:rFonts w:ascii="Arial" w:eastAsia="Times New Roman" w:hAnsi="Arial" w:cs="Arial"/>
      <w:sz w:val="22"/>
      <w:szCs w:val="22"/>
      <w:lang w:val="en-GB" w:eastAsia="lt-LT"/>
    </w:rPr>
  </w:style>
  <w:style w:type="paragraph" w:customStyle="1" w:styleId="SchedSub">
    <w:name w:val="Sched Sub"/>
    <w:basedOn w:val="prastasis"/>
    <w:next w:val="SchedSub2"/>
    <w:rsid w:val="00F467EC"/>
    <w:pPr>
      <w:autoSpaceDE w:val="0"/>
      <w:autoSpaceDN w:val="0"/>
      <w:spacing w:after="240"/>
      <w:jc w:val="center"/>
    </w:pPr>
    <w:rPr>
      <w:rFonts w:ascii="Arial" w:eastAsia="Times New Roman" w:hAnsi="Arial" w:cs="Arial"/>
      <w:b/>
      <w:bCs/>
      <w:caps/>
      <w:sz w:val="22"/>
      <w:szCs w:val="22"/>
      <w:lang w:val="en-GB" w:eastAsia="lt-LT"/>
    </w:rPr>
  </w:style>
  <w:style w:type="paragraph" w:customStyle="1" w:styleId="SchedSub2">
    <w:name w:val="Sched Sub 2"/>
    <w:basedOn w:val="SchedSub"/>
    <w:next w:val="prastasis"/>
    <w:rsid w:val="00F467EC"/>
    <w:rPr>
      <w:caps w:val="0"/>
    </w:rPr>
  </w:style>
  <w:style w:type="character" w:customStyle="1" w:styleId="DeltaViewInsertion">
    <w:name w:val="DeltaView Insertion"/>
    <w:rsid w:val="00F467EC"/>
    <w:rPr>
      <w:color w:val="0000FF"/>
      <w:spacing w:val="0"/>
      <w:u w:val="double"/>
    </w:rPr>
  </w:style>
  <w:style w:type="character" w:customStyle="1" w:styleId="DeltaViewDeletion">
    <w:name w:val="DeltaView Deletion"/>
    <w:rsid w:val="00F467EC"/>
    <w:rPr>
      <w:strike/>
      <w:color w:val="FF0000"/>
      <w:spacing w:val="0"/>
    </w:rPr>
  </w:style>
  <w:style w:type="table" w:styleId="LentelSraas3">
    <w:name w:val="Table List 3"/>
    <w:basedOn w:val="prastojilentel"/>
    <w:rsid w:val="00F467EC"/>
    <w:pPr>
      <w:spacing w:after="0" w:line="240" w:lineRule="auto"/>
    </w:pPr>
    <w:rPr>
      <w:rFonts w:ascii="Times New Roman" w:eastAsia="Times New Roman" w:hAnsi="Times New Roman" w:cs="Times New Roman"/>
      <w:sz w:val="20"/>
      <w:szCs w:val="20"/>
      <w:lang w:eastAsia="lt-LT"/>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rsid w:val="00F467EC"/>
    <w:pPr>
      <w:spacing w:after="0" w:line="240" w:lineRule="auto"/>
    </w:pPr>
    <w:rPr>
      <w:rFonts w:ascii="Times New Roman" w:eastAsia="Times New Roman" w:hAnsi="Times New Roman" w:cs="Times New Roman"/>
      <w:sz w:val="20"/>
      <w:szCs w:val="20"/>
      <w:lang w:eastAsia="lt-LT"/>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SutPastabos">
    <w:name w:val="Sut. Pastabos"/>
    <w:basedOn w:val="Sutartis3lygis"/>
    <w:autoRedefine/>
    <w:rsid w:val="00F467EC"/>
    <w:pPr>
      <w:tabs>
        <w:tab w:val="clear" w:pos="495"/>
      </w:tabs>
      <w:ind w:left="0" w:firstLine="0"/>
    </w:pPr>
    <w:rPr>
      <w:i/>
      <w:iCs/>
    </w:rPr>
  </w:style>
  <w:style w:type="paragraph" w:customStyle="1" w:styleId="STurinys">
    <w:name w:val="S Turinys"/>
    <w:basedOn w:val="Turinys2"/>
    <w:autoRedefine/>
    <w:rsid w:val="00F467EC"/>
    <w:pPr>
      <w:tabs>
        <w:tab w:val="right" w:leader="dot" w:pos="9060"/>
      </w:tabs>
    </w:pPr>
  </w:style>
  <w:style w:type="paragraph" w:customStyle="1" w:styleId="Sutlentelesskaiciai">
    <w:name w:val="Sut. lenteles skaiciai"/>
    <w:basedOn w:val="prastasis"/>
    <w:rsid w:val="00F467EC"/>
    <w:rPr>
      <w:rFonts w:eastAsia="Times New Roman"/>
      <w:w w:val="101"/>
    </w:rPr>
  </w:style>
  <w:style w:type="paragraph" w:customStyle="1" w:styleId="sutLentele">
    <w:name w:val="sut. Lentele"/>
    <w:basedOn w:val="Sutartis3lygis"/>
    <w:next w:val="prastasis"/>
    <w:autoRedefine/>
    <w:rsid w:val="004C4D74"/>
    <w:pPr>
      <w:tabs>
        <w:tab w:val="clear" w:pos="495"/>
      </w:tabs>
      <w:ind w:left="7" w:firstLine="0"/>
      <w:outlineLvl w:val="9"/>
    </w:pPr>
  </w:style>
  <w:style w:type="paragraph" w:styleId="HTMLiankstoformatuotas">
    <w:name w:val="HTML Preformatted"/>
    <w:basedOn w:val="prastasis"/>
    <w:link w:val="HTMLiankstoformatuotasDiagrama"/>
    <w:rsid w:val="00F467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F467EC"/>
    <w:rPr>
      <w:rFonts w:ascii="Courier New" w:eastAsia="Times New Roman" w:hAnsi="Courier New" w:cs="Courier New"/>
      <w:sz w:val="20"/>
      <w:szCs w:val="20"/>
      <w:lang w:eastAsia="lt-LT"/>
    </w:rPr>
  </w:style>
  <w:style w:type="paragraph" w:customStyle="1" w:styleId="Secif3">
    <w:name w:val="Secif. 3"/>
    <w:basedOn w:val="Sutartis4lygis"/>
    <w:autoRedefine/>
    <w:rsid w:val="00F467EC"/>
    <w:pPr>
      <w:tabs>
        <w:tab w:val="left" w:pos="0"/>
        <w:tab w:val="num" w:pos="2340"/>
      </w:tabs>
      <w:ind w:left="2340" w:hanging="360"/>
    </w:pPr>
  </w:style>
  <w:style w:type="paragraph" w:customStyle="1" w:styleId="specif4">
    <w:name w:val="specif 4"/>
    <w:basedOn w:val="Sutartis4lygis"/>
    <w:autoRedefine/>
    <w:rsid w:val="00F467EC"/>
    <w:pPr>
      <w:tabs>
        <w:tab w:val="left" w:pos="1320"/>
      </w:tabs>
      <w:ind w:left="1320" w:hanging="1320"/>
    </w:pPr>
  </w:style>
  <w:style w:type="paragraph" w:customStyle="1" w:styleId="sepcif1">
    <w:name w:val="sepcif 1"/>
    <w:basedOn w:val="prastasis"/>
    <w:autoRedefine/>
    <w:rsid w:val="00F467EC"/>
    <w:pPr>
      <w:tabs>
        <w:tab w:val="num" w:pos="495"/>
      </w:tabs>
      <w:ind w:left="495" w:hanging="495"/>
    </w:pPr>
    <w:rPr>
      <w:rFonts w:eastAsia="Times New Roman"/>
      <w:b/>
      <w:bCs/>
    </w:rPr>
  </w:style>
  <w:style w:type="paragraph" w:styleId="Betarp">
    <w:name w:val="No Spacing"/>
    <w:link w:val="BetarpDiagrama"/>
    <w:uiPriority w:val="1"/>
    <w:qFormat/>
    <w:rsid w:val="00F467EC"/>
    <w:pPr>
      <w:spacing w:after="0" w:line="240" w:lineRule="auto"/>
    </w:pPr>
    <w:rPr>
      <w:rFonts w:ascii="Calibri" w:eastAsia="Times New Roman" w:hAnsi="Calibri" w:cs="Calibri"/>
      <w:lang w:eastAsia="lt-LT"/>
    </w:rPr>
  </w:style>
  <w:style w:type="character" w:customStyle="1" w:styleId="BetarpDiagrama">
    <w:name w:val="Be tarpų Diagrama"/>
    <w:link w:val="Betarp"/>
    <w:uiPriority w:val="1"/>
    <w:rsid w:val="00F467EC"/>
    <w:rPr>
      <w:rFonts w:ascii="Calibri" w:eastAsia="Times New Roman" w:hAnsi="Calibri" w:cs="Calibri"/>
      <w:lang w:eastAsia="lt-LT"/>
    </w:rPr>
  </w:style>
  <w:style w:type="paragraph" w:styleId="Turinioantrat">
    <w:name w:val="TOC Heading"/>
    <w:basedOn w:val="Antrat1"/>
    <w:next w:val="prastasis"/>
    <w:uiPriority w:val="39"/>
    <w:qFormat/>
    <w:rsid w:val="00F467EC"/>
    <w:pPr>
      <w:outlineLvl w:val="9"/>
    </w:pPr>
    <w:rPr>
      <w:lang w:eastAsia="lt-LT"/>
    </w:rPr>
  </w:style>
  <w:style w:type="paragraph" w:styleId="Turinys3">
    <w:name w:val="toc 3"/>
    <w:basedOn w:val="prastasis"/>
    <w:next w:val="prastasis"/>
    <w:autoRedefine/>
    <w:uiPriority w:val="39"/>
    <w:qFormat/>
    <w:rsid w:val="00F467EC"/>
    <w:pPr>
      <w:spacing w:after="100"/>
      <w:ind w:left="480"/>
    </w:pPr>
  </w:style>
  <w:style w:type="paragraph" w:styleId="Turinys4">
    <w:name w:val="toc 4"/>
    <w:basedOn w:val="prastasis"/>
    <w:next w:val="prastasis"/>
    <w:autoRedefine/>
    <w:uiPriority w:val="39"/>
    <w:rsid w:val="00F467EC"/>
    <w:pPr>
      <w:spacing w:after="100" w:line="276" w:lineRule="auto"/>
      <w:ind w:left="660"/>
    </w:pPr>
    <w:rPr>
      <w:rFonts w:ascii="Calibri" w:eastAsia="Times New Roman" w:hAnsi="Calibri" w:cs="Calibri"/>
      <w:sz w:val="22"/>
      <w:szCs w:val="22"/>
      <w:lang w:eastAsia="lt-LT"/>
    </w:rPr>
  </w:style>
  <w:style w:type="paragraph" w:styleId="Turinys5">
    <w:name w:val="toc 5"/>
    <w:basedOn w:val="prastasis"/>
    <w:next w:val="prastasis"/>
    <w:autoRedefine/>
    <w:uiPriority w:val="39"/>
    <w:rsid w:val="00F467EC"/>
    <w:pPr>
      <w:spacing w:after="100" w:line="276" w:lineRule="auto"/>
      <w:ind w:left="880"/>
    </w:pPr>
    <w:rPr>
      <w:rFonts w:ascii="Calibri" w:eastAsia="Times New Roman" w:hAnsi="Calibri" w:cs="Calibri"/>
      <w:sz w:val="22"/>
      <w:szCs w:val="22"/>
      <w:lang w:eastAsia="lt-LT"/>
    </w:rPr>
  </w:style>
  <w:style w:type="paragraph" w:styleId="Turinys6">
    <w:name w:val="toc 6"/>
    <w:basedOn w:val="prastasis"/>
    <w:next w:val="prastasis"/>
    <w:autoRedefine/>
    <w:uiPriority w:val="39"/>
    <w:rsid w:val="00F467EC"/>
    <w:pPr>
      <w:spacing w:after="100" w:line="276" w:lineRule="auto"/>
      <w:ind w:left="1100"/>
    </w:pPr>
    <w:rPr>
      <w:rFonts w:ascii="Calibri" w:eastAsia="Times New Roman" w:hAnsi="Calibri" w:cs="Calibri"/>
      <w:sz w:val="22"/>
      <w:szCs w:val="22"/>
      <w:lang w:eastAsia="lt-LT"/>
    </w:rPr>
  </w:style>
  <w:style w:type="paragraph" w:styleId="Turinys7">
    <w:name w:val="toc 7"/>
    <w:basedOn w:val="prastasis"/>
    <w:next w:val="prastasis"/>
    <w:autoRedefine/>
    <w:uiPriority w:val="39"/>
    <w:rsid w:val="00F467EC"/>
    <w:pPr>
      <w:spacing w:after="100" w:line="276" w:lineRule="auto"/>
      <w:ind w:left="1320"/>
    </w:pPr>
    <w:rPr>
      <w:rFonts w:ascii="Calibri" w:eastAsia="Times New Roman" w:hAnsi="Calibri" w:cs="Calibri"/>
      <w:sz w:val="22"/>
      <w:szCs w:val="22"/>
      <w:lang w:eastAsia="lt-LT"/>
    </w:rPr>
  </w:style>
  <w:style w:type="paragraph" w:styleId="Turinys8">
    <w:name w:val="toc 8"/>
    <w:basedOn w:val="prastasis"/>
    <w:next w:val="prastasis"/>
    <w:autoRedefine/>
    <w:uiPriority w:val="39"/>
    <w:rsid w:val="00F467EC"/>
    <w:pPr>
      <w:spacing w:after="100" w:line="276" w:lineRule="auto"/>
      <w:ind w:left="1540"/>
    </w:pPr>
    <w:rPr>
      <w:rFonts w:ascii="Calibri" w:eastAsia="Times New Roman" w:hAnsi="Calibri" w:cs="Calibri"/>
      <w:sz w:val="22"/>
      <w:szCs w:val="22"/>
      <w:lang w:eastAsia="lt-LT"/>
    </w:rPr>
  </w:style>
  <w:style w:type="paragraph" w:styleId="Turinys9">
    <w:name w:val="toc 9"/>
    <w:basedOn w:val="prastasis"/>
    <w:next w:val="prastasis"/>
    <w:autoRedefine/>
    <w:uiPriority w:val="39"/>
    <w:rsid w:val="00F467EC"/>
    <w:pPr>
      <w:spacing w:after="100" w:line="276" w:lineRule="auto"/>
      <w:ind w:left="1760"/>
    </w:pPr>
    <w:rPr>
      <w:rFonts w:ascii="Calibri" w:eastAsia="Times New Roman" w:hAnsi="Calibri" w:cs="Calibri"/>
      <w:sz w:val="22"/>
      <w:szCs w:val="22"/>
      <w:lang w:eastAsia="lt-LT"/>
    </w:rPr>
  </w:style>
  <w:style w:type="character" w:styleId="Komentaronuoroda">
    <w:name w:val="annotation reference"/>
    <w:uiPriority w:val="99"/>
    <w:semiHidden/>
    <w:rsid w:val="00F467EC"/>
    <w:rPr>
      <w:sz w:val="16"/>
      <w:szCs w:val="16"/>
    </w:rPr>
  </w:style>
  <w:style w:type="paragraph" w:styleId="Pataisymai">
    <w:name w:val="Revision"/>
    <w:hidden/>
    <w:uiPriority w:val="99"/>
    <w:semiHidden/>
    <w:rsid w:val="00F467EC"/>
    <w:pPr>
      <w:spacing w:after="0" w:line="240" w:lineRule="auto"/>
    </w:pPr>
    <w:rPr>
      <w:rFonts w:ascii="Times New Roman" w:eastAsia="Calibri" w:hAnsi="Times New Roman" w:cs="Times New Roman"/>
      <w:sz w:val="24"/>
      <w:szCs w:val="24"/>
    </w:rPr>
  </w:style>
  <w:style w:type="paragraph" w:customStyle="1" w:styleId="5lygis">
    <w:name w:val="_5 lygis"/>
    <w:basedOn w:val="prastasis"/>
    <w:qFormat/>
    <w:rsid w:val="00F467EC"/>
    <w:pPr>
      <w:spacing w:after="120" w:line="276" w:lineRule="auto"/>
      <w:jc w:val="right"/>
    </w:pPr>
    <w:rPr>
      <w:rFonts w:eastAsia="Times New Roman"/>
      <w:b/>
      <w:bCs/>
      <w:color w:val="632423"/>
      <w:sz w:val="22"/>
      <w:szCs w:val="22"/>
    </w:rPr>
  </w:style>
  <w:style w:type="table" w:styleId="viesussraas2parykinimas">
    <w:name w:val="Light List Accent 2"/>
    <w:basedOn w:val="prastojilentel"/>
    <w:uiPriority w:val="61"/>
    <w:rsid w:val="00F467EC"/>
    <w:pPr>
      <w:spacing w:after="0" w:line="240" w:lineRule="auto"/>
    </w:pPr>
    <w:rPr>
      <w:rFonts w:ascii="Times New Roman" w:eastAsia="Calibri" w:hAnsi="Times New Roman" w:cs="Times New Roman"/>
      <w:sz w:val="20"/>
      <w:szCs w:val="20"/>
      <w:lang w:eastAsia="lt-LT"/>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styleId="Pavadinimas">
    <w:name w:val="Title"/>
    <w:basedOn w:val="5lygis"/>
    <w:next w:val="prastasis"/>
    <w:link w:val="PavadinimasDiagrama"/>
    <w:uiPriority w:val="99"/>
    <w:qFormat/>
    <w:rsid w:val="00F467EC"/>
  </w:style>
  <w:style w:type="character" w:customStyle="1" w:styleId="PavadinimasDiagrama">
    <w:name w:val="Pavadinimas Diagrama"/>
    <w:basedOn w:val="Numatytasispastraiposriftas"/>
    <w:link w:val="Pavadinimas"/>
    <w:uiPriority w:val="99"/>
    <w:rsid w:val="00F467EC"/>
    <w:rPr>
      <w:rFonts w:ascii="Times New Roman" w:eastAsia="Times New Roman" w:hAnsi="Times New Roman" w:cs="Times New Roman"/>
      <w:b/>
      <w:bCs/>
      <w:color w:val="632423"/>
    </w:rPr>
  </w:style>
  <w:style w:type="character" w:customStyle="1" w:styleId="1lygisDiagrama">
    <w:name w:val="_1 lygis Diagrama"/>
    <w:link w:val="1lygis"/>
    <w:rsid w:val="00F467EC"/>
    <w:rPr>
      <w:rFonts w:ascii="Times New Roman" w:eastAsia="Times New Roman" w:hAnsi="Times New Roman" w:cs="Times New Roman"/>
      <w:b/>
      <w:bCs/>
      <w:caps/>
    </w:rPr>
  </w:style>
  <w:style w:type="character" w:styleId="Perirtashipersaitas">
    <w:name w:val="FollowedHyperlink"/>
    <w:uiPriority w:val="99"/>
    <w:semiHidden/>
    <w:rsid w:val="00F467EC"/>
    <w:rPr>
      <w:color w:val="800080"/>
      <w:u w:val="single"/>
    </w:rPr>
  </w:style>
  <w:style w:type="paragraph" w:styleId="Pagrindiniotekstotrauka2">
    <w:name w:val="Body Text Indent 2"/>
    <w:basedOn w:val="prastasis"/>
    <w:link w:val="Pagrindiniotekstotrauka2Diagrama"/>
    <w:uiPriority w:val="99"/>
    <w:rsid w:val="00F467EC"/>
    <w:pPr>
      <w:spacing w:line="360" w:lineRule="auto"/>
      <w:ind w:left="360"/>
    </w:pPr>
    <w:rPr>
      <w:rFonts w:eastAsia="Times New Roman"/>
    </w:rPr>
  </w:style>
  <w:style w:type="character" w:customStyle="1" w:styleId="Pagrindiniotekstotrauka2Diagrama">
    <w:name w:val="Pagrindinio teksto įtrauka 2 Diagrama"/>
    <w:basedOn w:val="Numatytasispastraiposriftas"/>
    <w:link w:val="Pagrindiniotekstotrauka2"/>
    <w:uiPriority w:val="99"/>
    <w:rsid w:val="00F467EC"/>
    <w:rPr>
      <w:rFonts w:ascii="Times New Roman" w:eastAsia="Times New Roman" w:hAnsi="Times New Roman" w:cs="Times New Roman"/>
      <w:sz w:val="24"/>
      <w:szCs w:val="24"/>
    </w:rPr>
  </w:style>
  <w:style w:type="paragraph" w:styleId="Pagrindinistekstas2">
    <w:name w:val="Body Text 2"/>
    <w:basedOn w:val="prastasis"/>
    <w:link w:val="Pagrindinistekstas2Diagrama"/>
    <w:uiPriority w:val="99"/>
    <w:rsid w:val="00F467EC"/>
    <w:pPr>
      <w:tabs>
        <w:tab w:val="left" w:pos="0"/>
      </w:tabs>
      <w:suppressAutoHyphens/>
      <w:spacing w:before="240" w:line="360" w:lineRule="auto"/>
    </w:pPr>
    <w:rPr>
      <w:rFonts w:eastAsia="Times New Roman"/>
      <w:spacing w:val="-3"/>
      <w:sz w:val="22"/>
      <w:szCs w:val="22"/>
    </w:rPr>
  </w:style>
  <w:style w:type="character" w:customStyle="1" w:styleId="Pagrindinistekstas2Diagrama">
    <w:name w:val="Pagrindinis tekstas 2 Diagrama"/>
    <w:basedOn w:val="Numatytasispastraiposriftas"/>
    <w:link w:val="Pagrindinistekstas2"/>
    <w:uiPriority w:val="99"/>
    <w:rsid w:val="00F467EC"/>
    <w:rPr>
      <w:rFonts w:ascii="Times New Roman" w:eastAsia="Times New Roman" w:hAnsi="Times New Roman" w:cs="Times New Roman"/>
      <w:spacing w:val="-3"/>
    </w:rPr>
  </w:style>
  <w:style w:type="paragraph" w:customStyle="1" w:styleId="paragrafas3lygmuo">
    <w:name w:val="_paragrafas 3 lygmuo"/>
    <w:basedOn w:val="prastasis"/>
    <w:link w:val="paragrafas3lygmuoDiagrama"/>
    <w:uiPriority w:val="99"/>
    <w:rsid w:val="00F467EC"/>
    <w:pPr>
      <w:numPr>
        <w:ilvl w:val="3"/>
        <w:numId w:val="6"/>
      </w:numPr>
      <w:tabs>
        <w:tab w:val="left" w:pos="2160"/>
      </w:tabs>
      <w:suppressAutoHyphens/>
      <w:overflowPunct w:val="0"/>
      <w:autoSpaceDE w:val="0"/>
      <w:spacing w:after="120" w:line="276" w:lineRule="auto"/>
      <w:jc w:val="both"/>
      <w:textAlignment w:val="baseline"/>
    </w:pPr>
    <w:rPr>
      <w:rFonts w:eastAsia="Times New Roman"/>
      <w:sz w:val="22"/>
      <w:szCs w:val="22"/>
    </w:rPr>
  </w:style>
  <w:style w:type="character" w:customStyle="1" w:styleId="paragrafas3lygmuoDiagrama">
    <w:name w:val="_paragrafas 3 lygmuo Diagrama"/>
    <w:link w:val="paragrafas3lygmuo"/>
    <w:uiPriority w:val="99"/>
    <w:rsid w:val="00F467EC"/>
    <w:rPr>
      <w:rFonts w:ascii="Times New Roman" w:eastAsia="Times New Roman" w:hAnsi="Times New Roman" w:cs="Times New Roman"/>
    </w:rPr>
  </w:style>
  <w:style w:type="paragraph" w:customStyle="1" w:styleId="Slygos1">
    <w:name w:val="Sąlygos 1"/>
    <w:basedOn w:val="prastasis"/>
    <w:uiPriority w:val="99"/>
    <w:rsid w:val="00F467EC"/>
    <w:pPr>
      <w:numPr>
        <w:numId w:val="8"/>
      </w:numPr>
      <w:spacing w:before="240" w:after="240"/>
      <w:ind w:left="720" w:hanging="720"/>
      <w:jc w:val="both"/>
    </w:pPr>
    <w:rPr>
      <w:b/>
      <w:bCs/>
    </w:rPr>
  </w:style>
  <w:style w:type="character" w:customStyle="1" w:styleId="Salygos2Diagrama">
    <w:name w:val="Salygos 2 Diagrama"/>
    <w:link w:val="Salygos2"/>
    <w:uiPriority w:val="99"/>
    <w:rsid w:val="00F467EC"/>
    <w:rPr>
      <w:sz w:val="24"/>
      <w:szCs w:val="24"/>
      <w:lang w:val="en-GB"/>
    </w:rPr>
  </w:style>
  <w:style w:type="paragraph" w:customStyle="1" w:styleId="Salygos2">
    <w:name w:val="Salygos 2"/>
    <w:basedOn w:val="prastasis"/>
    <w:link w:val="Salygos2Diagrama"/>
    <w:uiPriority w:val="99"/>
    <w:rsid w:val="00F467EC"/>
    <w:pPr>
      <w:numPr>
        <w:ilvl w:val="1"/>
        <w:numId w:val="8"/>
      </w:numPr>
      <w:spacing w:before="240" w:after="240"/>
      <w:ind w:left="720" w:hanging="720"/>
      <w:jc w:val="both"/>
    </w:pPr>
    <w:rPr>
      <w:rFonts w:asciiTheme="minorHAnsi" w:eastAsiaTheme="minorHAnsi" w:hAnsiTheme="minorHAnsi" w:cstheme="minorBidi"/>
      <w:lang w:val="en-GB"/>
    </w:rPr>
  </w:style>
  <w:style w:type="paragraph" w:customStyle="1" w:styleId="Salygos3">
    <w:name w:val="Salygos 3"/>
    <w:basedOn w:val="prastasis"/>
    <w:uiPriority w:val="99"/>
    <w:rsid w:val="00F467EC"/>
    <w:pPr>
      <w:numPr>
        <w:ilvl w:val="2"/>
        <w:numId w:val="8"/>
      </w:numPr>
      <w:spacing w:before="240" w:after="240"/>
      <w:ind w:hanging="1080"/>
      <w:jc w:val="both"/>
    </w:pPr>
  </w:style>
  <w:style w:type="paragraph" w:customStyle="1" w:styleId="Salygos4">
    <w:name w:val="Salygos 4"/>
    <w:basedOn w:val="prastasis"/>
    <w:uiPriority w:val="99"/>
    <w:rsid w:val="00F467EC"/>
    <w:pPr>
      <w:numPr>
        <w:ilvl w:val="3"/>
        <w:numId w:val="8"/>
      </w:numPr>
      <w:spacing w:before="240" w:after="240"/>
      <w:ind w:left="1680" w:hanging="1680"/>
      <w:jc w:val="both"/>
    </w:pPr>
  </w:style>
  <w:style w:type="paragraph" w:customStyle="1" w:styleId="Salygos5">
    <w:name w:val="Salygos 5"/>
    <w:basedOn w:val="prastasis"/>
    <w:uiPriority w:val="99"/>
    <w:rsid w:val="00F467EC"/>
    <w:pPr>
      <w:numPr>
        <w:ilvl w:val="4"/>
        <w:numId w:val="8"/>
      </w:numPr>
      <w:spacing w:before="240" w:after="240"/>
      <w:ind w:left="2280" w:hanging="2280"/>
      <w:jc w:val="both"/>
    </w:pPr>
  </w:style>
  <w:style w:type="paragraph" w:customStyle="1" w:styleId="pppantraste">
    <w:name w:val="ppp antraste"/>
    <w:basedOn w:val="Antrat2"/>
    <w:link w:val="pppantrasteDiagrama"/>
    <w:qFormat/>
    <w:rsid w:val="00F467EC"/>
    <w:pPr>
      <w:keepNext w:val="0"/>
      <w:tabs>
        <w:tab w:val="num" w:pos="709"/>
      </w:tabs>
      <w:spacing w:before="240" w:line="23" w:lineRule="atLeast"/>
      <w:ind w:left="709" w:hanging="709"/>
      <w:jc w:val="left"/>
    </w:pPr>
    <w:rPr>
      <w:smallCaps/>
    </w:rPr>
  </w:style>
  <w:style w:type="paragraph" w:customStyle="1" w:styleId="ppp1lygis">
    <w:name w:val="ppp 1 lygis"/>
    <w:basedOn w:val="Sutartis3lygis"/>
    <w:link w:val="ppp1lygisDiagrama"/>
    <w:qFormat/>
    <w:rsid w:val="00F467EC"/>
    <w:pPr>
      <w:tabs>
        <w:tab w:val="clear" w:pos="495"/>
        <w:tab w:val="num" w:pos="709"/>
      </w:tabs>
      <w:spacing w:line="23" w:lineRule="atLeast"/>
      <w:ind w:left="709" w:hanging="709"/>
    </w:pPr>
  </w:style>
  <w:style w:type="character" w:customStyle="1" w:styleId="pppantrasteDiagrama">
    <w:name w:val="ppp antraste Diagrama"/>
    <w:link w:val="pppantraste"/>
    <w:rsid w:val="00F467EC"/>
    <w:rPr>
      <w:rFonts w:ascii="Times New Roman" w:eastAsia="Times New Roman" w:hAnsi="Times New Roman" w:cs="Times New Roman"/>
      <w:b/>
      <w:bCs/>
      <w:smallCaps/>
      <w:color w:val="943634"/>
    </w:rPr>
  </w:style>
  <w:style w:type="character" w:customStyle="1" w:styleId="ppp1lygisDiagrama">
    <w:name w:val="ppp 1 lygis Diagrama"/>
    <w:link w:val="ppp1lygis"/>
    <w:rsid w:val="00F467EC"/>
    <w:rPr>
      <w:rFonts w:ascii="Times New Roman" w:eastAsia="Times New Roman" w:hAnsi="Times New Roman" w:cs="Times New Roman"/>
      <w:w w:val="101"/>
    </w:rPr>
  </w:style>
  <w:style w:type="paragraph" w:customStyle="1" w:styleId="Pagrindinistekstas1">
    <w:name w:val="Pagrindinis tekstas1"/>
    <w:rsid w:val="00F467EC"/>
    <w:pPr>
      <w:snapToGrid w:val="0"/>
      <w:spacing w:after="0" w:line="240" w:lineRule="auto"/>
      <w:ind w:firstLine="312"/>
      <w:jc w:val="both"/>
    </w:pPr>
    <w:rPr>
      <w:rFonts w:ascii="TimesLT" w:eastAsia="Times New Roman" w:hAnsi="TimesLT" w:cs="TimesLT"/>
      <w:sz w:val="20"/>
      <w:szCs w:val="20"/>
      <w:lang w:val="en-US"/>
    </w:rPr>
  </w:style>
  <w:style w:type="paragraph" w:customStyle="1" w:styleId="1stlevelheading">
    <w:name w:val="1st level (heading)"/>
    <w:next w:val="prastasis"/>
    <w:rsid w:val="00F467EC"/>
    <w:pPr>
      <w:keepNext/>
      <w:tabs>
        <w:tab w:val="num" w:pos="964"/>
      </w:tabs>
      <w:spacing w:before="300" w:after="180" w:line="240" w:lineRule="auto"/>
      <w:ind w:left="964" w:hanging="964"/>
      <w:jc w:val="both"/>
      <w:outlineLvl w:val="0"/>
    </w:pPr>
    <w:rPr>
      <w:rFonts w:ascii="Times New Roman" w:eastAsia="Times New Roman" w:hAnsi="Times New Roman" w:cs="Times New Roman"/>
      <w:b/>
      <w:bCs/>
      <w:caps/>
      <w:spacing w:val="25"/>
      <w:kern w:val="24"/>
      <w:lang w:val="en-GB"/>
    </w:rPr>
  </w:style>
  <w:style w:type="paragraph" w:customStyle="1" w:styleId="2ndlevelheading">
    <w:name w:val="2nd level (heading)"/>
    <w:basedOn w:val="1stlevelheading"/>
    <w:next w:val="prastasis"/>
    <w:rsid w:val="00F467EC"/>
    <w:pPr>
      <w:tabs>
        <w:tab w:val="clear" w:pos="964"/>
        <w:tab w:val="num" w:pos="1135"/>
      </w:tabs>
      <w:spacing w:before="240"/>
      <w:ind w:left="1135"/>
      <w:outlineLvl w:val="1"/>
    </w:pPr>
    <w:rPr>
      <w:caps w:val="0"/>
      <w:spacing w:val="0"/>
    </w:rPr>
  </w:style>
  <w:style w:type="paragraph" w:customStyle="1" w:styleId="2ndlevelprovision">
    <w:name w:val="2nd level (provision)"/>
    <w:basedOn w:val="2ndlevelheading"/>
    <w:link w:val="2ndlevelprovisionChar"/>
    <w:uiPriority w:val="99"/>
    <w:rsid w:val="00F467EC"/>
    <w:pPr>
      <w:keepNext w:val="0"/>
      <w:numPr>
        <w:ilvl w:val="1"/>
      </w:numPr>
      <w:tabs>
        <w:tab w:val="num" w:pos="1135"/>
      </w:tabs>
      <w:spacing w:before="120" w:after="120"/>
      <w:ind w:left="1135" w:hanging="964"/>
    </w:pPr>
    <w:rPr>
      <w:b w:val="0"/>
      <w:bCs w:val="0"/>
      <w:sz w:val="24"/>
      <w:szCs w:val="24"/>
    </w:rPr>
  </w:style>
  <w:style w:type="paragraph" w:customStyle="1" w:styleId="3rdlevelheading">
    <w:name w:val="3rd level (heading)"/>
    <w:basedOn w:val="2ndlevelheading"/>
    <w:next w:val="prastasis"/>
    <w:rsid w:val="00F467EC"/>
    <w:pPr>
      <w:tabs>
        <w:tab w:val="clear" w:pos="1135"/>
        <w:tab w:val="num" w:pos="964"/>
      </w:tabs>
      <w:ind w:left="964"/>
      <w:outlineLvl w:val="2"/>
    </w:pPr>
    <w:rPr>
      <w:i/>
      <w:iCs/>
    </w:rPr>
  </w:style>
  <w:style w:type="paragraph" w:customStyle="1" w:styleId="4thlevelheading">
    <w:name w:val="4th level (heading)"/>
    <w:basedOn w:val="3rdlevelheading"/>
    <w:next w:val="prastasis"/>
    <w:rsid w:val="00F467EC"/>
    <w:pPr>
      <w:tabs>
        <w:tab w:val="clear" w:pos="964"/>
        <w:tab w:val="num" w:pos="1928"/>
      </w:tabs>
      <w:spacing w:after="120"/>
      <w:ind w:left="1928" w:hanging="851"/>
      <w:outlineLvl w:val="3"/>
    </w:pPr>
    <w:rPr>
      <w:b w:val="0"/>
      <w:bCs w:val="0"/>
    </w:rPr>
  </w:style>
  <w:style w:type="paragraph" w:customStyle="1" w:styleId="5thlevelheading">
    <w:name w:val="5th level (heading)"/>
    <w:basedOn w:val="4thlevelheading"/>
    <w:next w:val="prastasis"/>
    <w:rsid w:val="00F467EC"/>
    <w:pPr>
      <w:tabs>
        <w:tab w:val="clear" w:pos="1928"/>
        <w:tab w:val="num" w:pos="2835"/>
      </w:tabs>
      <w:ind w:left="2835"/>
    </w:pPr>
    <w:rPr>
      <w:i w:val="0"/>
      <w:iCs w:val="0"/>
      <w:u w:val="single"/>
    </w:rPr>
  </w:style>
  <w:style w:type="character" w:customStyle="1" w:styleId="2ndlevelprovisionChar">
    <w:name w:val="2nd level (provision) Char"/>
    <w:link w:val="2ndlevelprovision"/>
    <w:uiPriority w:val="99"/>
    <w:rsid w:val="00F467EC"/>
    <w:rPr>
      <w:rFonts w:ascii="Times New Roman" w:eastAsia="Times New Roman" w:hAnsi="Times New Roman" w:cs="Times New Roman"/>
      <w:kern w:val="24"/>
      <w:sz w:val="24"/>
      <w:szCs w:val="24"/>
      <w:lang w:val="en-GB"/>
    </w:rPr>
  </w:style>
  <w:style w:type="character" w:customStyle="1" w:styleId="st1">
    <w:name w:val="st1"/>
    <w:rsid w:val="00F467EC"/>
  </w:style>
  <w:style w:type="paragraph" w:customStyle="1" w:styleId="1lygis0">
    <w:name w:val="1 lygis"/>
    <w:basedOn w:val="Antrat3"/>
    <w:link w:val="1lygisDiagrama0"/>
    <w:qFormat/>
    <w:rsid w:val="00F467EC"/>
    <w:pPr>
      <w:keepNext w:val="0"/>
      <w:numPr>
        <w:ilvl w:val="0"/>
        <w:numId w:val="0"/>
      </w:numPr>
      <w:spacing w:before="0" w:after="0"/>
      <w:ind w:left="851" w:hanging="851"/>
      <w:jc w:val="both"/>
    </w:pPr>
    <w:rPr>
      <w:rFonts w:ascii="Times New Roman" w:hAnsi="Times New Roman" w:cs="Times New Roman"/>
      <w:b w:val="0"/>
      <w:bCs w:val="0"/>
      <w:sz w:val="24"/>
      <w:szCs w:val="24"/>
      <w:lang w:eastAsia="en-US"/>
    </w:rPr>
  </w:style>
  <w:style w:type="character" w:customStyle="1" w:styleId="1lygisDiagrama0">
    <w:name w:val="1 lygis Diagrama"/>
    <w:link w:val="1lygis0"/>
    <w:rsid w:val="00F467EC"/>
    <w:rPr>
      <w:rFonts w:ascii="Times New Roman" w:eastAsia="Times New Roman" w:hAnsi="Times New Roman" w:cs="Times New Roman"/>
      <w:sz w:val="24"/>
      <w:szCs w:val="24"/>
    </w:rPr>
  </w:style>
  <w:style w:type="paragraph" w:customStyle="1" w:styleId="paragrafesraas0">
    <w:name w:val="_paragrafe sąrašas"/>
    <w:basedOn w:val="Pagrindinistekstas2"/>
    <w:qFormat/>
    <w:rsid w:val="0066636A"/>
    <w:pPr>
      <w:tabs>
        <w:tab w:val="clear" w:pos="0"/>
        <w:tab w:val="num" w:pos="720"/>
      </w:tabs>
      <w:spacing w:before="0" w:after="120" w:line="276" w:lineRule="auto"/>
      <w:ind w:left="1440" w:hanging="720"/>
      <w:jc w:val="both"/>
    </w:pPr>
    <w:rPr>
      <w:sz w:val="20"/>
    </w:rPr>
  </w:style>
  <w:style w:type="character" w:customStyle="1" w:styleId="SraopastraipaDiagrama">
    <w:name w:val="Sąrašo pastraipa Diagrama"/>
    <w:link w:val="Sraopastraipa"/>
    <w:uiPriority w:val="34"/>
    <w:qFormat/>
    <w:rsid w:val="00F44D6F"/>
    <w:rPr>
      <w:rFonts w:ascii="Times New Roman" w:eastAsia="Calibri" w:hAnsi="Times New Roman" w:cs="Times New Roman"/>
      <w:sz w:val="24"/>
      <w:szCs w:val="24"/>
    </w:rPr>
  </w:style>
  <w:style w:type="character" w:styleId="Puslapioinaosnuoroda">
    <w:name w:val="footnote reference"/>
    <w:uiPriority w:val="99"/>
    <w:semiHidden/>
    <w:unhideWhenUsed/>
    <w:rsid w:val="00BD6586"/>
    <w:rPr>
      <w:vertAlign w:val="superscript"/>
    </w:rPr>
  </w:style>
  <w:style w:type="paragraph" w:customStyle="1" w:styleId="ppp2lygis">
    <w:name w:val="ppp 2 lygis"/>
    <w:basedOn w:val="Sraopastraipa"/>
    <w:link w:val="ppp2lygisDiagrama"/>
    <w:qFormat/>
    <w:rsid w:val="00BD6586"/>
    <w:pPr>
      <w:tabs>
        <w:tab w:val="left" w:pos="993"/>
      </w:tabs>
      <w:autoSpaceDE w:val="0"/>
      <w:autoSpaceDN w:val="0"/>
      <w:adjustRightInd w:val="0"/>
      <w:ind w:left="0"/>
      <w:jc w:val="both"/>
    </w:pPr>
    <w:rPr>
      <w:lang w:val="en-GB"/>
    </w:rPr>
  </w:style>
  <w:style w:type="paragraph" w:customStyle="1" w:styleId="ppp3lygis">
    <w:name w:val="ppp 3 lygis"/>
    <w:basedOn w:val="Sraopastraipa"/>
    <w:link w:val="ppp3lygisDiagrama"/>
    <w:qFormat/>
    <w:rsid w:val="00BD6586"/>
    <w:pPr>
      <w:numPr>
        <w:ilvl w:val="3"/>
        <w:numId w:val="19"/>
      </w:numPr>
      <w:tabs>
        <w:tab w:val="clear" w:pos="615"/>
        <w:tab w:val="num" w:pos="2127"/>
      </w:tabs>
      <w:autoSpaceDE w:val="0"/>
      <w:autoSpaceDN w:val="0"/>
      <w:adjustRightInd w:val="0"/>
      <w:ind w:left="2127" w:hanging="709"/>
      <w:jc w:val="both"/>
    </w:pPr>
    <w:rPr>
      <w:lang w:val="en-GB"/>
    </w:rPr>
  </w:style>
  <w:style w:type="character" w:customStyle="1" w:styleId="ppp2lygisDiagrama">
    <w:name w:val="ppp 2 lygis Diagrama"/>
    <w:link w:val="ppp2lygis"/>
    <w:rsid w:val="00BD6586"/>
    <w:rPr>
      <w:rFonts w:ascii="Times New Roman" w:eastAsia="Calibri" w:hAnsi="Times New Roman" w:cs="Times New Roman"/>
      <w:sz w:val="24"/>
      <w:szCs w:val="24"/>
      <w:lang w:val="en-GB"/>
    </w:rPr>
  </w:style>
  <w:style w:type="character" w:customStyle="1" w:styleId="ppp3lygisDiagrama">
    <w:name w:val="ppp 3 lygis Diagrama"/>
    <w:link w:val="ppp3lygis"/>
    <w:rsid w:val="00BD6586"/>
    <w:rPr>
      <w:rFonts w:ascii="Times New Roman" w:eastAsia="Calibri" w:hAnsi="Times New Roman" w:cs="Times New Roman"/>
      <w:sz w:val="24"/>
      <w:szCs w:val="24"/>
      <w:lang w:val="en-GB"/>
    </w:rPr>
  </w:style>
  <w:style w:type="paragraph" w:customStyle="1" w:styleId="4thlevellist">
    <w:name w:val="4th level (list)"/>
    <w:basedOn w:val="prastasis"/>
    <w:rsid w:val="00BD6586"/>
    <w:pPr>
      <w:tabs>
        <w:tab w:val="num" w:pos="360"/>
      </w:tabs>
      <w:spacing w:before="120" w:after="120"/>
      <w:jc w:val="both"/>
    </w:pPr>
    <w:rPr>
      <w:sz w:val="22"/>
      <w:lang w:val="en-GB" w:eastAsia="en-GB"/>
    </w:rPr>
  </w:style>
  <w:style w:type="character" w:customStyle="1" w:styleId="paragrafesraasChar">
    <w:name w:val="_paragrafe sąraas Char"/>
    <w:link w:val="paragrafesraas"/>
    <w:uiPriority w:val="99"/>
    <w:rsid w:val="00AC019D"/>
    <w:rPr>
      <w:rFonts w:ascii="Times New Roman" w:eastAsia="Times New Roman" w:hAnsi="Times New Roman" w:cs="Times New Roman"/>
      <w:spacing w:val="-3"/>
    </w:rPr>
  </w:style>
  <w:style w:type="paragraph" w:customStyle="1" w:styleId="1stlevelheading0">
    <w:name w:val="1stlevelheading"/>
    <w:basedOn w:val="prastasis"/>
    <w:rsid w:val="004E5699"/>
    <w:pPr>
      <w:spacing w:before="100" w:beforeAutospacing="1" w:after="100" w:afterAutospacing="1"/>
    </w:pPr>
    <w:rPr>
      <w:rFonts w:eastAsia="Times New Roman"/>
      <w:lang w:eastAsia="lt-LT"/>
    </w:rPr>
  </w:style>
  <w:style w:type="paragraph" w:customStyle="1" w:styleId="LO-Normal">
    <w:name w:val="LO-Normal"/>
    <w:qFormat/>
    <w:rsid w:val="00EC2383"/>
    <w:pPr>
      <w:keepNext/>
      <w:widowControl w:val="0"/>
      <w:shd w:val="clear" w:color="auto" w:fill="FFFFFF"/>
      <w:suppressAutoHyphens/>
      <w:spacing w:after="0" w:line="240" w:lineRule="auto"/>
      <w:textAlignment w:val="baseline"/>
    </w:pPr>
    <w:rPr>
      <w:rFonts w:ascii="Calibri" w:eastAsia="Calibri" w:hAnsi="Calibri" w:cs="Times New Roman"/>
      <w:sz w:val="24"/>
      <w:szCs w:val="24"/>
    </w:rPr>
  </w:style>
  <w:style w:type="character" w:customStyle="1" w:styleId="FontStyle15">
    <w:name w:val="Font Style15"/>
    <w:qFormat/>
    <w:rsid w:val="00EC2383"/>
    <w:rPr>
      <w:rFonts w:ascii="Times New Roman" w:eastAsia="Times New Roman" w:hAnsi="Times New Roman" w:cs="Times New Roman"/>
      <w:sz w:val="22"/>
      <w:szCs w:val="22"/>
    </w:rPr>
  </w:style>
  <w:style w:type="paragraph" w:customStyle="1" w:styleId="Default">
    <w:name w:val="Default"/>
    <w:rsid w:val="004F00B1"/>
    <w:pPr>
      <w:autoSpaceDE w:val="0"/>
      <w:autoSpaceDN w:val="0"/>
      <w:adjustRightInd w:val="0"/>
      <w:spacing w:after="0" w:line="240" w:lineRule="auto"/>
    </w:pPr>
    <w:rPr>
      <w:rFonts w:ascii="Myriad Pro" w:hAnsi="Myriad Pro" w:cs="Myriad Pro"/>
      <w:color w:val="000000"/>
      <w:sz w:val="24"/>
      <w:szCs w:val="24"/>
    </w:rPr>
  </w:style>
  <w:style w:type="character" w:customStyle="1" w:styleId="A6">
    <w:name w:val="A6"/>
    <w:uiPriority w:val="99"/>
    <w:rsid w:val="004F00B1"/>
    <w:rPr>
      <w:rFonts w:cs="Myriad Pro"/>
      <w:b/>
      <w:bCs/>
      <w:color w:val="000000"/>
      <w:sz w:val="14"/>
      <w:szCs w:val="14"/>
    </w:rPr>
  </w:style>
  <w:style w:type="numbering" w:customStyle="1" w:styleId="NoList1">
    <w:name w:val="No List1"/>
    <w:next w:val="Sraonra"/>
    <w:uiPriority w:val="99"/>
    <w:semiHidden/>
    <w:unhideWhenUsed/>
    <w:rsid w:val="000C3A48"/>
  </w:style>
  <w:style w:type="table" w:customStyle="1" w:styleId="TableGrid1">
    <w:name w:val="Table Grid1"/>
    <w:basedOn w:val="prastojilentel"/>
    <w:next w:val="Lentelstinklelis"/>
    <w:uiPriority w:val="59"/>
    <w:rsid w:val="000C3A48"/>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ist31">
    <w:name w:val="Table List 31"/>
    <w:basedOn w:val="prastojilentel"/>
    <w:next w:val="LentelSraas3"/>
    <w:rsid w:val="000C3A48"/>
    <w:pPr>
      <w:spacing w:after="0" w:line="240" w:lineRule="auto"/>
    </w:pPr>
    <w:rPr>
      <w:rFonts w:ascii="Times New Roman" w:eastAsia="Times New Roman" w:hAnsi="Times New Roman" w:cs="Times New Roman"/>
      <w:sz w:val="20"/>
      <w:szCs w:val="20"/>
      <w:lang w:eastAsia="lt-LT"/>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prastojilentel"/>
    <w:next w:val="LentelSraas4"/>
    <w:rsid w:val="000C3A48"/>
    <w:pPr>
      <w:spacing w:after="0" w:line="240" w:lineRule="auto"/>
    </w:pPr>
    <w:rPr>
      <w:rFonts w:ascii="Times New Roman" w:eastAsia="Times New Roman" w:hAnsi="Times New Roman" w:cs="Times New Roman"/>
      <w:sz w:val="20"/>
      <w:szCs w:val="20"/>
      <w:lang w:eastAsia="lt-LT"/>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LightList-Accent21">
    <w:name w:val="Light List - Accent 21"/>
    <w:basedOn w:val="prastojilentel"/>
    <w:next w:val="viesussraas2parykinimas"/>
    <w:uiPriority w:val="61"/>
    <w:rsid w:val="000C3A48"/>
    <w:pPr>
      <w:spacing w:after="0" w:line="240" w:lineRule="auto"/>
    </w:pPr>
    <w:rPr>
      <w:rFonts w:ascii="Times New Roman" w:eastAsia="Calibri" w:hAnsi="Times New Roman" w:cs="Times New Roman"/>
      <w:sz w:val="20"/>
      <w:szCs w:val="20"/>
      <w:lang w:eastAsia="lt-LT"/>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numbering" w:customStyle="1" w:styleId="NoList2">
    <w:name w:val="No List2"/>
    <w:next w:val="Sraonra"/>
    <w:uiPriority w:val="99"/>
    <w:semiHidden/>
    <w:unhideWhenUsed/>
    <w:rsid w:val="00A044F8"/>
  </w:style>
  <w:style w:type="table" w:customStyle="1" w:styleId="TableGrid2">
    <w:name w:val="Table Grid2"/>
    <w:basedOn w:val="prastojilentel"/>
    <w:next w:val="Lentelstinklelis"/>
    <w:uiPriority w:val="59"/>
    <w:rsid w:val="00A044F8"/>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ist32">
    <w:name w:val="Table List 32"/>
    <w:basedOn w:val="prastojilentel"/>
    <w:next w:val="LentelSraas3"/>
    <w:rsid w:val="00A044F8"/>
    <w:pPr>
      <w:spacing w:after="0" w:line="240" w:lineRule="auto"/>
    </w:pPr>
    <w:rPr>
      <w:rFonts w:ascii="Times New Roman" w:eastAsia="Times New Roman" w:hAnsi="Times New Roman" w:cs="Times New Roman"/>
      <w:sz w:val="20"/>
      <w:szCs w:val="20"/>
      <w:lang w:eastAsia="lt-LT"/>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prastojilentel"/>
    <w:next w:val="LentelSraas4"/>
    <w:rsid w:val="00A044F8"/>
    <w:pPr>
      <w:spacing w:after="0" w:line="240" w:lineRule="auto"/>
    </w:pPr>
    <w:rPr>
      <w:rFonts w:ascii="Times New Roman" w:eastAsia="Times New Roman" w:hAnsi="Times New Roman" w:cs="Times New Roman"/>
      <w:sz w:val="20"/>
      <w:szCs w:val="20"/>
      <w:lang w:eastAsia="lt-LT"/>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LightList-Accent22">
    <w:name w:val="Light List - Accent 22"/>
    <w:basedOn w:val="prastojilentel"/>
    <w:next w:val="viesussraas2parykinimas"/>
    <w:uiPriority w:val="61"/>
    <w:rsid w:val="00A044F8"/>
    <w:pPr>
      <w:spacing w:after="0" w:line="240" w:lineRule="auto"/>
    </w:pPr>
    <w:rPr>
      <w:rFonts w:ascii="Times New Roman" w:eastAsia="Calibri" w:hAnsi="Times New Roman" w:cs="Times New Roman"/>
      <w:sz w:val="20"/>
      <w:szCs w:val="20"/>
      <w:lang w:eastAsia="lt-LT"/>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styleId="Pagrindiniotekstotrauka3">
    <w:name w:val="Body Text Indent 3"/>
    <w:basedOn w:val="prastasis"/>
    <w:link w:val="Pagrindiniotekstotrauka3Diagrama"/>
    <w:rsid w:val="00F6698F"/>
    <w:pPr>
      <w:spacing w:after="120"/>
      <w:ind w:left="283"/>
    </w:pPr>
    <w:rPr>
      <w:rFonts w:eastAsia="Times New Roman"/>
      <w:sz w:val="16"/>
      <w:szCs w:val="16"/>
    </w:rPr>
  </w:style>
  <w:style w:type="character" w:customStyle="1" w:styleId="Pagrindiniotekstotrauka3Diagrama">
    <w:name w:val="Pagrindinio teksto įtrauka 3 Diagrama"/>
    <w:basedOn w:val="Numatytasispastraiposriftas"/>
    <w:link w:val="Pagrindiniotekstotrauka3"/>
    <w:rsid w:val="00F6698F"/>
    <w:rPr>
      <w:rFonts w:ascii="Times New Roman" w:eastAsia="Times New Roman" w:hAnsi="Times New Roman" w:cs="Times New Roman"/>
      <w:sz w:val="16"/>
      <w:szCs w:val="16"/>
    </w:rPr>
  </w:style>
  <w:style w:type="character" w:customStyle="1" w:styleId="paragrafaiChar">
    <w:name w:val="_paragrafai Char"/>
    <w:link w:val="paragrafai"/>
    <w:locked/>
    <w:rsid w:val="009D27CF"/>
    <w:rPr>
      <w:rFonts w:ascii="Times New Roman" w:eastAsia="Times New Roman" w:hAnsi="Times New Roman" w:cs="Times New Roman"/>
    </w:rPr>
  </w:style>
  <w:style w:type="paragraph" w:styleId="prastasiniatinklio">
    <w:name w:val="Normal (Web)"/>
    <w:basedOn w:val="prastasis"/>
    <w:uiPriority w:val="99"/>
    <w:semiHidden/>
    <w:unhideWhenUsed/>
    <w:rsid w:val="007704CC"/>
    <w:pPr>
      <w:spacing w:before="100" w:beforeAutospacing="1" w:after="100" w:afterAutospacing="1"/>
    </w:pPr>
    <w:rPr>
      <w:rFonts w:eastAsia="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53876">
      <w:bodyDiv w:val="1"/>
      <w:marLeft w:val="0"/>
      <w:marRight w:val="0"/>
      <w:marTop w:val="0"/>
      <w:marBottom w:val="0"/>
      <w:divBdr>
        <w:top w:val="none" w:sz="0" w:space="0" w:color="auto"/>
        <w:left w:val="none" w:sz="0" w:space="0" w:color="auto"/>
        <w:bottom w:val="none" w:sz="0" w:space="0" w:color="auto"/>
        <w:right w:val="none" w:sz="0" w:space="0" w:color="auto"/>
      </w:divBdr>
    </w:div>
    <w:div w:id="289097298">
      <w:bodyDiv w:val="1"/>
      <w:marLeft w:val="0"/>
      <w:marRight w:val="0"/>
      <w:marTop w:val="0"/>
      <w:marBottom w:val="0"/>
      <w:divBdr>
        <w:top w:val="none" w:sz="0" w:space="0" w:color="auto"/>
        <w:left w:val="none" w:sz="0" w:space="0" w:color="auto"/>
        <w:bottom w:val="none" w:sz="0" w:space="0" w:color="auto"/>
        <w:right w:val="none" w:sz="0" w:space="0" w:color="auto"/>
      </w:divBdr>
    </w:div>
    <w:div w:id="574514423">
      <w:bodyDiv w:val="1"/>
      <w:marLeft w:val="0"/>
      <w:marRight w:val="0"/>
      <w:marTop w:val="0"/>
      <w:marBottom w:val="0"/>
      <w:divBdr>
        <w:top w:val="none" w:sz="0" w:space="0" w:color="auto"/>
        <w:left w:val="none" w:sz="0" w:space="0" w:color="auto"/>
        <w:bottom w:val="none" w:sz="0" w:space="0" w:color="auto"/>
        <w:right w:val="none" w:sz="0" w:space="0" w:color="auto"/>
      </w:divBdr>
    </w:div>
    <w:div w:id="700278094">
      <w:bodyDiv w:val="1"/>
      <w:marLeft w:val="0"/>
      <w:marRight w:val="0"/>
      <w:marTop w:val="0"/>
      <w:marBottom w:val="0"/>
      <w:divBdr>
        <w:top w:val="none" w:sz="0" w:space="0" w:color="auto"/>
        <w:left w:val="none" w:sz="0" w:space="0" w:color="auto"/>
        <w:bottom w:val="none" w:sz="0" w:space="0" w:color="auto"/>
        <w:right w:val="none" w:sz="0" w:space="0" w:color="auto"/>
      </w:divBdr>
    </w:div>
    <w:div w:id="716665201">
      <w:bodyDiv w:val="1"/>
      <w:marLeft w:val="0"/>
      <w:marRight w:val="0"/>
      <w:marTop w:val="0"/>
      <w:marBottom w:val="0"/>
      <w:divBdr>
        <w:top w:val="none" w:sz="0" w:space="0" w:color="auto"/>
        <w:left w:val="none" w:sz="0" w:space="0" w:color="auto"/>
        <w:bottom w:val="none" w:sz="0" w:space="0" w:color="auto"/>
        <w:right w:val="none" w:sz="0" w:space="0" w:color="auto"/>
      </w:divBdr>
    </w:div>
    <w:div w:id="783966136">
      <w:bodyDiv w:val="1"/>
      <w:marLeft w:val="0"/>
      <w:marRight w:val="0"/>
      <w:marTop w:val="0"/>
      <w:marBottom w:val="0"/>
      <w:divBdr>
        <w:top w:val="none" w:sz="0" w:space="0" w:color="auto"/>
        <w:left w:val="none" w:sz="0" w:space="0" w:color="auto"/>
        <w:bottom w:val="none" w:sz="0" w:space="0" w:color="auto"/>
        <w:right w:val="none" w:sz="0" w:space="0" w:color="auto"/>
      </w:divBdr>
    </w:div>
    <w:div w:id="803474653">
      <w:bodyDiv w:val="1"/>
      <w:marLeft w:val="0"/>
      <w:marRight w:val="0"/>
      <w:marTop w:val="0"/>
      <w:marBottom w:val="0"/>
      <w:divBdr>
        <w:top w:val="none" w:sz="0" w:space="0" w:color="auto"/>
        <w:left w:val="none" w:sz="0" w:space="0" w:color="auto"/>
        <w:bottom w:val="none" w:sz="0" w:space="0" w:color="auto"/>
        <w:right w:val="none" w:sz="0" w:space="0" w:color="auto"/>
      </w:divBdr>
    </w:div>
    <w:div w:id="879782917">
      <w:bodyDiv w:val="1"/>
      <w:marLeft w:val="0"/>
      <w:marRight w:val="0"/>
      <w:marTop w:val="0"/>
      <w:marBottom w:val="0"/>
      <w:divBdr>
        <w:top w:val="none" w:sz="0" w:space="0" w:color="auto"/>
        <w:left w:val="none" w:sz="0" w:space="0" w:color="auto"/>
        <w:bottom w:val="none" w:sz="0" w:space="0" w:color="auto"/>
        <w:right w:val="none" w:sz="0" w:space="0" w:color="auto"/>
      </w:divBdr>
    </w:div>
    <w:div w:id="948901246">
      <w:bodyDiv w:val="1"/>
      <w:marLeft w:val="0"/>
      <w:marRight w:val="0"/>
      <w:marTop w:val="0"/>
      <w:marBottom w:val="0"/>
      <w:divBdr>
        <w:top w:val="none" w:sz="0" w:space="0" w:color="auto"/>
        <w:left w:val="none" w:sz="0" w:space="0" w:color="auto"/>
        <w:bottom w:val="none" w:sz="0" w:space="0" w:color="auto"/>
        <w:right w:val="none" w:sz="0" w:space="0" w:color="auto"/>
      </w:divBdr>
    </w:div>
    <w:div w:id="1132401793">
      <w:bodyDiv w:val="1"/>
      <w:marLeft w:val="0"/>
      <w:marRight w:val="0"/>
      <w:marTop w:val="0"/>
      <w:marBottom w:val="0"/>
      <w:divBdr>
        <w:top w:val="none" w:sz="0" w:space="0" w:color="auto"/>
        <w:left w:val="none" w:sz="0" w:space="0" w:color="auto"/>
        <w:bottom w:val="none" w:sz="0" w:space="0" w:color="auto"/>
        <w:right w:val="none" w:sz="0" w:space="0" w:color="auto"/>
      </w:divBdr>
    </w:div>
    <w:div w:id="1264072418">
      <w:bodyDiv w:val="1"/>
      <w:marLeft w:val="0"/>
      <w:marRight w:val="0"/>
      <w:marTop w:val="0"/>
      <w:marBottom w:val="0"/>
      <w:divBdr>
        <w:top w:val="none" w:sz="0" w:space="0" w:color="auto"/>
        <w:left w:val="none" w:sz="0" w:space="0" w:color="auto"/>
        <w:bottom w:val="none" w:sz="0" w:space="0" w:color="auto"/>
        <w:right w:val="none" w:sz="0" w:space="0" w:color="auto"/>
      </w:divBdr>
    </w:div>
    <w:div w:id="1392581580">
      <w:bodyDiv w:val="1"/>
      <w:marLeft w:val="0"/>
      <w:marRight w:val="0"/>
      <w:marTop w:val="0"/>
      <w:marBottom w:val="0"/>
      <w:divBdr>
        <w:top w:val="none" w:sz="0" w:space="0" w:color="auto"/>
        <w:left w:val="none" w:sz="0" w:space="0" w:color="auto"/>
        <w:bottom w:val="none" w:sz="0" w:space="0" w:color="auto"/>
        <w:right w:val="none" w:sz="0" w:space="0" w:color="auto"/>
      </w:divBdr>
    </w:div>
    <w:div w:id="1426030374">
      <w:bodyDiv w:val="1"/>
      <w:marLeft w:val="0"/>
      <w:marRight w:val="0"/>
      <w:marTop w:val="0"/>
      <w:marBottom w:val="0"/>
      <w:divBdr>
        <w:top w:val="none" w:sz="0" w:space="0" w:color="auto"/>
        <w:left w:val="none" w:sz="0" w:space="0" w:color="auto"/>
        <w:bottom w:val="none" w:sz="0" w:space="0" w:color="auto"/>
        <w:right w:val="none" w:sz="0" w:space="0" w:color="auto"/>
      </w:divBdr>
    </w:div>
    <w:div w:id="1429619928">
      <w:bodyDiv w:val="1"/>
      <w:marLeft w:val="0"/>
      <w:marRight w:val="0"/>
      <w:marTop w:val="0"/>
      <w:marBottom w:val="0"/>
      <w:divBdr>
        <w:top w:val="none" w:sz="0" w:space="0" w:color="auto"/>
        <w:left w:val="none" w:sz="0" w:space="0" w:color="auto"/>
        <w:bottom w:val="none" w:sz="0" w:space="0" w:color="auto"/>
        <w:right w:val="none" w:sz="0" w:space="0" w:color="auto"/>
      </w:divBdr>
    </w:div>
    <w:div w:id="1606814657">
      <w:bodyDiv w:val="1"/>
      <w:marLeft w:val="0"/>
      <w:marRight w:val="0"/>
      <w:marTop w:val="0"/>
      <w:marBottom w:val="0"/>
      <w:divBdr>
        <w:top w:val="none" w:sz="0" w:space="0" w:color="auto"/>
        <w:left w:val="none" w:sz="0" w:space="0" w:color="auto"/>
        <w:bottom w:val="none" w:sz="0" w:space="0" w:color="auto"/>
        <w:right w:val="none" w:sz="0" w:space="0" w:color="auto"/>
      </w:divBdr>
    </w:div>
    <w:div w:id="1832059670">
      <w:bodyDiv w:val="1"/>
      <w:marLeft w:val="0"/>
      <w:marRight w:val="0"/>
      <w:marTop w:val="0"/>
      <w:marBottom w:val="0"/>
      <w:divBdr>
        <w:top w:val="none" w:sz="0" w:space="0" w:color="auto"/>
        <w:left w:val="none" w:sz="0" w:space="0" w:color="auto"/>
        <w:bottom w:val="none" w:sz="0" w:space="0" w:color="auto"/>
        <w:right w:val="none" w:sz="0" w:space="0" w:color="auto"/>
      </w:divBdr>
    </w:div>
    <w:div w:id="1854606828">
      <w:bodyDiv w:val="1"/>
      <w:marLeft w:val="0"/>
      <w:marRight w:val="0"/>
      <w:marTop w:val="0"/>
      <w:marBottom w:val="0"/>
      <w:divBdr>
        <w:top w:val="none" w:sz="0" w:space="0" w:color="auto"/>
        <w:left w:val="none" w:sz="0" w:space="0" w:color="auto"/>
        <w:bottom w:val="none" w:sz="0" w:space="0" w:color="auto"/>
        <w:right w:val="none" w:sz="0" w:space="0" w:color="auto"/>
      </w:divBdr>
    </w:div>
    <w:div w:id="198732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tat.gov.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937C6D7E9C31A2448A5128D0E3A83042" ma:contentTypeVersion="14" ma:contentTypeDescription="Kurkite naują dokumentą." ma:contentTypeScope="" ma:versionID="f1a34ee22ffd66c02910254737352cb9">
  <xsd:schema xmlns:xsd="http://www.w3.org/2001/XMLSchema" xmlns:xs="http://www.w3.org/2001/XMLSchema" xmlns:p="http://schemas.microsoft.com/office/2006/metadata/properties" xmlns:ns2="9cb907ef-07f5-4ab0-859a-044ed55caae7" xmlns:ns3="443eae84-373f-421d-80aa-10103d80975b" targetNamespace="http://schemas.microsoft.com/office/2006/metadata/properties" ma:root="true" ma:fieldsID="b4c54ab36da657013c4befa93a2bf74c" ns2:_="" ns3:_="">
    <xsd:import namespace="9cb907ef-07f5-4ab0-859a-044ed55caae7"/>
    <xsd:import namespace="443eae84-373f-421d-80aa-10103d8097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b907ef-07f5-4ab0-859a-044ed55caa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8eb848d-185e-46c3-aee5-c3b30c08044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3eae84-373f-421d-80aa-10103d80975b"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b984bf04-9d16-48e1-897a-a91b56b40991}" ma:internalName="TaxCatchAll" ma:showField="CatchAllData" ma:web="443eae84-373f-421d-80aa-10103d8097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43eae84-373f-421d-80aa-10103d80975b" xsi:nil="true"/>
    <lcf76f155ced4ddcb4097134ff3c332f xmlns="9cb907ef-07f5-4ab0-859a-044ed55caae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BFAF46-E651-45D2-8518-C751ABF25A4A}">
  <ds:schemaRefs>
    <ds:schemaRef ds:uri="http://schemas.openxmlformats.org/officeDocument/2006/bibliography"/>
  </ds:schemaRefs>
</ds:datastoreItem>
</file>

<file path=customXml/itemProps2.xml><?xml version="1.0" encoding="utf-8"?>
<ds:datastoreItem xmlns:ds="http://schemas.openxmlformats.org/officeDocument/2006/customXml" ds:itemID="{6A4DEE57-D363-4B42-AD8A-6A21292FCBBC}"/>
</file>

<file path=customXml/itemProps3.xml><?xml version="1.0" encoding="utf-8"?>
<ds:datastoreItem xmlns:ds="http://schemas.openxmlformats.org/officeDocument/2006/customXml" ds:itemID="{B99AB8A7-4FB6-4A3B-B84F-E97CB0BFBC47}">
  <ds:schemaRefs>
    <ds:schemaRef ds:uri="http://schemas.microsoft.com/sharepoint/v3/contenttype/forms"/>
  </ds:schemaRefs>
</ds:datastoreItem>
</file>

<file path=customXml/itemProps4.xml><?xml version="1.0" encoding="utf-8"?>
<ds:datastoreItem xmlns:ds="http://schemas.openxmlformats.org/officeDocument/2006/customXml" ds:itemID="{9D034BDE-974E-496D-9E0F-D96D5B2150A7}">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185</Pages>
  <Words>256263</Words>
  <Characters>146071</Characters>
  <Application>Microsoft Office Word</Application>
  <DocSecurity>0</DocSecurity>
  <Lines>1217</Lines>
  <Paragraphs>803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Giedrius Ruseckas</dc:creator>
  <cp:keywords/>
  <dc:description/>
  <cp:lastModifiedBy>Vitalijus Vasiliauskas</cp:lastModifiedBy>
  <cp:revision>11</cp:revision>
  <cp:lastPrinted>2017-12-06T12:15:00Z</cp:lastPrinted>
  <dcterms:created xsi:type="dcterms:W3CDTF">2022-04-01T11:24:00Z</dcterms:created>
  <dcterms:modified xsi:type="dcterms:W3CDTF">2022-06-23T09:42:00Z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0x010100937C6D7E9C31A2448A5128D0E3A83042</vt:lpwstr>
  </property>
  <property fmtid="{D5CDD505-2E9C-101B-9397-08002B2CF9AE}" pid="3" name="DmsSendingDocType">
    <vt:lpwstr/>
  </property>
  <property fmtid="{D5CDD505-2E9C-101B-9397-08002B2CF9AE}" pid="4" name="DmsCPVADocSubtype">
    <vt:lpwstr/>
  </property>
  <property fmtid="{D5CDD505-2E9C-101B-9397-08002B2CF9AE}" pid="5" name="DmsPermissionsDivisions">
    <vt:lpwstr>47;#Bendrųjų reikalų skyrius|98e1b560-c021-41d6-9632-b7f5b05ae6e9;#61;#Viešosios ir privačios partnerystės skyrius|867ae142-fdb5-49bb-a29d-0bd74dc3e11a</vt:lpwstr>
  </property>
  <property fmtid="{D5CDD505-2E9C-101B-9397-08002B2CF9AE}" pid="6" name="DmsCPVADocProgram">
    <vt:lpwstr/>
  </property>
  <property fmtid="{D5CDD505-2E9C-101B-9397-08002B2CF9AE}" pid="7" name="DmsVisers">
    <vt:lpwstr/>
  </property>
  <property fmtid="{D5CDD505-2E9C-101B-9397-08002B2CF9AE}" pid="8" name="DmsOrganizer">
    <vt:lpwstr/>
  </property>
  <property fmtid="{D5CDD505-2E9C-101B-9397-08002B2CF9AE}" pid="9" name="DmsCPVAOtherResponsiblePersons">
    <vt:lpwstr/>
  </property>
  <property fmtid="{D5CDD505-2E9C-101B-9397-08002B2CF9AE}" pid="10" name="DmsSigners">
    <vt:lpwstr/>
  </property>
  <property fmtid="{D5CDD505-2E9C-101B-9397-08002B2CF9AE}" pid="11" name="DmsPermissionsUsers">
    <vt:lpwstr>673;#Jurgita Rumbinienė;#830;#Loreta Juškaitė-Pečul</vt:lpwstr>
  </property>
  <property fmtid="{D5CDD505-2E9C-101B-9397-08002B2CF9AE}" pid="12" name="TaxCatchAll">
    <vt:lpwstr>47;#Bendrųjų reikalų skyrius|98e1b560-c021-41d6-9632-b7f5b05ae6e9</vt:lpwstr>
  </property>
  <property fmtid="{D5CDD505-2E9C-101B-9397-08002B2CF9AE}" pid="13" name="DmsRegPerson">
    <vt:lpwstr/>
  </property>
  <property fmtid="{D5CDD505-2E9C-101B-9397-08002B2CF9AE}" pid="14" name="DmsRegState">
    <vt:lpwstr>Naujas</vt:lpwstr>
  </property>
  <property fmtid="{D5CDD505-2E9C-101B-9397-08002B2CF9AE}" pid="15" name="DmsApprovers">
    <vt:lpwstr/>
  </property>
  <property fmtid="{D5CDD505-2E9C-101B-9397-08002B2CF9AE}" pid="16" name="DmsSendingType">
    <vt:lpwstr>8</vt:lpwstr>
  </property>
  <property fmtid="{D5CDD505-2E9C-101B-9397-08002B2CF9AE}" pid="17" name="DmsResponsiblePerson">
    <vt:lpwstr/>
  </property>
  <property fmtid="{D5CDD505-2E9C-101B-9397-08002B2CF9AE}" pid="18" name="DmsCoordinators">
    <vt:lpwstr/>
  </property>
  <property fmtid="{D5CDD505-2E9C-101B-9397-08002B2CF9AE}" pid="19" name="DmsPermissionsFlags">
    <vt:lpwstr>,SECTRUE,</vt:lpwstr>
  </property>
  <property fmtid="{D5CDD505-2E9C-101B-9397-08002B2CF9AE}" pid="20" name="DmsRegister">
    <vt:lpwstr>85727</vt:lpwstr>
  </property>
  <property fmtid="{D5CDD505-2E9C-101B-9397-08002B2CF9AE}" pid="21" name="e60ee4271ca74d28a1640aed29de29ee">
    <vt:lpwstr/>
  </property>
  <property fmtid="{D5CDD505-2E9C-101B-9397-08002B2CF9AE}" pid="22" name="h5d7dfff98a247c1954587ec9b17d55b">
    <vt:lpwstr/>
  </property>
  <property fmtid="{D5CDD505-2E9C-101B-9397-08002B2CF9AE}" pid="23" name="bef85333021544dbbbb8b847b70284cc">
    <vt:lpwstr/>
  </property>
  <property fmtid="{D5CDD505-2E9C-101B-9397-08002B2CF9AE}" pid="24" name="DmsCase">
    <vt:lpwstr>83427</vt:lpwstr>
  </property>
  <property fmtid="{D5CDD505-2E9C-101B-9397-08002B2CF9AE}" pid="25" name="o3cb2451d6904553a72e202c291dd6d8">
    <vt:lpwstr/>
  </property>
  <property fmtid="{D5CDD505-2E9C-101B-9397-08002B2CF9AE}" pid="26" name="b1f23dead1274c488d632b6cb8d4aba0">
    <vt:lpwstr/>
  </property>
  <property fmtid="{D5CDD505-2E9C-101B-9397-08002B2CF9AE}" pid="27" name="MediaServiceImageTags">
    <vt:lpwstr/>
  </property>
</Properties>
</file>